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7B7" w:rsidRDefault="00F217D7" w:rsidP="00C407B7">
      <w:pPr>
        <w:pStyle w:val="2"/>
      </w:pPr>
      <w:r w:rsidRPr="00C407B7">
        <w:t>Коллизии в рассуждениях</w:t>
      </w:r>
    </w:p>
    <w:p w:rsidR="00F217D7" w:rsidRPr="00C407B7" w:rsidRDefault="00F217D7" w:rsidP="00C407B7">
      <w:pPr>
        <w:ind w:firstLine="709"/>
        <w:rPr>
          <w:lang w:eastAsia="en-US"/>
        </w:rPr>
      </w:pP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Анализ логических ошибок с помощью E-структур основан на том, что в рассуждении допускаются все возможные</w: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порой составленные явно не по правилам Аристотелевой силлогистики</w:t>
      </w:r>
      <w:r w:rsidR="00C407B7" w:rsidRPr="00C407B7">
        <w:rPr>
          <w:lang w:eastAsia="en-US"/>
        </w:rPr>
        <w:t xml:space="preserve">) </w:t>
      </w:r>
      <w:r w:rsidRPr="00C407B7">
        <w:rPr>
          <w:lang w:eastAsia="en-US"/>
        </w:rPr>
        <w:t>сочетания суждений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При этом из исходных посылок получаются все возможные следствия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Среди них могут оказаться и такие, которые говорят о том, что в посылках содержатся какие-то неприятности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Эти неприятности мы будем называть коллизиями</w:t>
      </w:r>
      <w:r w:rsidR="00C407B7" w:rsidRPr="00C407B7">
        <w:rPr>
          <w:lang w:eastAsia="en-US"/>
        </w:rPr>
        <w:t>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Коллизиями E-структуры называются следующие ситуации, появляющиеся при построении CT-замыкания</w:t>
      </w:r>
      <w:r w:rsidR="00C407B7" w:rsidRPr="00C407B7">
        <w:rPr>
          <w:lang w:eastAsia="en-US"/>
        </w:rPr>
        <w:t>: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коллизия парадокса</w:t>
      </w:r>
      <w:r w:rsidR="00C407B7" w:rsidRPr="00C407B7">
        <w:rPr>
          <w:lang w:eastAsia="en-US"/>
        </w:rPr>
        <w:t xml:space="preserve">: </w:t>
      </w:r>
      <w:r w:rsidRPr="00C407B7">
        <w:rPr>
          <w:lang w:eastAsia="en-US"/>
        </w:rPr>
        <w:t>появление в CT-замыкании по крайней мере одного из суждений типа X</w:t>
      </w:r>
      <w:r w:rsidRPr="00C407B7">
        <w:rPr>
          <w:lang w:eastAsia="en-US"/>
        </w:rPr>
        <w:sym w:font="Symbol" w:char="F0AE"/>
      </w:r>
      <w:r w:rsidR="0048256D">
        <w:rPr>
          <w:position w:val="-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5pt" fillcolor="window">
            <v:imagedata r:id="rId7" o:title=""/>
          </v:shape>
        </w:pict>
      </w:r>
      <w:r w:rsidRPr="00C407B7">
        <w:rPr>
          <w:lang w:eastAsia="en-US"/>
        </w:rPr>
        <w:t xml:space="preserve"> или </w:t>
      </w:r>
      <w:r w:rsidR="0048256D">
        <w:rPr>
          <w:position w:val="-4"/>
          <w:lang w:eastAsia="en-US"/>
        </w:rPr>
        <w:pict>
          <v:shape id="_x0000_i1026" type="#_x0000_t75" style="width:12.75pt;height:15pt" fillcolor="window">
            <v:imagedata r:id="rId8" o:title=""/>
          </v:shape>
        </w:pict>
      </w:r>
      <w:r w:rsidRPr="00C407B7">
        <w:rPr>
          <w:lang w:eastAsia="en-US"/>
        </w:rPr>
        <w:sym w:font="Symbol" w:char="F0AE"/>
      </w:r>
      <w:r w:rsidRPr="00C407B7">
        <w:rPr>
          <w:lang w:eastAsia="en-US"/>
        </w:rPr>
        <w:t>X</w:t>
      </w:r>
      <w:r w:rsidR="00C407B7" w:rsidRPr="00C407B7">
        <w:rPr>
          <w:lang w:eastAsia="en-US"/>
        </w:rPr>
        <w:t>;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коллизия цикла</w:t>
      </w:r>
      <w:r w:rsidR="00C407B7" w:rsidRPr="00C407B7">
        <w:rPr>
          <w:lang w:eastAsia="en-US"/>
        </w:rPr>
        <w:t xml:space="preserve">: </w:t>
      </w:r>
      <w:r w:rsidRPr="00C407B7">
        <w:rPr>
          <w:lang w:eastAsia="en-US"/>
        </w:rPr>
        <w:t>появление в CT-замыкании по крайней мере одного цикла</w:t>
      </w:r>
      <w:r w:rsidR="00C407B7" w:rsidRPr="00C407B7">
        <w:rPr>
          <w:lang w:eastAsia="en-US"/>
        </w:rPr>
        <w:t>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Вспомним, что циклом в графе называется путь, который начинается и заканчивается одной и той же вершиной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Но вначале мы рассмотрим коллизию парадокса</w:t>
      </w:r>
      <w:r w:rsidR="00C407B7" w:rsidRPr="00C407B7">
        <w:rPr>
          <w:lang w:eastAsia="en-US"/>
        </w:rPr>
        <w:t>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Коллизия парадокса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Что означает отношение X</w:t>
      </w:r>
      <w:r w:rsidRPr="00C407B7">
        <w:rPr>
          <w:lang w:eastAsia="en-US"/>
        </w:rPr>
        <w:sym w:font="Symbol" w:char="F0AE"/>
      </w:r>
      <w:r w:rsidR="0048256D">
        <w:rPr>
          <w:position w:val="-4"/>
          <w:lang w:eastAsia="en-US"/>
        </w:rPr>
        <w:pict>
          <v:shape id="_x0000_i1027" type="#_x0000_t75" style="width:14.25pt;height:15.75pt" fillcolor="window">
            <v:imagedata r:id="rId9" o:title=""/>
          </v:shape>
        </w:pict>
      </w:r>
      <w:r w:rsidRPr="00C407B7">
        <w:rPr>
          <w:lang w:eastAsia="en-US"/>
        </w:rPr>
        <w:t xml:space="preserve"> в алгебре множеств</w: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например,</w:t>
      </w:r>
      <w:r w:rsidR="00C407B7">
        <w:rPr>
          <w:lang w:eastAsia="en-US"/>
        </w:rPr>
        <w:t xml:space="preserve"> "</w:t>
      </w:r>
      <w:r w:rsidRPr="00C407B7">
        <w:rPr>
          <w:lang w:eastAsia="en-US"/>
        </w:rPr>
        <w:t xml:space="preserve">Все мои друзья </w:t>
      </w:r>
      <w:r w:rsidR="00C407B7">
        <w:rPr>
          <w:lang w:eastAsia="en-US"/>
        </w:rPr>
        <w:t>-</w:t>
      </w:r>
      <w:r w:rsidRPr="00C407B7">
        <w:rPr>
          <w:lang w:eastAsia="en-US"/>
        </w:rPr>
        <w:t xml:space="preserve"> не мои друзья</w:t>
      </w:r>
      <w:r w:rsidR="00C407B7">
        <w:rPr>
          <w:lang w:eastAsia="en-US"/>
        </w:rPr>
        <w:t>")?</w:t>
      </w:r>
      <w:r w:rsidR="00C407B7" w:rsidRPr="00C407B7">
        <w:rPr>
          <w:lang w:eastAsia="en-US"/>
        </w:rPr>
        <w:t xml:space="preserve"> </w:t>
      </w:r>
      <w:r w:rsidRPr="00C407B7">
        <w:rPr>
          <w:lang w:eastAsia="en-US"/>
        </w:rPr>
        <w:t>Вспомним закон непротиворечия</w:t>
      </w:r>
      <w:r w:rsidR="00C407B7" w:rsidRPr="00C407B7">
        <w:rPr>
          <w:lang w:eastAsia="en-US"/>
        </w:rPr>
        <w:t xml:space="preserve">: </w:t>
      </w:r>
      <w:r w:rsidRPr="00C407B7">
        <w:rPr>
          <w:lang w:eastAsia="en-US"/>
        </w:rPr>
        <w:t xml:space="preserve">X </w:t>
      </w:r>
      <w:r w:rsidRPr="00C407B7">
        <w:rPr>
          <w:lang w:eastAsia="en-US"/>
        </w:rPr>
        <w:sym w:font="Symbol" w:char="F0C7"/>
      </w:r>
      <w:r w:rsidR="0048256D">
        <w:rPr>
          <w:position w:val="-4"/>
          <w:lang w:eastAsia="en-US"/>
        </w:rPr>
        <w:pict>
          <v:shape id="_x0000_i1028" type="#_x0000_t75" style="width:14.25pt;height:15.75pt" fillcolor="window">
            <v:imagedata r:id="rId10" o:title=""/>
          </v:shape>
        </w:pict>
      </w:r>
      <w:r w:rsidRPr="00C407B7">
        <w:rPr>
          <w:lang w:eastAsia="en-US"/>
        </w:rPr>
        <w:t xml:space="preserve">= </w:t>
      </w:r>
      <w:r w:rsidRPr="00C407B7">
        <w:rPr>
          <w:lang w:eastAsia="en-US"/>
        </w:rPr>
        <w:sym w:font="Symbol" w:char="F0C6"/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Из него явно следует, что отношение X</w:t>
      </w:r>
      <w:r w:rsidRPr="00C407B7">
        <w:rPr>
          <w:lang w:eastAsia="en-US"/>
        </w:rPr>
        <w:sym w:font="Symbol" w:char="F0CD"/>
      </w:r>
      <w:r w:rsidR="0048256D">
        <w:rPr>
          <w:position w:val="-4"/>
          <w:lang w:eastAsia="en-US"/>
        </w:rPr>
        <w:pict>
          <v:shape id="_x0000_i1029" type="#_x0000_t75" style="width:14.25pt;height:15.75pt" fillcolor="window">
            <v:imagedata r:id="rId11" o:title=""/>
          </v:shape>
        </w:pict>
      </w:r>
      <w:r w:rsidRPr="00C407B7">
        <w:rPr>
          <w:lang w:eastAsia="en-US"/>
        </w:rPr>
        <w:t xml:space="preserve"> может быть справедливым только в единственном случае, когда множество X равно пустому множеству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А</w:t>
      </w:r>
      <w:r w:rsidR="00C407B7">
        <w:rPr>
          <w:lang w:eastAsia="en-US"/>
        </w:rPr>
        <w:t xml:space="preserve"> </w:t>
      </w:r>
      <w:r w:rsidRPr="00C407B7">
        <w:rPr>
          <w:lang w:eastAsia="en-US"/>
        </w:rPr>
        <w:t>из другого закона</w:t>
      </w:r>
      <w:r w:rsidR="00C407B7" w:rsidRPr="00C407B7">
        <w:rPr>
          <w:lang w:eastAsia="en-US"/>
        </w:rPr>
        <w:t xml:space="preserve"> </w:t>
      </w:r>
      <w:r w:rsidRPr="00C407B7">
        <w:rPr>
          <w:lang w:eastAsia="en-US"/>
        </w:rPr>
        <w:t xml:space="preserve">следует, что </w:t>
      </w:r>
      <w:r w:rsidR="0048256D">
        <w:rPr>
          <w:position w:val="-4"/>
          <w:lang w:eastAsia="en-US"/>
        </w:rPr>
        <w:pict>
          <v:shape id="_x0000_i1030" type="#_x0000_t75" style="width:14.25pt;height:15.75pt" fillcolor="window">
            <v:imagedata r:id="rId12" o:title=""/>
          </v:shape>
        </w:pict>
      </w:r>
      <w:r w:rsidRPr="00C407B7">
        <w:rPr>
          <w:lang w:eastAsia="en-US"/>
        </w:rPr>
        <w:t xml:space="preserve"> в этом случае должно быть равно универсуму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С точки зрения алгебры множеств такую ситуацию нельзя назвать катастрофической, но в обычном рассуждении это означает, что некоторый объект X, в существовании которого мы изначально не сомневались, оказывается несуществующим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Например, из суждения</w:t>
      </w:r>
      <w:r w:rsidR="00C407B7">
        <w:rPr>
          <w:lang w:eastAsia="en-US"/>
        </w:rPr>
        <w:t xml:space="preserve"> "</w:t>
      </w:r>
      <w:r w:rsidRPr="00C407B7">
        <w:rPr>
          <w:lang w:eastAsia="en-US"/>
        </w:rPr>
        <w:t xml:space="preserve">Все мои друзья </w:t>
      </w:r>
      <w:r w:rsidR="00C407B7">
        <w:rPr>
          <w:lang w:eastAsia="en-US"/>
        </w:rPr>
        <w:t>-</w:t>
      </w:r>
      <w:r w:rsidRPr="00C407B7">
        <w:rPr>
          <w:lang w:eastAsia="en-US"/>
        </w:rPr>
        <w:t xml:space="preserve"> не мои друзья</w:t>
      </w:r>
      <w:r w:rsidR="00C407B7">
        <w:rPr>
          <w:lang w:eastAsia="en-US"/>
        </w:rPr>
        <w:t xml:space="preserve">" </w:t>
      </w:r>
      <w:r w:rsidRPr="00C407B7">
        <w:rPr>
          <w:lang w:eastAsia="en-US"/>
        </w:rPr>
        <w:t>следует, что друзей у меня нет</w:t>
      </w:r>
      <w:r w:rsidR="00C407B7" w:rsidRPr="00C407B7">
        <w:rPr>
          <w:lang w:eastAsia="en-US"/>
        </w:rPr>
        <w:t>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Простейшим случаем коллизии парадокса является соединение в одной E</w:t>
      </w:r>
      <w:r w:rsidRPr="00C407B7">
        <w:rPr>
          <w:lang w:eastAsia="en-US"/>
        </w:rPr>
        <w:noBreakHyphen/>
        <w:t>структуре двух контрарных суждений, например, A</w:t>
      </w:r>
      <w:r w:rsidRPr="00C407B7">
        <w:rPr>
          <w:lang w:eastAsia="en-US"/>
        </w:rPr>
        <w:sym w:font="Symbol" w:char="F0AE"/>
      </w:r>
      <w:r w:rsidRPr="00C407B7">
        <w:rPr>
          <w:lang w:eastAsia="en-US"/>
        </w:rPr>
        <w:t>B и A</w:t>
      </w:r>
      <w:r w:rsidRPr="00C407B7">
        <w:rPr>
          <w:lang w:eastAsia="en-US"/>
        </w:rPr>
        <w:sym w:font="Symbol" w:char="F0AE"/>
      </w:r>
      <w:r w:rsidR="0048256D">
        <w:rPr>
          <w:position w:val="-4"/>
          <w:lang w:eastAsia="en-US"/>
        </w:rPr>
        <w:pict>
          <v:shape id="_x0000_i1031" type="#_x0000_t75" style="width:11.25pt;height:15pt" fillcolor="window">
            <v:imagedata r:id="rId13" o:title=""/>
          </v:shape>
        </w:pic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Посмотрим, что получится, если построить для этой пары суждений E-структуру</w:t>
      </w:r>
      <w:r w:rsidR="00C407B7">
        <w:rPr>
          <w:lang w:eastAsia="en-US"/>
        </w:rPr>
        <w:t xml:space="preserve"> (рис.1</w:t>
      </w:r>
      <w:r w:rsidR="00C407B7" w:rsidRPr="00C407B7">
        <w:rPr>
          <w:lang w:eastAsia="en-US"/>
        </w:rPr>
        <w:t xml:space="preserve">). </w:t>
      </w:r>
      <w:r w:rsidRPr="00C407B7">
        <w:rPr>
          <w:lang w:eastAsia="en-US"/>
        </w:rPr>
        <w:t>Примером такой контрарной пары могут быть, в частности, такие суждения</w:t>
      </w:r>
      <w:r w:rsidR="00C407B7" w:rsidRPr="00C407B7">
        <w:rPr>
          <w:lang w:eastAsia="en-US"/>
        </w:rPr>
        <w:t>:</w:t>
      </w:r>
      <w:r w:rsidR="00C407B7">
        <w:rPr>
          <w:lang w:eastAsia="en-US"/>
        </w:rPr>
        <w:t xml:space="preserve"> "</w:t>
      </w:r>
      <w:r w:rsidRPr="00C407B7">
        <w:rPr>
          <w:lang w:eastAsia="en-US"/>
        </w:rPr>
        <w:t>Все жирафы живут в Африке</w:t>
      </w:r>
      <w:r w:rsidR="00C407B7">
        <w:rPr>
          <w:lang w:eastAsia="en-US"/>
        </w:rPr>
        <w:t xml:space="preserve">" </w:t>
      </w:r>
      <w:r w:rsidRPr="00C407B7">
        <w:rPr>
          <w:lang w:eastAsia="en-US"/>
        </w:rPr>
        <w:t>и</w:t>
      </w:r>
      <w:r w:rsidR="00C407B7">
        <w:rPr>
          <w:lang w:eastAsia="en-US"/>
        </w:rPr>
        <w:t xml:space="preserve"> "</w:t>
      </w:r>
      <w:r w:rsidRPr="00C407B7">
        <w:rPr>
          <w:lang w:eastAsia="en-US"/>
        </w:rPr>
        <w:t>Все жирафы не живут в Африке</w:t>
      </w:r>
      <w:r w:rsidR="00C407B7">
        <w:rPr>
          <w:lang w:eastAsia="en-US"/>
        </w:rPr>
        <w:t xml:space="preserve">". </w:t>
      </w:r>
      <w:r w:rsidRPr="00C407B7">
        <w:rPr>
          <w:lang w:eastAsia="en-US"/>
        </w:rPr>
        <w:t xml:space="preserve">Если мы построим контрапозиции исходных посылок, то увидим, что между терминами A и </w:t>
      </w:r>
      <w:r w:rsidR="0048256D">
        <w:rPr>
          <w:position w:val="-4"/>
          <w:lang w:eastAsia="en-US"/>
        </w:rPr>
        <w:pict>
          <v:shape id="_x0000_i1032" type="#_x0000_t75" style="width:11.25pt;height:15pt" fillcolor="window">
            <v:imagedata r:id="rId14" o:title=""/>
          </v:shape>
        </w:pict>
      </w:r>
      <w:r w:rsidRPr="00C407B7">
        <w:rPr>
          <w:lang w:eastAsia="en-US"/>
        </w:rPr>
        <w:t xml:space="preserve"> появились два пути, которые приводят к следствию A</w:t>
      </w:r>
      <w:r w:rsidRPr="00C407B7">
        <w:rPr>
          <w:lang w:eastAsia="en-US"/>
        </w:rPr>
        <w:sym w:font="Symbol" w:char="F0AE"/>
      </w:r>
      <w:r w:rsidR="0048256D">
        <w:rPr>
          <w:position w:val="-4"/>
          <w:lang w:eastAsia="en-US"/>
        </w:rPr>
        <w:pict>
          <v:shape id="_x0000_i1033" type="#_x0000_t75" style="width:11.25pt;height:15pt" fillcolor="window">
            <v:imagedata r:id="rId14" o:title=""/>
          </v:shape>
        </w:pict>
      </w:r>
      <w:r w:rsidR="00C407B7">
        <w:rPr>
          <w:lang w:eastAsia="en-US"/>
        </w:rPr>
        <w:t xml:space="preserve"> (рис.2</w:t>
      </w:r>
      <w:r w:rsidR="00C407B7" w:rsidRPr="00C407B7">
        <w:rPr>
          <w:lang w:eastAsia="en-US"/>
        </w:rPr>
        <w:t xml:space="preserve">). </w:t>
      </w:r>
      <w:r w:rsidRPr="00C407B7">
        <w:rPr>
          <w:lang w:eastAsia="en-US"/>
        </w:rPr>
        <w:t>Содержательно такое суждение говорит о том, что все жирафы не являются жирафами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Причем получить это следствие можно двумя путями</w:t>
      </w:r>
      <w:r w:rsidR="00C407B7" w:rsidRPr="00C407B7">
        <w:rPr>
          <w:lang w:eastAsia="en-US"/>
        </w:rPr>
        <w:t xml:space="preserve">: </w:t>
      </w:r>
      <w:r w:rsidRPr="00C407B7">
        <w:rPr>
          <w:lang w:eastAsia="en-US"/>
        </w:rPr>
        <w:t>A</w:t>
      </w:r>
      <w:r w:rsidRPr="00C407B7">
        <w:rPr>
          <w:lang w:eastAsia="en-US"/>
        </w:rPr>
        <w:sym w:font="Symbol" w:char="F0AE"/>
      </w:r>
      <w:r w:rsidRPr="00C407B7">
        <w:rPr>
          <w:lang w:eastAsia="en-US"/>
        </w:rPr>
        <w:t>B</w:t>
      </w:r>
      <w:r w:rsidRPr="00C407B7">
        <w:rPr>
          <w:lang w:eastAsia="en-US"/>
        </w:rPr>
        <w:sym w:font="Symbol" w:char="F0AE"/>
      </w:r>
      <w:r w:rsidR="0048256D">
        <w:rPr>
          <w:position w:val="-4"/>
          <w:lang w:eastAsia="en-US"/>
        </w:rPr>
        <w:pict>
          <v:shape id="_x0000_i1034" type="#_x0000_t75" style="width:11.25pt;height:15pt" fillcolor="window">
            <v:imagedata r:id="rId15" o:title=""/>
          </v:shape>
        </w:pict>
      </w:r>
      <w:r w:rsidRPr="00C407B7">
        <w:rPr>
          <w:lang w:eastAsia="en-US"/>
        </w:rPr>
        <w:t xml:space="preserve"> и A</w:t>
      </w:r>
      <w:r w:rsidRPr="00C407B7">
        <w:rPr>
          <w:lang w:eastAsia="en-US"/>
        </w:rPr>
        <w:sym w:font="Symbol" w:char="F0AE"/>
      </w:r>
      <w:r w:rsidR="0048256D">
        <w:rPr>
          <w:position w:val="-4"/>
          <w:lang w:eastAsia="en-US"/>
        </w:rPr>
        <w:pict>
          <v:shape id="_x0000_i1035" type="#_x0000_t75" style="width:11.25pt;height:15pt" fillcolor="window">
            <v:imagedata r:id="rId16" o:title=""/>
          </v:shape>
        </w:pict>
      </w:r>
      <w:r w:rsidRPr="00C407B7">
        <w:rPr>
          <w:lang w:eastAsia="en-US"/>
        </w:rPr>
        <w:sym w:font="Symbol" w:char="F0AE"/>
      </w:r>
      <w:r w:rsidR="0048256D">
        <w:rPr>
          <w:position w:val="-4"/>
          <w:lang w:eastAsia="en-US"/>
        </w:rPr>
        <w:pict>
          <v:shape id="_x0000_i1036" type="#_x0000_t75" style="width:11.25pt;height:15pt" fillcolor="window">
            <v:imagedata r:id="rId17" o:title=""/>
          </v:shape>
        </w:pict>
      </w:r>
      <w:r w:rsidR="00C407B7" w:rsidRPr="00C407B7">
        <w:rPr>
          <w:lang w:eastAsia="en-US"/>
        </w:rPr>
        <w:t>.</w:t>
      </w:r>
    </w:p>
    <w:p w:rsidR="00C407B7" w:rsidRDefault="00C407B7" w:rsidP="00C407B7">
      <w:pPr>
        <w:ind w:firstLine="709"/>
        <w:rPr>
          <w:lang w:eastAsia="en-US"/>
        </w:rPr>
      </w:pPr>
    </w:p>
    <w:p w:rsidR="00F217D7" w:rsidRPr="00C407B7" w:rsidRDefault="0048256D" w:rsidP="00C407B7">
      <w:pPr>
        <w:ind w:firstLine="709"/>
        <w:rPr>
          <w:lang w:eastAsia="en-US"/>
        </w:rPr>
      </w:pPr>
      <w:r>
        <w:rPr>
          <w:lang w:eastAsia="en-US"/>
        </w:rPr>
        <w:pict>
          <v:shape id="_x0000_i1037" type="#_x0000_t75" style="width:60pt;height:63pt" fillcolor="window">
            <v:imagedata r:id="rId18" o:title=""/>
          </v:shape>
        </w:pict>
      </w:r>
      <w:r w:rsidR="00C407B7">
        <w:rPr>
          <w:lang w:eastAsia="en-US"/>
        </w:rPr>
        <w:tab/>
      </w:r>
      <w:r w:rsidR="00C407B7">
        <w:rPr>
          <w:lang w:eastAsia="en-US"/>
        </w:rPr>
        <w:tab/>
      </w:r>
      <w:r w:rsidR="00C407B7">
        <w:rPr>
          <w:lang w:eastAsia="en-US"/>
        </w:rPr>
        <w:tab/>
      </w:r>
      <w:r w:rsidR="00C407B7">
        <w:rPr>
          <w:lang w:eastAsia="en-US"/>
        </w:rPr>
        <w:tab/>
      </w:r>
      <w:r>
        <w:rPr>
          <w:lang w:eastAsia="en-US"/>
        </w:rPr>
        <w:pict>
          <v:shape id="_x0000_i1038" type="#_x0000_t75" style="width:60pt;height:63pt" fillcolor="window">
            <v:imagedata r:id="rId19" o:title=""/>
          </v:shape>
        </w:pict>
      </w:r>
    </w:p>
    <w:p w:rsidR="00F217D7" w:rsidRPr="00C407B7" w:rsidRDefault="00C407B7" w:rsidP="00C407B7">
      <w:pPr>
        <w:numPr>
          <w:ins w:id="0" w:author="Unknown" w:date="2000-09-10T10:45:00Z"/>
        </w:numPr>
        <w:ind w:firstLine="709"/>
        <w:rPr>
          <w:lang w:eastAsia="en-US"/>
        </w:rPr>
      </w:pPr>
      <w:r>
        <w:rPr>
          <w:lang w:eastAsia="en-US"/>
        </w:rPr>
        <w:t>Рис.1</w:t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>Рис.2</w:t>
      </w:r>
    </w:p>
    <w:p w:rsidR="00C407B7" w:rsidRDefault="00C407B7" w:rsidP="00C407B7">
      <w:pPr>
        <w:ind w:firstLine="709"/>
        <w:rPr>
          <w:lang w:eastAsia="en-US"/>
        </w:rPr>
      </w:pP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Другой простой случай коллизии парадокса для пары разных терминов и их отрицаний мы получим, если соединим в одной E-структуре два суждения A</w:t>
      </w:r>
      <w:r w:rsidRPr="00C407B7">
        <w:rPr>
          <w:lang w:eastAsia="en-US"/>
        </w:rPr>
        <w:sym w:font="Symbol" w:char="F0AE"/>
      </w:r>
      <w:r w:rsidRPr="00C407B7">
        <w:rPr>
          <w:lang w:eastAsia="en-US"/>
        </w:rPr>
        <w:t xml:space="preserve">B и </w:t>
      </w:r>
      <w:r w:rsidR="0048256D">
        <w:rPr>
          <w:position w:val="-4"/>
          <w:lang w:eastAsia="en-US"/>
        </w:rPr>
        <w:pict>
          <v:shape id="_x0000_i1039" type="#_x0000_t75" style="width:12pt;height:15.75pt" fillcolor="window">
            <v:imagedata r:id="rId20" o:title=""/>
          </v:shape>
        </w:pict>
      </w:r>
      <w:r w:rsidRPr="00C407B7">
        <w:rPr>
          <w:lang w:eastAsia="en-US"/>
        </w:rPr>
        <w:sym w:font="Symbol" w:char="F0AE"/>
      </w:r>
      <w:r w:rsidRPr="00C407B7">
        <w:rPr>
          <w:lang w:eastAsia="en-US"/>
        </w:rPr>
        <w:t>B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 xml:space="preserve">Сделав аналогичные построения, получим уже другую коллизию парадокса </w:t>
      </w:r>
      <w:r w:rsidR="0048256D">
        <w:rPr>
          <w:position w:val="-4"/>
          <w:lang w:eastAsia="en-US"/>
        </w:rPr>
        <w:pict>
          <v:shape id="_x0000_i1040" type="#_x0000_t75" style="width:12pt;height:15.75pt" fillcolor="window">
            <v:imagedata r:id="rId21" o:title=""/>
          </v:shape>
        </w:pict>
      </w:r>
      <w:r w:rsidRPr="00C407B7">
        <w:rPr>
          <w:lang w:eastAsia="en-US"/>
        </w:rPr>
        <w:sym w:font="Symbol" w:char="F0AE"/>
      </w:r>
      <w:r w:rsidRPr="00C407B7">
        <w:rPr>
          <w:lang w:eastAsia="en-US"/>
        </w:rPr>
        <w:t>A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 xml:space="preserve">Здесь пустым оказывается базовый термин </w:t>
      </w:r>
      <w:r w:rsidR="0048256D">
        <w:rPr>
          <w:position w:val="-4"/>
          <w:lang w:eastAsia="en-US"/>
        </w:rPr>
        <w:pict>
          <v:shape id="_x0000_i1041" type="#_x0000_t75" style="width:12pt;height:15.75pt" fillcolor="window">
            <v:imagedata r:id="rId22" o:title=""/>
          </v:shape>
        </w:pict>
      </w:r>
      <w:r w:rsidRPr="00C407B7">
        <w:rPr>
          <w:lang w:eastAsia="en-US"/>
        </w:rPr>
        <w:t>, а роль универсума берет на себя термин A</w:t>
      </w:r>
      <w:r w:rsidR="00C407B7" w:rsidRPr="00C407B7">
        <w:rPr>
          <w:lang w:eastAsia="en-US"/>
        </w:rPr>
        <w:t>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Попробуем смоделировать коллизию парадокса в примере, добавив в число посылок суждение S</w:t>
      </w:r>
      <w:r w:rsidRPr="00C407B7">
        <w:rPr>
          <w:lang w:eastAsia="en-US"/>
        </w:rPr>
        <w:sym w:font="Symbol" w:char="F0AE"/>
      </w:r>
      <w:r w:rsidR="0048256D">
        <w:rPr>
          <w:position w:val="-4"/>
          <w:lang w:eastAsia="en-US"/>
        </w:rPr>
        <w:pict>
          <v:shape id="_x0000_i1042" type="#_x0000_t75" style="width:11.25pt;height:15.75pt" fillcolor="window">
            <v:imagedata r:id="rId23" o:title=""/>
          </v:shape>
        </w:pict>
      </w:r>
      <w:r w:rsidR="00C407B7">
        <w:rPr>
          <w:lang w:eastAsia="en-US"/>
        </w:rPr>
        <w:t xml:space="preserve"> ("</w:t>
      </w:r>
      <w:r w:rsidRPr="00C407B7">
        <w:rPr>
          <w:lang w:eastAsia="en-US"/>
        </w:rPr>
        <w:t>Все разумные люди не укрощают крокодилов</w:t>
      </w:r>
      <w:r w:rsidR="00C407B7">
        <w:rPr>
          <w:lang w:eastAsia="en-US"/>
        </w:rPr>
        <w:t>"</w:t>
      </w:r>
      <w:r w:rsidR="00C407B7" w:rsidRPr="00C407B7">
        <w:rPr>
          <w:lang w:eastAsia="en-US"/>
        </w:rPr>
        <w:t xml:space="preserve">). </w:t>
      </w:r>
      <w:r w:rsidRPr="00C407B7">
        <w:rPr>
          <w:lang w:eastAsia="en-US"/>
        </w:rPr>
        <w:t>Может быть, для кого-то это суждение само по себе не кажется парадоксальным, но в нашей системе оно вызывает катастрофу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Если не поленимся и построим CT-замыкание для нашей новой системы, то убедимся, что в нем появилась коллизия парадокса T</w:t>
      </w:r>
      <w:r w:rsidRPr="00C407B7">
        <w:rPr>
          <w:lang w:eastAsia="en-US"/>
        </w:rPr>
        <w:sym w:font="Symbol" w:char="F0AE"/>
      </w:r>
      <w:r w:rsidR="0048256D">
        <w:rPr>
          <w:position w:val="-4"/>
          <w:lang w:eastAsia="en-US"/>
        </w:rPr>
        <w:pict>
          <v:shape id="_x0000_i1043" type="#_x0000_t75" style="width:11.25pt;height:15.75pt" fillcolor="window">
            <v:imagedata r:id="rId24" o:title=""/>
          </v:shape>
        </w:pic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на схеме она будет представлена вертикальной стрелкой</w:t>
      </w:r>
      <w:r w:rsidR="00C407B7" w:rsidRPr="00C407B7">
        <w:rPr>
          <w:lang w:eastAsia="en-US"/>
        </w:rPr>
        <w:t xml:space="preserve">). </w:t>
      </w:r>
      <w:r w:rsidRPr="00C407B7">
        <w:rPr>
          <w:lang w:eastAsia="en-US"/>
        </w:rPr>
        <w:t>Если мы считаем правильным суждение S</w:t>
      </w:r>
      <w:r w:rsidRPr="00C407B7">
        <w:rPr>
          <w:lang w:eastAsia="en-US"/>
        </w:rPr>
        <w:sym w:font="Symbol" w:char="F0AE"/>
      </w:r>
      <w:r w:rsidR="0048256D">
        <w:rPr>
          <w:position w:val="-4"/>
          <w:lang w:eastAsia="en-US"/>
        </w:rPr>
        <w:pict>
          <v:shape id="_x0000_i1044" type="#_x0000_t75" style="width:11.25pt;height:15.75pt" fillcolor="window">
            <v:imagedata r:id="rId25" o:title=""/>
          </v:shape>
        </w:pict>
      </w:r>
      <w:r w:rsidRPr="00C407B7">
        <w:rPr>
          <w:lang w:eastAsia="en-US"/>
        </w:rPr>
        <w:t xml:space="preserve"> и заодно все остальные посылки нашего примера, то мы тем самым должны признать, что людей, укрощающих крокодилов, не существует</w:t>
      </w:r>
      <w:r w:rsidR="00C407B7" w:rsidRPr="00C407B7">
        <w:rPr>
          <w:lang w:eastAsia="en-US"/>
        </w:rPr>
        <w:t>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Но коллизия парадокса не всегда означает катастрофу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Иногда ее появление позволяет распознать в рассуждении явно лишние термины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В качестве примера такого рассуждения возьмем сорит Л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Кэрролла о парламенте, который был приведен в конце предыдущего раздела в качестве самостоятельного упражнения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Те, кто справился с этой задачей, наверное, смогли убедиться в том, что в этом сорите отсутствуют коллизии, но некоторые следствия кажутся несколько странными для членов парламента</w: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например,</w:t>
      </w:r>
      <w:r w:rsidR="00C407B7">
        <w:rPr>
          <w:lang w:eastAsia="en-US"/>
        </w:rPr>
        <w:t xml:space="preserve"> "</w:t>
      </w:r>
      <w:r w:rsidRPr="00C407B7">
        <w:rPr>
          <w:lang w:eastAsia="en-US"/>
        </w:rPr>
        <w:t>Все, кто не в здравом рассудке, являются членами палаты лордов</w:t>
      </w:r>
      <w:r w:rsidR="00C407B7">
        <w:rPr>
          <w:lang w:eastAsia="en-US"/>
        </w:rPr>
        <w:t xml:space="preserve">" </w:t>
      </w:r>
      <w:r w:rsidRPr="00C407B7">
        <w:rPr>
          <w:lang w:eastAsia="en-US"/>
        </w:rPr>
        <w:t>или</w:t>
      </w:r>
      <w:r w:rsidR="00C407B7">
        <w:rPr>
          <w:lang w:eastAsia="en-US"/>
        </w:rPr>
        <w:t xml:space="preserve"> "</w:t>
      </w:r>
      <w:r w:rsidRPr="00C407B7">
        <w:rPr>
          <w:lang w:eastAsia="en-US"/>
        </w:rPr>
        <w:t>Все, кто принимает участие в скачках на мулах, являются членами палаты общин</w:t>
      </w:r>
      <w:r w:rsidR="00C407B7">
        <w:rPr>
          <w:lang w:eastAsia="en-US"/>
        </w:rPr>
        <w:t>"</w:t>
      </w:r>
      <w:r w:rsidR="00C407B7" w:rsidRPr="00C407B7">
        <w:rPr>
          <w:lang w:eastAsia="en-US"/>
        </w:rPr>
        <w:t>).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Предположим, что некто решил с помощью хитроумных тестов проверить умственные способности всех членов палаты лордов и в результате исследований получил следующий результат</w:t>
      </w:r>
      <w:r w:rsidR="00C407B7" w:rsidRPr="00C407B7">
        <w:rPr>
          <w:lang w:eastAsia="en-US"/>
        </w:rPr>
        <w:t>:</w:t>
      </w:r>
      <w:r w:rsidR="00C407B7">
        <w:rPr>
          <w:lang w:eastAsia="en-US"/>
        </w:rPr>
        <w:t xml:space="preserve"> "</w:t>
      </w:r>
      <w:r w:rsidRPr="00C407B7">
        <w:rPr>
          <w:lang w:eastAsia="en-US"/>
        </w:rPr>
        <w:t>Все члены палаты лордов находятся в здравом рассудке</w:t>
      </w:r>
      <w:r w:rsidR="00C407B7">
        <w:rPr>
          <w:lang w:eastAsia="en-US"/>
        </w:rPr>
        <w:t xml:space="preserve">". </w:t>
      </w:r>
      <w:r w:rsidRPr="00C407B7">
        <w:rPr>
          <w:lang w:eastAsia="en-US"/>
        </w:rPr>
        <w:t>Этот результат по форме является суждением</w: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кстати, многие факты также можно выразить в форме суждений</w:t>
      </w:r>
      <w:r w:rsidR="00C407B7" w:rsidRPr="00C407B7">
        <w:rPr>
          <w:lang w:eastAsia="en-US"/>
        </w:rPr>
        <w:t>),</w:t>
      </w:r>
      <w:r w:rsidRPr="00C407B7">
        <w:rPr>
          <w:lang w:eastAsia="en-US"/>
        </w:rPr>
        <w:t xml:space="preserve"> и мы можем ввести его в качестве дополнительной посылки в нашу систему</w:t>
      </w:r>
      <w:r w:rsidR="00C407B7" w:rsidRPr="00C407B7">
        <w:rPr>
          <w:lang w:eastAsia="en-US"/>
        </w:rPr>
        <w:t>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Нетрудно убедиться, что в результате такого нововведения появляется коллизия парадокса</w:t>
      </w:r>
      <w:r w:rsidR="00C407B7" w:rsidRPr="00C407B7">
        <w:rPr>
          <w:lang w:eastAsia="en-US"/>
        </w:rPr>
        <w:t>:</w:t>
      </w:r>
      <w:r w:rsidR="00C407B7">
        <w:rPr>
          <w:lang w:eastAsia="en-US"/>
        </w:rPr>
        <w:t xml:space="preserve"> "</w:t>
      </w:r>
      <w:r w:rsidRPr="00C407B7">
        <w:rPr>
          <w:lang w:eastAsia="en-US"/>
        </w:rPr>
        <w:t>Все, кто не в здравом рассудке, находятся в здравом рассудке</w:t>
      </w:r>
      <w:r w:rsidR="00C407B7">
        <w:rPr>
          <w:lang w:eastAsia="en-US"/>
        </w:rPr>
        <w:t xml:space="preserve">". </w:t>
      </w:r>
      <w:r w:rsidRPr="00C407B7">
        <w:rPr>
          <w:lang w:eastAsia="en-US"/>
        </w:rPr>
        <w:t>Отсюда ясно, что тех, кто не в здравом рассудке в нашем универсуме</w:t>
      </w:r>
      <w:r w:rsidR="00C407B7">
        <w:rPr>
          <w:lang w:eastAsia="en-US"/>
        </w:rPr>
        <w:t xml:space="preserve"> (т.е.</w:t>
      </w:r>
      <w:r w:rsidR="00C407B7" w:rsidRPr="00C407B7">
        <w:rPr>
          <w:lang w:eastAsia="en-US"/>
        </w:rPr>
        <w:t xml:space="preserve"> </w:t>
      </w:r>
      <w:r w:rsidRPr="00C407B7">
        <w:rPr>
          <w:lang w:eastAsia="en-US"/>
        </w:rPr>
        <w:t>среди членов парламента</w:t>
      </w:r>
      <w:r w:rsidR="00C407B7" w:rsidRPr="00C407B7">
        <w:rPr>
          <w:lang w:eastAsia="en-US"/>
        </w:rPr>
        <w:t xml:space="preserve">) </w:t>
      </w:r>
      <w:r w:rsidRPr="00C407B7">
        <w:rPr>
          <w:lang w:eastAsia="en-US"/>
        </w:rPr>
        <w:t>нет, и мы можем теперь исключить из рассмотрения термин</w:t>
      </w:r>
      <w:r w:rsidR="00C407B7">
        <w:rPr>
          <w:lang w:eastAsia="en-US"/>
        </w:rPr>
        <w:t xml:space="preserve"> "</w:t>
      </w:r>
      <w:r w:rsidRPr="00C407B7">
        <w:rPr>
          <w:lang w:eastAsia="en-US"/>
        </w:rPr>
        <w:t>те, кто не в здравом рассудке</w:t>
      </w:r>
      <w:r w:rsidR="00C407B7">
        <w:rPr>
          <w:lang w:eastAsia="en-US"/>
        </w:rPr>
        <w:t xml:space="preserve">" </w:t>
      </w:r>
      <w:r w:rsidRPr="00C407B7">
        <w:rPr>
          <w:lang w:eastAsia="en-US"/>
        </w:rPr>
        <w:t>и заодно альтернативный ему термин</w:t>
      </w:r>
      <w:r w:rsidR="00C407B7">
        <w:rPr>
          <w:lang w:eastAsia="en-US"/>
        </w:rPr>
        <w:t xml:space="preserve"> "</w:t>
      </w:r>
      <w:r w:rsidRPr="00C407B7">
        <w:rPr>
          <w:lang w:eastAsia="en-US"/>
        </w:rPr>
        <w:t>те, кто в здравом рассудке</w:t>
      </w:r>
      <w:r w:rsidR="00C407B7">
        <w:rPr>
          <w:lang w:eastAsia="en-US"/>
        </w:rPr>
        <w:t xml:space="preserve">". </w:t>
      </w:r>
      <w:r w:rsidRPr="00C407B7">
        <w:rPr>
          <w:lang w:eastAsia="en-US"/>
        </w:rPr>
        <w:t>Заодно вместе с этим изъятием</w: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или элиминацией</w:t>
      </w:r>
      <w:r w:rsidR="00C407B7" w:rsidRPr="00C407B7">
        <w:rPr>
          <w:lang w:eastAsia="en-US"/>
        </w:rPr>
        <w:t xml:space="preserve">) </w:t>
      </w:r>
      <w:r w:rsidRPr="00C407B7">
        <w:rPr>
          <w:lang w:eastAsia="en-US"/>
        </w:rPr>
        <w:t>нужно исключить все связи, которые соединяют эти термины с другими терминами нашего рассуждения</w:t>
      </w:r>
      <w:r w:rsidR="00C407B7" w:rsidRPr="00C407B7">
        <w:rPr>
          <w:lang w:eastAsia="en-US"/>
        </w:rPr>
        <w:t>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Удаление термина из рассуждения из-за коллизии парадокса не означает, что он исчезает бесследно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Просто один из терминов</w: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 xml:space="preserve">в нашем примере </w:t>
      </w:r>
      <w:r w:rsidR="00C407B7">
        <w:rPr>
          <w:lang w:eastAsia="en-US"/>
        </w:rPr>
        <w:t>-</w:t>
      </w:r>
      <w:r w:rsidRPr="00C407B7">
        <w:rPr>
          <w:lang w:eastAsia="en-US"/>
        </w:rPr>
        <w:t xml:space="preserve"> это термин</w:t>
      </w:r>
      <w:r w:rsidR="00C407B7">
        <w:rPr>
          <w:lang w:eastAsia="en-US"/>
        </w:rPr>
        <w:t xml:space="preserve"> "</w:t>
      </w:r>
      <w:r w:rsidRPr="00C407B7">
        <w:rPr>
          <w:lang w:eastAsia="en-US"/>
        </w:rPr>
        <w:t>те, кто в здравом рассудке</w:t>
      </w:r>
      <w:r w:rsidR="00C407B7">
        <w:rPr>
          <w:lang w:eastAsia="en-US"/>
        </w:rPr>
        <w:t>"</w:t>
      </w:r>
      <w:r w:rsidR="00C407B7" w:rsidRPr="00C407B7">
        <w:rPr>
          <w:lang w:eastAsia="en-US"/>
        </w:rPr>
        <w:t xml:space="preserve">) </w:t>
      </w:r>
      <w:r w:rsidRPr="00C407B7">
        <w:rPr>
          <w:lang w:eastAsia="en-US"/>
        </w:rPr>
        <w:t>становится необходимым свойством всего универсума</w:t>
      </w:r>
      <w:r w:rsidR="00C407B7" w:rsidRPr="00C407B7">
        <w:rPr>
          <w:lang w:eastAsia="en-US"/>
        </w:rPr>
        <w:t>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Рассмотрим еще один пример, с помощью которого можно показать явное неравенство друг другу суждения и его обращения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Если дано некоторое суждение, то обратным суждением называется суждение, в котором правая и левая части переставлены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Например, суждением, обратным суждению A</w:t>
      </w:r>
      <w:r w:rsidRPr="00C407B7">
        <w:rPr>
          <w:lang w:eastAsia="en-US"/>
        </w:rPr>
        <w:sym w:font="Symbol" w:char="F0AE"/>
      </w:r>
      <w:r w:rsidRPr="00C407B7">
        <w:rPr>
          <w:lang w:eastAsia="en-US"/>
        </w:rPr>
        <w:t>B, будет суждение B</w:t>
      </w:r>
      <w:r w:rsidRPr="00C407B7">
        <w:rPr>
          <w:lang w:eastAsia="en-US"/>
        </w:rPr>
        <w:sym w:font="Symbol" w:char="F0AE"/>
      </w:r>
      <w:r w:rsidRPr="00C407B7">
        <w:rPr>
          <w:lang w:eastAsia="en-US"/>
        </w:rPr>
        <w:t>A</w:t>
      </w:r>
      <w:r w:rsidR="00C407B7" w:rsidRPr="00C407B7">
        <w:rPr>
          <w:lang w:eastAsia="en-US"/>
        </w:rPr>
        <w:t>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Пример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Даны посылки</w:t>
      </w:r>
      <w:r w:rsidR="00C407B7" w:rsidRPr="00C407B7">
        <w:rPr>
          <w:lang w:eastAsia="en-US"/>
        </w:rPr>
        <w:t>: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Все мои друзья хвастуны и не скандалисты</w:t>
      </w:r>
      <w:r w:rsidR="00C407B7" w:rsidRPr="00C407B7">
        <w:rPr>
          <w:lang w:eastAsia="en-US"/>
        </w:rPr>
        <w:t>;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Все, кто хвастается, не уверен в себе</w:t>
      </w:r>
      <w:r w:rsidR="00C407B7" w:rsidRPr="00C407B7">
        <w:rPr>
          <w:lang w:eastAsia="en-US"/>
        </w:rPr>
        <w:t>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А теперь предположим, что у нас имеются две гипотезы, которые нам необходимо проверить на совместимость с исходными посылками</w:t>
      </w:r>
      <w:r w:rsidR="00C407B7" w:rsidRPr="00C407B7">
        <w:rPr>
          <w:lang w:eastAsia="en-US"/>
        </w:rPr>
        <w:t>: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Г1</w:t>
      </w:r>
      <w:r w:rsidR="00C407B7" w:rsidRPr="00C407B7">
        <w:rPr>
          <w:lang w:eastAsia="en-US"/>
        </w:rPr>
        <w:t xml:space="preserve">: </w:t>
      </w:r>
      <w:r w:rsidRPr="00C407B7">
        <w:rPr>
          <w:lang w:eastAsia="en-US"/>
        </w:rPr>
        <w:t>Все уверенные в себе не скандалисты</w:t>
      </w:r>
      <w:r w:rsidR="00C407B7" w:rsidRPr="00C407B7">
        <w:rPr>
          <w:lang w:eastAsia="en-US"/>
        </w:rPr>
        <w:t>;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Г2</w:t>
      </w:r>
      <w:r w:rsidR="00C407B7" w:rsidRPr="00C407B7">
        <w:rPr>
          <w:lang w:eastAsia="en-US"/>
        </w:rPr>
        <w:t xml:space="preserve">: </w:t>
      </w:r>
      <w:r w:rsidRPr="00C407B7">
        <w:rPr>
          <w:lang w:eastAsia="en-US"/>
        </w:rPr>
        <w:t>Все, кто не скандалит, уверены в себе</w:t>
      </w:r>
      <w:r w:rsidR="00C407B7" w:rsidRPr="00C407B7">
        <w:rPr>
          <w:lang w:eastAsia="en-US"/>
        </w:rPr>
        <w:t>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Ясно, что обе гипотезы содержат одни и те же термины, но каждая из них является обращением другой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Сначала запишем исходные суждения в математической форме, для чего введем следующие обозначения</w:t>
      </w:r>
      <w:r w:rsidR="00C407B7" w:rsidRPr="00C407B7">
        <w:rPr>
          <w:lang w:eastAsia="en-US"/>
        </w:rPr>
        <w:t xml:space="preserve">: </w:t>
      </w:r>
      <w:r w:rsidRPr="00C407B7">
        <w:rPr>
          <w:lang w:eastAsia="en-US"/>
        </w:rPr>
        <w:t xml:space="preserve">D </w:t>
      </w:r>
      <w:r w:rsidR="00C407B7">
        <w:rPr>
          <w:lang w:eastAsia="en-US"/>
        </w:rPr>
        <w:t>-</w:t>
      </w:r>
      <w:r w:rsidRPr="00C407B7">
        <w:rPr>
          <w:lang w:eastAsia="en-US"/>
        </w:rPr>
        <w:t xml:space="preserve"> мои друзья, H </w:t>
      </w:r>
      <w:r w:rsidR="00C407B7">
        <w:rPr>
          <w:lang w:eastAsia="en-US"/>
        </w:rPr>
        <w:t>-</w:t>
      </w:r>
      <w:r w:rsidRPr="00C407B7">
        <w:rPr>
          <w:lang w:eastAsia="en-US"/>
        </w:rPr>
        <w:t xml:space="preserve"> хвастуны, S </w:t>
      </w:r>
      <w:r w:rsidR="00C407B7">
        <w:rPr>
          <w:lang w:eastAsia="en-US"/>
        </w:rPr>
        <w:t>-</w:t>
      </w:r>
      <w:r w:rsidRPr="00C407B7">
        <w:rPr>
          <w:lang w:eastAsia="en-US"/>
        </w:rPr>
        <w:t xml:space="preserve"> скандалисты, Y </w:t>
      </w:r>
      <w:r w:rsidR="00C407B7">
        <w:rPr>
          <w:lang w:eastAsia="en-US"/>
        </w:rPr>
        <w:t>-</w:t>
      </w:r>
      <w:r w:rsidRPr="00C407B7">
        <w:rPr>
          <w:lang w:eastAsia="en-US"/>
        </w:rPr>
        <w:t xml:space="preserve"> уверенные в себе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Тогда получим</w:t>
      </w:r>
      <w:r w:rsidR="00C407B7" w:rsidRPr="00C407B7">
        <w:rPr>
          <w:lang w:eastAsia="en-US"/>
        </w:rPr>
        <w:t>: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D</w:t>
      </w:r>
      <w:r w:rsidRPr="00C407B7">
        <w:rPr>
          <w:lang w:eastAsia="en-US"/>
        </w:rPr>
        <w:sym w:font="Symbol" w:char="F0AE"/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 xml:space="preserve">H, </w:t>
      </w:r>
      <w:r w:rsidR="0048256D">
        <w:rPr>
          <w:position w:val="-6"/>
          <w:lang w:eastAsia="en-US"/>
        </w:rPr>
        <w:pict>
          <v:shape id="_x0000_i1045" type="#_x0000_t75" style="width:11.25pt;height:17.25pt" fillcolor="window">
            <v:imagedata r:id="rId26" o:title=""/>
          </v:shape>
        </w:pict>
      </w:r>
      <w:r w:rsidR="00C407B7" w:rsidRPr="00C407B7">
        <w:rPr>
          <w:lang w:eastAsia="en-US"/>
        </w:rPr>
        <w:t>);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H</w:t>
      </w:r>
      <w:r w:rsidRPr="00C407B7">
        <w:rPr>
          <w:lang w:eastAsia="en-US"/>
        </w:rPr>
        <w:sym w:font="Symbol" w:char="F0AE"/>
      </w:r>
      <w:r w:rsidR="0048256D">
        <w:rPr>
          <w:position w:val="-4"/>
          <w:lang w:eastAsia="en-US"/>
        </w:rPr>
        <w:pict>
          <v:shape id="_x0000_i1046" type="#_x0000_t75" style="width:11.25pt;height:15pt" fillcolor="window">
            <v:imagedata r:id="rId27" o:title=""/>
          </v:shape>
        </w:pict>
      </w:r>
      <w:r w:rsidR="00C407B7" w:rsidRPr="00C407B7">
        <w:rPr>
          <w:lang w:eastAsia="en-US"/>
        </w:rPr>
        <w:t>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Строим граф</w: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рисунок 3</w:t>
      </w:r>
      <w:r w:rsidR="00C407B7" w:rsidRPr="00C407B7">
        <w:rPr>
          <w:lang w:eastAsia="en-US"/>
        </w:rPr>
        <w:t>),</w:t>
      </w:r>
      <w:r w:rsidRPr="00C407B7">
        <w:rPr>
          <w:lang w:eastAsia="en-US"/>
        </w:rPr>
        <w:t xml:space="preserve"> при этом надо учитывать, что суждения типа D</w:t>
      </w:r>
      <w:r w:rsidRPr="00C407B7">
        <w:rPr>
          <w:lang w:eastAsia="en-US"/>
        </w:rPr>
        <w:sym w:font="Symbol" w:char="F0AE"/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 xml:space="preserve">H, </w:t>
      </w:r>
      <w:r w:rsidR="0048256D">
        <w:rPr>
          <w:position w:val="-6"/>
          <w:lang w:eastAsia="en-US"/>
        </w:rPr>
        <w:pict>
          <v:shape id="_x0000_i1047" type="#_x0000_t75" style="width:11.25pt;height:17.25pt" fillcolor="window">
            <v:imagedata r:id="rId26" o:title=""/>
          </v:shape>
        </w:pict>
      </w:r>
      <w:r w:rsidR="00C407B7" w:rsidRPr="00C407B7">
        <w:rPr>
          <w:lang w:eastAsia="en-US"/>
        </w:rPr>
        <w:t>),</w:t>
      </w:r>
      <w:r w:rsidRPr="00C407B7">
        <w:rPr>
          <w:lang w:eastAsia="en-US"/>
        </w:rPr>
        <w:t xml:space="preserve"> в которых один субъект и несколько предикатов, на графе надо отображать в виде нескольких дуг, которые направлены от субъекта к каждому из предикатов суждения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Затем для каждого элементарного суждения</w:t>
      </w:r>
      <w:r w:rsidR="00C407B7">
        <w:rPr>
          <w:lang w:eastAsia="en-US"/>
        </w:rPr>
        <w:t xml:space="preserve"> (т.е.</w:t>
      </w:r>
      <w:r w:rsidR="00C407B7" w:rsidRPr="00C407B7">
        <w:rPr>
          <w:lang w:eastAsia="en-US"/>
        </w:rPr>
        <w:t xml:space="preserve"> </w:t>
      </w:r>
      <w:r w:rsidRPr="00C407B7">
        <w:rPr>
          <w:lang w:eastAsia="en-US"/>
        </w:rPr>
        <w:t>суждения, представленного на графе только одной дугой</w:t>
      </w:r>
      <w:r w:rsidR="00C407B7" w:rsidRPr="00C407B7">
        <w:rPr>
          <w:lang w:eastAsia="en-US"/>
        </w:rPr>
        <w:t xml:space="preserve">) </w:t>
      </w:r>
      <w:r w:rsidRPr="00C407B7">
        <w:rPr>
          <w:lang w:eastAsia="en-US"/>
        </w:rPr>
        <w:t>строим следствие по правилу контрапозиции</w: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рисунок 4</w:t>
      </w:r>
      <w:r w:rsidR="00C407B7" w:rsidRPr="00C407B7">
        <w:rPr>
          <w:lang w:eastAsia="en-US"/>
        </w:rPr>
        <w:t xml:space="preserve">). </w:t>
      </w:r>
      <w:r w:rsidRPr="00C407B7">
        <w:rPr>
          <w:lang w:eastAsia="en-US"/>
        </w:rPr>
        <w:t>Нетрудно убедиться, что в данном рассуждении коллизии отсутствуют</w:t>
      </w:r>
      <w:r w:rsidR="00C407B7" w:rsidRPr="00C407B7">
        <w:rPr>
          <w:lang w:eastAsia="en-US"/>
        </w:rPr>
        <w:t>.</w:t>
      </w:r>
    </w:p>
    <w:p w:rsidR="00C407B7" w:rsidRDefault="00C407B7" w:rsidP="00C407B7">
      <w:pPr>
        <w:ind w:firstLine="709"/>
        <w:rPr>
          <w:lang w:eastAsia="en-US"/>
        </w:rPr>
      </w:pPr>
    </w:p>
    <w:p w:rsidR="00F217D7" w:rsidRPr="00C407B7" w:rsidRDefault="0048256D" w:rsidP="00C407B7">
      <w:pPr>
        <w:ind w:firstLine="709"/>
        <w:rPr>
          <w:lang w:eastAsia="en-US"/>
        </w:rPr>
      </w:pPr>
      <w:r>
        <w:rPr>
          <w:lang w:eastAsia="en-US"/>
        </w:rPr>
        <w:pict>
          <v:shape id="_x0000_i1048" type="#_x0000_t75" style="width:124.5pt;height:1in" fillcolor="window">
            <v:imagedata r:id="rId28" o:title=""/>
          </v:shape>
        </w:pict>
      </w:r>
      <w:r w:rsidR="00C407B7">
        <w:rPr>
          <w:lang w:eastAsia="en-US"/>
        </w:rPr>
        <w:tab/>
      </w:r>
      <w:r w:rsidR="00C407B7">
        <w:rPr>
          <w:lang w:eastAsia="en-US"/>
        </w:rPr>
        <w:tab/>
      </w:r>
      <w:r w:rsidR="00C407B7">
        <w:rPr>
          <w:lang w:eastAsia="en-US"/>
        </w:rPr>
        <w:tab/>
      </w:r>
      <w:r>
        <w:rPr>
          <w:lang w:eastAsia="en-US"/>
        </w:rPr>
        <w:pict>
          <v:shape id="_x0000_i1049" type="#_x0000_t75" style="width:121.5pt;height:75pt" fillcolor="window">
            <v:imagedata r:id="rId29" o:title=""/>
          </v:shape>
        </w:pict>
      </w:r>
    </w:p>
    <w:p w:rsidR="00F217D7" w:rsidRDefault="00C407B7" w:rsidP="00C407B7">
      <w:pPr>
        <w:ind w:firstLine="709"/>
        <w:rPr>
          <w:lang w:eastAsia="en-US"/>
        </w:rPr>
      </w:pPr>
      <w:r>
        <w:rPr>
          <w:lang w:eastAsia="en-US"/>
        </w:rPr>
        <w:t>Рис.3</w:t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>Рис.4</w:t>
      </w:r>
    </w:p>
    <w:p w:rsidR="00C407B7" w:rsidRPr="00C407B7" w:rsidRDefault="00C407B7" w:rsidP="00C407B7">
      <w:pPr>
        <w:ind w:firstLine="709"/>
        <w:rPr>
          <w:lang w:eastAsia="en-US"/>
        </w:rPr>
      </w:pP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 xml:space="preserve">Надо построить две системы рассуждений, в одной из которых в состав исходных посылок добавлена гипотеза Г1, а в другой </w:t>
      </w:r>
      <w:r w:rsidR="00C407B7">
        <w:rPr>
          <w:lang w:eastAsia="en-US"/>
        </w:rPr>
        <w:t>-</w:t>
      </w:r>
      <w:r w:rsidRPr="00C407B7">
        <w:rPr>
          <w:lang w:eastAsia="en-US"/>
        </w:rPr>
        <w:t xml:space="preserve"> гипотеза Г2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И тогда окажется, что гипотеза Г1</w: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Y</w:t>
      </w:r>
      <w:r w:rsidRPr="00C407B7">
        <w:rPr>
          <w:lang w:eastAsia="en-US"/>
        </w:rPr>
        <w:sym w:font="Symbol" w:char="F0AE"/>
      </w:r>
      <w:r w:rsidR="0048256D">
        <w:rPr>
          <w:position w:val="-6"/>
          <w:lang w:eastAsia="en-US"/>
        </w:rPr>
        <w:pict>
          <v:shape id="_x0000_i1050" type="#_x0000_t75" style="width:11.25pt;height:17.25pt" fillcolor="window">
            <v:imagedata r:id="rId26" o:title=""/>
          </v:shape>
        </w:pict>
      </w:r>
      <w:r w:rsidR="00C407B7" w:rsidRPr="00C407B7">
        <w:rPr>
          <w:lang w:eastAsia="en-US"/>
        </w:rPr>
        <w:t xml:space="preserve">) </w:t>
      </w:r>
      <w:r w:rsidRPr="00C407B7">
        <w:rPr>
          <w:lang w:eastAsia="en-US"/>
        </w:rPr>
        <w:t>не приводит ни к каким коллизиям, в то время как гипотеза Г2</w:t>
      </w:r>
      <w:r w:rsidR="00C407B7">
        <w:rPr>
          <w:lang w:eastAsia="en-US"/>
        </w:rPr>
        <w:t xml:space="preserve"> (</w:t>
      </w:r>
      <w:r w:rsidR="0048256D">
        <w:rPr>
          <w:position w:val="-6"/>
          <w:lang w:eastAsia="en-US"/>
        </w:rPr>
        <w:pict>
          <v:shape id="_x0000_i1051" type="#_x0000_t75" style="width:11.25pt;height:17.25pt" fillcolor="window">
            <v:imagedata r:id="rId30" o:title=""/>
          </v:shape>
        </w:pict>
      </w:r>
      <w:r w:rsidRPr="00C407B7">
        <w:rPr>
          <w:lang w:eastAsia="en-US"/>
        </w:rPr>
        <w:sym w:font="Symbol" w:char="F0AE"/>
      </w:r>
      <w:r w:rsidRPr="00C407B7">
        <w:rPr>
          <w:lang w:eastAsia="en-US"/>
        </w:rPr>
        <w:t>Y</w:t>
      </w:r>
      <w:r w:rsidR="00C407B7" w:rsidRPr="00C407B7">
        <w:rPr>
          <w:lang w:eastAsia="en-US"/>
        </w:rPr>
        <w:t xml:space="preserve">) </w:t>
      </w:r>
      <w:r w:rsidRPr="00C407B7">
        <w:rPr>
          <w:lang w:eastAsia="en-US"/>
        </w:rPr>
        <w:t>после соответствующих построений оказывается противоречивой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Одним из ее следствий оказывается суждение D</w:t>
      </w:r>
      <w:r w:rsidRPr="00C407B7">
        <w:rPr>
          <w:lang w:eastAsia="en-US"/>
        </w:rPr>
        <w:sym w:font="Symbol" w:char="F0AE"/>
      </w:r>
      <w:r w:rsidR="0048256D">
        <w:rPr>
          <w:position w:val="-4"/>
          <w:lang w:eastAsia="en-US"/>
        </w:rPr>
        <w:pict>
          <v:shape id="_x0000_i1052" type="#_x0000_t75" style="width:12.75pt;height:15.75pt" fillcolor="window">
            <v:imagedata r:id="rId31" o:title=""/>
          </v:shape>
        </w:pic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 xml:space="preserve">все мои друзья </w:t>
      </w:r>
      <w:r w:rsidR="00C407B7">
        <w:rPr>
          <w:lang w:eastAsia="en-US"/>
        </w:rPr>
        <w:t>-</w:t>
      </w:r>
      <w:r w:rsidRPr="00C407B7">
        <w:rPr>
          <w:lang w:eastAsia="en-US"/>
        </w:rPr>
        <w:t xml:space="preserve"> не мои друзья</w:t>
      </w:r>
      <w:r w:rsidR="00C407B7" w:rsidRPr="00C407B7">
        <w:rPr>
          <w:lang w:eastAsia="en-US"/>
        </w:rPr>
        <w:t xml:space="preserve">). </w:t>
      </w:r>
      <w:r w:rsidRPr="00C407B7">
        <w:rPr>
          <w:lang w:eastAsia="en-US"/>
        </w:rPr>
        <w:t>Поскольку есть основание предполагать, что множество</w:t>
      </w:r>
      <w:r w:rsidR="00C407B7">
        <w:rPr>
          <w:lang w:eastAsia="en-US"/>
        </w:rPr>
        <w:t xml:space="preserve"> "</w:t>
      </w:r>
      <w:r w:rsidRPr="00C407B7">
        <w:rPr>
          <w:lang w:eastAsia="en-US"/>
        </w:rPr>
        <w:t>моих друзей</w:t>
      </w:r>
      <w:r w:rsidR="00C407B7">
        <w:rPr>
          <w:lang w:eastAsia="en-US"/>
        </w:rPr>
        <w:t xml:space="preserve">" </w:t>
      </w:r>
      <w:r w:rsidRPr="00C407B7">
        <w:rPr>
          <w:lang w:eastAsia="en-US"/>
        </w:rPr>
        <w:t>не является пустым, то мы принимаем первую гипотезу и отвергаем вторую</w:t>
      </w:r>
      <w:r w:rsidR="00C407B7" w:rsidRPr="00C407B7">
        <w:rPr>
          <w:lang w:eastAsia="en-US"/>
        </w:rPr>
        <w:t>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Предложенные методы анализа рассуждений можно использовать не только для терминов, которые обозначают какие-либо конечные перечисляемые множества, но и для терминов, которые обозначают бесконечные множества с заданными свойствами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Рассмотрим бесконечные множества положительных целых чисел со свойствами делимости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 xml:space="preserve">Среди них имеются множества четных чисел, нечетных чисел, чисел, кратных трем, семи и </w:t>
      </w:r>
      <w:r w:rsidR="00C407B7">
        <w:rPr>
          <w:lang w:eastAsia="en-US"/>
        </w:rPr>
        <w:t>т.д.</w:t>
      </w:r>
      <w:r w:rsidR="00C407B7" w:rsidRPr="00C407B7">
        <w:rPr>
          <w:lang w:eastAsia="en-US"/>
        </w:rPr>
        <w:t xml:space="preserve"> </w:t>
      </w:r>
      <w:r w:rsidRPr="00C407B7">
        <w:rPr>
          <w:lang w:eastAsia="en-US"/>
        </w:rPr>
        <w:t>Ясно, что каждое из этих множеств является потенциально бесконечным множеством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Обозначим эти множества соответственно N</w:t>
      </w:r>
      <w:r w:rsidRPr="00C407B7">
        <w:rPr>
          <w:vertAlign w:val="subscript"/>
          <w:lang w:eastAsia="en-US"/>
        </w:rPr>
        <w:t>2</w: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четные числа</w:t>
      </w:r>
      <w:r w:rsidR="00C407B7" w:rsidRPr="00C407B7">
        <w:rPr>
          <w:lang w:eastAsia="en-US"/>
        </w:rPr>
        <w:t>),</w:t>
      </w:r>
      <w:r w:rsidRPr="00C407B7">
        <w:rPr>
          <w:lang w:eastAsia="en-US"/>
        </w:rPr>
        <w:t xml:space="preserve"> N</w:t>
      </w:r>
      <w:r w:rsidRPr="00C407B7">
        <w:rPr>
          <w:vertAlign w:val="subscript"/>
          <w:lang w:eastAsia="en-US"/>
        </w:rPr>
        <w:t>3</w: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кратные трем</w:t>
      </w:r>
      <w:r w:rsidR="00C407B7" w:rsidRPr="00C407B7">
        <w:rPr>
          <w:lang w:eastAsia="en-US"/>
        </w:rPr>
        <w:t>),</w:t>
      </w:r>
      <w:r w:rsidRPr="00C407B7">
        <w:rPr>
          <w:lang w:eastAsia="en-US"/>
        </w:rPr>
        <w:t xml:space="preserve"> N</w:t>
      </w:r>
      <w:r w:rsidRPr="00C407B7">
        <w:rPr>
          <w:vertAlign w:val="subscript"/>
          <w:lang w:eastAsia="en-US"/>
        </w:rPr>
        <w:t>5</w: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кратные пяти</w:t>
      </w:r>
      <w:r w:rsidR="00C407B7" w:rsidRPr="00C407B7">
        <w:rPr>
          <w:lang w:eastAsia="en-US"/>
        </w:rPr>
        <w:t>),</w:t>
      </w:r>
      <w:r w:rsidRPr="00C407B7">
        <w:rPr>
          <w:lang w:eastAsia="en-US"/>
        </w:rPr>
        <w:t xml:space="preserve"> N</w:t>
      </w:r>
      <w:r w:rsidRPr="00C407B7">
        <w:rPr>
          <w:vertAlign w:val="subscript"/>
          <w:lang w:eastAsia="en-US"/>
        </w:rPr>
        <w:t>7</w: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кратные семи</w:t>
      </w:r>
      <w:r w:rsidR="00C407B7" w:rsidRPr="00C407B7">
        <w:rPr>
          <w:lang w:eastAsia="en-US"/>
        </w:rPr>
        <w:t xml:space="preserve">). </w:t>
      </w:r>
      <w:r w:rsidRPr="00C407B7">
        <w:rPr>
          <w:lang w:eastAsia="en-US"/>
        </w:rPr>
        <w:t>Существуют соответственно и дополнения этих множеств, которые тоже являются потенциально бесконечными множествами</w:t>
      </w:r>
      <w:r w:rsidR="00C407B7" w:rsidRPr="00C407B7">
        <w:rPr>
          <w:lang w:eastAsia="en-US"/>
        </w:rPr>
        <w:t xml:space="preserve">: </w:t>
      </w:r>
      <w:r w:rsidR="0048256D">
        <w:rPr>
          <w:position w:val="-10"/>
          <w:lang w:eastAsia="en-US"/>
        </w:rPr>
        <w:pict>
          <v:shape id="_x0000_i1053" type="#_x0000_t75" style="width:18.75pt;height:18.75pt" fillcolor="window">
            <v:imagedata r:id="rId32" o:title=""/>
          </v:shape>
        </w:pic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нечетные числа</w:t>
      </w:r>
      <w:r w:rsidR="00C407B7" w:rsidRPr="00C407B7">
        <w:rPr>
          <w:lang w:eastAsia="en-US"/>
        </w:rPr>
        <w:t>),</w:t>
      </w:r>
      <w:r w:rsidRPr="00C407B7">
        <w:rPr>
          <w:lang w:eastAsia="en-US"/>
        </w:rPr>
        <w:t xml:space="preserve"> </w:t>
      </w:r>
      <w:r w:rsidR="0048256D">
        <w:rPr>
          <w:position w:val="-12"/>
          <w:lang w:eastAsia="en-US"/>
        </w:rPr>
        <w:pict>
          <v:shape id="_x0000_i1054" type="#_x0000_t75" style="width:18pt;height:20.25pt" fillcolor="window">
            <v:imagedata r:id="rId33" o:title=""/>
          </v:shape>
        </w:pic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не делящиеся на три</w:t>
      </w:r>
      <w:r w:rsidR="00C407B7" w:rsidRPr="00C407B7">
        <w:rPr>
          <w:lang w:eastAsia="en-US"/>
        </w:rPr>
        <w:t>),</w:t>
      </w:r>
      <w:r w:rsidRPr="00C407B7">
        <w:rPr>
          <w:lang w:eastAsia="en-US"/>
        </w:rPr>
        <w:t xml:space="preserve"> </w:t>
      </w:r>
      <w:r w:rsidR="0048256D">
        <w:rPr>
          <w:position w:val="-12"/>
          <w:lang w:eastAsia="en-US"/>
        </w:rPr>
        <w:pict>
          <v:shape id="_x0000_i1055" type="#_x0000_t75" style="width:18pt;height:20.25pt" fillcolor="window">
            <v:imagedata r:id="rId34" o:title=""/>
          </v:shape>
        </w:pic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не делящиеся на пять</w:t>
      </w:r>
      <w:r w:rsidR="00C407B7" w:rsidRPr="00C407B7">
        <w:rPr>
          <w:lang w:eastAsia="en-US"/>
        </w:rPr>
        <w:t>),</w:t>
      </w:r>
      <w:r w:rsidRPr="00C407B7">
        <w:rPr>
          <w:lang w:eastAsia="en-US"/>
        </w:rPr>
        <w:t xml:space="preserve"> </w:t>
      </w:r>
      <w:r w:rsidR="0048256D">
        <w:rPr>
          <w:position w:val="-12"/>
          <w:lang w:eastAsia="en-US"/>
        </w:rPr>
        <w:pict>
          <v:shape id="_x0000_i1056" type="#_x0000_t75" style="width:18.75pt;height:20.25pt" fillcolor="window">
            <v:imagedata r:id="rId35" o:title=""/>
          </v:shape>
        </w:pic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не делящиеся на семь</w:t>
      </w:r>
      <w:r w:rsidR="00C407B7" w:rsidRPr="00C407B7">
        <w:rPr>
          <w:lang w:eastAsia="en-US"/>
        </w:rPr>
        <w:t>).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Пример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Пусть имеется некоторое, возможно, бесконечное множество положительных целых чисел, в котором соблюдаются следующие соотношения</w:t>
      </w:r>
      <w:r w:rsidR="00C407B7" w:rsidRPr="00C407B7">
        <w:rPr>
          <w:lang w:eastAsia="en-US"/>
        </w:rPr>
        <w:t>: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N</w:t>
      </w:r>
      <w:r w:rsidRPr="00C407B7">
        <w:rPr>
          <w:vertAlign w:val="subscript"/>
          <w:lang w:eastAsia="en-US"/>
        </w:rPr>
        <w:t>2</w:t>
      </w:r>
      <w:r w:rsidRPr="00C407B7">
        <w:rPr>
          <w:lang w:eastAsia="en-US"/>
        </w:rPr>
        <w:sym w:font="Symbol" w:char="F0CD"/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N</w:t>
      </w:r>
      <w:r w:rsidRPr="00C407B7">
        <w:rPr>
          <w:vertAlign w:val="subscript"/>
          <w:lang w:eastAsia="en-US"/>
        </w:rPr>
        <w:t>3</w:t>
      </w:r>
      <w:r w:rsidRPr="00C407B7">
        <w:rPr>
          <w:lang w:eastAsia="en-US"/>
        </w:rPr>
        <w:t xml:space="preserve"> </w:t>
      </w:r>
      <w:r w:rsidRPr="00C407B7">
        <w:rPr>
          <w:lang w:eastAsia="en-US"/>
        </w:rPr>
        <w:sym w:font="Symbol" w:char="F0C7"/>
      </w:r>
      <w:r w:rsidR="0048256D">
        <w:rPr>
          <w:position w:val="-12"/>
          <w:lang w:eastAsia="en-US"/>
        </w:rPr>
        <w:pict>
          <v:shape id="_x0000_i1057" type="#_x0000_t75" style="width:18pt;height:20.25pt" fillcolor="window">
            <v:imagedata r:id="rId36" o:title=""/>
          </v:shape>
        </w:pict>
      </w:r>
      <w:r w:rsidR="00C407B7" w:rsidRPr="00C407B7">
        <w:rPr>
          <w:lang w:eastAsia="en-US"/>
        </w:rPr>
        <w:t>)</w: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все четные числа делятся на 3 и не делятся на 5</w:t>
      </w:r>
      <w:r w:rsidR="00C407B7" w:rsidRPr="00C407B7">
        <w:rPr>
          <w:lang w:eastAsia="en-US"/>
        </w:rPr>
        <w:t>);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N</w:t>
      </w:r>
      <w:r w:rsidRPr="00C407B7">
        <w:rPr>
          <w:vertAlign w:val="subscript"/>
          <w:lang w:eastAsia="en-US"/>
        </w:rPr>
        <w:t>3</w:t>
      </w:r>
      <w:r w:rsidRPr="00C407B7">
        <w:rPr>
          <w:lang w:eastAsia="en-US"/>
        </w:rPr>
        <w:sym w:font="Symbol" w:char="F0CD"/>
      </w:r>
      <w:r w:rsidR="0048256D">
        <w:rPr>
          <w:position w:val="-12"/>
          <w:lang w:eastAsia="en-US"/>
        </w:rPr>
        <w:pict>
          <v:shape id="_x0000_i1058" type="#_x0000_t75" style="width:18.75pt;height:20.25pt" fillcolor="window">
            <v:imagedata r:id="rId37" o:title=""/>
          </v:shape>
        </w:pic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все числа, кратные 3, не делятся на 7</w:t>
      </w:r>
      <w:r w:rsidR="00C407B7" w:rsidRPr="00C407B7">
        <w:rPr>
          <w:lang w:eastAsia="en-US"/>
        </w:rPr>
        <w:t>);</w:t>
      </w:r>
    </w:p>
    <w:p w:rsidR="00C407B7" w:rsidRDefault="0048256D" w:rsidP="00C407B7">
      <w:pPr>
        <w:ind w:firstLine="709"/>
        <w:rPr>
          <w:lang w:eastAsia="en-US"/>
        </w:rPr>
      </w:pPr>
      <w:r>
        <w:rPr>
          <w:position w:val="-10"/>
          <w:lang w:eastAsia="en-US"/>
        </w:rPr>
        <w:pict>
          <v:shape id="_x0000_i1059" type="#_x0000_t75" style="width:17.25pt;height:18pt" fillcolor="window">
            <v:imagedata r:id="rId38" o:title=""/>
          </v:shape>
        </w:pict>
      </w:r>
      <w:r w:rsidR="00F217D7" w:rsidRPr="00C407B7">
        <w:rPr>
          <w:lang w:eastAsia="en-US"/>
        </w:rPr>
        <w:sym w:font="Symbol" w:char="F0CD"/>
      </w:r>
      <w:r w:rsidR="00F217D7" w:rsidRPr="00C407B7">
        <w:rPr>
          <w:lang w:eastAsia="en-US"/>
        </w:rPr>
        <w:t xml:space="preserve"> N</w:t>
      </w:r>
      <w:r w:rsidR="00F217D7" w:rsidRPr="00C407B7">
        <w:rPr>
          <w:vertAlign w:val="subscript"/>
          <w:lang w:eastAsia="en-US"/>
        </w:rPr>
        <w:t>7</w:t>
      </w:r>
      <w:r w:rsidR="00C407B7">
        <w:rPr>
          <w:lang w:eastAsia="en-US"/>
        </w:rPr>
        <w:t xml:space="preserve"> (</w:t>
      </w:r>
      <w:r w:rsidR="00F217D7" w:rsidRPr="00C407B7">
        <w:rPr>
          <w:lang w:eastAsia="en-US"/>
        </w:rPr>
        <w:t>все числа не делящиеся на 5, кратны 7</w:t>
      </w:r>
      <w:r w:rsidR="00C407B7" w:rsidRPr="00C407B7">
        <w:rPr>
          <w:lang w:eastAsia="en-US"/>
        </w:rPr>
        <w:t>).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Спрашивается, имеются ли в этом множестве четные числа</w:t>
      </w:r>
      <w:r w:rsidR="00C407B7" w:rsidRPr="00C407B7">
        <w:rPr>
          <w:lang w:eastAsia="en-US"/>
        </w:rPr>
        <w:t>?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Чтобы ответить на вопрос задачи, выполним уже знакомые нам построения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Соотношения включения обозначим, используя стрелки</w: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например, вместо N</w:t>
      </w:r>
      <w:r w:rsidRPr="00C407B7">
        <w:rPr>
          <w:vertAlign w:val="subscript"/>
          <w:lang w:eastAsia="en-US"/>
        </w:rPr>
        <w:t>2</w:t>
      </w:r>
      <w:r w:rsidRPr="00C407B7">
        <w:rPr>
          <w:lang w:eastAsia="en-US"/>
        </w:rPr>
        <w:sym w:font="Symbol" w:char="F0CD"/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N</w:t>
      </w:r>
      <w:r w:rsidRPr="00C407B7">
        <w:rPr>
          <w:vertAlign w:val="subscript"/>
          <w:lang w:eastAsia="en-US"/>
        </w:rPr>
        <w:t xml:space="preserve">3 </w:t>
      </w:r>
      <w:r w:rsidRPr="00C407B7">
        <w:rPr>
          <w:lang w:eastAsia="en-US"/>
        </w:rPr>
        <w:sym w:font="Symbol" w:char="F0C7"/>
      </w:r>
      <w:r w:rsidR="0048256D">
        <w:rPr>
          <w:position w:val="-12"/>
          <w:lang w:eastAsia="en-US"/>
        </w:rPr>
        <w:pict>
          <v:shape id="_x0000_i1060" type="#_x0000_t75" style="width:18pt;height:20.25pt" fillcolor="window">
            <v:imagedata r:id="rId36" o:title=""/>
          </v:shape>
        </w:pict>
      </w:r>
      <w:r w:rsidR="00C407B7" w:rsidRPr="00C407B7">
        <w:rPr>
          <w:lang w:eastAsia="en-US"/>
        </w:rPr>
        <w:t xml:space="preserve">) </w:t>
      </w:r>
      <w:r w:rsidRPr="00C407B7">
        <w:rPr>
          <w:lang w:eastAsia="en-US"/>
        </w:rPr>
        <w:t>запишем N</w:t>
      </w:r>
      <w:r w:rsidRPr="00C407B7">
        <w:rPr>
          <w:vertAlign w:val="subscript"/>
          <w:lang w:eastAsia="en-US"/>
        </w:rPr>
        <w:t>2</w:t>
      </w:r>
      <w:r w:rsidRPr="00C407B7">
        <w:rPr>
          <w:lang w:eastAsia="en-US"/>
        </w:rPr>
        <w:sym w:font="Symbol" w:char="F0AE"/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N</w:t>
      </w:r>
      <w:r w:rsidRPr="00C407B7">
        <w:rPr>
          <w:vertAlign w:val="subscript"/>
          <w:lang w:eastAsia="en-US"/>
        </w:rPr>
        <w:t>3</w:t>
      </w:r>
      <w:r w:rsidR="00C407B7" w:rsidRPr="00C407B7">
        <w:rPr>
          <w:lang w:eastAsia="en-US"/>
        </w:rPr>
        <w:t>,</w:t>
      </w:r>
      <w:r w:rsidR="0048256D">
        <w:rPr>
          <w:position w:val="-12"/>
          <w:lang w:eastAsia="en-US"/>
        </w:rPr>
        <w:pict>
          <v:shape id="_x0000_i1061" type="#_x0000_t75" style="width:18pt;height:20.25pt" fillcolor="window">
            <v:imagedata r:id="rId36" o:title=""/>
          </v:shape>
        </w:pict>
      </w:r>
      <w:r w:rsidR="00C407B7" w:rsidRPr="00C407B7">
        <w:rPr>
          <w:lang w:eastAsia="en-US"/>
        </w:rPr>
        <w:t>)),</w:t>
      </w:r>
      <w:r w:rsidRPr="00C407B7">
        <w:rPr>
          <w:lang w:eastAsia="en-US"/>
        </w:rPr>
        <w:t xml:space="preserve"> и построим граф исходных посылок</w: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рисунок 5</w:t>
      </w:r>
      <w:r w:rsidR="00C407B7" w:rsidRPr="00C407B7">
        <w:rPr>
          <w:lang w:eastAsia="en-US"/>
        </w:rPr>
        <w:t>),</w:t>
      </w:r>
      <w:r w:rsidRPr="00C407B7">
        <w:rPr>
          <w:lang w:eastAsia="en-US"/>
        </w:rPr>
        <w:t xml:space="preserve"> а затем для каждого элементарного суждения построим его контрапозицию</w: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рисунок 6, новые следствия показаны пунктирными дугами</w:t>
      </w:r>
      <w:r w:rsidR="00C407B7" w:rsidRPr="00C407B7">
        <w:rPr>
          <w:lang w:eastAsia="en-US"/>
        </w:rPr>
        <w:t>).</w:t>
      </w:r>
    </w:p>
    <w:p w:rsidR="00C407B7" w:rsidRDefault="00C407B7" w:rsidP="00C407B7">
      <w:pPr>
        <w:ind w:firstLine="709"/>
        <w:rPr>
          <w:lang w:eastAsia="en-US"/>
        </w:rPr>
      </w:pPr>
    </w:p>
    <w:p w:rsidR="00F217D7" w:rsidRPr="00C407B7" w:rsidRDefault="0048256D" w:rsidP="00C407B7">
      <w:pPr>
        <w:ind w:firstLine="709"/>
        <w:rPr>
          <w:lang w:eastAsia="en-US"/>
        </w:rPr>
      </w:pPr>
      <w:r>
        <w:rPr>
          <w:lang w:eastAsia="en-US"/>
        </w:rPr>
        <w:pict>
          <v:shape id="_x0000_i1062" type="#_x0000_t75" style="width:141.75pt;height:63.75pt" fillcolor="window">
            <v:imagedata r:id="rId39" o:title=""/>
          </v:shape>
        </w:pict>
      </w:r>
      <w:r w:rsidR="00C407B7">
        <w:rPr>
          <w:lang w:eastAsia="en-US"/>
        </w:rPr>
        <w:tab/>
      </w:r>
      <w:r w:rsidR="00C407B7">
        <w:rPr>
          <w:lang w:eastAsia="en-US"/>
        </w:rPr>
        <w:tab/>
      </w:r>
      <w:r>
        <w:rPr>
          <w:lang w:eastAsia="en-US"/>
        </w:rPr>
        <w:pict>
          <v:shape id="_x0000_i1063" type="#_x0000_t75" style="width:132pt;height:64.5pt" fillcolor="window">
            <v:imagedata r:id="rId40" o:title=""/>
          </v:shape>
        </w:pict>
      </w:r>
    </w:p>
    <w:p w:rsidR="00F217D7" w:rsidRPr="00C407B7" w:rsidRDefault="00C407B7" w:rsidP="00C407B7">
      <w:pPr>
        <w:ind w:firstLine="709"/>
        <w:rPr>
          <w:lang w:eastAsia="en-US"/>
        </w:rPr>
      </w:pPr>
      <w:r>
        <w:rPr>
          <w:lang w:eastAsia="en-US"/>
        </w:rPr>
        <w:t>Рис.5</w:t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>Рис.6</w:t>
      </w:r>
    </w:p>
    <w:p w:rsidR="00C407B7" w:rsidRDefault="00C407B7" w:rsidP="00C407B7">
      <w:pPr>
        <w:ind w:firstLine="709"/>
        <w:rPr>
          <w:lang w:eastAsia="en-US"/>
        </w:rPr>
      </w:pP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Выберем минимальный литерал</w:t>
      </w:r>
      <w:r w:rsidR="00C407B7">
        <w:rPr>
          <w:lang w:eastAsia="en-US"/>
        </w:rPr>
        <w:t xml:space="preserve"> (т.е.</w:t>
      </w:r>
      <w:r w:rsidR="00C407B7" w:rsidRPr="00C407B7">
        <w:rPr>
          <w:lang w:eastAsia="en-US"/>
        </w:rPr>
        <w:t xml:space="preserve"> </w:t>
      </w:r>
      <w:r w:rsidRPr="00C407B7">
        <w:rPr>
          <w:lang w:eastAsia="en-US"/>
        </w:rPr>
        <w:t>тот, в который не входит ни одна дуга</w:t>
      </w:r>
      <w:r w:rsidR="00C407B7" w:rsidRPr="00C407B7">
        <w:rPr>
          <w:lang w:eastAsia="en-US"/>
        </w:rPr>
        <w:t xml:space="preserve">). </w:t>
      </w:r>
      <w:r w:rsidRPr="00C407B7">
        <w:rPr>
          <w:lang w:eastAsia="en-US"/>
        </w:rPr>
        <w:t>Им оказался литерал N</w:t>
      </w:r>
      <w:r w:rsidRPr="00C407B7">
        <w:rPr>
          <w:vertAlign w:val="subscript"/>
          <w:lang w:eastAsia="en-US"/>
        </w:rPr>
        <w:t>2</w: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четные числа</w:t>
      </w:r>
      <w:r w:rsidR="00C407B7" w:rsidRPr="00C407B7">
        <w:rPr>
          <w:lang w:eastAsia="en-US"/>
        </w:rPr>
        <w:t>),</w:t>
      </w:r>
      <w:r w:rsidRPr="00C407B7">
        <w:rPr>
          <w:lang w:eastAsia="en-US"/>
        </w:rPr>
        <w:t xml:space="preserve"> </w:t>
      </w:r>
      <w:r w:rsidR="00C407B7">
        <w:rPr>
          <w:lang w:eastAsia="en-US"/>
        </w:rPr>
        <w:t>т.е.</w:t>
      </w:r>
      <w:r w:rsidR="00C407B7" w:rsidRPr="00C407B7">
        <w:rPr>
          <w:lang w:eastAsia="en-US"/>
        </w:rPr>
        <w:t xml:space="preserve"> </w:t>
      </w:r>
      <w:r w:rsidRPr="00C407B7">
        <w:rPr>
          <w:lang w:eastAsia="en-US"/>
        </w:rPr>
        <w:t>тот, который нам и нужен для ответа на вопрос задачи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Построим из этого литерала возможные пути</w:t>
      </w:r>
      <w:r w:rsidR="00C407B7" w:rsidRPr="00C407B7">
        <w:rPr>
          <w:lang w:eastAsia="en-US"/>
        </w:rPr>
        <w:t>:</w:t>
      </w:r>
    </w:p>
    <w:p w:rsidR="00C407B7" w:rsidRDefault="00C407B7" w:rsidP="00C407B7">
      <w:pPr>
        <w:ind w:firstLine="709"/>
        <w:rPr>
          <w:lang w:eastAsia="en-US"/>
        </w:rPr>
      </w:pP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1-й путь</w:t>
      </w:r>
      <w:r w:rsidR="00C407B7" w:rsidRPr="00C407B7">
        <w:rPr>
          <w:lang w:eastAsia="en-US"/>
        </w:rPr>
        <w:t xml:space="preserve">: </w:t>
      </w:r>
      <w:r w:rsidRPr="00C407B7">
        <w:rPr>
          <w:lang w:eastAsia="en-US"/>
        </w:rPr>
        <w:t>N</w:t>
      </w:r>
      <w:r w:rsidRPr="00C407B7">
        <w:rPr>
          <w:vertAlign w:val="subscript"/>
          <w:lang w:eastAsia="en-US"/>
        </w:rPr>
        <w:t>2</w:t>
      </w:r>
      <w:r w:rsidRPr="00C407B7">
        <w:rPr>
          <w:lang w:eastAsia="en-US"/>
        </w:rPr>
        <w:t xml:space="preserve"> </w:t>
      </w:r>
      <w:r w:rsidRPr="00C407B7">
        <w:rPr>
          <w:lang w:eastAsia="en-US"/>
        </w:rPr>
        <w:sym w:font="Symbol" w:char="F0AE"/>
      </w:r>
      <w:r w:rsidRPr="00C407B7">
        <w:rPr>
          <w:lang w:eastAsia="en-US"/>
        </w:rPr>
        <w:t xml:space="preserve"> N</w:t>
      </w:r>
      <w:r w:rsidRPr="00C407B7">
        <w:rPr>
          <w:vertAlign w:val="subscript"/>
          <w:lang w:eastAsia="en-US"/>
        </w:rPr>
        <w:t xml:space="preserve">3 </w:t>
      </w:r>
      <w:r w:rsidRPr="00C407B7">
        <w:rPr>
          <w:lang w:eastAsia="en-US"/>
        </w:rPr>
        <w:sym w:font="Symbol" w:char="F0AE"/>
      </w:r>
      <w:r w:rsidR="0048256D">
        <w:rPr>
          <w:position w:val="-12"/>
          <w:lang w:eastAsia="en-US"/>
        </w:rPr>
        <w:pict>
          <v:shape id="_x0000_i1064" type="#_x0000_t75" style="width:18.75pt;height:20.25pt" fillcolor="window">
            <v:imagedata r:id="rId37" o:title=""/>
          </v:shape>
        </w:pict>
      </w:r>
      <w:r w:rsidRPr="00C407B7">
        <w:rPr>
          <w:lang w:eastAsia="en-US"/>
        </w:rPr>
        <w:sym w:font="Symbol" w:char="F0AE"/>
      </w:r>
      <w:r w:rsidRPr="00C407B7">
        <w:rPr>
          <w:lang w:eastAsia="en-US"/>
        </w:rPr>
        <w:t xml:space="preserve"> N</w:t>
      </w:r>
      <w:r w:rsidRPr="00C407B7">
        <w:rPr>
          <w:vertAlign w:val="subscript"/>
          <w:lang w:eastAsia="en-US"/>
        </w:rPr>
        <w:t xml:space="preserve">5 </w:t>
      </w:r>
      <w:r w:rsidRPr="00C407B7">
        <w:rPr>
          <w:lang w:eastAsia="en-US"/>
        </w:rPr>
        <w:sym w:font="Symbol" w:char="F0AE"/>
      </w:r>
      <w:r w:rsidR="0048256D">
        <w:rPr>
          <w:position w:val="-10"/>
          <w:lang w:eastAsia="en-US"/>
        </w:rPr>
        <w:pict>
          <v:shape id="_x0000_i1065" type="#_x0000_t75" style="width:18.75pt;height:18.75pt" fillcolor="window">
            <v:imagedata r:id="rId32" o:title=""/>
          </v:shape>
        </w:pict>
      </w:r>
      <w:r w:rsidR="00C407B7" w:rsidRPr="00C407B7">
        <w:rPr>
          <w:lang w:eastAsia="en-US"/>
        </w:rPr>
        <w:t>;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2-й путь</w:t>
      </w:r>
      <w:r w:rsidR="00C407B7" w:rsidRPr="00C407B7">
        <w:rPr>
          <w:lang w:eastAsia="en-US"/>
        </w:rPr>
        <w:t xml:space="preserve">: </w:t>
      </w:r>
      <w:r w:rsidRPr="00C407B7">
        <w:rPr>
          <w:lang w:eastAsia="en-US"/>
        </w:rPr>
        <w:t>N</w:t>
      </w:r>
      <w:r w:rsidRPr="00C407B7">
        <w:rPr>
          <w:vertAlign w:val="subscript"/>
          <w:lang w:eastAsia="en-US"/>
        </w:rPr>
        <w:t>2</w:t>
      </w:r>
      <w:r w:rsidRPr="00C407B7">
        <w:rPr>
          <w:lang w:eastAsia="en-US"/>
        </w:rPr>
        <w:t xml:space="preserve"> </w:t>
      </w:r>
      <w:r w:rsidRPr="00C407B7">
        <w:rPr>
          <w:lang w:eastAsia="en-US"/>
        </w:rPr>
        <w:sym w:font="Symbol" w:char="F0AE"/>
      </w:r>
      <w:r w:rsidR="0048256D">
        <w:rPr>
          <w:position w:val="-12"/>
          <w:lang w:eastAsia="en-US"/>
        </w:rPr>
        <w:pict>
          <v:shape id="_x0000_i1066" type="#_x0000_t75" style="width:18pt;height:20.25pt" fillcolor="window">
            <v:imagedata r:id="rId34" o:title=""/>
          </v:shape>
        </w:pict>
      </w:r>
      <w:r w:rsidRPr="00C407B7">
        <w:rPr>
          <w:lang w:eastAsia="en-US"/>
        </w:rPr>
        <w:sym w:font="Symbol" w:char="F0AE"/>
      </w:r>
      <w:r w:rsidRPr="00C407B7">
        <w:rPr>
          <w:lang w:eastAsia="en-US"/>
        </w:rPr>
        <w:t xml:space="preserve"> N</w:t>
      </w:r>
      <w:r w:rsidRPr="00C407B7">
        <w:rPr>
          <w:vertAlign w:val="subscript"/>
          <w:lang w:eastAsia="en-US"/>
        </w:rPr>
        <w:t>7</w:t>
      </w:r>
      <w:r w:rsidR="00C407B7" w:rsidRPr="00C407B7">
        <w:rPr>
          <w:vertAlign w:val="subscript"/>
          <w:lang w:eastAsia="en-US"/>
        </w:rPr>
        <w:t xml:space="preserve"> </w:t>
      </w:r>
      <w:r w:rsidRPr="00C407B7">
        <w:rPr>
          <w:lang w:eastAsia="en-US"/>
        </w:rPr>
        <w:sym w:font="Symbol" w:char="F0AE"/>
      </w:r>
      <w:r w:rsidRPr="00C407B7">
        <w:rPr>
          <w:lang w:eastAsia="en-US"/>
        </w:rPr>
        <w:t xml:space="preserve"> </w:t>
      </w:r>
      <w:r w:rsidR="0048256D">
        <w:rPr>
          <w:position w:val="-12"/>
          <w:lang w:eastAsia="en-US"/>
        </w:rPr>
        <w:pict>
          <v:shape id="_x0000_i1067" type="#_x0000_t75" style="width:18pt;height:20.25pt" fillcolor="window">
            <v:imagedata r:id="rId33" o:title=""/>
          </v:shape>
        </w:pict>
      </w:r>
      <w:r w:rsidRPr="00C407B7">
        <w:rPr>
          <w:lang w:eastAsia="en-US"/>
        </w:rPr>
        <w:sym w:font="Symbol" w:char="F0AE"/>
      </w:r>
      <w:r w:rsidR="0048256D">
        <w:rPr>
          <w:position w:val="-10"/>
          <w:lang w:eastAsia="en-US"/>
        </w:rPr>
        <w:pict>
          <v:shape id="_x0000_i1068" type="#_x0000_t75" style="width:18.75pt;height:18.75pt" fillcolor="window">
            <v:imagedata r:id="rId32" o:title=""/>
          </v:shape>
        </w:pict>
      </w:r>
      <w:r w:rsidR="00C407B7" w:rsidRPr="00C407B7">
        <w:rPr>
          <w:lang w:eastAsia="en-US"/>
        </w:rPr>
        <w:t>.</w:t>
      </w:r>
    </w:p>
    <w:p w:rsidR="00C407B7" w:rsidRDefault="00C407B7" w:rsidP="00C407B7">
      <w:pPr>
        <w:ind w:firstLine="709"/>
        <w:rPr>
          <w:lang w:eastAsia="en-US"/>
        </w:rPr>
      </w:pP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В обоих случаях получена коллизия парадокса, из чего следует, что при данных условиях задачи четных чисел в этом множестве не должно быть</w:t>
      </w:r>
      <w:r w:rsidR="00C407B7" w:rsidRPr="00C407B7">
        <w:rPr>
          <w:lang w:eastAsia="en-US"/>
        </w:rPr>
        <w:t>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Распознавать коллизию парадокса в E-структурах непосредственно по схеме далеко не всегда удобно, особенно когда в структуре много литералов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Если использовать верхние конусы, то можно сформулировать необходимое и достаточное условие существования этой коллизии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Для этого выполняем следующие действия</w:t>
      </w:r>
      <w:r w:rsidR="00C407B7" w:rsidRPr="00C407B7">
        <w:rPr>
          <w:lang w:eastAsia="en-US"/>
        </w:rPr>
        <w:t>: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выбрать верхние конусы всех минимальных элементов структуры</w: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верхние конусы минимальных элементов называются максимальными верхними конусами</w:t>
      </w:r>
      <w:r w:rsidR="00C407B7" w:rsidRPr="00C407B7">
        <w:rPr>
          <w:lang w:eastAsia="en-US"/>
        </w:rPr>
        <w:t>);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в каждом из выбранных конусов проверить наличие или отсутствие пар альтернативных литералов</w: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 xml:space="preserve">например, </w:t>
      </w:r>
      <w:r w:rsidRPr="00C407B7">
        <w:rPr>
          <w:lang w:val="en-US" w:eastAsia="en-US"/>
        </w:rPr>
        <w:t>A</w:t>
      </w:r>
      <w:r w:rsidRPr="00C407B7">
        <w:rPr>
          <w:lang w:eastAsia="en-US"/>
        </w:rPr>
        <w:t xml:space="preserve"> и </w:t>
      </w:r>
      <w:r w:rsidR="0048256D">
        <w:rPr>
          <w:position w:val="-4"/>
          <w:lang w:val="en-US" w:eastAsia="en-US"/>
        </w:rPr>
        <w:pict>
          <v:shape id="_x0000_i1069" type="#_x0000_t75" style="width:12pt;height:15.75pt" fillcolor="window">
            <v:imagedata r:id="rId41" o:title=""/>
          </v:shape>
        </w:pict>
      </w:r>
      <w:r w:rsidR="00C407B7" w:rsidRPr="00C407B7">
        <w:rPr>
          <w:lang w:eastAsia="en-US"/>
        </w:rPr>
        <w:t>).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использовать следующий критерий распознавания коллизии парадокса</w:t>
      </w:r>
      <w:r w:rsidR="00C407B7" w:rsidRPr="00C407B7">
        <w:rPr>
          <w:lang w:eastAsia="en-US"/>
        </w:rPr>
        <w:t xml:space="preserve">: </w:t>
      </w:r>
      <w:r w:rsidRPr="00C407B7">
        <w:rPr>
          <w:lang w:eastAsia="en-US"/>
        </w:rPr>
        <w:t>если хотя бы в одном из максимальных верхних конусов встречается пара альтернативных литералов, то в структуре имеется коллизия парадокса, в противном случае коллизия парадокса отсутствует</w:t>
      </w:r>
      <w:r w:rsidR="00C407B7" w:rsidRPr="00C407B7">
        <w:rPr>
          <w:lang w:eastAsia="en-US"/>
        </w:rPr>
        <w:t>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Например, в E-структуре из примера существует только один минимальный элемент, следовательно, имеется только один максимальный верхний конус</w:t>
      </w:r>
    </w:p>
    <w:p w:rsidR="00C407B7" w:rsidRDefault="00C407B7" w:rsidP="00C407B7">
      <w:pPr>
        <w:ind w:firstLine="709"/>
        <w:rPr>
          <w:lang w:eastAsia="en-US"/>
        </w:rPr>
      </w:pPr>
    </w:p>
    <w:p w:rsidR="00F217D7" w:rsidRPr="00C407B7" w:rsidRDefault="00C407B7" w:rsidP="00C407B7">
      <w:pPr>
        <w:ind w:firstLine="709"/>
        <w:rPr>
          <w:lang w:eastAsia="en-US"/>
        </w:rPr>
      </w:pPr>
      <w:r>
        <w:rPr>
          <w:lang w:eastAsia="en-US"/>
        </w:rPr>
        <w:t>(</w:t>
      </w:r>
      <w:r w:rsidR="00F217D7" w:rsidRPr="00C407B7">
        <w:rPr>
          <w:lang w:val="en-US" w:eastAsia="en-US"/>
        </w:rPr>
        <w:t>N</w:t>
      </w:r>
      <w:r w:rsidR="00F217D7" w:rsidRPr="00C407B7">
        <w:rPr>
          <w:vertAlign w:val="subscript"/>
          <w:lang w:eastAsia="en-US"/>
        </w:rPr>
        <w:t>2</w:t>
      </w:r>
      <w:r w:rsidR="00F217D7" w:rsidRPr="00C407B7">
        <w:rPr>
          <w:lang w:eastAsia="en-US"/>
        </w:rPr>
        <w:t xml:space="preserve">, { </w:t>
      </w:r>
      <w:r w:rsidR="00F217D7" w:rsidRPr="00C407B7">
        <w:rPr>
          <w:lang w:val="en-US" w:eastAsia="en-US"/>
        </w:rPr>
        <w:t>N</w:t>
      </w:r>
      <w:r w:rsidR="00F217D7" w:rsidRPr="00C407B7">
        <w:rPr>
          <w:vertAlign w:val="subscript"/>
          <w:lang w:eastAsia="en-US"/>
        </w:rPr>
        <w:t>2</w:t>
      </w:r>
      <w:r w:rsidR="00F217D7" w:rsidRPr="00C407B7">
        <w:rPr>
          <w:lang w:eastAsia="en-US"/>
        </w:rPr>
        <w:t xml:space="preserve">, </w:t>
      </w:r>
      <w:r w:rsidR="00F217D7" w:rsidRPr="00C407B7">
        <w:rPr>
          <w:lang w:val="en-US" w:eastAsia="en-US"/>
        </w:rPr>
        <w:t>N</w:t>
      </w:r>
      <w:r w:rsidR="00F217D7" w:rsidRPr="00C407B7">
        <w:rPr>
          <w:vertAlign w:val="subscript"/>
          <w:lang w:eastAsia="en-US"/>
        </w:rPr>
        <w:t>3</w:t>
      </w:r>
      <w:r w:rsidR="00F217D7" w:rsidRPr="00C407B7">
        <w:rPr>
          <w:lang w:eastAsia="en-US"/>
        </w:rPr>
        <w:t xml:space="preserve">, </w:t>
      </w:r>
      <w:r w:rsidR="0048256D">
        <w:rPr>
          <w:position w:val="-12"/>
          <w:lang w:eastAsia="en-US"/>
        </w:rPr>
        <w:pict>
          <v:shape id="_x0000_i1070" type="#_x0000_t75" style="width:18.75pt;height:20.25pt" fillcolor="window">
            <v:imagedata r:id="rId37" o:title=""/>
          </v:shape>
        </w:pict>
      </w:r>
      <w:r w:rsidRPr="00C407B7">
        <w:rPr>
          <w:lang w:eastAsia="en-US"/>
        </w:rPr>
        <w:t xml:space="preserve">, </w:t>
      </w:r>
      <w:r w:rsidR="00F217D7" w:rsidRPr="00C407B7">
        <w:rPr>
          <w:lang w:val="en-US" w:eastAsia="en-US"/>
        </w:rPr>
        <w:t>N</w:t>
      </w:r>
      <w:r w:rsidR="00F217D7" w:rsidRPr="00C407B7">
        <w:rPr>
          <w:vertAlign w:val="subscript"/>
          <w:lang w:eastAsia="en-US"/>
        </w:rPr>
        <w:t>5</w:t>
      </w:r>
      <w:r w:rsidR="00F217D7" w:rsidRPr="00C407B7">
        <w:rPr>
          <w:lang w:eastAsia="en-US"/>
        </w:rPr>
        <w:t xml:space="preserve">, </w:t>
      </w:r>
      <w:r w:rsidR="0048256D">
        <w:rPr>
          <w:position w:val="-10"/>
          <w:lang w:eastAsia="en-US"/>
        </w:rPr>
        <w:pict>
          <v:shape id="_x0000_i1071" type="#_x0000_t75" style="width:18.75pt;height:18.75pt" fillcolor="window">
            <v:imagedata r:id="rId32" o:title=""/>
          </v:shape>
        </w:pict>
      </w:r>
      <w:r w:rsidR="00F217D7" w:rsidRPr="00C407B7">
        <w:rPr>
          <w:lang w:eastAsia="en-US"/>
        </w:rPr>
        <w:t xml:space="preserve">, </w:t>
      </w:r>
      <w:r w:rsidR="0048256D">
        <w:rPr>
          <w:position w:val="-12"/>
          <w:lang w:eastAsia="en-US"/>
        </w:rPr>
        <w:pict>
          <v:shape id="_x0000_i1072" type="#_x0000_t75" style="width:18pt;height:20.25pt" fillcolor="window">
            <v:imagedata r:id="rId34" o:title=""/>
          </v:shape>
        </w:pict>
      </w:r>
      <w:r w:rsidR="00F217D7" w:rsidRPr="00C407B7">
        <w:rPr>
          <w:lang w:eastAsia="en-US"/>
        </w:rPr>
        <w:t xml:space="preserve">, </w:t>
      </w:r>
      <w:r w:rsidR="00F217D7" w:rsidRPr="00C407B7">
        <w:rPr>
          <w:lang w:val="en-US" w:eastAsia="en-US"/>
        </w:rPr>
        <w:t>N</w:t>
      </w:r>
      <w:r w:rsidR="00F217D7" w:rsidRPr="00C407B7">
        <w:rPr>
          <w:vertAlign w:val="subscript"/>
          <w:lang w:eastAsia="en-US"/>
        </w:rPr>
        <w:t>7</w:t>
      </w:r>
      <w:r w:rsidR="00F217D7" w:rsidRPr="00C407B7">
        <w:rPr>
          <w:lang w:eastAsia="en-US"/>
        </w:rPr>
        <w:t xml:space="preserve">, </w:t>
      </w:r>
      <w:r w:rsidR="0048256D">
        <w:rPr>
          <w:position w:val="-12"/>
          <w:lang w:eastAsia="en-US"/>
        </w:rPr>
        <w:pict>
          <v:shape id="_x0000_i1073" type="#_x0000_t75" style="width:18pt;height:20.25pt" fillcolor="window">
            <v:imagedata r:id="rId33" o:title=""/>
          </v:shape>
        </w:pict>
      </w:r>
      <w:r w:rsidR="00F217D7" w:rsidRPr="00C407B7">
        <w:rPr>
          <w:lang w:eastAsia="en-US"/>
        </w:rPr>
        <w:t>}</w:t>
      </w:r>
      <w:r w:rsidRPr="00C407B7">
        <w:rPr>
          <w:lang w:eastAsia="en-US"/>
        </w:rPr>
        <w:t>),</w:t>
      </w:r>
    </w:p>
    <w:p w:rsidR="00C407B7" w:rsidRDefault="00C407B7" w:rsidP="00C407B7">
      <w:pPr>
        <w:ind w:firstLine="709"/>
        <w:rPr>
          <w:lang w:eastAsia="en-US"/>
        </w:rPr>
      </w:pP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в котором содержится 4 пары альтернативных литералов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Это говорит о том, что в структуре имеется коллизия парадокса</w:t>
      </w:r>
      <w:r w:rsidR="00C407B7" w:rsidRPr="00C407B7">
        <w:rPr>
          <w:lang w:eastAsia="en-US"/>
        </w:rPr>
        <w:t>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 xml:space="preserve">Перейдем к рассмотрению другой коллизии </w:t>
      </w:r>
      <w:r w:rsidR="00C407B7">
        <w:rPr>
          <w:lang w:eastAsia="en-US"/>
        </w:rPr>
        <w:t>-</w:t>
      </w:r>
      <w:r w:rsidRPr="00C407B7">
        <w:rPr>
          <w:lang w:eastAsia="en-US"/>
        </w:rPr>
        <w:t xml:space="preserve"> коллизии цикла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Рассмотрим сначала простой цикл между двумя терминами</w:t>
      </w:r>
      <w:r w:rsidR="00C407B7" w:rsidRPr="00C407B7">
        <w:rPr>
          <w:lang w:eastAsia="en-US"/>
        </w:rPr>
        <w:t xml:space="preserve">: </w:t>
      </w:r>
      <w:r w:rsidRPr="00C407B7">
        <w:rPr>
          <w:lang w:eastAsia="en-US"/>
        </w:rPr>
        <w:t>A</w:t>
      </w:r>
      <w:r w:rsidRPr="00C407B7">
        <w:rPr>
          <w:lang w:eastAsia="en-US"/>
        </w:rPr>
        <w:sym w:font="Symbol" w:char="F0AE"/>
      </w:r>
      <w:r w:rsidRPr="00C407B7">
        <w:rPr>
          <w:lang w:eastAsia="en-US"/>
        </w:rPr>
        <w:t>B</w:t>
      </w:r>
      <w:r w:rsidRPr="00C407B7">
        <w:rPr>
          <w:lang w:eastAsia="en-US"/>
        </w:rPr>
        <w:sym w:font="Symbol" w:char="F0AE"/>
      </w:r>
      <w:r w:rsidRPr="00C407B7">
        <w:rPr>
          <w:lang w:eastAsia="en-US"/>
        </w:rPr>
        <w:t>A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Если сопоставить этот цикл с отношением включения между множествами, то окажется, что в данном случае этот цикл означает, что справедливы два отношения включения A</w:t>
      </w:r>
      <w:r w:rsidRPr="00C407B7">
        <w:rPr>
          <w:lang w:eastAsia="en-US"/>
        </w:rPr>
        <w:sym w:font="Symbol" w:char="F0CD"/>
      </w:r>
      <w:r w:rsidRPr="00C407B7">
        <w:rPr>
          <w:lang w:eastAsia="en-US"/>
        </w:rPr>
        <w:t>B и B</w:t>
      </w:r>
      <w:r w:rsidRPr="00C407B7">
        <w:rPr>
          <w:lang w:eastAsia="en-US"/>
        </w:rPr>
        <w:sym w:font="Symbol" w:char="F0CD"/>
      </w:r>
      <w:r w:rsidRPr="00C407B7">
        <w:rPr>
          <w:lang w:eastAsia="en-US"/>
        </w:rPr>
        <w:t>A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А это в свою очередь означает, что наши множества A и B равны друг другу, и соответственно термины, которые обозначают эти множества, имеют одно и то же содержание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Рассмотрим следующий пример</w:t>
      </w:r>
      <w:r w:rsidR="00C407B7" w:rsidRPr="00C407B7">
        <w:rPr>
          <w:lang w:eastAsia="en-US"/>
        </w:rPr>
        <w:t>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Пример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Пусть заданы три посылки</w:t>
      </w:r>
      <w:r w:rsidR="00C407B7" w:rsidRPr="00C407B7">
        <w:rPr>
          <w:lang w:eastAsia="en-US"/>
        </w:rPr>
        <w:t>: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1</w:t>
      </w:r>
      <w:r w:rsidR="00C407B7" w:rsidRPr="00C407B7">
        <w:rPr>
          <w:lang w:eastAsia="en-US"/>
        </w:rPr>
        <w:t xml:space="preserve">) </w:t>
      </w:r>
      <w:r w:rsidRPr="00C407B7">
        <w:rPr>
          <w:lang w:eastAsia="en-US"/>
        </w:rPr>
        <w:t>Все, что существует, подтверждается экспериментом</w:t>
      </w:r>
      <w:r w:rsidR="00C407B7" w:rsidRPr="00C407B7">
        <w:rPr>
          <w:lang w:eastAsia="en-US"/>
        </w:rPr>
        <w:t>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2</w:t>
      </w:r>
      <w:r w:rsidR="00C407B7" w:rsidRPr="00C407B7">
        <w:rPr>
          <w:lang w:eastAsia="en-US"/>
        </w:rPr>
        <w:t xml:space="preserve">) </w:t>
      </w:r>
      <w:r w:rsidRPr="00C407B7">
        <w:rPr>
          <w:lang w:eastAsia="en-US"/>
        </w:rPr>
        <w:t>Все неизвестное не подтверждается экспериментом</w:t>
      </w:r>
      <w:r w:rsidR="00C407B7" w:rsidRPr="00C407B7">
        <w:rPr>
          <w:lang w:eastAsia="en-US"/>
        </w:rPr>
        <w:t>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3</w:t>
      </w:r>
      <w:r w:rsidR="00C407B7" w:rsidRPr="00C407B7">
        <w:rPr>
          <w:lang w:eastAsia="en-US"/>
        </w:rPr>
        <w:t xml:space="preserve">) </w:t>
      </w:r>
      <w:r w:rsidRPr="00C407B7">
        <w:rPr>
          <w:lang w:eastAsia="en-US"/>
        </w:rPr>
        <w:t>Все известное существует</w:t>
      </w:r>
      <w:r w:rsidR="00C407B7" w:rsidRPr="00C407B7">
        <w:rPr>
          <w:lang w:eastAsia="en-US"/>
        </w:rPr>
        <w:t>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Попробуем принять эти три посылки как аксиомы и построим для них соответствующую E-структуру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Обозначим</w:t>
      </w:r>
      <w:r w:rsidR="00C407B7" w:rsidRPr="00C407B7">
        <w:rPr>
          <w:lang w:eastAsia="en-US"/>
        </w:rPr>
        <w:t xml:space="preserve">: </w:t>
      </w:r>
      <w:r w:rsidRPr="00C407B7">
        <w:rPr>
          <w:lang w:eastAsia="en-US"/>
        </w:rPr>
        <w:t xml:space="preserve">E </w:t>
      </w:r>
      <w:r w:rsidR="00C407B7">
        <w:rPr>
          <w:lang w:eastAsia="en-US"/>
        </w:rPr>
        <w:t>-</w:t>
      </w:r>
      <w:r w:rsidRPr="00C407B7">
        <w:rPr>
          <w:lang w:eastAsia="en-US"/>
        </w:rPr>
        <w:t xml:space="preserve"> все, что существует, C </w:t>
      </w:r>
      <w:r w:rsidR="00C407B7">
        <w:rPr>
          <w:lang w:eastAsia="en-US"/>
        </w:rPr>
        <w:t>-</w:t>
      </w:r>
      <w:r w:rsidRPr="00C407B7">
        <w:rPr>
          <w:lang w:eastAsia="en-US"/>
        </w:rPr>
        <w:t xml:space="preserve"> все, что подтверждается экспериментом, K </w:t>
      </w:r>
      <w:r w:rsidR="00C407B7">
        <w:rPr>
          <w:lang w:eastAsia="en-US"/>
        </w:rPr>
        <w:t>-</w:t>
      </w:r>
      <w:r w:rsidRPr="00C407B7">
        <w:rPr>
          <w:lang w:eastAsia="en-US"/>
        </w:rPr>
        <w:t xml:space="preserve"> все, что известно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 xml:space="preserve">Соответственно </w:t>
      </w:r>
      <w:r w:rsidR="0048256D">
        <w:rPr>
          <w:position w:val="-4"/>
          <w:lang w:eastAsia="en-US"/>
        </w:rPr>
        <w:pict>
          <v:shape id="_x0000_i1074" type="#_x0000_t75" style="width:12pt;height:15.75pt" fillcolor="window">
            <v:imagedata r:id="rId42" o:title=""/>
          </v:shape>
        </w:pict>
      </w:r>
      <w:r w:rsidRPr="00C407B7">
        <w:rPr>
          <w:lang w:eastAsia="en-US"/>
        </w:rPr>
        <w:t xml:space="preserve"> обозначает то, что не существует, </w:t>
      </w:r>
      <w:r w:rsidR="0048256D">
        <w:rPr>
          <w:position w:val="-6"/>
          <w:lang w:eastAsia="en-US"/>
        </w:rPr>
        <w:pict>
          <v:shape id="_x0000_i1075" type="#_x0000_t75" style="width:12pt;height:17.25pt" fillcolor="window">
            <v:imagedata r:id="rId43" o:title=""/>
          </v:shape>
        </w:pict>
      </w:r>
      <w:r w:rsidRPr="00C407B7">
        <w:rPr>
          <w:lang w:eastAsia="en-US"/>
        </w:rPr>
        <w:t xml:space="preserve"> </w:t>
      </w:r>
      <w:r w:rsidR="00C407B7">
        <w:rPr>
          <w:lang w:eastAsia="en-US"/>
        </w:rPr>
        <w:t>-</w:t>
      </w:r>
      <w:r w:rsidRPr="00C407B7">
        <w:rPr>
          <w:lang w:eastAsia="en-US"/>
        </w:rPr>
        <w:t xml:space="preserve"> то, что не подтверждается экспериментом, </w:t>
      </w:r>
      <w:r w:rsidR="0048256D">
        <w:rPr>
          <w:position w:val="-4"/>
          <w:lang w:eastAsia="en-US"/>
        </w:rPr>
        <w:pict>
          <v:shape id="_x0000_i1076" type="#_x0000_t75" style="width:12.75pt;height:15.75pt" fillcolor="window">
            <v:imagedata r:id="rId44" o:title=""/>
          </v:shape>
        </w:pict>
      </w:r>
      <w:r w:rsidRPr="00C407B7">
        <w:rPr>
          <w:lang w:eastAsia="en-US"/>
        </w:rPr>
        <w:t xml:space="preserve"> </w:t>
      </w:r>
      <w:r w:rsidR="00C407B7">
        <w:rPr>
          <w:lang w:eastAsia="en-US"/>
        </w:rPr>
        <w:t>-</w:t>
      </w:r>
      <w:r w:rsidRPr="00C407B7">
        <w:rPr>
          <w:lang w:eastAsia="en-US"/>
        </w:rPr>
        <w:t xml:space="preserve"> то, что неизвестно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Теперь представим эти посылки в виде формальных суждений</w:t>
      </w:r>
      <w:r w:rsidR="00C407B7" w:rsidRPr="00C407B7">
        <w:rPr>
          <w:lang w:eastAsia="en-US"/>
        </w:rPr>
        <w:t>:</w:t>
      </w:r>
    </w:p>
    <w:p w:rsidR="00C407B7" w:rsidRDefault="00C407B7" w:rsidP="00C407B7">
      <w:pPr>
        <w:ind w:firstLine="709"/>
        <w:rPr>
          <w:lang w:eastAsia="en-US"/>
        </w:rPr>
      </w:pP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val="en-US" w:eastAsia="en-US"/>
        </w:rPr>
        <w:t>E</w:t>
      </w:r>
      <w:r w:rsidRPr="00C407B7">
        <w:rPr>
          <w:lang w:eastAsia="en-US"/>
        </w:rPr>
        <w:t xml:space="preserve"> </w:t>
      </w:r>
      <w:r w:rsidRPr="00C407B7">
        <w:rPr>
          <w:lang w:eastAsia="en-US"/>
        </w:rPr>
        <w:sym w:font="Symbol" w:char="F0AE"/>
      </w:r>
      <w:r w:rsidRPr="00C407B7">
        <w:rPr>
          <w:lang w:eastAsia="en-US"/>
        </w:rPr>
        <w:t xml:space="preserve"> </w:t>
      </w:r>
      <w:r w:rsidRPr="00C407B7">
        <w:rPr>
          <w:lang w:val="en-US" w:eastAsia="en-US"/>
        </w:rPr>
        <w:t>C</w:t>
      </w:r>
      <w:r w:rsidR="00C407B7" w:rsidRPr="00C407B7">
        <w:rPr>
          <w:lang w:eastAsia="en-US"/>
        </w:rPr>
        <w:t>;</w:t>
      </w:r>
    </w:p>
    <w:p w:rsidR="00C407B7" w:rsidRDefault="0048256D" w:rsidP="00C407B7">
      <w:pPr>
        <w:ind w:firstLine="709"/>
        <w:rPr>
          <w:lang w:eastAsia="en-US"/>
        </w:rPr>
      </w:pPr>
      <w:r>
        <w:rPr>
          <w:position w:val="-4"/>
          <w:lang w:eastAsia="en-US"/>
        </w:rPr>
        <w:pict>
          <v:shape id="_x0000_i1077" type="#_x0000_t75" style="width:12.75pt;height:15.75pt" fillcolor="window">
            <v:imagedata r:id="rId45" o:title=""/>
          </v:shape>
        </w:pict>
      </w:r>
      <w:r w:rsidR="00F217D7" w:rsidRPr="00C407B7">
        <w:rPr>
          <w:lang w:eastAsia="en-US"/>
        </w:rPr>
        <w:sym w:font="Symbol" w:char="F0AE"/>
      </w:r>
      <w:r>
        <w:rPr>
          <w:position w:val="-6"/>
          <w:lang w:eastAsia="en-US"/>
        </w:rPr>
        <w:pict>
          <v:shape id="_x0000_i1078" type="#_x0000_t75" style="width:12pt;height:17.25pt" fillcolor="window">
            <v:imagedata r:id="rId46" o:title=""/>
          </v:shape>
        </w:pict>
      </w:r>
      <w:r w:rsidR="00C407B7" w:rsidRPr="00C407B7">
        <w:rPr>
          <w:lang w:eastAsia="en-US"/>
        </w:rPr>
        <w:t>;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val="en-US" w:eastAsia="en-US"/>
        </w:rPr>
        <w:t>K</w:t>
      </w:r>
      <w:r w:rsidRPr="00C407B7">
        <w:rPr>
          <w:lang w:eastAsia="en-US"/>
        </w:rPr>
        <w:t xml:space="preserve"> </w:t>
      </w:r>
      <w:r w:rsidRPr="00C407B7">
        <w:rPr>
          <w:lang w:eastAsia="en-US"/>
        </w:rPr>
        <w:sym w:font="Symbol" w:char="F0AE"/>
      </w:r>
      <w:r w:rsidRPr="00C407B7">
        <w:rPr>
          <w:lang w:eastAsia="en-US"/>
        </w:rPr>
        <w:t xml:space="preserve"> </w:t>
      </w:r>
      <w:r w:rsidRPr="00C407B7">
        <w:rPr>
          <w:lang w:val="en-US" w:eastAsia="en-US"/>
        </w:rPr>
        <w:t>E</w:t>
      </w:r>
      <w:r w:rsidR="00C407B7" w:rsidRPr="00C407B7">
        <w:rPr>
          <w:lang w:eastAsia="en-US"/>
        </w:rPr>
        <w:t>.</w:t>
      </w:r>
    </w:p>
    <w:p w:rsidR="00C407B7" w:rsidRDefault="00C407B7" w:rsidP="00C407B7">
      <w:pPr>
        <w:ind w:firstLine="709"/>
        <w:rPr>
          <w:lang w:eastAsia="en-US"/>
        </w:rPr>
      </w:pP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Если теперь построить граф этого рассуждения и применить к трем посылкам правило контрапозиции, то на рисунке четко обозначатся два цикла</w:t>
      </w:r>
      <w:r w:rsidR="00C407B7" w:rsidRPr="00C407B7">
        <w:rPr>
          <w:lang w:eastAsia="en-US"/>
        </w:rPr>
        <w:t xml:space="preserve">: </w:t>
      </w:r>
      <w:r w:rsidRPr="00C407B7">
        <w:rPr>
          <w:lang w:eastAsia="en-US"/>
        </w:rPr>
        <w:t>E</w:t>
      </w:r>
      <w:r w:rsidRPr="00C407B7">
        <w:rPr>
          <w:lang w:eastAsia="en-US"/>
        </w:rPr>
        <w:sym w:font="Symbol" w:char="F0AE"/>
      </w:r>
      <w:r w:rsidRPr="00C407B7">
        <w:rPr>
          <w:lang w:eastAsia="en-US"/>
        </w:rPr>
        <w:t>C</w:t>
      </w:r>
      <w:r w:rsidRPr="00C407B7">
        <w:rPr>
          <w:lang w:eastAsia="en-US"/>
        </w:rPr>
        <w:sym w:font="Symbol" w:char="F0AE"/>
      </w:r>
      <w:r w:rsidRPr="00C407B7">
        <w:rPr>
          <w:lang w:eastAsia="en-US"/>
        </w:rPr>
        <w:t>K</w:t>
      </w:r>
      <w:r w:rsidRPr="00C407B7">
        <w:rPr>
          <w:lang w:eastAsia="en-US"/>
        </w:rPr>
        <w:sym w:font="Symbol" w:char="F0AE"/>
      </w:r>
      <w:r w:rsidRPr="00C407B7">
        <w:rPr>
          <w:lang w:eastAsia="en-US"/>
        </w:rPr>
        <w:t xml:space="preserve">E и </w:t>
      </w:r>
      <w:r w:rsidR="0048256D">
        <w:rPr>
          <w:position w:val="-4"/>
          <w:lang w:eastAsia="en-US"/>
        </w:rPr>
        <w:pict>
          <v:shape id="_x0000_i1079" type="#_x0000_t75" style="width:12pt;height:15pt" fillcolor="window">
            <v:imagedata r:id="rId47" o:title=""/>
          </v:shape>
        </w:pict>
      </w:r>
      <w:r w:rsidRPr="00C407B7">
        <w:rPr>
          <w:lang w:eastAsia="en-US"/>
        </w:rPr>
        <w:sym w:font="Symbol" w:char="F0AE"/>
      </w:r>
      <w:r w:rsidR="0048256D">
        <w:rPr>
          <w:position w:val="-4"/>
          <w:lang w:eastAsia="en-US"/>
        </w:rPr>
        <w:pict>
          <v:shape id="_x0000_i1080" type="#_x0000_t75" style="width:12.75pt;height:15pt" fillcolor="window">
            <v:imagedata r:id="rId48" o:title=""/>
          </v:shape>
        </w:pict>
      </w:r>
      <w:r w:rsidRPr="00C407B7">
        <w:rPr>
          <w:lang w:eastAsia="en-US"/>
        </w:rPr>
        <w:sym w:font="Symbol" w:char="F0AE"/>
      </w:r>
      <w:r w:rsidR="0048256D">
        <w:rPr>
          <w:position w:val="-6"/>
          <w:lang w:eastAsia="en-US"/>
        </w:rPr>
        <w:pict>
          <v:shape id="_x0000_i1081" type="#_x0000_t75" style="width:12pt;height:15.75pt" fillcolor="window">
            <v:imagedata r:id="rId49" o:title=""/>
          </v:shape>
        </w:pict>
      </w:r>
      <w:r w:rsidRPr="00C407B7">
        <w:rPr>
          <w:lang w:eastAsia="en-US"/>
        </w:rPr>
        <w:sym w:font="Symbol" w:char="F0AE"/>
      </w:r>
      <w:r w:rsidR="0048256D">
        <w:rPr>
          <w:position w:val="-4"/>
          <w:lang w:eastAsia="en-US"/>
        </w:rPr>
        <w:pict>
          <v:shape id="_x0000_i1082" type="#_x0000_t75" style="width:12pt;height:15pt" fillcolor="window">
            <v:imagedata r:id="rId50" o:title=""/>
          </v:shape>
        </w:pict>
      </w:r>
      <w:r w:rsidR="00C407B7" w:rsidRPr="00C407B7">
        <w:rPr>
          <w:lang w:eastAsia="en-US"/>
        </w:rPr>
        <w:t>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Из законов алгебры множеств следует</w: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строгое доказательство этого утверждения мы опустим</w:t>
      </w:r>
      <w:r w:rsidR="00C407B7" w:rsidRPr="00C407B7">
        <w:rPr>
          <w:lang w:eastAsia="en-US"/>
        </w:rPr>
        <w:t>),</w:t>
      </w:r>
      <w:r w:rsidRPr="00C407B7">
        <w:rPr>
          <w:lang w:eastAsia="en-US"/>
        </w:rPr>
        <w:t xml:space="preserve"> что для любой последовательности включений множеств, образующих цикл типа A</w:t>
      </w:r>
      <w:r w:rsidRPr="00C407B7">
        <w:rPr>
          <w:lang w:eastAsia="en-US"/>
        </w:rPr>
        <w:sym w:font="Symbol" w:char="F0AE"/>
      </w:r>
      <w:r w:rsidRPr="00C407B7">
        <w:rPr>
          <w:lang w:eastAsia="en-US"/>
        </w:rPr>
        <w:t>B</w:t>
      </w:r>
      <w:r w:rsidRPr="00C407B7">
        <w:rPr>
          <w:lang w:eastAsia="en-US"/>
        </w:rPr>
        <w:sym w:font="Symbol" w:char="F0AE"/>
      </w:r>
      <w:r w:rsidRPr="00C407B7">
        <w:rPr>
          <w:lang w:eastAsia="en-US"/>
        </w:rPr>
        <w:t>C</w:t>
      </w:r>
      <w:r w:rsidRPr="00C407B7">
        <w:rPr>
          <w:lang w:eastAsia="en-US"/>
        </w:rPr>
        <w:sym w:font="Symbol" w:char="F0AE"/>
      </w:r>
      <w:r w:rsidRPr="00C407B7">
        <w:rPr>
          <w:lang w:eastAsia="en-US"/>
        </w:rPr>
        <w:t xml:space="preserve"> … </w:t>
      </w:r>
      <w:r w:rsidRPr="00C407B7">
        <w:rPr>
          <w:lang w:eastAsia="en-US"/>
        </w:rPr>
        <w:sym w:font="Symbol" w:char="F0AE"/>
      </w:r>
      <w:r w:rsidRPr="00C407B7">
        <w:rPr>
          <w:lang w:eastAsia="en-US"/>
        </w:rPr>
        <w:t>A, справедливо равенство всех множеств, содержащихся в цикле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В нашем примере это означает, что все существующие, подтвержденные в эксперименте и известные явления полностью совпадают друг с другом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Если взять другой полученный в этой задаче цикл, то окажется, что все неизвестные, несуществующие и не подтвержденные в эксперименте явления также эквивалентны друг другу</w:t>
      </w:r>
      <w:r w:rsidR="00C407B7" w:rsidRPr="00C407B7">
        <w:rPr>
          <w:lang w:eastAsia="en-US"/>
        </w:rPr>
        <w:t>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В традиционной логике такая ситуация определяется как логическая ошибка</w:t>
      </w:r>
      <w:r w:rsidR="00C407B7">
        <w:rPr>
          <w:lang w:eastAsia="en-US"/>
        </w:rPr>
        <w:t xml:space="preserve"> "</w:t>
      </w:r>
      <w:r w:rsidRPr="00C407B7">
        <w:rPr>
          <w:lang w:eastAsia="en-US"/>
        </w:rPr>
        <w:t>круг в обосновании</w:t>
      </w:r>
      <w:r w:rsidR="00C407B7">
        <w:rPr>
          <w:lang w:eastAsia="en-US"/>
        </w:rPr>
        <w:t>" (</w:t>
      </w:r>
      <w:r w:rsidRPr="00C407B7">
        <w:rPr>
          <w:lang w:eastAsia="en-US"/>
        </w:rPr>
        <w:t>или</w:t>
      </w:r>
      <w:r w:rsidR="00C407B7">
        <w:rPr>
          <w:lang w:eastAsia="en-US"/>
        </w:rPr>
        <w:t xml:space="preserve"> "</w:t>
      </w:r>
      <w:r w:rsidRPr="00C407B7">
        <w:rPr>
          <w:lang w:eastAsia="en-US"/>
        </w:rPr>
        <w:t>порочный круг</w:t>
      </w:r>
      <w:r w:rsidR="00C407B7">
        <w:rPr>
          <w:lang w:eastAsia="en-US"/>
        </w:rPr>
        <w:t>"</w:t>
      </w:r>
      <w:r w:rsidR="00C407B7" w:rsidRPr="00C407B7">
        <w:rPr>
          <w:lang w:eastAsia="en-US"/>
        </w:rPr>
        <w:t xml:space="preserve">). </w:t>
      </w:r>
      <w:r w:rsidRPr="00C407B7">
        <w:rPr>
          <w:lang w:eastAsia="en-US"/>
        </w:rPr>
        <w:t>Как тут не вспомнить крылатую фразу из рассказа Чехова</w:t>
      </w:r>
      <w:r w:rsidR="00C407B7" w:rsidRPr="00C407B7">
        <w:rPr>
          <w:lang w:eastAsia="en-US"/>
        </w:rPr>
        <w:t>:</w:t>
      </w:r>
      <w:r w:rsidR="00C407B7">
        <w:rPr>
          <w:lang w:eastAsia="en-US"/>
        </w:rPr>
        <w:t xml:space="preserve"> "</w:t>
      </w:r>
      <w:r w:rsidRPr="00C407B7">
        <w:rPr>
          <w:lang w:eastAsia="en-US"/>
        </w:rPr>
        <w:t>Этого не может быть, потому что этого не может быть никогда</w:t>
      </w:r>
      <w:r w:rsidR="00C407B7">
        <w:rPr>
          <w:lang w:eastAsia="en-US"/>
        </w:rPr>
        <w:t xml:space="preserve">"! </w:t>
      </w:r>
      <w:r w:rsidRPr="00C407B7">
        <w:rPr>
          <w:lang w:eastAsia="en-US"/>
        </w:rPr>
        <w:t>Или менее известное в России шуточное высказывание Л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Кэрролла</w:t>
      </w:r>
      <w:r w:rsidR="00C407B7" w:rsidRPr="00C407B7">
        <w:rPr>
          <w:lang w:eastAsia="en-US"/>
        </w:rPr>
        <w:t>:</w:t>
      </w:r>
      <w:r w:rsidR="00C407B7">
        <w:rPr>
          <w:lang w:eastAsia="en-US"/>
        </w:rPr>
        <w:t xml:space="preserve"> "</w:t>
      </w:r>
      <w:r w:rsidRPr="00C407B7">
        <w:rPr>
          <w:lang w:eastAsia="en-US"/>
        </w:rPr>
        <w:t xml:space="preserve">Как хорошо, что я не люблю спаржу, </w:t>
      </w:r>
      <w:r w:rsidR="00C407B7">
        <w:rPr>
          <w:lang w:eastAsia="en-US"/>
        </w:rPr>
        <w:t>-</w:t>
      </w:r>
      <w:r w:rsidRPr="00C407B7">
        <w:rPr>
          <w:lang w:eastAsia="en-US"/>
        </w:rPr>
        <w:t xml:space="preserve"> сказала маленькая девочка своему заботливому другу, </w:t>
      </w:r>
      <w:r w:rsidR="00C407B7">
        <w:rPr>
          <w:lang w:eastAsia="en-US"/>
        </w:rPr>
        <w:t>-</w:t>
      </w:r>
      <w:r w:rsidRPr="00C407B7">
        <w:rPr>
          <w:lang w:eastAsia="en-US"/>
        </w:rPr>
        <w:t xml:space="preserve"> ведь если бы я ее любила, то мне пришлось бы ее есть, а я ее терпеть не могу</w:t>
      </w:r>
      <w:r w:rsidR="00C407B7">
        <w:rPr>
          <w:lang w:eastAsia="en-US"/>
        </w:rPr>
        <w:t xml:space="preserve">". </w:t>
      </w:r>
      <w:r w:rsidRPr="00C407B7">
        <w:rPr>
          <w:lang w:eastAsia="en-US"/>
        </w:rPr>
        <w:t>Все это примеры</w:t>
      </w:r>
      <w:r w:rsidR="00C407B7">
        <w:rPr>
          <w:lang w:eastAsia="en-US"/>
        </w:rPr>
        <w:t xml:space="preserve"> "</w:t>
      </w:r>
      <w:r w:rsidRPr="00C407B7">
        <w:rPr>
          <w:lang w:eastAsia="en-US"/>
        </w:rPr>
        <w:t>порочного круга</w:t>
      </w:r>
      <w:r w:rsidR="00C407B7">
        <w:rPr>
          <w:lang w:eastAsia="en-US"/>
        </w:rPr>
        <w:t>".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В то же время приведенный пример</w:t>
      </w:r>
      <w:r w:rsidR="00C407B7" w:rsidRPr="00C407B7">
        <w:rPr>
          <w:lang w:eastAsia="en-US"/>
        </w:rPr>
        <w:t xml:space="preserve"> </w:t>
      </w:r>
      <w:r w:rsidRPr="00C407B7">
        <w:rPr>
          <w:lang w:eastAsia="en-US"/>
        </w:rPr>
        <w:t>трудно отнести к разряду удачных шуток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Скорее всего, это образец бессодержательной демагогии</w:t>
      </w:r>
      <w:r w:rsidR="00C407B7" w:rsidRPr="00C407B7">
        <w:rPr>
          <w:lang w:eastAsia="en-US"/>
        </w:rPr>
        <w:t>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Однако коллизия цикла в E-структуре, так же как и коллизия парадокса, не всегда означает ошибку в рассуждении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Здесь многое зависит от конкретных примеров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Рассмотрим пример, в котором коллизия цикла позволяет уточнить свойства объектов, содержащихся в рассуждении</w:t>
      </w:r>
      <w:r w:rsidR="00C407B7" w:rsidRPr="00C407B7">
        <w:rPr>
          <w:lang w:eastAsia="en-US"/>
        </w:rPr>
        <w:t>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Пусть известно, что система содержит какие-то объекты с независимыми свойствами E, C и K, и для каждого из этих свойств существует его альтернатива</w:t>
      </w:r>
      <w:r w:rsidR="00C407B7" w:rsidRPr="00C407B7">
        <w:rPr>
          <w:lang w:eastAsia="en-US"/>
        </w:rPr>
        <w:t xml:space="preserve">: </w:t>
      </w:r>
      <w:r w:rsidR="0048256D">
        <w:rPr>
          <w:position w:val="-4"/>
          <w:lang w:eastAsia="en-US"/>
        </w:rPr>
        <w:pict>
          <v:shape id="_x0000_i1083" type="#_x0000_t75" style="width:12pt;height:15pt" fillcolor="window">
            <v:imagedata r:id="rId51" o:title=""/>
          </v:shape>
        </w:pict>
      </w:r>
      <w:r w:rsidRPr="00C407B7">
        <w:rPr>
          <w:lang w:eastAsia="en-US"/>
        </w:rPr>
        <w:t xml:space="preserve">, </w:t>
      </w:r>
      <w:r w:rsidR="0048256D">
        <w:rPr>
          <w:position w:val="-6"/>
          <w:lang w:eastAsia="en-US"/>
        </w:rPr>
        <w:pict>
          <v:shape id="_x0000_i1084" type="#_x0000_t75" style="width:12pt;height:15.75pt" fillcolor="window">
            <v:imagedata r:id="rId52" o:title=""/>
          </v:shape>
        </w:pict>
      </w:r>
      <w:r w:rsidRPr="00C407B7">
        <w:rPr>
          <w:lang w:eastAsia="en-US"/>
        </w:rPr>
        <w:t xml:space="preserve">, </w:t>
      </w:r>
      <w:r w:rsidR="0048256D">
        <w:rPr>
          <w:position w:val="-4"/>
          <w:lang w:eastAsia="en-US"/>
        </w:rPr>
        <w:pict>
          <v:shape id="_x0000_i1085" type="#_x0000_t75" style="width:12.75pt;height:15pt" fillcolor="window">
            <v:imagedata r:id="rId53" o:title=""/>
          </v:shape>
        </w:pic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Например, нам известно, что в каком-то закрытом ящике содержатся предметы с различным сочетанием следующих свойств</w:t>
      </w:r>
      <w:r w:rsidR="00C407B7" w:rsidRPr="00C407B7">
        <w:rPr>
          <w:lang w:eastAsia="en-US"/>
        </w:rPr>
        <w:t xml:space="preserve">: </w:t>
      </w:r>
      <w:r w:rsidRPr="00C407B7">
        <w:rPr>
          <w:lang w:eastAsia="en-US"/>
        </w:rPr>
        <w:t>они могут быть деревянными</w: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E</w:t>
      </w:r>
      <w:r w:rsidR="00C407B7" w:rsidRPr="00C407B7">
        <w:rPr>
          <w:lang w:eastAsia="en-US"/>
        </w:rPr>
        <w:t>),</w:t>
      </w:r>
      <w:r w:rsidRPr="00C407B7">
        <w:rPr>
          <w:lang w:eastAsia="en-US"/>
        </w:rPr>
        <w:t xml:space="preserve"> либо пластмассовыми</w:t>
      </w:r>
      <w:r w:rsidR="00C407B7">
        <w:rPr>
          <w:lang w:eastAsia="en-US"/>
        </w:rPr>
        <w:t xml:space="preserve"> (</w:t>
      </w:r>
      <w:r w:rsidR="0048256D">
        <w:rPr>
          <w:position w:val="-4"/>
          <w:lang w:eastAsia="en-US"/>
        </w:rPr>
        <w:pict>
          <v:shape id="_x0000_i1086" type="#_x0000_t75" style="width:12pt;height:15.75pt" fillcolor="window">
            <v:imagedata r:id="rId54" o:title=""/>
          </v:shape>
        </w:pict>
      </w:r>
      <w:r w:rsidR="00C407B7" w:rsidRPr="00C407B7">
        <w:rPr>
          <w:lang w:eastAsia="en-US"/>
        </w:rPr>
        <w:t xml:space="preserve">); </w:t>
      </w:r>
      <w:r w:rsidRPr="00C407B7">
        <w:rPr>
          <w:lang w:eastAsia="en-US"/>
        </w:rPr>
        <w:t>иметь форму шара</w: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C</w:t>
      </w:r>
      <w:r w:rsidR="00C407B7" w:rsidRPr="00C407B7">
        <w:rPr>
          <w:lang w:eastAsia="en-US"/>
        </w:rPr>
        <w:t>),</w:t>
      </w:r>
      <w:r w:rsidRPr="00C407B7">
        <w:rPr>
          <w:lang w:eastAsia="en-US"/>
        </w:rPr>
        <w:t xml:space="preserve"> либо куба</w:t>
      </w:r>
      <w:r w:rsidR="00C407B7">
        <w:rPr>
          <w:lang w:eastAsia="en-US"/>
        </w:rPr>
        <w:t xml:space="preserve"> (</w:t>
      </w:r>
      <w:r w:rsidR="0048256D">
        <w:rPr>
          <w:position w:val="-6"/>
          <w:lang w:eastAsia="en-US"/>
        </w:rPr>
        <w:pict>
          <v:shape id="_x0000_i1087" type="#_x0000_t75" style="width:12pt;height:17.25pt" fillcolor="window">
            <v:imagedata r:id="rId55" o:title=""/>
          </v:shape>
        </w:pict>
      </w:r>
      <w:r w:rsidR="00C407B7" w:rsidRPr="00C407B7">
        <w:rPr>
          <w:lang w:eastAsia="en-US"/>
        </w:rPr>
        <w:t xml:space="preserve">); </w:t>
      </w:r>
      <w:r w:rsidRPr="00C407B7">
        <w:rPr>
          <w:lang w:eastAsia="en-US"/>
        </w:rPr>
        <w:t>быть красного</w: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K</w:t>
      </w:r>
      <w:r w:rsidR="00C407B7" w:rsidRPr="00C407B7">
        <w:rPr>
          <w:lang w:eastAsia="en-US"/>
        </w:rPr>
        <w:t>),</w:t>
      </w:r>
      <w:r w:rsidRPr="00C407B7">
        <w:rPr>
          <w:lang w:eastAsia="en-US"/>
        </w:rPr>
        <w:t xml:space="preserve"> либо зеленого</w:t>
      </w:r>
      <w:r w:rsidR="00C407B7">
        <w:rPr>
          <w:lang w:eastAsia="en-US"/>
        </w:rPr>
        <w:t xml:space="preserve"> (</w:t>
      </w:r>
      <w:r w:rsidR="0048256D">
        <w:rPr>
          <w:position w:val="-4"/>
          <w:lang w:eastAsia="en-US"/>
        </w:rPr>
        <w:pict>
          <v:shape id="_x0000_i1088" type="#_x0000_t75" style="width:12.75pt;height:15.75pt" fillcolor="window">
            <v:imagedata r:id="rId56" o:title=""/>
          </v:shape>
        </w:pict>
      </w:r>
      <w:r w:rsidR="00C407B7" w:rsidRPr="00C407B7">
        <w:rPr>
          <w:lang w:eastAsia="en-US"/>
        </w:rPr>
        <w:t xml:space="preserve">) </w:t>
      </w:r>
      <w:r w:rsidRPr="00C407B7">
        <w:rPr>
          <w:lang w:eastAsia="en-US"/>
        </w:rPr>
        <w:t>цвета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Нам не известно число предметов</w: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их может быть сколь угодно много</w:t>
      </w:r>
      <w:r w:rsidR="00C407B7" w:rsidRPr="00C407B7">
        <w:rPr>
          <w:lang w:eastAsia="en-US"/>
        </w:rPr>
        <w:t>),</w:t>
      </w:r>
      <w:r w:rsidRPr="00C407B7">
        <w:rPr>
          <w:lang w:eastAsia="en-US"/>
        </w:rPr>
        <w:t xml:space="preserve"> но известны некоторые соотношения, которые можно выразить в форме суждений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Примером таких соотношений могут быть следующие</w:t>
      </w:r>
      <w:r w:rsidR="00C407B7" w:rsidRPr="00C407B7">
        <w:rPr>
          <w:lang w:eastAsia="en-US"/>
        </w:rPr>
        <w:t>: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Все деревянные предметы имеют форму куба</w: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E</w:t>
      </w:r>
      <w:r w:rsidRPr="00C407B7">
        <w:rPr>
          <w:lang w:eastAsia="en-US"/>
        </w:rPr>
        <w:sym w:font="Symbol" w:char="F0AE"/>
      </w:r>
      <w:r w:rsidR="0048256D">
        <w:rPr>
          <w:position w:val="-6"/>
          <w:lang w:eastAsia="en-US"/>
        </w:rPr>
        <w:pict>
          <v:shape id="_x0000_i1089" type="#_x0000_t75" style="width:12pt;height:17.25pt" fillcolor="window">
            <v:imagedata r:id="rId43" o:title=""/>
          </v:shape>
        </w:pict>
      </w:r>
      <w:r w:rsidR="00C407B7" w:rsidRPr="00C407B7">
        <w:rPr>
          <w:lang w:eastAsia="en-US"/>
        </w:rPr>
        <w:t>);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 xml:space="preserve">Все предметы зеленого цвета </w:t>
      </w:r>
      <w:r w:rsidR="00C407B7">
        <w:rPr>
          <w:lang w:eastAsia="en-US"/>
        </w:rPr>
        <w:t>-</w:t>
      </w:r>
      <w:r w:rsidRPr="00C407B7">
        <w:rPr>
          <w:lang w:eastAsia="en-US"/>
        </w:rPr>
        <w:t xml:space="preserve"> шары</w:t>
      </w:r>
      <w:r w:rsidR="00C407B7">
        <w:rPr>
          <w:lang w:eastAsia="en-US"/>
        </w:rPr>
        <w:t xml:space="preserve"> (</w:t>
      </w:r>
      <w:r w:rsidR="0048256D">
        <w:rPr>
          <w:position w:val="-4"/>
          <w:lang w:eastAsia="en-US"/>
        </w:rPr>
        <w:pict>
          <v:shape id="_x0000_i1090" type="#_x0000_t75" style="width:12.75pt;height:15pt" fillcolor="window">
            <v:imagedata r:id="rId57" o:title=""/>
          </v:shape>
        </w:pict>
      </w:r>
      <w:r w:rsidRPr="00C407B7">
        <w:rPr>
          <w:lang w:eastAsia="en-US"/>
        </w:rPr>
        <w:sym w:font="Symbol" w:char="F0AE"/>
      </w:r>
      <w:r w:rsidRPr="00C407B7">
        <w:rPr>
          <w:lang w:eastAsia="en-US"/>
        </w:rPr>
        <w:t>C</w:t>
      </w:r>
      <w:r w:rsidR="00C407B7" w:rsidRPr="00C407B7">
        <w:rPr>
          <w:lang w:eastAsia="en-US"/>
        </w:rPr>
        <w:t>);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 xml:space="preserve">Все предметы красного цвета </w:t>
      </w:r>
      <w:r w:rsidR="00C407B7">
        <w:rPr>
          <w:lang w:eastAsia="en-US"/>
        </w:rPr>
        <w:t>-</w:t>
      </w:r>
      <w:r w:rsidRPr="00C407B7">
        <w:rPr>
          <w:lang w:eastAsia="en-US"/>
        </w:rPr>
        <w:t xml:space="preserve"> деревянные</w: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K</w:t>
      </w:r>
      <w:r w:rsidRPr="00C407B7">
        <w:rPr>
          <w:lang w:eastAsia="en-US"/>
        </w:rPr>
        <w:sym w:font="Symbol" w:char="F0AE"/>
      </w:r>
      <w:r w:rsidRPr="00C407B7">
        <w:rPr>
          <w:lang w:eastAsia="en-US"/>
        </w:rPr>
        <w:t>E</w:t>
      </w:r>
      <w:r w:rsidR="00C407B7" w:rsidRPr="00C407B7">
        <w:rPr>
          <w:lang w:eastAsia="en-US"/>
        </w:rPr>
        <w:t>).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Требуется определить, какие сочетания свойств невозможны для предметов, находящихся в этом ящике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Нарисуем схему для исходных суждений</w:t>
      </w:r>
      <w:r w:rsidR="00C407B7">
        <w:rPr>
          <w:lang w:eastAsia="en-US"/>
        </w:rPr>
        <w:t xml:space="preserve"> (рис.7</w:t>
      </w:r>
      <w:r w:rsidR="00C407B7" w:rsidRPr="00C407B7">
        <w:rPr>
          <w:lang w:eastAsia="en-US"/>
        </w:rPr>
        <w:t xml:space="preserve">) </w:t>
      </w:r>
      <w:r w:rsidRPr="00C407B7">
        <w:rPr>
          <w:lang w:eastAsia="en-US"/>
        </w:rPr>
        <w:t>и добавим к ним контрапозиции исходных суждений</w:t>
      </w:r>
      <w:r w:rsidR="00C407B7">
        <w:rPr>
          <w:lang w:eastAsia="en-US"/>
        </w:rPr>
        <w:t xml:space="preserve"> (рис.8</w:t>
      </w:r>
      <w:r w:rsidR="00C407B7" w:rsidRPr="00C407B7">
        <w:rPr>
          <w:lang w:eastAsia="en-US"/>
        </w:rPr>
        <w:t>).</w:t>
      </w:r>
    </w:p>
    <w:p w:rsidR="00C407B7" w:rsidRDefault="00C407B7" w:rsidP="00C407B7">
      <w:pPr>
        <w:ind w:firstLine="709"/>
        <w:rPr>
          <w:lang w:eastAsia="en-US"/>
        </w:rPr>
      </w:pPr>
    </w:p>
    <w:p w:rsidR="00F217D7" w:rsidRPr="00C407B7" w:rsidRDefault="0048256D" w:rsidP="00C407B7">
      <w:pPr>
        <w:ind w:firstLine="709"/>
        <w:rPr>
          <w:lang w:eastAsia="en-US"/>
        </w:rPr>
      </w:pPr>
      <w:r>
        <w:rPr>
          <w:lang w:eastAsia="en-US"/>
        </w:rPr>
        <w:pict>
          <v:shape id="_x0000_i1091" type="#_x0000_t75" style="width:101.25pt;height:87pt" fillcolor="window">
            <v:imagedata r:id="rId58" o:title=""/>
          </v:shape>
        </w:pict>
      </w:r>
      <w:r w:rsidR="00C407B7">
        <w:rPr>
          <w:lang w:eastAsia="en-US"/>
        </w:rPr>
        <w:tab/>
      </w:r>
      <w:r w:rsidR="00C407B7">
        <w:rPr>
          <w:lang w:eastAsia="en-US"/>
        </w:rPr>
        <w:tab/>
      </w:r>
      <w:r w:rsidR="00C407B7">
        <w:rPr>
          <w:lang w:eastAsia="en-US"/>
        </w:rPr>
        <w:tab/>
      </w:r>
      <w:r>
        <w:rPr>
          <w:lang w:eastAsia="en-US"/>
        </w:rPr>
        <w:pict>
          <v:shape id="_x0000_i1092" type="#_x0000_t75" style="width:93pt;height:87pt" fillcolor="window">
            <v:imagedata r:id="rId59" o:title=""/>
          </v:shape>
        </w:pict>
      </w:r>
    </w:p>
    <w:p w:rsidR="00F217D7" w:rsidRPr="00C407B7" w:rsidRDefault="00C407B7" w:rsidP="00C407B7">
      <w:pPr>
        <w:ind w:firstLine="709"/>
        <w:rPr>
          <w:lang w:eastAsia="en-US"/>
        </w:rPr>
      </w:pPr>
      <w:r>
        <w:rPr>
          <w:lang w:eastAsia="en-US"/>
        </w:rPr>
        <w:t>Рис.7</w:t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>Рис.8</w:t>
      </w:r>
    </w:p>
    <w:p w:rsidR="00C407B7" w:rsidRDefault="00C407B7" w:rsidP="00C407B7">
      <w:pPr>
        <w:ind w:firstLine="709"/>
        <w:rPr>
          <w:lang w:eastAsia="en-US"/>
        </w:rPr>
      </w:pP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На рисунке 8 отчетливо видны два цикла</w:t>
      </w:r>
      <w:r w:rsidR="00C407B7" w:rsidRPr="00C407B7">
        <w:rPr>
          <w:lang w:eastAsia="en-US"/>
        </w:rPr>
        <w:t xml:space="preserve">: </w:t>
      </w:r>
      <w:r w:rsidRPr="00C407B7">
        <w:rPr>
          <w:lang w:eastAsia="en-US"/>
        </w:rPr>
        <w:t>E</w:t>
      </w:r>
      <w:r w:rsidRPr="00C407B7">
        <w:rPr>
          <w:lang w:eastAsia="en-US"/>
        </w:rPr>
        <w:sym w:font="Symbol" w:char="F0AE"/>
      </w:r>
      <w:r w:rsidR="0048256D">
        <w:rPr>
          <w:position w:val="-6"/>
          <w:lang w:eastAsia="en-US"/>
        </w:rPr>
        <w:pict>
          <v:shape id="_x0000_i1093" type="#_x0000_t75" style="width:12pt;height:17.25pt" fillcolor="window">
            <v:imagedata r:id="rId43" o:title=""/>
          </v:shape>
        </w:pict>
      </w:r>
      <w:r w:rsidRPr="00C407B7">
        <w:rPr>
          <w:lang w:eastAsia="en-US"/>
        </w:rPr>
        <w:sym w:font="Symbol" w:char="F0AE"/>
      </w:r>
      <w:r w:rsidRPr="00C407B7">
        <w:rPr>
          <w:lang w:eastAsia="en-US"/>
        </w:rPr>
        <w:t>K</w:t>
      </w:r>
      <w:r w:rsidRPr="00C407B7">
        <w:rPr>
          <w:lang w:eastAsia="en-US"/>
        </w:rPr>
        <w:sym w:font="Symbol" w:char="F0AE"/>
      </w:r>
      <w:r w:rsidRPr="00C407B7">
        <w:rPr>
          <w:lang w:eastAsia="en-US"/>
        </w:rPr>
        <w:t xml:space="preserve">E и </w:t>
      </w:r>
      <w:r w:rsidR="0048256D">
        <w:rPr>
          <w:position w:val="-4"/>
          <w:lang w:eastAsia="en-US"/>
        </w:rPr>
        <w:pict>
          <v:shape id="_x0000_i1094" type="#_x0000_t75" style="width:12pt;height:15.75pt" fillcolor="window">
            <v:imagedata r:id="rId54" o:title=""/>
          </v:shape>
        </w:pict>
      </w:r>
      <w:r w:rsidRPr="00C407B7">
        <w:rPr>
          <w:lang w:eastAsia="en-US"/>
        </w:rPr>
        <w:sym w:font="Symbol" w:char="F0AE"/>
      </w:r>
      <w:r w:rsidR="0048256D">
        <w:rPr>
          <w:position w:val="-4"/>
          <w:lang w:eastAsia="en-US"/>
        </w:rPr>
        <w:pict>
          <v:shape id="_x0000_i1095" type="#_x0000_t75" style="width:12.75pt;height:15.75pt" fillcolor="window">
            <v:imagedata r:id="rId45" o:title=""/>
          </v:shape>
        </w:pict>
      </w:r>
      <w:r w:rsidRPr="00C407B7">
        <w:rPr>
          <w:lang w:eastAsia="en-US"/>
        </w:rPr>
        <w:sym w:font="Symbol" w:char="F0AE"/>
      </w:r>
      <w:r w:rsidRPr="00C407B7">
        <w:rPr>
          <w:lang w:eastAsia="en-US"/>
        </w:rPr>
        <w:t>C</w:t>
      </w:r>
      <w:r w:rsidRPr="00C407B7">
        <w:rPr>
          <w:lang w:eastAsia="en-US"/>
        </w:rPr>
        <w:sym w:font="Symbol" w:char="F0AE"/>
      </w:r>
      <w:r w:rsidR="0048256D">
        <w:rPr>
          <w:position w:val="-4"/>
          <w:lang w:eastAsia="en-US"/>
        </w:rPr>
        <w:pict>
          <v:shape id="_x0000_i1096" type="#_x0000_t75" style="width:12pt;height:15.75pt" fillcolor="window">
            <v:imagedata r:id="rId60" o:title=""/>
          </v:shape>
        </w:pic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 xml:space="preserve">Отсюда понятно, что свойства E, </w:t>
      </w:r>
      <w:r w:rsidR="0048256D">
        <w:rPr>
          <w:position w:val="-6"/>
          <w:lang w:eastAsia="en-US"/>
        </w:rPr>
        <w:pict>
          <v:shape id="_x0000_i1097" type="#_x0000_t75" style="width:12pt;height:17.25pt" fillcolor="window">
            <v:imagedata r:id="rId61" o:title=""/>
          </v:shape>
        </w:pict>
      </w:r>
      <w:r w:rsidRPr="00C407B7">
        <w:rPr>
          <w:lang w:eastAsia="en-US"/>
        </w:rPr>
        <w:t>, K присущи одному и тому же множеству и не присущи по отдельности другим множествам нашей системы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 xml:space="preserve">То же самое можно сказать и относительно свойств </w:t>
      </w:r>
      <w:r w:rsidR="0048256D">
        <w:rPr>
          <w:position w:val="-4"/>
          <w:lang w:eastAsia="en-US"/>
        </w:rPr>
        <w:pict>
          <v:shape id="_x0000_i1098" type="#_x0000_t75" style="width:12pt;height:15.75pt" fillcolor="window">
            <v:imagedata r:id="rId62" o:title=""/>
          </v:shape>
        </w:pict>
      </w:r>
      <w:r w:rsidRPr="00C407B7">
        <w:rPr>
          <w:lang w:eastAsia="en-US"/>
        </w:rPr>
        <w:t xml:space="preserve">, </w:t>
      </w:r>
      <w:r w:rsidR="0048256D">
        <w:rPr>
          <w:position w:val="-4"/>
          <w:lang w:eastAsia="en-US"/>
        </w:rPr>
        <w:pict>
          <v:shape id="_x0000_i1099" type="#_x0000_t75" style="width:12.75pt;height:15.75pt" fillcolor="window">
            <v:imagedata r:id="rId63" o:title=""/>
          </v:shape>
        </w:pict>
      </w:r>
      <w:r w:rsidRPr="00C407B7">
        <w:rPr>
          <w:lang w:eastAsia="en-US"/>
        </w:rPr>
        <w:t>, C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Из этого следует, что в ящике могут находиться только деревянные красные кубы и пластмассовые зеленые шары, а все остальные сочетания свойств</w:t>
      </w:r>
      <w:r w:rsidR="00C407B7" w:rsidRPr="00C407B7">
        <w:rPr>
          <w:lang w:eastAsia="en-US"/>
        </w:rPr>
        <w:t xml:space="preserve"> </w:t>
      </w:r>
      <w:r w:rsidRPr="00C407B7">
        <w:rPr>
          <w:lang w:eastAsia="en-US"/>
        </w:rPr>
        <w:t>исключаются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Например, в ящике не должно быть деревянных предметов зеленого цвета</w:t>
      </w:r>
      <w:r w:rsidR="00C407B7" w:rsidRPr="00C407B7">
        <w:rPr>
          <w:lang w:eastAsia="en-US"/>
        </w:rPr>
        <w:t>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Для распознавания коллизии цикла алгоритмическим способом нужно использовать соответствие</w:t>
      </w:r>
      <w:r w:rsidR="00C407B7">
        <w:rPr>
          <w:lang w:eastAsia="en-US"/>
        </w:rPr>
        <w:t xml:space="preserve"> "</w:t>
      </w:r>
      <w:r w:rsidRPr="00C407B7">
        <w:rPr>
          <w:lang w:eastAsia="en-US"/>
        </w:rPr>
        <w:t>CT-замыкание</w:t>
      </w:r>
      <w:r w:rsidR="00C407B7">
        <w:rPr>
          <w:lang w:eastAsia="en-US"/>
        </w:rPr>
        <w:t xml:space="preserve">". </w:t>
      </w:r>
      <w:r w:rsidRPr="00C407B7">
        <w:rPr>
          <w:lang w:eastAsia="en-US"/>
        </w:rPr>
        <w:t>При этом используется следующий критерий</w:t>
      </w:r>
      <w:r w:rsidR="00C407B7" w:rsidRPr="00C407B7">
        <w:rPr>
          <w:lang w:eastAsia="en-US"/>
        </w:rPr>
        <w:t>: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Если в CT-замыкании E-структуры существуют пары</w:t>
      </w:r>
      <w:r w:rsidR="00C407B7">
        <w:rPr>
          <w:lang w:eastAsia="en-US"/>
        </w:rPr>
        <w:t xml:space="preserve"> (</w:t>
      </w:r>
      <w:r w:rsidRPr="00C407B7">
        <w:rPr>
          <w:lang w:val="en-US" w:eastAsia="en-US"/>
        </w:rPr>
        <w:t>E</w:t>
      </w:r>
      <w:r w:rsidRPr="00C407B7">
        <w:rPr>
          <w:lang w:eastAsia="en-US"/>
        </w:rPr>
        <w:t xml:space="preserve">, </w:t>
      </w:r>
      <w:r w:rsidRPr="00C407B7">
        <w:rPr>
          <w:lang w:val="en-US" w:eastAsia="en-US"/>
        </w:rPr>
        <w:t>M</w:t>
      </w:r>
      <w:r w:rsidR="00C407B7" w:rsidRPr="00C407B7">
        <w:rPr>
          <w:lang w:eastAsia="en-US"/>
        </w:rPr>
        <w:t>),</w:t>
      </w:r>
      <w:r w:rsidRPr="00C407B7">
        <w:rPr>
          <w:lang w:eastAsia="en-US"/>
        </w:rPr>
        <w:t xml:space="preserve"> у которых литерал </w:t>
      </w:r>
      <w:r w:rsidRPr="00C407B7">
        <w:rPr>
          <w:lang w:val="en-US" w:eastAsia="en-US"/>
        </w:rPr>
        <w:t>E</w:t>
      </w:r>
      <w:r w:rsidRPr="00C407B7">
        <w:rPr>
          <w:lang w:eastAsia="en-US"/>
        </w:rPr>
        <w:t xml:space="preserve"> является элементом множества </w:t>
      </w:r>
      <w:r w:rsidRPr="00C407B7">
        <w:rPr>
          <w:lang w:val="en-US" w:eastAsia="en-US"/>
        </w:rPr>
        <w:t>M</w:t>
      </w:r>
      <w:r w:rsidRPr="00C407B7">
        <w:rPr>
          <w:lang w:eastAsia="en-US"/>
        </w:rPr>
        <w:t>, то в E-структуре имеется коллизия цикла, в противном случае коллизия цикла отсутствует</w:t>
      </w:r>
      <w:r w:rsidR="00C407B7" w:rsidRPr="00C407B7">
        <w:rPr>
          <w:lang w:eastAsia="en-US"/>
        </w:rPr>
        <w:t>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Анализ коллизий позволяет нам разделить все типы E-структур на два класса</w:t>
      </w:r>
      <w:r w:rsidR="00C407B7" w:rsidRPr="00C407B7">
        <w:rPr>
          <w:lang w:eastAsia="en-US"/>
        </w:rPr>
        <w:t xml:space="preserve">: </w:t>
      </w:r>
      <w:r w:rsidRPr="00C407B7">
        <w:rPr>
          <w:lang w:eastAsia="en-US"/>
        </w:rPr>
        <w:t>корректные и некорректные E-структуры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Закрепим эту классификацию с помощью строгих определений</w:t>
      </w:r>
      <w:r w:rsidR="00C407B7" w:rsidRPr="00C407B7">
        <w:rPr>
          <w:lang w:eastAsia="en-US"/>
        </w:rPr>
        <w:t>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E-структура называется корректной, если в ней не содержится никаких коллизий, в противном случае такая E-структура называется некорректной</w:t>
      </w:r>
      <w:r w:rsidR="00C407B7" w:rsidRPr="00C407B7">
        <w:rPr>
          <w:lang w:eastAsia="en-US"/>
        </w:rPr>
        <w:t>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Некорректная E-структура называется парадоксальной, если в ней содержится коллизия парадокса, и непарадоксальной в противном случае</w:t>
      </w:r>
      <w:r w:rsidR="00C407B7" w:rsidRPr="00C407B7">
        <w:rPr>
          <w:lang w:eastAsia="en-US"/>
        </w:rPr>
        <w:t>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Рассмотренные ранее коллизии можно считать чисто формальными коллизиями, так как они выявляются только на основе сведений, которые содержатся в исходных посылках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Представим теперь ситуацию, когда мы из исходных посылок вывели какие-то следствия и оказалось, что коллизии отсутствуют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Надо бы радоваться, но мы вдруг почему-то решили проверить, насколько наши следствия соответствуют действительности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И вполне возможно, что в следствиях содержатся сведения, которые вступают в конфликт с нашими знаниями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Если у нас есть строгие основания для того, чтобы считать наши знания истинными, то в этом случае можно для данной E</w:t>
      </w:r>
      <w:r w:rsidRPr="00C407B7">
        <w:rPr>
          <w:lang w:eastAsia="en-US"/>
        </w:rPr>
        <w:noBreakHyphen/>
        <w:t>структуры установить еще один тип коллизии, который мы назовем коллизией неадекватности</w:t>
      </w:r>
      <w:r w:rsidR="00C407B7" w:rsidRPr="00C407B7">
        <w:rPr>
          <w:lang w:eastAsia="en-US"/>
        </w:rPr>
        <w:t>.</w:t>
      </w:r>
    </w:p>
    <w:p w:rsidR="00C407B7" w:rsidRDefault="00F217D7" w:rsidP="00C407B7">
      <w:pPr>
        <w:ind w:firstLine="709"/>
        <w:rPr>
          <w:lang w:eastAsia="en-US"/>
        </w:rPr>
      </w:pPr>
      <w:r w:rsidRPr="00C407B7">
        <w:rPr>
          <w:lang w:eastAsia="en-US"/>
        </w:rPr>
        <w:t>Примеры коллизий неадекватности нередко встречаются в процессе исторического развития научного знания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На определенном историческом этапе в научной картине мира имеется некоторая теория, с помощью которой объясняются многие известные факты или результаты экспериментов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Но наука не стоит на месте</w:t>
      </w:r>
      <w:r w:rsidR="00C407B7" w:rsidRPr="00C407B7">
        <w:rPr>
          <w:lang w:eastAsia="en-US"/>
        </w:rPr>
        <w:t xml:space="preserve">: </w:t>
      </w:r>
      <w:r w:rsidRPr="00C407B7">
        <w:rPr>
          <w:lang w:eastAsia="en-US"/>
        </w:rPr>
        <w:t>появляются некоторые новые факты, многие из которых соответствуют существующей теории</w:t>
      </w:r>
      <w:r w:rsidR="00C407B7">
        <w:rPr>
          <w:lang w:eastAsia="en-US"/>
        </w:rPr>
        <w:t xml:space="preserve"> (т.е.</w:t>
      </w:r>
      <w:r w:rsidR="00C407B7" w:rsidRPr="00C407B7">
        <w:rPr>
          <w:lang w:eastAsia="en-US"/>
        </w:rPr>
        <w:t xml:space="preserve"> </w:t>
      </w:r>
      <w:r w:rsidRPr="00C407B7">
        <w:rPr>
          <w:lang w:eastAsia="en-US"/>
        </w:rPr>
        <w:t>являются следствиями ее исходных положений</w:t>
      </w:r>
      <w:r w:rsidR="00C407B7" w:rsidRPr="00C407B7">
        <w:rPr>
          <w:lang w:eastAsia="en-US"/>
        </w:rPr>
        <w:t xml:space="preserve">). </w:t>
      </w:r>
      <w:r w:rsidRPr="00C407B7">
        <w:rPr>
          <w:lang w:eastAsia="en-US"/>
        </w:rPr>
        <w:t>Вместе с тем иногда появляются факты</w:t>
      </w:r>
      <w:r w:rsidR="00C407B7">
        <w:rPr>
          <w:lang w:eastAsia="en-US"/>
        </w:rPr>
        <w:t xml:space="preserve"> (</w:t>
      </w:r>
      <w:r w:rsidRPr="00C407B7">
        <w:rPr>
          <w:lang w:eastAsia="en-US"/>
        </w:rPr>
        <w:t>или экспериментальные данные</w:t>
      </w:r>
      <w:r w:rsidR="00C407B7" w:rsidRPr="00C407B7">
        <w:rPr>
          <w:lang w:eastAsia="en-US"/>
        </w:rPr>
        <w:t>),</w:t>
      </w:r>
      <w:r w:rsidRPr="00C407B7">
        <w:rPr>
          <w:lang w:eastAsia="en-US"/>
        </w:rPr>
        <w:t xml:space="preserve"> которые противоречат следствиям существующей теории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И эти противоречия как раз и есть то, что мы назвали коллизией неадекватности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И тогда в науке наступает этап споров и дискуссий, который предшествует рождению новой теории</w:t>
      </w:r>
      <w:r w:rsidR="00C407B7" w:rsidRPr="00C407B7">
        <w:rPr>
          <w:lang w:eastAsia="en-US"/>
        </w:rPr>
        <w:t xml:space="preserve">. </w:t>
      </w:r>
      <w:r w:rsidRPr="00C407B7">
        <w:rPr>
          <w:lang w:eastAsia="en-US"/>
        </w:rPr>
        <w:t>В данном случае коллизию неадекватности можно считать инициатором новых научных открытий</w:t>
      </w:r>
      <w:r w:rsidR="00C407B7" w:rsidRPr="00C407B7">
        <w:rPr>
          <w:lang w:eastAsia="en-US"/>
        </w:rPr>
        <w:t>.</w:t>
      </w:r>
    </w:p>
    <w:p w:rsidR="00FC7EA0" w:rsidRPr="00C407B7" w:rsidRDefault="00FC7EA0" w:rsidP="00C407B7">
      <w:pPr>
        <w:ind w:firstLine="709"/>
        <w:rPr>
          <w:lang w:eastAsia="en-US"/>
        </w:rPr>
      </w:pPr>
      <w:bookmarkStart w:id="1" w:name="_GoBack"/>
      <w:bookmarkEnd w:id="1"/>
    </w:p>
    <w:sectPr w:rsidR="00FC7EA0" w:rsidRPr="00C407B7" w:rsidSect="00C407B7">
      <w:headerReference w:type="default" r:id="rId64"/>
      <w:footerReference w:type="default" r:id="rId65"/>
      <w:headerReference w:type="first" r:id="rId66"/>
      <w:footerReference w:type="first" r:id="rId6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2C7" w:rsidRDefault="008A22C7" w:rsidP="00C407B7">
      <w:pPr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8A22C7" w:rsidRDefault="008A22C7" w:rsidP="00C407B7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7B7" w:rsidRDefault="00C407B7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7B7" w:rsidRDefault="00C407B7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2C7" w:rsidRDefault="008A22C7" w:rsidP="00C407B7">
      <w:pPr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8A22C7" w:rsidRDefault="008A22C7" w:rsidP="00C407B7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7B7" w:rsidRDefault="00376055" w:rsidP="00C407B7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C407B7" w:rsidRDefault="00C407B7" w:rsidP="00C407B7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7B7" w:rsidRDefault="00C407B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295F15"/>
    <w:multiLevelType w:val="singleLevel"/>
    <w:tmpl w:val="17407B3C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17D7"/>
    <w:rsid w:val="000736B7"/>
    <w:rsid w:val="00376055"/>
    <w:rsid w:val="00387EE0"/>
    <w:rsid w:val="0048256D"/>
    <w:rsid w:val="004A3581"/>
    <w:rsid w:val="008A22C7"/>
    <w:rsid w:val="00984CC5"/>
    <w:rsid w:val="00B44FFF"/>
    <w:rsid w:val="00C407B7"/>
    <w:rsid w:val="00C96761"/>
    <w:rsid w:val="00E07ABD"/>
    <w:rsid w:val="00F217D7"/>
    <w:rsid w:val="00FC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1"/>
    <o:shapelayout v:ext="edit">
      <o:idmap v:ext="edit" data="1"/>
    </o:shapelayout>
  </w:shapeDefaults>
  <w:decimalSymbol w:val=","/>
  <w:listSeparator w:val=";"/>
  <w14:defaultImageDpi w14:val="0"/>
  <w15:chartTrackingRefBased/>
  <w15:docId w15:val="{B2916F54-9AE4-43F1-902D-237393CDC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C407B7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C407B7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C407B7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C407B7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C407B7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C407B7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C407B7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C407B7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C407B7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lang w:eastAsia="en-US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table" w:styleId="-1">
    <w:name w:val="Table Web 1"/>
    <w:basedOn w:val="a4"/>
    <w:uiPriority w:val="99"/>
    <w:rsid w:val="00C407B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C407B7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character" w:styleId="a9">
    <w:name w:val="endnote reference"/>
    <w:uiPriority w:val="99"/>
    <w:semiHidden/>
    <w:rsid w:val="00C407B7"/>
    <w:rPr>
      <w:vertAlign w:val="superscript"/>
    </w:rPr>
  </w:style>
  <w:style w:type="paragraph" w:styleId="a7">
    <w:name w:val="Body Text"/>
    <w:basedOn w:val="a2"/>
    <w:link w:val="aa"/>
    <w:uiPriority w:val="99"/>
    <w:rsid w:val="00C407B7"/>
    <w:pPr>
      <w:ind w:firstLine="709"/>
    </w:pPr>
    <w:rPr>
      <w:lang w:eastAsia="en-US"/>
    </w:r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C407B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C407B7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C407B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C407B7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2">
    <w:name w:val="Текст Знак1"/>
    <w:link w:val="af"/>
    <w:uiPriority w:val="99"/>
    <w:locked/>
    <w:rsid w:val="00C407B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2"/>
    <w:uiPriority w:val="99"/>
    <w:rsid w:val="00C407B7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Нижний колонтитул Знак1"/>
    <w:link w:val="af1"/>
    <w:uiPriority w:val="99"/>
    <w:semiHidden/>
    <w:locked/>
    <w:rsid w:val="00C407B7"/>
    <w:rPr>
      <w:rFonts w:eastAsia="Times New Roman"/>
      <w:sz w:val="28"/>
      <w:szCs w:val="28"/>
      <w:lang w:val="ru-RU" w:eastAsia="en-US"/>
    </w:rPr>
  </w:style>
  <w:style w:type="paragraph" w:styleId="af1">
    <w:name w:val="footer"/>
    <w:basedOn w:val="a2"/>
    <w:link w:val="13"/>
    <w:uiPriority w:val="99"/>
    <w:semiHidden/>
    <w:rsid w:val="00C407B7"/>
    <w:pPr>
      <w:tabs>
        <w:tab w:val="center" w:pos="4819"/>
        <w:tab w:val="right" w:pos="9639"/>
      </w:tabs>
      <w:ind w:firstLine="709"/>
    </w:pPr>
    <w:rPr>
      <w:lang w:eastAsia="en-US"/>
    </w:r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C407B7"/>
    <w:rPr>
      <w:rFonts w:eastAsia="Times New Roman"/>
      <w:noProof/>
      <w:kern w:val="16"/>
      <w:sz w:val="28"/>
      <w:szCs w:val="28"/>
      <w:lang w:val="ru-RU" w:eastAsia="en-US"/>
    </w:rPr>
  </w:style>
  <w:style w:type="character" w:styleId="af3">
    <w:name w:val="footnote reference"/>
    <w:uiPriority w:val="99"/>
    <w:semiHidden/>
    <w:rsid w:val="00C407B7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C407B7"/>
    <w:pPr>
      <w:numPr>
        <w:numId w:val="2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customStyle="1" w:styleId="1">
    <w:name w:val="лит.1"/>
    <w:basedOn w:val="a0"/>
    <w:autoRedefine/>
    <w:uiPriority w:val="99"/>
    <w:rsid w:val="00C407B7"/>
    <w:pPr>
      <w:numPr>
        <w:numId w:val="3"/>
      </w:numPr>
    </w:pPr>
  </w:style>
  <w:style w:type="paragraph" w:customStyle="1" w:styleId="af4">
    <w:name w:val="литера"/>
    <w:uiPriority w:val="99"/>
    <w:rsid w:val="00C407B7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5">
    <w:name w:val="page number"/>
    <w:uiPriority w:val="99"/>
    <w:rsid w:val="00C407B7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C407B7"/>
    <w:rPr>
      <w:sz w:val="28"/>
      <w:szCs w:val="28"/>
    </w:rPr>
  </w:style>
  <w:style w:type="paragraph" w:styleId="af7">
    <w:name w:val="Normal (Web)"/>
    <w:basedOn w:val="a2"/>
    <w:uiPriority w:val="99"/>
    <w:rsid w:val="00C407B7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C407B7"/>
    <w:pPr>
      <w:ind w:firstLine="709"/>
    </w:pPr>
    <w:rPr>
      <w:lang w:eastAsia="en-US"/>
    </w:rPr>
  </w:style>
  <w:style w:type="paragraph" w:styleId="14">
    <w:name w:val="toc 1"/>
    <w:basedOn w:val="a2"/>
    <w:next w:val="a2"/>
    <w:autoRedefine/>
    <w:uiPriority w:val="99"/>
    <w:semiHidden/>
    <w:rsid w:val="00C407B7"/>
    <w:pPr>
      <w:tabs>
        <w:tab w:val="right" w:leader="dot" w:pos="1400"/>
      </w:tabs>
      <w:ind w:firstLine="709"/>
    </w:pPr>
    <w:rPr>
      <w:lang w:eastAsia="en-US"/>
    </w:rPr>
  </w:style>
  <w:style w:type="paragraph" w:styleId="22">
    <w:name w:val="toc 2"/>
    <w:basedOn w:val="a2"/>
    <w:next w:val="a2"/>
    <w:autoRedefine/>
    <w:uiPriority w:val="99"/>
    <w:semiHidden/>
    <w:rsid w:val="00C407B7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C407B7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C407B7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C407B7"/>
    <w:pPr>
      <w:ind w:left="958" w:firstLine="709"/>
    </w:pPr>
    <w:rPr>
      <w:lang w:eastAsia="en-US"/>
    </w:rPr>
  </w:style>
  <w:style w:type="paragraph" w:styleId="23">
    <w:name w:val="Body Text Indent 2"/>
    <w:basedOn w:val="a2"/>
    <w:link w:val="24"/>
    <w:uiPriority w:val="99"/>
    <w:rsid w:val="00C407B7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C407B7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C407B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C407B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407B7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407B7"/>
    <w:pPr>
      <w:numPr>
        <w:numId w:val="5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C407B7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C407B7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C407B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407B7"/>
    <w:rPr>
      <w:i/>
      <w:iCs/>
    </w:rPr>
  </w:style>
  <w:style w:type="paragraph" w:customStyle="1" w:styleId="afb">
    <w:name w:val="ТАБЛИЦА"/>
    <w:next w:val="a2"/>
    <w:autoRedefine/>
    <w:uiPriority w:val="99"/>
    <w:rsid w:val="00C407B7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b"/>
    <w:next w:val="a2"/>
    <w:autoRedefine/>
    <w:uiPriority w:val="99"/>
    <w:rsid w:val="00C407B7"/>
  </w:style>
  <w:style w:type="paragraph" w:customStyle="1" w:styleId="afc">
    <w:name w:val="Стиль ТАБЛИЦА + Междустр.интервал:  полуторный"/>
    <w:basedOn w:val="afb"/>
    <w:uiPriority w:val="99"/>
    <w:rsid w:val="00C407B7"/>
  </w:style>
  <w:style w:type="paragraph" w:customStyle="1" w:styleId="15">
    <w:name w:val="Стиль ТАБЛИЦА + Междустр.интервал:  полуторный1"/>
    <w:basedOn w:val="afb"/>
    <w:autoRedefine/>
    <w:uiPriority w:val="99"/>
    <w:rsid w:val="00C407B7"/>
  </w:style>
  <w:style w:type="table" w:customStyle="1" w:styleId="16">
    <w:name w:val="Стиль таблицы1"/>
    <w:basedOn w:val="a4"/>
    <w:uiPriority w:val="99"/>
    <w:rsid w:val="00C407B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C407B7"/>
    <w:pPr>
      <w:jc w:val="center"/>
    </w:pPr>
  </w:style>
  <w:style w:type="paragraph" w:styleId="afe">
    <w:name w:val="endnote text"/>
    <w:basedOn w:val="a2"/>
    <w:link w:val="aff"/>
    <w:autoRedefine/>
    <w:uiPriority w:val="99"/>
    <w:semiHidden/>
    <w:rsid w:val="00C407B7"/>
    <w:pPr>
      <w:ind w:firstLine="709"/>
    </w:pPr>
    <w:rPr>
      <w:sz w:val="20"/>
      <w:szCs w:val="20"/>
      <w:lang w:eastAsia="en-US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C407B7"/>
    <w:pPr>
      <w:ind w:firstLine="709"/>
    </w:pPr>
    <w:rPr>
      <w:color w:val="000000"/>
      <w:sz w:val="20"/>
      <w:szCs w:val="20"/>
      <w:lang w:eastAsia="en-US"/>
    </w:rPr>
  </w:style>
  <w:style w:type="character" w:customStyle="1" w:styleId="aff1">
    <w:name w:val="Текст сноски Знак"/>
    <w:link w:val="aff0"/>
    <w:uiPriority w:val="99"/>
    <w:locked/>
    <w:rsid w:val="00C407B7"/>
    <w:rPr>
      <w:rFonts w:eastAsia="Times New Roman"/>
      <w:color w:val="000000"/>
      <w:lang w:val="ru-RU" w:eastAsia="en-US"/>
    </w:rPr>
  </w:style>
  <w:style w:type="paragraph" w:customStyle="1" w:styleId="aff2">
    <w:name w:val="титут"/>
    <w:autoRedefine/>
    <w:uiPriority w:val="99"/>
    <w:rsid w:val="00C407B7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jpeg"/><Relationship Id="rId26" Type="http://schemas.openxmlformats.org/officeDocument/2006/relationships/image" Target="media/image20.wmf"/><Relationship Id="rId39" Type="http://schemas.openxmlformats.org/officeDocument/2006/relationships/image" Target="media/image33.jpeg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jpeg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jpeg"/><Relationship Id="rId66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jpeg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61" Type="http://schemas.openxmlformats.org/officeDocument/2006/relationships/image" Target="media/image55.wmf"/><Relationship Id="rId10" Type="http://schemas.openxmlformats.org/officeDocument/2006/relationships/image" Target="media/image4.wmf"/><Relationship Id="rId19" Type="http://schemas.openxmlformats.org/officeDocument/2006/relationships/image" Target="media/image13.jpeg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header" Target="header1.xml"/><Relationship Id="rId69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jpeg"/><Relationship Id="rId67" Type="http://schemas.openxmlformats.org/officeDocument/2006/relationships/footer" Target="footer2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2437</Words>
  <Characters>13894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КОЛЛИЗИИ В РАССУЖДЕНИЯХ</vt:lpstr>
    </vt:vector>
  </TitlesOfParts>
  <Company>Организация</Company>
  <LinksUpToDate>false</LinksUpToDate>
  <CharactersWithSpaces>16299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КОЛЛИЗИИ В РАССУЖДЕНИЯХ</dc:title>
  <dc:subject/>
  <dc:creator>Customer</dc:creator>
  <cp:keywords/>
  <dc:description/>
  <cp:lastModifiedBy>admin</cp:lastModifiedBy>
  <cp:revision>2</cp:revision>
  <dcterms:created xsi:type="dcterms:W3CDTF">2014-02-22T08:14:00Z</dcterms:created>
  <dcterms:modified xsi:type="dcterms:W3CDTF">2014-02-22T08:14:00Z</dcterms:modified>
</cp:coreProperties>
</file>