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F26" w:rsidRPr="0062662F" w:rsidRDefault="00480F26" w:rsidP="00532E3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2662F">
        <w:rPr>
          <w:rFonts w:ascii="Times New Roman" w:hAnsi="Times New Roman" w:cs="Times New Roman"/>
          <w:sz w:val="28"/>
          <w:szCs w:val="28"/>
          <w:u w:val="single"/>
        </w:rPr>
        <w:t>ФЕДЕРАЛЬНОЕ АГЕНТСТВО СВЯЗИ</w:t>
      </w:r>
    </w:p>
    <w:p w:rsidR="00480F26" w:rsidRPr="0062662F" w:rsidRDefault="00480F26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2662F">
        <w:rPr>
          <w:rFonts w:ascii="Times New Roman" w:hAnsi="Times New Roman" w:cs="Times New Roman"/>
          <w:sz w:val="28"/>
          <w:szCs w:val="28"/>
          <w:u w:val="single"/>
        </w:rPr>
        <w:t>Государственное образовательное учреждение</w:t>
      </w:r>
    </w:p>
    <w:p w:rsidR="00532E3E" w:rsidRPr="0062662F" w:rsidRDefault="00480F26" w:rsidP="0062662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2662F">
        <w:rPr>
          <w:rFonts w:ascii="Times New Roman" w:hAnsi="Times New Roman" w:cs="Times New Roman"/>
          <w:sz w:val="28"/>
          <w:szCs w:val="28"/>
          <w:u w:val="single"/>
        </w:rPr>
        <w:t>высшего профессионального образования</w:t>
      </w:r>
    </w:p>
    <w:p w:rsidR="00C2101F" w:rsidRPr="0062662F" w:rsidRDefault="00C2101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2662F">
        <w:rPr>
          <w:rFonts w:ascii="Times New Roman" w:hAnsi="Times New Roman" w:cs="Times New Roman"/>
          <w:sz w:val="28"/>
          <w:szCs w:val="28"/>
          <w:u w:val="single"/>
        </w:rPr>
        <w:t xml:space="preserve">Московский технический </w:t>
      </w:r>
      <w:r w:rsidR="00001DBA" w:rsidRPr="0062662F">
        <w:rPr>
          <w:rFonts w:ascii="Times New Roman" w:hAnsi="Times New Roman" w:cs="Times New Roman"/>
          <w:sz w:val="28"/>
          <w:szCs w:val="28"/>
          <w:u w:val="single"/>
        </w:rPr>
        <w:t xml:space="preserve">университет </w:t>
      </w:r>
      <w:r w:rsidRPr="0062662F">
        <w:rPr>
          <w:rFonts w:ascii="Times New Roman" w:hAnsi="Times New Roman" w:cs="Times New Roman"/>
          <w:sz w:val="28"/>
          <w:szCs w:val="28"/>
          <w:u w:val="single"/>
        </w:rPr>
        <w:t>связи и информатики</w:t>
      </w:r>
    </w:p>
    <w:p w:rsidR="00C2101F" w:rsidRPr="0062662F" w:rsidRDefault="00C2101F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Кафедра линий связи</w:t>
      </w:r>
    </w:p>
    <w:p w:rsidR="00BC0F86" w:rsidRPr="0062662F" w:rsidRDefault="00BC0F86" w:rsidP="00BC0F86">
      <w:pPr>
        <w:rPr>
          <w:sz w:val="28"/>
          <w:szCs w:val="28"/>
        </w:rPr>
      </w:pPr>
    </w:p>
    <w:p w:rsidR="00BC0F86" w:rsidRPr="0062662F" w:rsidRDefault="00BC0F86" w:rsidP="00BC0F86">
      <w:pPr>
        <w:rPr>
          <w:sz w:val="28"/>
          <w:szCs w:val="28"/>
        </w:rPr>
      </w:pPr>
    </w:p>
    <w:p w:rsidR="00BC0F86" w:rsidRPr="0062662F" w:rsidRDefault="00BC0F86" w:rsidP="00BC0F86">
      <w:pPr>
        <w:rPr>
          <w:sz w:val="28"/>
          <w:szCs w:val="28"/>
        </w:rPr>
      </w:pPr>
    </w:p>
    <w:p w:rsidR="00BC0F86" w:rsidRPr="0062662F" w:rsidRDefault="00BC0F86" w:rsidP="00BC0F86">
      <w:pPr>
        <w:rPr>
          <w:sz w:val="28"/>
          <w:szCs w:val="28"/>
        </w:rPr>
      </w:pPr>
    </w:p>
    <w:p w:rsidR="00BC0F86" w:rsidRPr="0062662F" w:rsidRDefault="00BC0F86" w:rsidP="00BC0F86">
      <w:pPr>
        <w:rPr>
          <w:sz w:val="28"/>
          <w:szCs w:val="28"/>
        </w:rPr>
      </w:pPr>
    </w:p>
    <w:p w:rsidR="00BC0F86" w:rsidRPr="0062662F" w:rsidRDefault="00BC0F86" w:rsidP="00BC0F86">
      <w:pPr>
        <w:rPr>
          <w:sz w:val="28"/>
          <w:szCs w:val="28"/>
        </w:rPr>
      </w:pPr>
    </w:p>
    <w:p w:rsidR="00BC0F86" w:rsidRPr="0062662F" w:rsidRDefault="00BC0F86" w:rsidP="00BC0F86">
      <w:pPr>
        <w:rPr>
          <w:sz w:val="28"/>
          <w:szCs w:val="28"/>
        </w:rPr>
      </w:pPr>
    </w:p>
    <w:p w:rsidR="00BC0F86" w:rsidRPr="0062662F" w:rsidRDefault="00BC0F86" w:rsidP="00BC0F86">
      <w:pPr>
        <w:rPr>
          <w:sz w:val="28"/>
          <w:szCs w:val="28"/>
        </w:rPr>
      </w:pPr>
    </w:p>
    <w:p w:rsidR="00BC0F86" w:rsidRPr="0062662F" w:rsidRDefault="00BC0F86" w:rsidP="00BC0F86">
      <w:pPr>
        <w:rPr>
          <w:sz w:val="28"/>
          <w:szCs w:val="28"/>
        </w:rPr>
      </w:pPr>
    </w:p>
    <w:p w:rsidR="00BC0F86" w:rsidRPr="0062662F" w:rsidRDefault="00BC0F86" w:rsidP="00BC0F86">
      <w:pPr>
        <w:rPr>
          <w:sz w:val="28"/>
          <w:szCs w:val="28"/>
        </w:rPr>
      </w:pPr>
    </w:p>
    <w:p w:rsidR="00BC0F86" w:rsidRPr="0062662F" w:rsidRDefault="00BC0F86" w:rsidP="00BC0F86">
      <w:pPr>
        <w:rPr>
          <w:sz w:val="28"/>
          <w:szCs w:val="28"/>
        </w:rPr>
      </w:pPr>
    </w:p>
    <w:p w:rsidR="00BC0F86" w:rsidRPr="0062662F" w:rsidRDefault="00BC0F86" w:rsidP="00BC0F86">
      <w:pPr>
        <w:rPr>
          <w:sz w:val="28"/>
          <w:szCs w:val="28"/>
        </w:rPr>
      </w:pPr>
    </w:p>
    <w:p w:rsidR="00BC0F86" w:rsidRPr="0062662F" w:rsidRDefault="00BC0F86" w:rsidP="00BC0F86">
      <w:pPr>
        <w:rPr>
          <w:sz w:val="28"/>
          <w:szCs w:val="28"/>
        </w:rPr>
      </w:pPr>
    </w:p>
    <w:p w:rsidR="00C2101F" w:rsidRPr="0062662F" w:rsidRDefault="00C2101F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Методические указания и контрольные задания</w:t>
      </w:r>
    </w:p>
    <w:p w:rsidR="00001DBA" w:rsidRPr="0062662F" w:rsidRDefault="00C2101F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по курсу</w:t>
      </w:r>
    </w:p>
    <w:p w:rsidR="00BC0F86" w:rsidRPr="0062662F" w:rsidRDefault="00BC0F86" w:rsidP="00BC0F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2101F" w:rsidRPr="0062662F" w:rsidRDefault="00C2101F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НАПРАВЛЯЮЩИЕ СИСТЕМЫ ЭЛЕКТРОСВЯЗИ</w:t>
      </w:r>
    </w:p>
    <w:p w:rsidR="00BC0F86" w:rsidRPr="0062662F" w:rsidRDefault="00BC0F86" w:rsidP="00BC0F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2101F" w:rsidRPr="0062662F" w:rsidRDefault="00C2101F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для студентов-заочников 4 курса (специальность 200900)</w:t>
      </w:r>
    </w:p>
    <w:p w:rsidR="00C2101F" w:rsidRPr="0062662F" w:rsidRDefault="00C2101F" w:rsidP="00BC0F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101F" w:rsidRPr="0062662F" w:rsidRDefault="00C2101F" w:rsidP="00BC0F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0F86" w:rsidRPr="0062662F" w:rsidRDefault="00BC0F86" w:rsidP="00BC0F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278D2" w:rsidRPr="0062662F" w:rsidRDefault="00C2101F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Москва</w:t>
      </w:r>
      <w:r w:rsidR="00001DBA" w:rsidRPr="0062662F">
        <w:rPr>
          <w:rFonts w:ascii="Times New Roman" w:hAnsi="Times New Roman" w:cs="Times New Roman"/>
          <w:sz w:val="28"/>
          <w:szCs w:val="28"/>
        </w:rPr>
        <w:t xml:space="preserve"> 2008</w:t>
      </w:r>
    </w:p>
    <w:p w:rsidR="009278D2" w:rsidRPr="0062662F" w:rsidRDefault="009278D2" w:rsidP="00BC0F86">
      <w:pPr>
        <w:rPr>
          <w:sz w:val="28"/>
          <w:szCs w:val="28"/>
        </w:rPr>
      </w:pPr>
    </w:p>
    <w:p w:rsidR="009278D2" w:rsidRPr="0062662F" w:rsidRDefault="009278D2">
      <w:pPr>
        <w:shd w:val="clear" w:color="auto" w:fill="FFFFFF"/>
        <w:ind w:left="1973"/>
        <w:rPr>
          <w:color w:val="000000"/>
          <w:spacing w:val="3"/>
          <w:w w:val="75"/>
          <w:sz w:val="28"/>
          <w:szCs w:val="28"/>
        </w:rPr>
      </w:pPr>
    </w:p>
    <w:p w:rsidR="009278D2" w:rsidRPr="0062662F" w:rsidRDefault="009278D2">
      <w:pPr>
        <w:shd w:val="clear" w:color="auto" w:fill="FFFFFF"/>
        <w:ind w:left="1973"/>
        <w:rPr>
          <w:color w:val="000000"/>
          <w:spacing w:val="3"/>
          <w:w w:val="75"/>
          <w:sz w:val="28"/>
          <w:szCs w:val="28"/>
        </w:rPr>
      </w:pPr>
    </w:p>
    <w:p w:rsidR="009278D2" w:rsidRPr="0062662F" w:rsidRDefault="009278D2">
      <w:pPr>
        <w:shd w:val="clear" w:color="auto" w:fill="FFFFFF"/>
        <w:ind w:left="1973"/>
        <w:rPr>
          <w:color w:val="000000"/>
          <w:spacing w:val="3"/>
          <w:w w:val="75"/>
          <w:sz w:val="28"/>
          <w:szCs w:val="28"/>
        </w:rPr>
      </w:pPr>
    </w:p>
    <w:p w:rsidR="009278D2" w:rsidRPr="0062662F" w:rsidRDefault="009278D2">
      <w:pPr>
        <w:shd w:val="clear" w:color="auto" w:fill="FFFFFF"/>
        <w:ind w:left="1973"/>
        <w:rPr>
          <w:color w:val="000000"/>
          <w:spacing w:val="3"/>
          <w:w w:val="75"/>
          <w:sz w:val="28"/>
          <w:szCs w:val="28"/>
          <w:lang w:val="en-US"/>
        </w:rPr>
      </w:pPr>
    </w:p>
    <w:p w:rsidR="009278D2" w:rsidRPr="0062662F" w:rsidRDefault="00001DBA" w:rsidP="00BC0F86">
      <w:pPr>
        <w:jc w:val="right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План УМД 2009/2010 </w:t>
      </w:r>
      <w:r w:rsidR="009278D2" w:rsidRPr="0062662F">
        <w:rPr>
          <w:rFonts w:ascii="Times New Roman" w:hAnsi="Times New Roman" w:cs="Times New Roman"/>
          <w:sz w:val="28"/>
          <w:szCs w:val="28"/>
        </w:rPr>
        <w:t>уч.г.</w:t>
      </w:r>
    </w:p>
    <w:p w:rsidR="00001DBA" w:rsidRPr="0062662F" w:rsidRDefault="00001DBA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DBA" w:rsidRPr="0062662F" w:rsidRDefault="00001DBA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DBA" w:rsidRPr="0062662F" w:rsidRDefault="00001DBA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DBA" w:rsidRPr="0062662F" w:rsidRDefault="009278D2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Методические указания</w:t>
      </w:r>
    </w:p>
    <w:p w:rsidR="009278D2" w:rsidRPr="0062662F" w:rsidRDefault="009278D2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и контрольные задания</w:t>
      </w:r>
    </w:p>
    <w:p w:rsidR="00001DBA" w:rsidRPr="0062662F" w:rsidRDefault="009278D2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по курсу</w:t>
      </w:r>
    </w:p>
    <w:p w:rsidR="009278D2" w:rsidRPr="0062662F" w:rsidRDefault="009278D2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НАПРАВЛЯЮЩИЕ СИСТЕМЫ ЭЛЕКТРОСВЯЗИ</w:t>
      </w:r>
    </w:p>
    <w:p w:rsidR="00001DBA" w:rsidRPr="0062662F" w:rsidRDefault="00001DBA" w:rsidP="00BC0F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1DBA" w:rsidRPr="0062662F" w:rsidRDefault="00001DBA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DBA" w:rsidRPr="0062662F" w:rsidRDefault="00001DBA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0F86" w:rsidRPr="0062662F" w:rsidRDefault="00BC0F86" w:rsidP="00BC0F8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01DBA" w:rsidRPr="0062662F" w:rsidRDefault="009278D2" w:rsidP="00BC0F86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Составители:</w:t>
      </w:r>
      <w:r w:rsidR="00BC0F86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В</w:t>
      </w:r>
      <w:r w:rsidR="00001DBA" w:rsidRPr="0062662F">
        <w:rPr>
          <w:rFonts w:ascii="Times New Roman" w:hAnsi="Times New Roman" w:cs="Times New Roman"/>
          <w:sz w:val="28"/>
          <w:szCs w:val="28"/>
        </w:rPr>
        <w:t xml:space="preserve">.Г.Панкратов, доктор техн.наук, </w:t>
      </w:r>
      <w:r w:rsidRPr="0062662F">
        <w:rPr>
          <w:rFonts w:ascii="Times New Roman" w:hAnsi="Times New Roman" w:cs="Times New Roman"/>
          <w:sz w:val="28"/>
          <w:szCs w:val="28"/>
        </w:rPr>
        <w:t xml:space="preserve">профессор </w:t>
      </w:r>
    </w:p>
    <w:p w:rsidR="009278D2" w:rsidRPr="0062662F" w:rsidRDefault="00001DBA" w:rsidP="00BC0F86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C0F86" w:rsidRPr="0062662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278D2" w:rsidRPr="0062662F">
        <w:rPr>
          <w:rFonts w:ascii="Times New Roman" w:hAnsi="Times New Roman" w:cs="Times New Roman"/>
          <w:sz w:val="28"/>
          <w:szCs w:val="28"/>
        </w:rPr>
        <w:t>Б.Н.Мороз</w:t>
      </w:r>
      <w:r w:rsidRPr="0062662F">
        <w:rPr>
          <w:rFonts w:ascii="Times New Roman" w:hAnsi="Times New Roman" w:cs="Times New Roman"/>
          <w:sz w:val="28"/>
          <w:szCs w:val="28"/>
        </w:rPr>
        <w:t xml:space="preserve">ов, </w:t>
      </w:r>
      <w:r w:rsidR="009278D2" w:rsidRPr="0062662F">
        <w:rPr>
          <w:rFonts w:ascii="Times New Roman" w:hAnsi="Times New Roman" w:cs="Times New Roman"/>
          <w:sz w:val="28"/>
          <w:szCs w:val="28"/>
        </w:rPr>
        <w:t>канд.техн.наук, доцент</w:t>
      </w:r>
    </w:p>
    <w:p w:rsidR="00001DBA" w:rsidRPr="0062662F" w:rsidRDefault="00001DBA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DBA" w:rsidRPr="0062662F" w:rsidRDefault="00001DBA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DBA" w:rsidRPr="0062662F" w:rsidRDefault="00001DBA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1DBA" w:rsidRPr="0062662F" w:rsidRDefault="00001DBA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0F86" w:rsidRPr="0062662F" w:rsidRDefault="00BC0F86" w:rsidP="00BC0F8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278D2" w:rsidRPr="0062662F" w:rsidRDefault="009278D2" w:rsidP="00BC0F86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Даются рекомендации по изучению разделов курса, тематика лекций, упражнений и лабораторных работ, задания и методика выполнения контрольной работы.</w:t>
      </w:r>
    </w:p>
    <w:p w:rsidR="00BC0F86" w:rsidRPr="0062662F" w:rsidRDefault="00BC0F86" w:rsidP="00BC0F8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BC0F86" w:rsidP="00BC0F8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C0F86" w:rsidRPr="0062662F" w:rsidRDefault="005D068C" w:rsidP="005D068C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Переработка</w:t>
      </w:r>
    </w:p>
    <w:p w:rsidR="005D068C" w:rsidRPr="0062662F" w:rsidRDefault="005D068C" w:rsidP="005D068C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B5300" w:rsidRPr="0062662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2662F">
        <w:rPr>
          <w:rFonts w:ascii="Times New Roman" w:hAnsi="Times New Roman" w:cs="Times New Roman"/>
          <w:sz w:val="28"/>
          <w:szCs w:val="28"/>
        </w:rPr>
        <w:t xml:space="preserve">   Протокол заседания кафедры №        от</w:t>
      </w:r>
    </w:p>
    <w:p w:rsidR="00BC0F86" w:rsidRDefault="00BC0F86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257" w:rsidRDefault="00807257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257" w:rsidRDefault="00807257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257" w:rsidRDefault="00807257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257" w:rsidRDefault="00807257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257" w:rsidRDefault="00807257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257" w:rsidRDefault="00807257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257" w:rsidRDefault="00807257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257" w:rsidRDefault="00807257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257" w:rsidRDefault="00807257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257" w:rsidRDefault="00807257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257" w:rsidRPr="0062662F" w:rsidRDefault="00807257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B88" w:rsidRPr="0062662F" w:rsidRDefault="009C6B88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ОБЩИЕ УКАЗАНИЯ</w:t>
      </w:r>
    </w:p>
    <w:p w:rsidR="005D068C" w:rsidRPr="0062662F" w:rsidRDefault="005D068C" w:rsidP="0062662F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949D3" w:rsidRPr="0062662F" w:rsidRDefault="00B949D3" w:rsidP="0062662F">
      <w:pPr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Настоящие методические указания предназначены для оказания помощи студентам 4 курса заочного факультета АЭС МТУСИ в самостоятельном изучении курса НСЭС. В этом курсе рассматриваются теоретические и практические вопросы построения первичных городских, сельских и междугородных сетей связи, принципы расчета параметров воздушных линий связи, электрических и оптических кабелей, а также правила строительства и эксплуатации линейных сооружений связи. При изучении используются изложенный ранее в курсах ТЛЭЦ и ТПС материал и даваемые вначале основные сведения из курса ТЭД.</w:t>
      </w:r>
    </w:p>
    <w:p w:rsidR="00185774" w:rsidRPr="0062662F" w:rsidRDefault="00185774" w:rsidP="00BC0F86">
      <w:pPr>
        <w:rPr>
          <w:rFonts w:ascii="Times New Roman" w:hAnsi="Times New Roman" w:cs="Times New Roman"/>
          <w:sz w:val="28"/>
          <w:szCs w:val="28"/>
        </w:rPr>
      </w:pPr>
    </w:p>
    <w:p w:rsidR="00185774" w:rsidRPr="0062662F" w:rsidRDefault="00185774" w:rsidP="00BC0F86">
      <w:pPr>
        <w:rPr>
          <w:rFonts w:ascii="Times New Roman" w:hAnsi="Times New Roman" w:cs="Times New Roman"/>
          <w:sz w:val="28"/>
          <w:szCs w:val="28"/>
        </w:rPr>
      </w:pPr>
    </w:p>
    <w:p w:rsidR="00185774" w:rsidRPr="0062662F" w:rsidRDefault="00B949D3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185774" w:rsidRPr="0062662F" w:rsidRDefault="00185774" w:rsidP="00BC0F86">
      <w:pPr>
        <w:rPr>
          <w:rFonts w:ascii="Times New Roman" w:hAnsi="Times New Roman" w:cs="Times New Roman"/>
          <w:sz w:val="28"/>
          <w:szCs w:val="28"/>
        </w:rPr>
      </w:pPr>
    </w:p>
    <w:p w:rsidR="00B949D3" w:rsidRPr="0062662F" w:rsidRDefault="00B949D3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Основная</w:t>
      </w:r>
    </w:p>
    <w:p w:rsidR="00B949D3" w:rsidRPr="0062662F" w:rsidRDefault="00185774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1.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  Гроднев И.И., Верник СМ., Кочановсний Л. Н.   Линии связи. - М.: Радио и связь, 1995. -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B949D3" w:rsidRPr="0062662F">
        <w:rPr>
          <w:rFonts w:ascii="Times New Roman" w:hAnsi="Times New Roman" w:cs="Times New Roman"/>
          <w:sz w:val="28"/>
          <w:szCs w:val="28"/>
        </w:rPr>
        <w:t>489 с.</w:t>
      </w:r>
    </w:p>
    <w:p w:rsidR="00B949D3" w:rsidRPr="0062662F" w:rsidRDefault="00185774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2.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 Вольман В.И., Пименов Ю.В.   Техническая электродинамика. </w:t>
      </w:r>
      <w:r w:rsidRPr="0062662F">
        <w:rPr>
          <w:rFonts w:ascii="Times New Roman" w:hAnsi="Times New Roman" w:cs="Times New Roman"/>
          <w:sz w:val="28"/>
          <w:szCs w:val="28"/>
        </w:rPr>
        <w:t xml:space="preserve">– </w:t>
      </w:r>
      <w:r w:rsidR="00B949D3" w:rsidRPr="0062662F">
        <w:rPr>
          <w:rFonts w:ascii="Times New Roman" w:hAnsi="Times New Roman" w:cs="Times New Roman"/>
          <w:sz w:val="28"/>
          <w:szCs w:val="28"/>
        </w:rPr>
        <w:t>М</w:t>
      </w:r>
      <w:r w:rsidRPr="0062662F">
        <w:rPr>
          <w:rFonts w:ascii="Times New Roman" w:hAnsi="Times New Roman" w:cs="Times New Roman"/>
          <w:sz w:val="28"/>
          <w:szCs w:val="28"/>
        </w:rPr>
        <w:t>.</w:t>
      </w:r>
      <w:r w:rsidR="00B949D3" w:rsidRPr="0062662F">
        <w:rPr>
          <w:rFonts w:ascii="Times New Roman" w:hAnsi="Times New Roman" w:cs="Times New Roman"/>
          <w:sz w:val="28"/>
          <w:szCs w:val="28"/>
        </w:rPr>
        <w:t>: Связь, 1971. -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B949D3" w:rsidRPr="0062662F">
        <w:rPr>
          <w:rFonts w:ascii="Times New Roman" w:hAnsi="Times New Roman" w:cs="Times New Roman"/>
          <w:sz w:val="28"/>
          <w:szCs w:val="28"/>
        </w:rPr>
        <w:t>488 с.</w:t>
      </w:r>
    </w:p>
    <w:p w:rsidR="00185774" w:rsidRPr="0062662F" w:rsidRDefault="00185774" w:rsidP="00BC0F86">
      <w:pPr>
        <w:rPr>
          <w:rFonts w:ascii="Times New Roman" w:hAnsi="Times New Roman" w:cs="Times New Roman"/>
          <w:sz w:val="28"/>
          <w:szCs w:val="28"/>
        </w:rPr>
      </w:pPr>
    </w:p>
    <w:p w:rsidR="00B949D3" w:rsidRPr="0062662F" w:rsidRDefault="00B949D3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Дополнительная</w:t>
      </w:r>
    </w:p>
    <w:p w:rsidR="00B949D3" w:rsidRPr="0062662F" w:rsidRDefault="00185774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3. </w:t>
      </w:r>
      <w:r w:rsidR="00B949D3" w:rsidRPr="0062662F">
        <w:rPr>
          <w:rFonts w:ascii="Times New Roman" w:hAnsi="Times New Roman" w:cs="Times New Roman"/>
          <w:sz w:val="28"/>
          <w:szCs w:val="28"/>
        </w:rPr>
        <w:t>Барон Д.А. и др. Справочник строителя кабельных сооружений связи. -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B949D3" w:rsidRPr="0062662F">
        <w:rPr>
          <w:rFonts w:ascii="Times New Roman" w:hAnsi="Times New Roman" w:cs="Times New Roman"/>
          <w:sz w:val="28"/>
          <w:szCs w:val="28"/>
        </w:rPr>
        <w:t>М.: Связь, 1979. -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B949D3" w:rsidRPr="0062662F">
        <w:rPr>
          <w:rFonts w:ascii="Times New Roman" w:hAnsi="Times New Roman" w:cs="Times New Roman"/>
          <w:sz w:val="28"/>
          <w:szCs w:val="28"/>
        </w:rPr>
        <w:t>704 с.</w:t>
      </w:r>
    </w:p>
    <w:p w:rsidR="00B949D3" w:rsidRPr="0062662F" w:rsidRDefault="00185774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4.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 Панкратов В.Г., Морозов В.Н., Кулешов В.Н., Седов В.М. Линии связи. Ч. 1: Параметры передачи и техническая электродинамика/ВЗЭИС. -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B949D3" w:rsidRPr="0062662F">
        <w:rPr>
          <w:rFonts w:ascii="Times New Roman" w:hAnsi="Times New Roman" w:cs="Times New Roman"/>
          <w:sz w:val="28"/>
          <w:szCs w:val="28"/>
        </w:rPr>
        <w:t>М., 1986. -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B949D3" w:rsidRPr="0062662F">
        <w:rPr>
          <w:rFonts w:ascii="Times New Roman" w:hAnsi="Times New Roman" w:cs="Times New Roman"/>
          <w:sz w:val="28"/>
          <w:szCs w:val="28"/>
        </w:rPr>
        <w:t>64 с.</w:t>
      </w:r>
    </w:p>
    <w:p w:rsidR="00B949D3" w:rsidRPr="0062662F" w:rsidRDefault="00185774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5. 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 Панкратов В.Г., Морозов Б.Н., Калюжный В.Ф. Влияния в линиях связи/ ВЗЭИС. -М., 1987. -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B949D3" w:rsidRPr="0062662F">
        <w:rPr>
          <w:rFonts w:ascii="Times New Roman" w:hAnsi="Times New Roman" w:cs="Times New Roman"/>
          <w:sz w:val="28"/>
          <w:szCs w:val="28"/>
        </w:rPr>
        <w:t>70 с.</w:t>
      </w:r>
    </w:p>
    <w:p w:rsidR="00B949D3" w:rsidRPr="0062662F" w:rsidRDefault="00185774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6. </w:t>
      </w:r>
      <w:r w:rsidR="00B949D3" w:rsidRPr="0062662F">
        <w:rPr>
          <w:rFonts w:ascii="Times New Roman" w:hAnsi="Times New Roman" w:cs="Times New Roman"/>
          <w:sz w:val="28"/>
          <w:szCs w:val="28"/>
        </w:rPr>
        <w:t>Портнов Э.Л. Электрические кабели связи на сети России: Учебное пособие.-М.,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B949D3" w:rsidRPr="0062662F">
        <w:rPr>
          <w:rFonts w:ascii="Times New Roman" w:hAnsi="Times New Roman" w:cs="Times New Roman"/>
          <w:sz w:val="28"/>
          <w:szCs w:val="28"/>
        </w:rPr>
        <w:t>2003.</w:t>
      </w:r>
    </w:p>
    <w:p w:rsidR="00B949D3" w:rsidRPr="0062662F" w:rsidRDefault="00185774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7.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 Соколов С.А. Конспек</w:t>
      </w:r>
      <w:r w:rsidRPr="0062662F">
        <w:rPr>
          <w:rFonts w:ascii="Times New Roman" w:hAnsi="Times New Roman" w:cs="Times New Roman"/>
          <w:sz w:val="28"/>
          <w:szCs w:val="28"/>
        </w:rPr>
        <w:t xml:space="preserve">т лекций по курсу «линии связи» </w:t>
      </w:r>
      <w:r w:rsidR="00B949D3" w:rsidRPr="0062662F">
        <w:rPr>
          <w:rFonts w:ascii="Times New Roman" w:hAnsi="Times New Roman" w:cs="Times New Roman"/>
          <w:sz w:val="28"/>
          <w:szCs w:val="28"/>
        </w:rPr>
        <w:t>-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B949D3" w:rsidRPr="0062662F">
        <w:rPr>
          <w:rFonts w:ascii="Times New Roman" w:hAnsi="Times New Roman" w:cs="Times New Roman"/>
          <w:sz w:val="28"/>
          <w:szCs w:val="28"/>
        </w:rPr>
        <w:t>М.,2002.</w:t>
      </w:r>
    </w:p>
    <w:p w:rsidR="00B949D3" w:rsidRPr="0062662F" w:rsidRDefault="00185774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8. </w:t>
      </w:r>
      <w:r w:rsidR="00B949D3" w:rsidRPr="0062662F">
        <w:rPr>
          <w:rFonts w:ascii="Times New Roman" w:hAnsi="Times New Roman" w:cs="Times New Roman"/>
          <w:sz w:val="28"/>
          <w:szCs w:val="28"/>
        </w:rPr>
        <w:t>Ксенофонтов С.Н. Портнов Э.Л. Направляющие системы электросвязи: Сборник задач.-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B949D3" w:rsidRPr="0062662F">
        <w:rPr>
          <w:rFonts w:ascii="Times New Roman" w:hAnsi="Times New Roman" w:cs="Times New Roman"/>
          <w:sz w:val="28"/>
          <w:szCs w:val="28"/>
        </w:rPr>
        <w:t>М.,2004.</w:t>
      </w:r>
    </w:p>
    <w:p w:rsidR="00B949D3" w:rsidRPr="0062662F" w:rsidRDefault="00185774" w:rsidP="00BC0F86">
      <w:pPr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9. </w:t>
      </w:r>
      <w:r w:rsidR="00B949D3" w:rsidRPr="0062662F">
        <w:rPr>
          <w:rFonts w:ascii="Times New Roman" w:hAnsi="Times New Roman" w:cs="Times New Roman"/>
          <w:sz w:val="28"/>
          <w:szCs w:val="28"/>
        </w:rPr>
        <w:t>Соколов С.А., Зубилевич А.Л. Современное оптическое волокно: Учебное пособие.-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B949D3" w:rsidRPr="0062662F">
        <w:rPr>
          <w:rFonts w:ascii="Times New Roman" w:hAnsi="Times New Roman" w:cs="Times New Roman"/>
          <w:sz w:val="28"/>
          <w:szCs w:val="28"/>
        </w:rPr>
        <w:t>М.,2002.</w:t>
      </w:r>
    </w:p>
    <w:p w:rsidR="000F5303" w:rsidRPr="0062662F" w:rsidRDefault="002C1DF1" w:rsidP="0062662F">
      <w:pPr>
        <w:rPr>
          <w:rFonts w:ascii="Arial" w:hAnsi="Arial" w:cs="Arial"/>
          <w:b/>
          <w:bCs/>
          <w:color w:val="000000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    </w:t>
      </w:r>
      <w:r w:rsidR="000F5303" w:rsidRPr="0062662F">
        <w:rPr>
          <w:rFonts w:ascii="Times New Roman" w:hAnsi="Times New Roman" w:cs="Times New Roman"/>
          <w:sz w:val="28"/>
          <w:szCs w:val="28"/>
        </w:rPr>
        <w:t xml:space="preserve"> 10</w:t>
      </w:r>
      <w:r w:rsidR="000F5303" w:rsidRPr="0062662F">
        <w:rPr>
          <w:rFonts w:ascii="Arial" w:hAnsi="Arial" w:cs="Arial"/>
          <w:b/>
          <w:bCs/>
          <w:color w:val="000000"/>
          <w:sz w:val="28"/>
          <w:szCs w:val="28"/>
        </w:rPr>
        <w:t>. Андреев В.А., Портнов Э.Л., Кочановский Л.Н. Направляюще системы электросвязи. Учебнике для вузов на электронных носителях. –М.,2008.</w:t>
      </w:r>
    </w:p>
    <w:p w:rsidR="00185774" w:rsidRPr="0062662F" w:rsidRDefault="00185774" w:rsidP="00BC0F86">
      <w:pPr>
        <w:shd w:val="clear" w:color="auto" w:fill="FFFFFF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B949D3" w:rsidRPr="0062662F" w:rsidRDefault="00B949D3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МЕТОДИЧЕСКИЕ УКАЗАНИЯ К РАЗДЕЛАМ ПРОГРАММЫ КУРСА</w:t>
      </w:r>
    </w:p>
    <w:p w:rsidR="00B949D3" w:rsidRPr="0062662F" w:rsidRDefault="00B949D3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Введение</w:t>
      </w:r>
    </w:p>
    <w:p w:rsidR="00185774" w:rsidRPr="0062662F" w:rsidRDefault="00185774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49D3" w:rsidRPr="0062662F" w:rsidRDefault="00B949D3" w:rsidP="00BC0F8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Рассмотреть краткий обзор и этапы развития линейных сооруже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ний связи, роль и значение проводной связи в системе связи стра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ны, основные требования к современный линиям связи.</w:t>
      </w:r>
      <w:r w:rsidR="000F5303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[1, с. 4, 5, 14-17, 22-23].</w:t>
      </w:r>
    </w:p>
    <w:p w:rsidR="00185774" w:rsidRPr="0062662F" w:rsidRDefault="00185774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49D3" w:rsidRPr="0062662F" w:rsidRDefault="00B949D3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Раздел 1. СОВРЕМЕННАЯ ЭЛЕКТРИЧЕСКАЯ СВЯЗЬ</w:t>
      </w:r>
    </w:p>
    <w:p w:rsidR="00B949D3" w:rsidRPr="0062662F" w:rsidRDefault="002C1DF1" w:rsidP="00BC0F8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B949D3" w:rsidRPr="0062662F">
        <w:rPr>
          <w:rFonts w:ascii="Times New Roman" w:hAnsi="Times New Roman" w:cs="Times New Roman"/>
          <w:sz w:val="28"/>
          <w:szCs w:val="28"/>
        </w:rPr>
        <w:t>зучить тенденции развития современной электрической связи в России и за границей: перспективы создания ВСС - Вза</w:t>
      </w:r>
      <w:r w:rsidR="00185774" w:rsidRPr="0062662F">
        <w:rPr>
          <w:rFonts w:ascii="Times New Roman" w:hAnsi="Times New Roman" w:cs="Times New Roman"/>
          <w:sz w:val="28"/>
          <w:szCs w:val="28"/>
        </w:rPr>
        <w:t>имоувязанной сети связи России (ра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нее ЕАСС),   частотные и временные системы передачи по линиям </w:t>
      </w:r>
      <w:r w:rsidR="000626FD" w:rsidRPr="0062662F">
        <w:rPr>
          <w:rFonts w:ascii="Times New Roman" w:hAnsi="Times New Roman" w:cs="Times New Roman"/>
          <w:sz w:val="28"/>
          <w:szCs w:val="28"/>
        </w:rPr>
        <w:t>св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язи: требования, предъявляемые современной многоканальной и </w:t>
      </w:r>
      <w:r w:rsidR="000626FD" w:rsidRPr="0062662F">
        <w:rPr>
          <w:rFonts w:ascii="Times New Roman" w:hAnsi="Times New Roman" w:cs="Times New Roman"/>
          <w:sz w:val="28"/>
          <w:szCs w:val="28"/>
        </w:rPr>
        <w:t>автоматической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 связью к направляющим системам; направляющие системы передачи, их частотные диапазоны и назначе</w:t>
      </w:r>
      <w:r w:rsidR="00B949D3" w:rsidRPr="0062662F">
        <w:rPr>
          <w:rFonts w:ascii="Times New Roman" w:hAnsi="Times New Roman" w:cs="Times New Roman"/>
          <w:sz w:val="28"/>
          <w:szCs w:val="28"/>
        </w:rPr>
        <w:softHyphen/>
        <w:t>ния; место применения различных направляющих систем в   ВСС.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49D3" w:rsidRPr="0062662F">
        <w:rPr>
          <w:rFonts w:ascii="Times New Roman" w:hAnsi="Times New Roman" w:cs="Times New Roman"/>
          <w:sz w:val="28"/>
          <w:szCs w:val="28"/>
        </w:rPr>
        <w:t>[1, с. 6-13].</w:t>
      </w:r>
    </w:p>
    <w:p w:rsidR="000626FD" w:rsidRPr="0062662F" w:rsidRDefault="000626FD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49D3" w:rsidRPr="0062662F" w:rsidRDefault="00B949D3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Вопросы для самопроверки</w:t>
      </w:r>
    </w:p>
    <w:p w:rsidR="000626FD" w:rsidRPr="0062662F" w:rsidRDefault="000626FD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49D3" w:rsidRPr="0062662F" w:rsidRDefault="00B949D3" w:rsidP="00BC0F8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1. Основные направления развития и типы современных линий проводной связи на </w:t>
      </w:r>
      <w:r w:rsidR="000626FD" w:rsidRPr="0062662F">
        <w:rPr>
          <w:rFonts w:ascii="Times New Roman" w:hAnsi="Times New Roman" w:cs="Times New Roman"/>
          <w:sz w:val="28"/>
          <w:szCs w:val="28"/>
        </w:rPr>
        <w:t>междугородных</w:t>
      </w:r>
      <w:r w:rsidRPr="0062662F">
        <w:rPr>
          <w:rFonts w:ascii="Times New Roman" w:hAnsi="Times New Roman" w:cs="Times New Roman"/>
          <w:sz w:val="28"/>
          <w:szCs w:val="28"/>
        </w:rPr>
        <w:t>, городских и сельских сетях связи.</w:t>
      </w:r>
    </w:p>
    <w:p w:rsidR="00B949D3" w:rsidRPr="0062662F" w:rsidRDefault="000626FD" w:rsidP="00BC0F8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2</w:t>
      </w:r>
      <w:r w:rsidR="00B949D3" w:rsidRPr="0062662F">
        <w:rPr>
          <w:rFonts w:ascii="Times New Roman" w:hAnsi="Times New Roman" w:cs="Times New Roman"/>
          <w:sz w:val="28"/>
          <w:szCs w:val="28"/>
        </w:rPr>
        <w:t>. Основные задачи и принципы построения ВСС (виды связи, средства связи и каналы в ВСС).</w:t>
      </w:r>
    </w:p>
    <w:p w:rsidR="000626FD" w:rsidRPr="0062662F" w:rsidRDefault="000626FD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49D3" w:rsidRPr="0062662F" w:rsidRDefault="00B949D3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Раздел 2. ПОСТРОЕНИЕ СЕТЕЙ ЭЛЕКТРОСВЯЗИ</w:t>
      </w:r>
    </w:p>
    <w:p w:rsidR="000626FD" w:rsidRPr="0062662F" w:rsidRDefault="000626FD" w:rsidP="00BC0F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49D3" w:rsidRPr="0062662F" w:rsidRDefault="00B949D3" w:rsidP="00BC0F8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Изучить общие принципы построения ВСС, структуру магистраль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ной сети страны; типы направляющих систем междугородной связи и систем передачи; принципы построения сетей зоновой связ</w:t>
      </w:r>
      <w:r w:rsidR="000626FD" w:rsidRPr="0062662F">
        <w:rPr>
          <w:rFonts w:ascii="Times New Roman" w:hAnsi="Times New Roman" w:cs="Times New Roman"/>
          <w:sz w:val="28"/>
          <w:szCs w:val="28"/>
        </w:rPr>
        <w:t>и; направ</w:t>
      </w:r>
      <w:r w:rsidR="000626FD" w:rsidRPr="0062662F">
        <w:rPr>
          <w:rFonts w:ascii="Times New Roman" w:hAnsi="Times New Roman" w:cs="Times New Roman"/>
          <w:sz w:val="28"/>
          <w:szCs w:val="28"/>
        </w:rPr>
        <w:softHyphen/>
        <w:t>ляющие системы зоновой</w:t>
      </w:r>
      <w:r w:rsidRPr="0062662F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:rsidR="00B949D3" w:rsidRPr="0062662F" w:rsidRDefault="00B949D3" w:rsidP="0062662F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Изучить такте принципы построения городских телефонных сетей и организацию </w:t>
      </w:r>
      <w:r w:rsidR="000626FD" w:rsidRPr="0062662F">
        <w:rPr>
          <w:rFonts w:ascii="Times New Roman" w:hAnsi="Times New Roman" w:cs="Times New Roman"/>
          <w:sz w:val="28"/>
          <w:szCs w:val="28"/>
        </w:rPr>
        <w:t>межстанционной</w:t>
      </w:r>
      <w:r w:rsidRPr="0062662F">
        <w:rPr>
          <w:rFonts w:ascii="Times New Roman" w:hAnsi="Times New Roman" w:cs="Times New Roman"/>
          <w:sz w:val="28"/>
          <w:szCs w:val="28"/>
        </w:rPr>
        <w:t xml:space="preserve"> связи; системы построения сетей або</w:t>
      </w:r>
      <w:r w:rsidRPr="0062662F">
        <w:rPr>
          <w:rFonts w:ascii="Times New Roman" w:hAnsi="Times New Roman" w:cs="Times New Roman"/>
          <w:sz w:val="28"/>
          <w:szCs w:val="28"/>
        </w:rPr>
        <w:softHyphen/>
        <w:t xml:space="preserve">нентских линий; телефонную связь с </w:t>
      </w:r>
      <w:r w:rsidR="000626FD" w:rsidRPr="0062662F">
        <w:rPr>
          <w:rFonts w:ascii="Times New Roman" w:hAnsi="Times New Roman" w:cs="Times New Roman"/>
          <w:sz w:val="28"/>
          <w:szCs w:val="28"/>
        </w:rPr>
        <w:t>помощью</w:t>
      </w:r>
      <w:r w:rsidRPr="0062662F">
        <w:rPr>
          <w:rFonts w:ascii="Times New Roman" w:hAnsi="Times New Roman" w:cs="Times New Roman"/>
          <w:sz w:val="28"/>
          <w:szCs w:val="28"/>
        </w:rPr>
        <w:t xml:space="preserve"> частотной и и</w:t>
      </w:r>
      <w:r w:rsidR="000626FD" w:rsidRPr="0062662F">
        <w:rPr>
          <w:rFonts w:ascii="Times New Roman" w:hAnsi="Times New Roman" w:cs="Times New Roman"/>
          <w:sz w:val="28"/>
          <w:szCs w:val="28"/>
        </w:rPr>
        <w:t>мпульсной аппаратуры; направляющ</w:t>
      </w:r>
      <w:r w:rsidRPr="0062662F">
        <w:rPr>
          <w:rFonts w:ascii="Times New Roman" w:hAnsi="Times New Roman" w:cs="Times New Roman"/>
          <w:sz w:val="28"/>
          <w:szCs w:val="28"/>
        </w:rPr>
        <w:t>ие системы РТС; принципы организации сель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ской телефонной связи; связь общего пользования и внут</w:t>
      </w:r>
      <w:r w:rsidR="000626FD" w:rsidRPr="0062662F">
        <w:rPr>
          <w:rFonts w:ascii="Times New Roman" w:hAnsi="Times New Roman" w:cs="Times New Roman"/>
          <w:sz w:val="28"/>
          <w:szCs w:val="28"/>
        </w:rPr>
        <w:t>рипроизв</w:t>
      </w:r>
      <w:r w:rsidRPr="0062662F">
        <w:rPr>
          <w:rFonts w:ascii="Times New Roman" w:hAnsi="Times New Roman" w:cs="Times New Roman"/>
          <w:sz w:val="28"/>
          <w:szCs w:val="28"/>
        </w:rPr>
        <w:t>од</w:t>
      </w:r>
      <w:r w:rsidR="00C54977" w:rsidRPr="0062662F">
        <w:rPr>
          <w:rFonts w:ascii="Times New Roman" w:hAnsi="Times New Roman" w:cs="Times New Roman"/>
          <w:sz w:val="28"/>
          <w:szCs w:val="28"/>
        </w:rPr>
        <w:t>ст</w:t>
      </w:r>
      <w:r w:rsidRPr="0062662F">
        <w:rPr>
          <w:rFonts w:ascii="Times New Roman" w:hAnsi="Times New Roman" w:cs="Times New Roman"/>
          <w:sz w:val="28"/>
          <w:szCs w:val="28"/>
        </w:rPr>
        <w:t>венную</w:t>
      </w:r>
      <w:r w:rsidR="000626FD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 xml:space="preserve"> телефонную связь колхозов, совхозов и предприятий</w:t>
      </w:r>
      <w:r w:rsidR="00C54977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сельских районов; направляющие системы и аппаратуру уплотнения на СТС.</w:t>
      </w:r>
      <w:r w:rsidR="002C1DF1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[1,</w:t>
      </w:r>
      <w:r w:rsidR="000626FD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 xml:space="preserve"> с. 23-33].</w:t>
      </w:r>
    </w:p>
    <w:p w:rsidR="00B949D3" w:rsidRPr="0062662F" w:rsidRDefault="00B949D3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Вопросы для самопроверки</w:t>
      </w:r>
    </w:p>
    <w:p w:rsidR="000626FD" w:rsidRPr="0062662F" w:rsidRDefault="000626FD" w:rsidP="00BC0F86">
      <w:pPr>
        <w:rPr>
          <w:rFonts w:ascii="Times New Roman" w:hAnsi="Times New Roman" w:cs="Times New Roman"/>
          <w:sz w:val="28"/>
          <w:szCs w:val="28"/>
        </w:rPr>
      </w:pPr>
    </w:p>
    <w:p w:rsidR="00B949D3" w:rsidRPr="0062662F" w:rsidRDefault="000626FD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1. </w:t>
      </w:r>
      <w:r w:rsidR="00B949D3" w:rsidRPr="0062662F">
        <w:rPr>
          <w:rFonts w:ascii="Times New Roman" w:hAnsi="Times New Roman" w:cs="Times New Roman"/>
          <w:sz w:val="28"/>
          <w:szCs w:val="28"/>
        </w:rPr>
        <w:t>Принципы построения сетей междугородной связи в России.</w:t>
      </w:r>
    </w:p>
    <w:p w:rsidR="00B949D3" w:rsidRPr="0062662F" w:rsidRDefault="000626FD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2. </w:t>
      </w:r>
      <w:r w:rsidR="00B949D3" w:rsidRPr="0062662F">
        <w:rPr>
          <w:rFonts w:ascii="Times New Roman" w:hAnsi="Times New Roman" w:cs="Times New Roman"/>
          <w:sz w:val="28"/>
          <w:szCs w:val="28"/>
        </w:rPr>
        <w:t>Принципы построения сетей ГТС.</w:t>
      </w:r>
    </w:p>
    <w:p w:rsidR="00B949D3" w:rsidRPr="0062662F" w:rsidRDefault="000626FD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3. </w:t>
      </w:r>
      <w:r w:rsidR="00B949D3" w:rsidRPr="0062662F">
        <w:rPr>
          <w:rFonts w:ascii="Times New Roman" w:hAnsi="Times New Roman" w:cs="Times New Roman"/>
          <w:sz w:val="28"/>
          <w:szCs w:val="28"/>
        </w:rPr>
        <w:t>Система построения абонентских линий ГТС.</w:t>
      </w:r>
    </w:p>
    <w:p w:rsidR="00B949D3" w:rsidRPr="0062662F" w:rsidRDefault="000626FD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4. </w:t>
      </w:r>
      <w:r w:rsidR="00B949D3" w:rsidRPr="0062662F">
        <w:rPr>
          <w:rFonts w:ascii="Times New Roman" w:hAnsi="Times New Roman" w:cs="Times New Roman"/>
          <w:sz w:val="28"/>
          <w:szCs w:val="28"/>
        </w:rPr>
        <w:t>Кабельные и воздушные линии внутриобластной связи (типы и особенности конструкции, частотный диапазон использования, ап</w:t>
      </w:r>
      <w:r w:rsidR="00B949D3" w:rsidRPr="0062662F">
        <w:rPr>
          <w:rFonts w:ascii="Times New Roman" w:hAnsi="Times New Roman" w:cs="Times New Roman"/>
          <w:sz w:val="28"/>
          <w:szCs w:val="28"/>
        </w:rPr>
        <w:softHyphen/>
        <w:t>паратура уплотнения).</w:t>
      </w:r>
    </w:p>
    <w:p w:rsidR="000626FD" w:rsidRPr="0062662F" w:rsidRDefault="000626FD" w:rsidP="00BC0F86">
      <w:pPr>
        <w:rPr>
          <w:rFonts w:ascii="Times New Roman" w:hAnsi="Times New Roman" w:cs="Times New Roman"/>
          <w:sz w:val="28"/>
          <w:szCs w:val="28"/>
        </w:rPr>
      </w:pPr>
    </w:p>
    <w:p w:rsidR="00B949D3" w:rsidRPr="0062662F" w:rsidRDefault="00B949D3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Раздел 3. КОНСТРУКЦИИ И ХАРАКТЕРИСТИКИ ЛИНИЙ СВЯЗИ</w:t>
      </w:r>
    </w:p>
    <w:p w:rsidR="00B949D3" w:rsidRPr="0062662F" w:rsidRDefault="00B949D3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Изучить конструкции воздушных и кабельных линий связи, а также оптических кабелей.</w:t>
      </w:r>
    </w:p>
    <w:p w:rsidR="00B949D3" w:rsidRPr="0062662F" w:rsidRDefault="00B949D3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Наряду с линиями рассматриваются распределительные устройст</w:t>
      </w:r>
      <w:r w:rsidRPr="0062662F">
        <w:rPr>
          <w:rFonts w:ascii="Times New Roman" w:hAnsi="Times New Roman" w:cs="Times New Roman"/>
          <w:sz w:val="28"/>
          <w:szCs w:val="28"/>
        </w:rPr>
        <w:softHyphen/>
        <w:t xml:space="preserve">ва, арматура, линейные </w:t>
      </w:r>
      <w:r w:rsidR="000626FD" w:rsidRPr="0062662F">
        <w:rPr>
          <w:rFonts w:ascii="Times New Roman" w:hAnsi="Times New Roman" w:cs="Times New Roman"/>
          <w:sz w:val="28"/>
          <w:szCs w:val="28"/>
        </w:rPr>
        <w:t>сооружения</w:t>
      </w:r>
      <w:r w:rsidRPr="0062662F">
        <w:rPr>
          <w:rFonts w:ascii="Times New Roman" w:hAnsi="Times New Roman" w:cs="Times New Roman"/>
          <w:sz w:val="28"/>
          <w:szCs w:val="28"/>
        </w:rPr>
        <w:t xml:space="preserve"> и дается сравнение направляю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щих систем.</w:t>
      </w:r>
    </w:p>
    <w:p w:rsidR="00B949D3" w:rsidRPr="0062662F" w:rsidRDefault="00BC0F86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Особое внимание должно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 быть уделено рассмотрению городских кабелей, современных высокочастотных кабелей коаксиальной и сим</w:t>
      </w:r>
      <w:r w:rsidR="00B949D3" w:rsidRPr="0062662F">
        <w:rPr>
          <w:rFonts w:ascii="Times New Roman" w:hAnsi="Times New Roman" w:cs="Times New Roman"/>
          <w:sz w:val="28"/>
          <w:szCs w:val="28"/>
        </w:rPr>
        <w:softHyphen/>
        <w:t>метричной конструкций, применяемых на сетях городской и сельской телефонной связи.</w:t>
      </w:r>
      <w:r w:rsidR="000F5303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B949D3" w:rsidRPr="0062662F">
        <w:rPr>
          <w:rFonts w:ascii="Times New Roman" w:hAnsi="Times New Roman" w:cs="Times New Roman"/>
          <w:sz w:val="28"/>
          <w:szCs w:val="28"/>
        </w:rPr>
        <w:t>[1, с. 33-85].</w:t>
      </w:r>
    </w:p>
    <w:p w:rsidR="000626FD" w:rsidRPr="0062662F" w:rsidRDefault="000626FD" w:rsidP="00BC0F86">
      <w:pPr>
        <w:rPr>
          <w:rFonts w:ascii="Times New Roman" w:hAnsi="Times New Roman" w:cs="Times New Roman"/>
          <w:sz w:val="28"/>
          <w:szCs w:val="28"/>
        </w:rPr>
      </w:pPr>
    </w:p>
    <w:p w:rsidR="00B949D3" w:rsidRPr="0062662F" w:rsidRDefault="00B949D3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Вопросы и задачи для самопроверки</w:t>
      </w:r>
    </w:p>
    <w:p w:rsidR="00B949D3" w:rsidRPr="0062662F" w:rsidRDefault="000626FD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1. 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 Кабели ГТС (характерные особенности конструкции, материа</w:t>
      </w:r>
      <w:r w:rsidR="00B949D3" w:rsidRPr="0062662F">
        <w:rPr>
          <w:rFonts w:ascii="Times New Roman" w:hAnsi="Times New Roman" w:cs="Times New Roman"/>
          <w:sz w:val="28"/>
          <w:szCs w:val="28"/>
        </w:rPr>
        <w:softHyphen/>
        <w:t>лы проводов и изоляции, скрутка, повивы).</w:t>
      </w:r>
    </w:p>
    <w:p w:rsidR="00B949D3" w:rsidRPr="0062662F" w:rsidRDefault="000626FD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2. 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Кабели </w:t>
      </w:r>
      <w:r w:rsidRPr="0062662F">
        <w:rPr>
          <w:rFonts w:ascii="Times New Roman" w:hAnsi="Times New Roman" w:cs="Times New Roman"/>
          <w:sz w:val="28"/>
          <w:szCs w:val="28"/>
        </w:rPr>
        <w:t>сельской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 связи (характерные особенности конструк</w:t>
      </w:r>
      <w:r w:rsidR="00B949D3" w:rsidRPr="0062662F">
        <w:rPr>
          <w:rFonts w:ascii="Times New Roman" w:hAnsi="Times New Roman" w:cs="Times New Roman"/>
          <w:sz w:val="28"/>
          <w:szCs w:val="28"/>
        </w:rPr>
        <w:softHyphen/>
        <w:t>ции, частотные диапазоны использования, системы уплотнения).</w:t>
      </w:r>
    </w:p>
    <w:p w:rsidR="00B949D3" w:rsidRPr="0062662F" w:rsidRDefault="000626FD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3. 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 Коаксиальные кабели на междугородных линиях связи (типы и конструкция, частотный диапазон использования, системы уплот</w:t>
      </w:r>
      <w:r w:rsidR="00B949D3" w:rsidRPr="0062662F">
        <w:rPr>
          <w:rFonts w:ascii="Times New Roman" w:hAnsi="Times New Roman" w:cs="Times New Roman"/>
          <w:sz w:val="28"/>
          <w:szCs w:val="28"/>
        </w:rPr>
        <w:softHyphen/>
        <w:t>нения) .</w:t>
      </w:r>
    </w:p>
    <w:p w:rsidR="00B949D3" w:rsidRPr="0062662F" w:rsidRDefault="000626FD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4.  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Симметричные кабели для </w:t>
      </w:r>
      <w:r w:rsidRPr="0062662F">
        <w:rPr>
          <w:rFonts w:ascii="Times New Roman" w:hAnsi="Times New Roman" w:cs="Times New Roman"/>
          <w:sz w:val="28"/>
          <w:szCs w:val="28"/>
        </w:rPr>
        <w:t>междугородной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 связи (конструкции, частотны;! диапазон использования, системы уплотнения).</w:t>
      </w:r>
    </w:p>
    <w:p w:rsidR="00B949D3" w:rsidRPr="0062662F" w:rsidRDefault="000626FD" w:rsidP="00BC0F8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5.  </w:t>
      </w:r>
      <w:r w:rsidR="00B949D3" w:rsidRPr="0062662F">
        <w:rPr>
          <w:rFonts w:ascii="Times New Roman" w:hAnsi="Times New Roman" w:cs="Times New Roman"/>
          <w:sz w:val="28"/>
          <w:szCs w:val="28"/>
        </w:rPr>
        <w:t>Воздушные линии связи (типы линий, диапазон использования цепей, системы уплотнения).</w:t>
      </w:r>
    </w:p>
    <w:p w:rsidR="00B949D3" w:rsidRPr="0062662F" w:rsidRDefault="00C54977" w:rsidP="00BC0F8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6</w:t>
      </w:r>
      <w:r w:rsidR="006A37AE" w:rsidRPr="0062662F">
        <w:rPr>
          <w:rFonts w:ascii="Times New Roman" w:hAnsi="Times New Roman" w:cs="Times New Roman"/>
          <w:sz w:val="28"/>
          <w:szCs w:val="28"/>
        </w:rPr>
        <w:t xml:space="preserve">. 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 Конструкции волоконных (оптических) кабелей и возможно</w:t>
      </w:r>
      <w:r w:rsidR="00B949D3" w:rsidRPr="0062662F">
        <w:rPr>
          <w:rFonts w:ascii="Times New Roman" w:hAnsi="Times New Roman" w:cs="Times New Roman"/>
          <w:sz w:val="28"/>
          <w:szCs w:val="28"/>
        </w:rPr>
        <w:softHyphen/>
        <w:t>сти их уплотнения.</w:t>
      </w:r>
    </w:p>
    <w:p w:rsidR="00B949D3" w:rsidRPr="0062662F" w:rsidRDefault="006A37AE" w:rsidP="00BC0F8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7.  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Рассчитать внешний диаметр кабеля МКТСГ-4 с толщиной трубчатого проводника 0,1 мм, поясная изоляция выполнена из двух полиэтиленовых лент толщиной </w:t>
      </w:r>
      <w:r w:rsidRPr="0062662F">
        <w:rPr>
          <w:rFonts w:ascii="Times New Roman" w:hAnsi="Times New Roman" w:cs="Times New Roman"/>
          <w:sz w:val="28"/>
          <w:szCs w:val="28"/>
        </w:rPr>
        <w:t>каждая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 по 0,15 мм, толщина свинцовой оболочки 2 мм.</w:t>
      </w:r>
    </w:p>
    <w:p w:rsidR="006A37AE" w:rsidRPr="0062662F" w:rsidRDefault="006A37AE" w:rsidP="00BC0F86">
      <w:pPr>
        <w:rPr>
          <w:rFonts w:ascii="Times New Roman" w:hAnsi="Times New Roman" w:cs="Times New Roman"/>
          <w:sz w:val="28"/>
          <w:szCs w:val="28"/>
        </w:rPr>
      </w:pPr>
    </w:p>
    <w:p w:rsidR="00B949D3" w:rsidRPr="0062662F" w:rsidRDefault="00B949D3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Раздел 4. ЭЛЕКТРОДИНАМИКА НАПРАВЛЯЮЩИХ СИСТЕМ</w:t>
      </w:r>
    </w:p>
    <w:p w:rsidR="00B949D3" w:rsidRPr="0062662F" w:rsidRDefault="00B949D3" w:rsidP="00BC0F8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Изучить классификацию сред и их параметры. Основные сведе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ния теории электромагнитного поля, уравнения Максвелла, волновое уравнение в цилиндрической системе координат, решение волнового уравнения применительно к линиям связи.</w:t>
      </w:r>
    </w:p>
    <w:p w:rsidR="00B949D3" w:rsidRPr="0062662F" w:rsidRDefault="00B949D3" w:rsidP="00BC0F8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Использование граничных условий для нахождения постоянных интегрирования, изучение законов отражения и преломления электро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магнитного поля на границе двух сред, принцип сохранения энергии электромагнитного поля, потери энергии.</w:t>
      </w:r>
    </w:p>
    <w:p w:rsidR="00B949D3" w:rsidRPr="0062662F" w:rsidRDefault="00B949D3" w:rsidP="00BC0F8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Необходимо разобраться в классификации электромагнитных волн и теории направляющих систем.</w:t>
      </w:r>
      <w:r w:rsidR="006A37AE" w:rsidRPr="0062662F">
        <w:rPr>
          <w:rFonts w:ascii="Times New Roman" w:hAnsi="Times New Roman" w:cs="Times New Roman"/>
          <w:sz w:val="28"/>
          <w:szCs w:val="28"/>
        </w:rPr>
        <w:t>[</w:t>
      </w:r>
      <w:r w:rsidRPr="0062662F">
        <w:rPr>
          <w:rFonts w:ascii="Times New Roman" w:hAnsi="Times New Roman" w:cs="Times New Roman"/>
          <w:sz w:val="28"/>
          <w:szCs w:val="28"/>
        </w:rPr>
        <w:t>l, с. 85-124;   Z, с. 25-39, 58-63;   4, с. 4-12].</w:t>
      </w:r>
    </w:p>
    <w:p w:rsidR="006A37AE" w:rsidRPr="0062662F" w:rsidRDefault="006A37AE" w:rsidP="00BC0F86">
      <w:pPr>
        <w:rPr>
          <w:rFonts w:ascii="Times New Roman" w:hAnsi="Times New Roman" w:cs="Times New Roman"/>
          <w:sz w:val="28"/>
          <w:szCs w:val="28"/>
        </w:rPr>
      </w:pPr>
    </w:p>
    <w:p w:rsidR="00B949D3" w:rsidRPr="0062662F" w:rsidRDefault="00B949D3" w:rsidP="00BC0F8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Вопросы и задачи для самопроверки</w:t>
      </w:r>
    </w:p>
    <w:p w:rsidR="00B949D3" w:rsidRPr="0062662F" w:rsidRDefault="006A37AE" w:rsidP="00BC0F86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1.  </w:t>
      </w:r>
      <w:r w:rsidR="00B949D3" w:rsidRPr="0062662F">
        <w:rPr>
          <w:rFonts w:ascii="Times New Roman" w:hAnsi="Times New Roman" w:cs="Times New Roman"/>
          <w:sz w:val="28"/>
          <w:szCs w:val="28"/>
        </w:rPr>
        <w:t>Определение понятия электромагнитного поля.</w:t>
      </w:r>
    </w:p>
    <w:p w:rsidR="00B949D3" w:rsidRPr="0062662F" w:rsidRDefault="006A37AE" w:rsidP="00BC0F86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2.  </w:t>
      </w:r>
      <w:r w:rsidR="00B949D3" w:rsidRPr="0062662F">
        <w:rPr>
          <w:rFonts w:ascii="Times New Roman" w:hAnsi="Times New Roman" w:cs="Times New Roman"/>
          <w:sz w:val="28"/>
          <w:szCs w:val="28"/>
        </w:rPr>
        <w:t>Уравнения Максвелла и их смысл.</w:t>
      </w:r>
    </w:p>
    <w:p w:rsidR="00B949D3" w:rsidRPr="0062662F" w:rsidRDefault="006A37AE" w:rsidP="00BC0F86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3.  Баланс мощностей, теорема Ум</w:t>
      </w:r>
      <w:r w:rsidR="00B949D3" w:rsidRPr="0062662F">
        <w:rPr>
          <w:rFonts w:ascii="Times New Roman" w:hAnsi="Times New Roman" w:cs="Times New Roman"/>
          <w:sz w:val="28"/>
          <w:szCs w:val="28"/>
        </w:rPr>
        <w:t>ова-Пойнтинга.</w:t>
      </w:r>
    </w:p>
    <w:p w:rsidR="00B949D3" w:rsidRPr="0062662F" w:rsidRDefault="006A37AE" w:rsidP="00BC0F86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4.  </w:t>
      </w:r>
      <w:r w:rsidR="00B949D3" w:rsidRPr="0062662F">
        <w:rPr>
          <w:rFonts w:ascii="Times New Roman" w:hAnsi="Times New Roman" w:cs="Times New Roman"/>
          <w:sz w:val="28"/>
          <w:szCs w:val="28"/>
        </w:rPr>
        <w:t>Фазовая и групповая скорости распространения электромаг</w:t>
      </w:r>
      <w:r w:rsidR="00B949D3" w:rsidRPr="0062662F">
        <w:rPr>
          <w:rFonts w:ascii="Times New Roman" w:hAnsi="Times New Roman" w:cs="Times New Roman"/>
          <w:sz w:val="28"/>
          <w:szCs w:val="28"/>
        </w:rPr>
        <w:softHyphen/>
        <w:t>нитных волн.</w:t>
      </w:r>
    </w:p>
    <w:p w:rsidR="00B949D3" w:rsidRPr="0062662F" w:rsidRDefault="006A37AE" w:rsidP="00BC0F86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5.  </w:t>
      </w:r>
      <w:r w:rsidR="00B949D3" w:rsidRPr="0062662F">
        <w:rPr>
          <w:rFonts w:ascii="Times New Roman" w:hAnsi="Times New Roman" w:cs="Times New Roman"/>
          <w:sz w:val="28"/>
          <w:szCs w:val="28"/>
        </w:rPr>
        <w:t xml:space="preserve"> Условия на границе раздела двух сред.</w:t>
      </w:r>
    </w:p>
    <w:p w:rsidR="00B949D3" w:rsidRPr="0062662F" w:rsidRDefault="006A37AE" w:rsidP="00BC0F86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6.   </w:t>
      </w:r>
      <w:r w:rsidR="00B949D3" w:rsidRPr="0062662F">
        <w:rPr>
          <w:rFonts w:ascii="Times New Roman" w:hAnsi="Times New Roman" w:cs="Times New Roman"/>
          <w:sz w:val="28"/>
          <w:szCs w:val="28"/>
        </w:rPr>
        <w:t>Определить тип материала (проводник или диэлектрик) на частоте 1 МГц, если относительная диэлектрическая проницаемость 20, удельная проводимость 0,01 См/м.</w:t>
      </w:r>
    </w:p>
    <w:p w:rsidR="00B949D3" w:rsidRPr="0062662F" w:rsidRDefault="006A37AE" w:rsidP="00BC0F86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7.   </w:t>
      </w:r>
      <w:r w:rsidR="00B949D3" w:rsidRPr="0062662F">
        <w:rPr>
          <w:rFonts w:ascii="Times New Roman" w:hAnsi="Times New Roman" w:cs="Times New Roman"/>
          <w:sz w:val="28"/>
          <w:szCs w:val="28"/>
        </w:rPr>
        <w:t>Под каким углом к поверхности раздела стекло-воздух на</w:t>
      </w:r>
      <w:r w:rsidR="00B949D3" w:rsidRPr="0062662F">
        <w:rPr>
          <w:rFonts w:ascii="Times New Roman" w:hAnsi="Times New Roman" w:cs="Times New Roman"/>
          <w:sz w:val="28"/>
          <w:szCs w:val="28"/>
        </w:rPr>
        <w:softHyphen/>
        <w:t>до направлять луч света, чтобы получить режим поверхностной вол</w:t>
      </w:r>
      <w:r w:rsidR="00B949D3" w:rsidRPr="0062662F">
        <w:rPr>
          <w:rFonts w:ascii="Times New Roman" w:hAnsi="Times New Roman" w:cs="Times New Roman"/>
          <w:sz w:val="28"/>
          <w:szCs w:val="28"/>
        </w:rPr>
        <w:softHyphen/>
        <w:t>ны, относительная диэлектрическая проницаемость стекла 2,3?</w:t>
      </w:r>
    </w:p>
    <w:p w:rsidR="00B949D3" w:rsidRPr="0062662F" w:rsidRDefault="006A37AE" w:rsidP="00BC0F86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8.  </w:t>
      </w:r>
      <w:r w:rsidR="00B949D3" w:rsidRPr="0062662F">
        <w:rPr>
          <w:rFonts w:ascii="Times New Roman" w:hAnsi="Times New Roman" w:cs="Times New Roman"/>
          <w:sz w:val="28"/>
          <w:szCs w:val="28"/>
        </w:rPr>
        <w:t>Определить напряженности магнитного и электрического по</w:t>
      </w:r>
      <w:r w:rsidR="00B949D3" w:rsidRPr="0062662F">
        <w:rPr>
          <w:rFonts w:ascii="Times New Roman" w:hAnsi="Times New Roman" w:cs="Times New Roman"/>
          <w:sz w:val="28"/>
          <w:szCs w:val="28"/>
        </w:rPr>
        <w:softHyphen/>
        <w:t>лей в точке, расположенной посередине зазора между проводниками в кабеле КМБ-4, если ток во внутреннем проводнике 1 мА.</w:t>
      </w:r>
    </w:p>
    <w:p w:rsidR="00B949D3" w:rsidRPr="0062662F" w:rsidRDefault="006A37AE" w:rsidP="00BC0F86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9. </w:t>
      </w:r>
      <w:r w:rsidR="00B949D3" w:rsidRPr="0062662F">
        <w:rPr>
          <w:rFonts w:ascii="Times New Roman" w:hAnsi="Times New Roman" w:cs="Times New Roman"/>
          <w:sz w:val="28"/>
          <w:szCs w:val="28"/>
        </w:rPr>
        <w:t>Чему равно действующее значение вектора Пойнтинга в вакууме, если напряженность электрического поля 5 мВ/м?</w:t>
      </w:r>
    </w:p>
    <w:p w:rsidR="00B949D3" w:rsidRPr="0062662F" w:rsidRDefault="00B949D3" w:rsidP="00BC0F86">
      <w:pPr>
        <w:rPr>
          <w:rFonts w:ascii="Times New Roman" w:hAnsi="Times New Roman" w:cs="Times New Roman"/>
          <w:sz w:val="28"/>
          <w:szCs w:val="28"/>
        </w:rPr>
      </w:pPr>
    </w:p>
    <w:p w:rsidR="0049515C" w:rsidRPr="0062662F" w:rsidRDefault="0049515C" w:rsidP="00440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Раздел 5. ТЕОРИЯ НАПРАВЛЯЮЩИХ СИСТЕМ СВЯЗИ</w:t>
      </w:r>
    </w:p>
    <w:p w:rsidR="0049515C" w:rsidRPr="0062662F" w:rsidRDefault="00E35354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9515C" w:rsidRPr="0062662F">
        <w:rPr>
          <w:rFonts w:ascii="Times New Roman" w:hAnsi="Times New Roman" w:cs="Times New Roman"/>
          <w:sz w:val="28"/>
          <w:szCs w:val="28"/>
        </w:rPr>
        <w:t xml:space="preserve"> основе решения уравнений Максвелла рассмотреть общую тео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рию распространения энергии по различным типам линий передач</w:t>
      </w:r>
      <w:r w:rsidR="00F92370" w:rsidRPr="0062662F">
        <w:rPr>
          <w:rFonts w:ascii="Times New Roman" w:hAnsi="Times New Roman" w:cs="Times New Roman"/>
          <w:sz w:val="28"/>
          <w:szCs w:val="28"/>
        </w:rPr>
        <w:t xml:space="preserve">и. Расчетные формулы параметров </w:t>
      </w:r>
      <w:r w:rsidR="0049515C" w:rsidRPr="0062662F">
        <w:rPr>
          <w:rFonts w:ascii="Times New Roman" w:hAnsi="Times New Roman" w:cs="Times New Roman"/>
          <w:sz w:val="28"/>
          <w:szCs w:val="28"/>
        </w:rPr>
        <w:t>передачи коаксиальных и симметричных кабелей и воздушных линий связи. Частотная зависимость первичных и вторичных параметров передачи цепей связи.</w:t>
      </w:r>
    </w:p>
    <w:p w:rsidR="0049515C" w:rsidRPr="0062662F" w:rsidRDefault="0049515C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Рассмотреть электрические процессы в коаксиальных и симмет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ричных цепях и влияние конструктивных неоднородностей на качест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во высокочастотной телефонной связи и телевизионной передачи.</w:t>
      </w:r>
    </w:p>
    <w:p w:rsidR="0049515C" w:rsidRPr="0062662F" w:rsidRDefault="0049515C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Изучить теорию распространения электромагнитных волн по оп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тическим и сверхпроводящим кабелям, по волноводам, а также по ка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белям связи с искусственно увеличенной индуктивностью. Сравнить различные направляющие системы.</w:t>
      </w:r>
      <w:r w:rsidR="002C1DF1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[1, с. 125-237;    2, с. 239-256;   4, с. 24-59].</w:t>
      </w:r>
    </w:p>
    <w:p w:rsidR="00F92370" w:rsidRPr="0062662F" w:rsidRDefault="00F92370" w:rsidP="004408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515C" w:rsidRPr="0062662F" w:rsidRDefault="0049515C" w:rsidP="00440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Вопросы и задачи для самопроверки</w:t>
      </w:r>
    </w:p>
    <w:p w:rsidR="0049515C" w:rsidRPr="0062662F" w:rsidRDefault="0049515C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1. Исходные положения расчета направляющих систем связи.</w:t>
      </w:r>
    </w:p>
    <w:p w:rsidR="0049515C" w:rsidRPr="0062662F" w:rsidRDefault="00F92370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2. </w:t>
      </w:r>
      <w:r w:rsidR="0049515C" w:rsidRPr="0062662F">
        <w:rPr>
          <w:rFonts w:ascii="Times New Roman" w:hAnsi="Times New Roman" w:cs="Times New Roman"/>
          <w:sz w:val="28"/>
          <w:szCs w:val="28"/>
        </w:rPr>
        <w:t>Основные параметры передачи направляющих систем связи:</w:t>
      </w:r>
    </w:p>
    <w:p w:rsidR="00F92370" w:rsidRPr="0062662F" w:rsidRDefault="00F92370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α, β, fо, Λ, υ.</w:t>
      </w:r>
    </w:p>
    <w:p w:rsidR="0049515C" w:rsidRPr="0062662F" w:rsidRDefault="00F92370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3. </w:t>
      </w:r>
      <w:r w:rsidR="0049515C" w:rsidRPr="0062662F">
        <w:rPr>
          <w:rFonts w:ascii="Times New Roman" w:hAnsi="Times New Roman" w:cs="Times New Roman"/>
          <w:sz w:val="28"/>
          <w:szCs w:val="28"/>
        </w:rPr>
        <w:t>Расчет электрических параметров симметричных и коакси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альных кабелей связи.</w:t>
      </w:r>
    </w:p>
    <w:p w:rsidR="0049515C" w:rsidRPr="0062662F" w:rsidRDefault="00F92370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4. </w:t>
      </w:r>
      <w:r w:rsidR="0049515C" w:rsidRPr="0062662F">
        <w:rPr>
          <w:rFonts w:ascii="Times New Roman" w:hAnsi="Times New Roman" w:cs="Times New Roman"/>
          <w:sz w:val="28"/>
          <w:szCs w:val="28"/>
        </w:rPr>
        <w:t>Типы волн, передаваемых по направляющим системам, струк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тура поля.</w:t>
      </w:r>
    </w:p>
    <w:p w:rsidR="0049515C" w:rsidRPr="0062662F" w:rsidRDefault="00F92370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5. </w:t>
      </w:r>
      <w:r w:rsidR="0049515C" w:rsidRPr="0062662F">
        <w:rPr>
          <w:rFonts w:ascii="Times New Roman" w:hAnsi="Times New Roman" w:cs="Times New Roman"/>
          <w:sz w:val="28"/>
          <w:szCs w:val="28"/>
        </w:rPr>
        <w:t>Оптические кабели, типы волн и принцип расчета электри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ческих параметров.</w:t>
      </w:r>
    </w:p>
    <w:p w:rsidR="0049515C" w:rsidRPr="0062662F" w:rsidRDefault="00F92370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6. </w:t>
      </w:r>
      <w:r w:rsidR="0049515C" w:rsidRPr="0062662F">
        <w:rPr>
          <w:rFonts w:ascii="Times New Roman" w:hAnsi="Times New Roman" w:cs="Times New Roman"/>
          <w:sz w:val="28"/>
          <w:szCs w:val="28"/>
        </w:rPr>
        <w:t>Структурная схема ВОЛС.</w:t>
      </w:r>
    </w:p>
    <w:p w:rsidR="0049515C" w:rsidRPr="0062662F" w:rsidRDefault="00F92370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7. </w:t>
      </w:r>
      <w:r w:rsidR="0049515C" w:rsidRPr="0062662F">
        <w:rPr>
          <w:rFonts w:ascii="Times New Roman" w:hAnsi="Times New Roman" w:cs="Times New Roman"/>
          <w:sz w:val="28"/>
          <w:szCs w:val="28"/>
        </w:rPr>
        <w:t>Рассчитать отношение внутренней и внешней индуктивностей кабеля КМБ-4 на частоте 8,5 МГц.</w:t>
      </w:r>
    </w:p>
    <w:p w:rsidR="0049515C" w:rsidRPr="0062662F" w:rsidRDefault="00F92370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8. </w:t>
      </w:r>
      <w:r w:rsidR="0049515C" w:rsidRPr="0062662F">
        <w:rPr>
          <w:rFonts w:ascii="Times New Roman" w:hAnsi="Times New Roman" w:cs="Times New Roman"/>
          <w:sz w:val="28"/>
          <w:szCs w:val="28"/>
        </w:rPr>
        <w:t>Во сколько раз активное сопротивление цепи кабеля КМБ-4 меньше, чем у кабеля МКТСБ-4?</w:t>
      </w:r>
    </w:p>
    <w:p w:rsidR="0049515C" w:rsidRPr="0062662F" w:rsidRDefault="00F92370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9.</w:t>
      </w:r>
      <w:r w:rsidR="0049515C" w:rsidRPr="0062662F">
        <w:rPr>
          <w:rFonts w:ascii="Times New Roman" w:hAnsi="Times New Roman" w:cs="Times New Roman"/>
          <w:sz w:val="28"/>
          <w:szCs w:val="28"/>
        </w:rPr>
        <w:t>Рассчитать рабочую емкость коаксиальной цепи кабеля КМБ-4, если полиэтиленовые</w:t>
      </w:r>
      <w:r w:rsidRPr="0062662F">
        <w:rPr>
          <w:rFonts w:ascii="Times New Roman" w:hAnsi="Times New Roman" w:cs="Times New Roman"/>
          <w:sz w:val="28"/>
          <w:szCs w:val="28"/>
        </w:rPr>
        <w:t xml:space="preserve"> шайбы  с ε =</w:t>
      </w:r>
      <w:r w:rsidR="0049515C" w:rsidRPr="0062662F">
        <w:rPr>
          <w:rFonts w:ascii="Times New Roman" w:hAnsi="Times New Roman" w:cs="Times New Roman"/>
          <w:sz w:val="28"/>
          <w:szCs w:val="28"/>
        </w:rPr>
        <w:t xml:space="preserve"> 2,5 и толщиной 2,2 мм </w:t>
      </w:r>
      <w:r w:rsidRPr="0062662F">
        <w:rPr>
          <w:rFonts w:ascii="Times New Roman" w:hAnsi="Times New Roman" w:cs="Times New Roman"/>
          <w:sz w:val="28"/>
          <w:szCs w:val="28"/>
        </w:rPr>
        <w:t>расположены</w:t>
      </w:r>
      <w:r w:rsidR="0049515C" w:rsidRPr="0062662F">
        <w:rPr>
          <w:rFonts w:ascii="Times New Roman" w:hAnsi="Times New Roman" w:cs="Times New Roman"/>
          <w:sz w:val="28"/>
          <w:szCs w:val="28"/>
        </w:rPr>
        <w:t xml:space="preserve"> с интервалом 25 мм.</w:t>
      </w:r>
    </w:p>
    <w:p w:rsidR="00B949D3" w:rsidRPr="0062662F" w:rsidRDefault="00F92370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10. </w:t>
      </w:r>
      <w:r w:rsidR="0049515C" w:rsidRPr="0062662F">
        <w:rPr>
          <w:rFonts w:ascii="Times New Roman" w:hAnsi="Times New Roman" w:cs="Times New Roman"/>
          <w:sz w:val="28"/>
          <w:szCs w:val="28"/>
        </w:rPr>
        <w:t>Рассчитать рабочую емкость симметричного кабеля парной скрутки, если диаметр жил 0,5 мм, полиэтиленовая сплошная изоля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ция толщиной 0,2 мм</w:t>
      </w:r>
      <w:r w:rsidRPr="0062662F">
        <w:rPr>
          <w:rFonts w:ascii="Times New Roman" w:hAnsi="Times New Roman" w:cs="Times New Roman"/>
          <w:sz w:val="28"/>
          <w:szCs w:val="28"/>
        </w:rPr>
        <w:t xml:space="preserve">, поправочный коэффициент </w:t>
      </w:r>
      <w:r w:rsidR="0049515C" w:rsidRPr="0062662F">
        <w:rPr>
          <w:rFonts w:ascii="Times New Roman" w:hAnsi="Times New Roman" w:cs="Times New Roman"/>
          <w:sz w:val="28"/>
          <w:szCs w:val="28"/>
        </w:rPr>
        <w:t xml:space="preserve">  </w:t>
      </w:r>
      <w:r w:rsidRPr="0062662F">
        <w:rPr>
          <w:rFonts w:ascii="Times New Roman" w:hAnsi="Times New Roman" w:cs="Times New Roman"/>
          <w:sz w:val="28"/>
          <w:szCs w:val="28"/>
        </w:rPr>
        <w:t>Ψ</w:t>
      </w:r>
      <w:r w:rsidR="0049515C" w:rsidRPr="0062662F">
        <w:rPr>
          <w:rFonts w:ascii="Times New Roman" w:hAnsi="Times New Roman" w:cs="Times New Roman"/>
          <w:sz w:val="28"/>
          <w:szCs w:val="28"/>
        </w:rPr>
        <w:t xml:space="preserve"> = 0,6.</w:t>
      </w:r>
    </w:p>
    <w:p w:rsidR="0049515C" w:rsidRPr="0062662F" w:rsidRDefault="00C54977" w:rsidP="004408F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1</w:t>
      </w:r>
      <w:r w:rsidR="00F82FD2" w:rsidRPr="0062662F">
        <w:rPr>
          <w:rFonts w:ascii="Times New Roman" w:hAnsi="Times New Roman" w:cs="Times New Roman"/>
          <w:sz w:val="28"/>
          <w:szCs w:val="28"/>
        </w:rPr>
        <w:t xml:space="preserve">1. </w:t>
      </w:r>
      <w:r w:rsidR="0049515C" w:rsidRPr="0062662F">
        <w:rPr>
          <w:rFonts w:ascii="Times New Roman" w:hAnsi="Times New Roman" w:cs="Times New Roman"/>
          <w:sz w:val="28"/>
          <w:szCs w:val="28"/>
        </w:rPr>
        <w:t>Рассчитать скорость распространения волны в кабеле МКСБ-4х4, если рабочая емкость 25 нФ/км.</w:t>
      </w:r>
    </w:p>
    <w:p w:rsidR="0049515C" w:rsidRPr="0062662F" w:rsidRDefault="00F82FD2" w:rsidP="004408F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12. </w:t>
      </w:r>
      <w:r w:rsidR="0049515C" w:rsidRPr="0062662F">
        <w:rPr>
          <w:rFonts w:ascii="Times New Roman" w:hAnsi="Times New Roman" w:cs="Times New Roman"/>
          <w:sz w:val="28"/>
          <w:szCs w:val="28"/>
        </w:rPr>
        <w:t>Рассчитать сопротивление цепи НЧ симметричного кабеля длиной 2 км на частоте 10 кГц с учетом поверхностного эффекта, диаметр медной жилы 0,5 мм,</w:t>
      </w:r>
    </w:p>
    <w:p w:rsidR="00BC6A43" w:rsidRPr="0062662F" w:rsidRDefault="00F82FD2" w:rsidP="004408F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13.  </w:t>
      </w:r>
      <w:r w:rsidR="0049515C" w:rsidRPr="0062662F">
        <w:rPr>
          <w:rFonts w:ascii="Times New Roman" w:hAnsi="Times New Roman" w:cs="Times New Roman"/>
          <w:sz w:val="28"/>
          <w:szCs w:val="28"/>
        </w:rPr>
        <w:t xml:space="preserve">Рассчитать </w:t>
      </w:r>
      <w:r w:rsidR="00BC6A43" w:rsidRPr="0062662F">
        <w:rPr>
          <w:rFonts w:ascii="Times New Roman" w:hAnsi="Times New Roman" w:cs="Times New Roman"/>
          <w:sz w:val="28"/>
          <w:szCs w:val="28"/>
        </w:rPr>
        <w:t>α</w:t>
      </w:r>
      <w:r w:rsidR="0049515C" w:rsidRPr="0062662F">
        <w:rPr>
          <w:rFonts w:ascii="Times New Roman" w:hAnsi="Times New Roman" w:cs="Times New Roman"/>
          <w:sz w:val="28"/>
          <w:szCs w:val="28"/>
        </w:rPr>
        <w:t xml:space="preserve">  для кабеля МК</w:t>
      </w:r>
      <w:r w:rsidR="00D21833" w:rsidRPr="0062662F">
        <w:rPr>
          <w:rFonts w:ascii="Times New Roman" w:hAnsi="Times New Roman" w:cs="Times New Roman"/>
          <w:sz w:val="28"/>
          <w:szCs w:val="28"/>
        </w:rPr>
        <w:t>СБ-</w:t>
      </w:r>
      <w:r w:rsidR="0049515C" w:rsidRPr="0062662F">
        <w:rPr>
          <w:rFonts w:ascii="Times New Roman" w:hAnsi="Times New Roman" w:cs="Times New Roman"/>
          <w:sz w:val="28"/>
          <w:szCs w:val="28"/>
        </w:rPr>
        <w:t xml:space="preserve">4х4, если   f = 250 кГц, </w:t>
      </w:r>
      <w:r w:rsidR="00BC6A43" w:rsidRPr="0062662F">
        <w:rPr>
          <w:rFonts w:ascii="Times New Roman" w:hAnsi="Times New Roman" w:cs="Times New Roman"/>
          <w:sz w:val="28"/>
          <w:szCs w:val="28"/>
        </w:rPr>
        <w:t>R</w:t>
      </w:r>
      <w:r w:rsidR="0049515C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BC6A43" w:rsidRPr="0062662F">
        <w:rPr>
          <w:rFonts w:ascii="Times New Roman" w:hAnsi="Times New Roman" w:cs="Times New Roman"/>
          <w:sz w:val="28"/>
          <w:szCs w:val="28"/>
        </w:rPr>
        <w:t xml:space="preserve">= 100 Ом/км, </w:t>
      </w:r>
    </w:p>
    <w:p w:rsidR="0049515C" w:rsidRPr="0062662F" w:rsidRDefault="0049515C" w:rsidP="004408F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L</w:t>
      </w:r>
      <w:r w:rsidR="00BC6A43" w:rsidRPr="0062662F">
        <w:rPr>
          <w:rFonts w:ascii="Times New Roman" w:hAnsi="Times New Roman" w:cs="Times New Roman"/>
          <w:sz w:val="28"/>
          <w:szCs w:val="28"/>
        </w:rPr>
        <w:t>=</w:t>
      </w:r>
      <w:r w:rsidRPr="0062662F">
        <w:rPr>
          <w:rFonts w:ascii="Times New Roman" w:hAnsi="Times New Roman" w:cs="Times New Roman"/>
          <w:sz w:val="28"/>
          <w:szCs w:val="28"/>
        </w:rPr>
        <w:t xml:space="preserve"> 0,8 мГн/км,  </w:t>
      </w:r>
      <w:r w:rsidR="00BC6A43" w:rsidRPr="0062662F">
        <w:rPr>
          <w:rFonts w:ascii="Times New Roman" w:hAnsi="Times New Roman" w:cs="Times New Roman"/>
          <w:sz w:val="28"/>
          <w:szCs w:val="28"/>
        </w:rPr>
        <w:t>tg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BC6A43" w:rsidRPr="0062662F">
        <w:rPr>
          <w:rFonts w:ascii="Times New Roman" w:hAnsi="Times New Roman" w:cs="Times New Roman"/>
          <w:sz w:val="28"/>
          <w:szCs w:val="28"/>
        </w:rPr>
        <w:t>δ</w:t>
      </w:r>
      <w:r w:rsidRPr="0062662F">
        <w:rPr>
          <w:rFonts w:ascii="Times New Roman" w:hAnsi="Times New Roman" w:cs="Times New Roman"/>
          <w:sz w:val="28"/>
          <w:szCs w:val="28"/>
        </w:rPr>
        <w:t xml:space="preserve"> = </w:t>
      </w:r>
      <w:r w:rsidR="00BC6A43" w:rsidRPr="0062662F">
        <w:rPr>
          <w:rFonts w:ascii="Times New Roman" w:hAnsi="Times New Roman" w:cs="Times New Roman"/>
          <w:sz w:val="28"/>
          <w:szCs w:val="28"/>
        </w:rPr>
        <w:t>12∙10-4</w:t>
      </w:r>
      <w:r w:rsidRPr="0062662F">
        <w:rPr>
          <w:rFonts w:ascii="Times New Roman" w:hAnsi="Times New Roman" w:cs="Times New Roman"/>
          <w:sz w:val="28"/>
          <w:szCs w:val="28"/>
        </w:rPr>
        <w:t>.</w:t>
      </w:r>
    </w:p>
    <w:p w:rsidR="0049515C" w:rsidRPr="0062662F" w:rsidRDefault="00F82FD2" w:rsidP="004408F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14.  </w:t>
      </w:r>
      <w:r w:rsidR="0049515C" w:rsidRPr="0062662F">
        <w:rPr>
          <w:rFonts w:ascii="Times New Roman" w:hAnsi="Times New Roman" w:cs="Times New Roman"/>
          <w:sz w:val="28"/>
          <w:szCs w:val="28"/>
        </w:rPr>
        <w:t>Чему равна глубина проникновения поля в медный провод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ник на частоте 100 кГц, во сколько раз она изменится при увели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чении частоты в 100 раз, чему равен коэффициент затухания на этих частотах?</w:t>
      </w:r>
    </w:p>
    <w:p w:rsidR="0049515C" w:rsidRPr="0062662F" w:rsidRDefault="00F82FD2" w:rsidP="004408F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15.  </w:t>
      </w:r>
      <w:r w:rsidR="0049515C" w:rsidRPr="0062662F">
        <w:rPr>
          <w:rFonts w:ascii="Times New Roman" w:hAnsi="Times New Roman" w:cs="Times New Roman"/>
          <w:sz w:val="28"/>
          <w:szCs w:val="28"/>
        </w:rPr>
        <w:t xml:space="preserve">Рассчитать диаметр сердцевины одномодового световода, если </w:t>
      </w:r>
      <w:r w:rsidR="00BC6A43" w:rsidRPr="0062662F">
        <w:rPr>
          <w:rFonts w:ascii="Times New Roman" w:hAnsi="Times New Roman" w:cs="Times New Roman"/>
          <w:sz w:val="28"/>
          <w:szCs w:val="28"/>
        </w:rPr>
        <w:t xml:space="preserve"> λ=</w:t>
      </w:r>
      <w:r w:rsidR="0049515C" w:rsidRPr="0062662F">
        <w:rPr>
          <w:rFonts w:ascii="Times New Roman" w:hAnsi="Times New Roman" w:cs="Times New Roman"/>
          <w:sz w:val="28"/>
          <w:szCs w:val="28"/>
        </w:rPr>
        <w:t xml:space="preserve">0,85 </w:t>
      </w:r>
      <w:r w:rsidR="00BC6A43" w:rsidRPr="0062662F">
        <w:rPr>
          <w:rFonts w:ascii="Times New Roman" w:hAnsi="Times New Roman" w:cs="Times New Roman"/>
          <w:sz w:val="28"/>
          <w:szCs w:val="28"/>
        </w:rPr>
        <w:t>м</w:t>
      </w:r>
      <w:r w:rsidR="0049515C" w:rsidRPr="0062662F">
        <w:rPr>
          <w:rFonts w:ascii="Times New Roman" w:hAnsi="Times New Roman" w:cs="Times New Roman"/>
          <w:sz w:val="28"/>
          <w:szCs w:val="28"/>
        </w:rPr>
        <w:t>км, диэлектрическая проницаемость сердцевины 2,25, оболочки - 2,1.</w:t>
      </w:r>
    </w:p>
    <w:p w:rsidR="0049515C" w:rsidRPr="0062662F" w:rsidRDefault="00F82FD2" w:rsidP="004408F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16.  </w:t>
      </w:r>
      <w:r w:rsidR="0049515C" w:rsidRPr="0062662F">
        <w:rPr>
          <w:rFonts w:ascii="Times New Roman" w:hAnsi="Times New Roman" w:cs="Times New Roman"/>
          <w:sz w:val="28"/>
          <w:szCs w:val="28"/>
        </w:rPr>
        <w:t>Определить числовую апертуру световода, если диэлектри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ческая проницаемость сердцевины 2,5, относительная разность коэф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фициентов преломления сердцевины и оболочки 0,05.</w:t>
      </w:r>
    </w:p>
    <w:p w:rsidR="0049515C" w:rsidRPr="0062662F" w:rsidRDefault="00F82FD2" w:rsidP="004408F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17.  </w:t>
      </w:r>
      <w:r w:rsidR="0049515C" w:rsidRPr="0062662F">
        <w:rPr>
          <w:rFonts w:ascii="Times New Roman" w:hAnsi="Times New Roman" w:cs="Times New Roman"/>
          <w:sz w:val="28"/>
          <w:szCs w:val="28"/>
        </w:rPr>
        <w:t>Рассчитать нормированную частоту световода с диаметром сердцевины 5,2 мкм и коэффициентом ее преломления 1,53, относи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тельная разность коэффициентов преломления сердцевины и оболоч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ки 0,03, длина волны 1,3 мкм.</w:t>
      </w:r>
    </w:p>
    <w:p w:rsidR="0049515C" w:rsidRPr="0062662F" w:rsidRDefault="00F82FD2" w:rsidP="004408F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18.   </w:t>
      </w:r>
      <w:r w:rsidR="0049515C" w:rsidRPr="0062662F">
        <w:rPr>
          <w:rFonts w:ascii="Times New Roman" w:hAnsi="Times New Roman" w:cs="Times New Roman"/>
          <w:sz w:val="28"/>
          <w:szCs w:val="28"/>
        </w:rPr>
        <w:t>Во сколько раз уменьшится напряжение в конце цепи дли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 xml:space="preserve">ной 8 км, если    </w:t>
      </w:r>
      <w:r w:rsidR="00BC6A43" w:rsidRPr="0062662F">
        <w:rPr>
          <w:rFonts w:ascii="Times New Roman" w:hAnsi="Times New Roman" w:cs="Times New Roman"/>
          <w:sz w:val="28"/>
          <w:szCs w:val="28"/>
        </w:rPr>
        <w:t>α=</w:t>
      </w:r>
      <w:r w:rsidR="0049515C" w:rsidRPr="0062662F">
        <w:rPr>
          <w:rFonts w:ascii="Times New Roman" w:hAnsi="Times New Roman" w:cs="Times New Roman"/>
          <w:sz w:val="28"/>
          <w:szCs w:val="28"/>
        </w:rPr>
        <w:t xml:space="preserve"> 5 дБ/км?</w:t>
      </w:r>
    </w:p>
    <w:p w:rsidR="00F82FD2" w:rsidRPr="0062662F" w:rsidRDefault="00F82FD2" w:rsidP="004408F4">
      <w:pPr>
        <w:rPr>
          <w:rFonts w:ascii="Times New Roman" w:hAnsi="Times New Roman" w:cs="Times New Roman"/>
          <w:sz w:val="28"/>
          <w:szCs w:val="28"/>
        </w:rPr>
      </w:pPr>
    </w:p>
    <w:p w:rsidR="0049515C" w:rsidRPr="0062662F" w:rsidRDefault="0049515C" w:rsidP="00440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Раздел 6. ВЗАИМНОЕ ВЛИЯНИЕ В ЛИНИЯХ СВЯЗИ</w:t>
      </w:r>
    </w:p>
    <w:p w:rsidR="00F82FD2" w:rsidRPr="0062662F" w:rsidRDefault="00F82FD2" w:rsidP="004408F4">
      <w:pPr>
        <w:rPr>
          <w:rFonts w:ascii="Times New Roman" w:hAnsi="Times New Roman" w:cs="Times New Roman"/>
          <w:sz w:val="28"/>
          <w:szCs w:val="28"/>
        </w:rPr>
      </w:pPr>
    </w:p>
    <w:p w:rsidR="0049515C" w:rsidRPr="0062662F" w:rsidRDefault="0049515C" w:rsidP="004408F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Рассмотреть общую теорию взаимного влияния цепей воздушных линий и симметричных кабелей. Изучить особенности и природу вли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яния между коаксиальными кабельными цепями и оптическими кабеля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ми. Косвенные влияния.</w:t>
      </w:r>
    </w:p>
    <w:p w:rsidR="0049515C" w:rsidRPr="0062662F" w:rsidRDefault="0049515C" w:rsidP="004408F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Способы защиты от взаимных влияний цепей связи (скрещивание цепей, симметрирование).</w:t>
      </w:r>
      <w:r w:rsidR="00D21833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[1, с. 237-309;    5, с. 3-48] .</w:t>
      </w:r>
    </w:p>
    <w:p w:rsidR="00F82FD2" w:rsidRPr="0062662F" w:rsidRDefault="00F82FD2" w:rsidP="004408F4">
      <w:pPr>
        <w:rPr>
          <w:rFonts w:ascii="Times New Roman" w:hAnsi="Times New Roman" w:cs="Times New Roman"/>
          <w:sz w:val="28"/>
          <w:szCs w:val="28"/>
        </w:rPr>
      </w:pPr>
    </w:p>
    <w:p w:rsidR="0049515C" w:rsidRPr="0062662F" w:rsidRDefault="0049515C" w:rsidP="00440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Вопросы и задачи для самопроверки</w:t>
      </w:r>
    </w:p>
    <w:p w:rsidR="0049515C" w:rsidRPr="0062662F" w:rsidRDefault="00F82FD2" w:rsidP="004408F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1.</w:t>
      </w:r>
      <w:r w:rsidR="0049515C" w:rsidRPr="0062662F">
        <w:rPr>
          <w:rFonts w:ascii="Times New Roman" w:hAnsi="Times New Roman" w:cs="Times New Roman"/>
          <w:sz w:val="28"/>
          <w:szCs w:val="28"/>
        </w:rPr>
        <w:t xml:space="preserve"> Схема взаимного влияния </w:t>
      </w:r>
      <w:r w:rsidRPr="0062662F">
        <w:rPr>
          <w:rFonts w:ascii="Times New Roman" w:hAnsi="Times New Roman" w:cs="Times New Roman"/>
          <w:sz w:val="28"/>
          <w:szCs w:val="28"/>
        </w:rPr>
        <w:t>между</w:t>
      </w:r>
      <w:r w:rsidR="0049515C" w:rsidRPr="0062662F">
        <w:rPr>
          <w:rFonts w:ascii="Times New Roman" w:hAnsi="Times New Roman" w:cs="Times New Roman"/>
          <w:sz w:val="28"/>
          <w:szCs w:val="28"/>
        </w:rPr>
        <w:t xml:space="preserve"> цепями и параметры влияния.</w:t>
      </w:r>
    </w:p>
    <w:p w:rsidR="0049515C" w:rsidRPr="0062662F" w:rsidRDefault="00F82FD2" w:rsidP="004408F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2.</w:t>
      </w:r>
      <w:r w:rsidR="0049515C" w:rsidRPr="0062662F">
        <w:rPr>
          <w:rFonts w:ascii="Times New Roman" w:hAnsi="Times New Roman" w:cs="Times New Roman"/>
          <w:sz w:val="28"/>
          <w:szCs w:val="28"/>
        </w:rPr>
        <w:t xml:space="preserve"> Причины </w:t>
      </w:r>
      <w:r w:rsidRPr="0062662F">
        <w:rPr>
          <w:rFonts w:ascii="Times New Roman" w:hAnsi="Times New Roman" w:cs="Times New Roman"/>
          <w:sz w:val="28"/>
          <w:szCs w:val="28"/>
        </w:rPr>
        <w:t>взаимного влияния между цепями в</w:t>
      </w:r>
      <w:r w:rsidR="0049515C" w:rsidRPr="0062662F">
        <w:rPr>
          <w:rFonts w:ascii="Times New Roman" w:hAnsi="Times New Roman" w:cs="Times New Roman"/>
          <w:sz w:val="28"/>
          <w:szCs w:val="28"/>
        </w:rPr>
        <w:t xml:space="preserve"> симметричных и коаксиальных кабелях связи и способы защиты от этих влияний.</w:t>
      </w:r>
    </w:p>
    <w:p w:rsidR="0049515C" w:rsidRPr="0062662F" w:rsidRDefault="00BC6A43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.  </w:t>
      </w:r>
      <w:r w:rsidR="0049515C" w:rsidRPr="0062662F">
        <w:rPr>
          <w:rFonts w:ascii="Times New Roman" w:hAnsi="Times New Roman" w:cs="Times New Roman"/>
          <w:sz w:val="28"/>
          <w:szCs w:val="28"/>
        </w:rPr>
        <w:t>Влияние в оптических кабелях связи.</w:t>
      </w:r>
    </w:p>
    <w:p w:rsidR="0049515C" w:rsidRPr="0062662F" w:rsidRDefault="00BC6A43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4. </w:t>
      </w:r>
      <w:r w:rsidR="0049515C" w:rsidRPr="0062662F">
        <w:rPr>
          <w:rFonts w:ascii="Times New Roman" w:hAnsi="Times New Roman" w:cs="Times New Roman"/>
          <w:sz w:val="28"/>
          <w:szCs w:val="28"/>
        </w:rPr>
        <w:t>Рассчитать величину переходного затухания на ближнем конце строительной длины симметричного кабеля, если электромаг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 xml:space="preserve">нитная связь на ближнем конце 0,002   </w:t>
      </w:r>
      <w:r w:rsidRPr="0062662F">
        <w:rPr>
          <w:rFonts w:ascii="Times New Roman" w:hAnsi="Times New Roman" w:cs="Times New Roman"/>
          <w:sz w:val="28"/>
          <w:szCs w:val="28"/>
        </w:rPr>
        <w:t>1</w:t>
      </w:r>
      <w:r w:rsidR="0049515C" w:rsidRPr="0062662F">
        <w:rPr>
          <w:rFonts w:ascii="Times New Roman" w:hAnsi="Times New Roman" w:cs="Times New Roman"/>
          <w:sz w:val="28"/>
          <w:szCs w:val="28"/>
        </w:rPr>
        <w:t>/сд.</w:t>
      </w:r>
    </w:p>
    <w:p w:rsidR="0049515C" w:rsidRPr="0062662F" w:rsidRDefault="00BC6A43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5. </w:t>
      </w:r>
      <w:r w:rsidR="0049515C" w:rsidRPr="0062662F">
        <w:rPr>
          <w:rFonts w:ascii="Times New Roman" w:hAnsi="Times New Roman" w:cs="Times New Roman"/>
          <w:sz w:val="28"/>
          <w:szCs w:val="28"/>
        </w:rPr>
        <w:t>Рассчитать коэффициент затухания кабеля КМБ-4, если пере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ходное затухание на дальнем конце усилительного участка длиной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49515C" w:rsidRPr="0062662F">
        <w:rPr>
          <w:rFonts w:ascii="Times New Roman" w:hAnsi="Times New Roman" w:cs="Times New Roman"/>
          <w:sz w:val="28"/>
          <w:szCs w:val="28"/>
        </w:rPr>
        <w:t>6 км равно 140 дБ, а защищенность равна норме.</w:t>
      </w:r>
    </w:p>
    <w:p w:rsidR="0049515C" w:rsidRPr="0062662F" w:rsidRDefault="00BC6A43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6. </w:t>
      </w:r>
      <w:r w:rsidR="0049515C" w:rsidRPr="0062662F">
        <w:rPr>
          <w:rFonts w:ascii="Times New Roman" w:hAnsi="Times New Roman" w:cs="Times New Roman"/>
          <w:sz w:val="28"/>
          <w:szCs w:val="28"/>
        </w:rPr>
        <w:t>Рассчитать электромагнитные связи на ближнем и дальнем концах строительной длины симметричного кабеля на частоте 250 кГц, если волновое сопротивление 175 0м, электрическая связь 15 пФ/сд, соотношение активных и реактивных составляющих связей 20%.</w:t>
      </w:r>
    </w:p>
    <w:p w:rsidR="0049515C" w:rsidRPr="0062662F" w:rsidRDefault="00BC6A43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7. </w:t>
      </w:r>
      <w:r w:rsidR="0049515C" w:rsidRPr="0062662F">
        <w:rPr>
          <w:rFonts w:ascii="Times New Roman" w:hAnsi="Times New Roman" w:cs="Times New Roman"/>
          <w:sz w:val="28"/>
          <w:szCs w:val="28"/>
        </w:rPr>
        <w:t>Рассчитать сопротивление третьей промежуточной цепи, сос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тавленной из двух одинаковых несоприкасающихся коаксиальных пар, если сопротивление внешнего проводника одной пары на частоте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49515C" w:rsidRPr="0062662F">
        <w:rPr>
          <w:rFonts w:ascii="Times New Roman" w:hAnsi="Times New Roman" w:cs="Times New Roman"/>
          <w:sz w:val="28"/>
          <w:szCs w:val="28"/>
        </w:rPr>
        <w:t>1 МГц равно 2 кОм/км, а внешняя индуктивность цепи 1 мГн/км, дли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на цепи 0,5 км.</w:t>
      </w:r>
    </w:p>
    <w:p w:rsidR="0049515C" w:rsidRPr="0062662F" w:rsidRDefault="00BC6A43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8.  </w:t>
      </w:r>
      <w:r w:rsidR="0049515C" w:rsidRPr="0062662F">
        <w:rPr>
          <w:rFonts w:ascii="Times New Roman" w:hAnsi="Times New Roman" w:cs="Times New Roman"/>
          <w:sz w:val="28"/>
          <w:szCs w:val="28"/>
        </w:rPr>
        <w:t>Рассчитать отношение электромагнитных связей на ближнем и дальнем концах строительной длины ВЧ симметричного кабеля, ес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ли его волновое сопротивление - типовое, электрическая связь</w:t>
      </w:r>
      <w:r w:rsidR="003B5943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49515C" w:rsidRPr="0062662F">
        <w:rPr>
          <w:rFonts w:ascii="Times New Roman" w:hAnsi="Times New Roman" w:cs="Times New Roman"/>
          <w:sz w:val="28"/>
          <w:szCs w:val="28"/>
        </w:rPr>
        <w:t>6 мкСм/сд, магнитная связь 0,2 Ом/сд.</w:t>
      </w:r>
    </w:p>
    <w:p w:rsidR="00BC6A43" w:rsidRPr="0062662F" w:rsidRDefault="00BC6A43" w:rsidP="004408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515C" w:rsidRPr="0062662F" w:rsidRDefault="0049515C" w:rsidP="00440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Раздел 7. ЗАЩИТА С0ОРУ1ЕНИЙ СВЯЗИ ОТ ВНЕШНИХ ВЛИЯНИЙ И КОРРОЗИИ</w:t>
      </w:r>
    </w:p>
    <w:p w:rsidR="0049515C" w:rsidRPr="0062662F" w:rsidRDefault="0049515C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Рассмотреть источники опасных и мешающих влияний на линии связи (ЛЭП, ЭНЩ, атмосферное электричество, передающие радио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станции) .</w:t>
      </w:r>
    </w:p>
    <w:p w:rsidR="0049515C" w:rsidRPr="0062662F" w:rsidRDefault="0049515C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Изучить теорию электромагнитного влияния высоковольтных установок и мероприятия по защите воздушных и кабельных линий связи от индуктируемых высоких напряжений и сильных токов (раз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рядники, предохранители, экраны, экранирующие цепи, заземление).</w:t>
      </w:r>
    </w:p>
    <w:p w:rsidR="0049515C" w:rsidRPr="0062662F" w:rsidRDefault="0049515C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Причины коррозии, ее виды и методы оценки коррозионного состояния оболочек кабе</w:t>
      </w:r>
      <w:r w:rsidR="00BC6A43" w:rsidRPr="0062662F">
        <w:rPr>
          <w:rFonts w:ascii="Times New Roman" w:hAnsi="Times New Roman" w:cs="Times New Roman"/>
          <w:sz w:val="28"/>
          <w:szCs w:val="28"/>
        </w:rPr>
        <w:t>лей, а также меры защиты от межкристал</w:t>
      </w:r>
      <w:r w:rsidRPr="0062662F">
        <w:rPr>
          <w:rFonts w:ascii="Times New Roman" w:hAnsi="Times New Roman" w:cs="Times New Roman"/>
          <w:sz w:val="28"/>
          <w:szCs w:val="28"/>
        </w:rPr>
        <w:t>литной, почвенной и электролитической коррозии с учетом допусти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мых величин потенциалов и токов.</w:t>
      </w:r>
      <w:r w:rsidR="002C1DF1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[1, с. 310-369;   5, с. 42-63].</w:t>
      </w:r>
    </w:p>
    <w:p w:rsidR="0049515C" w:rsidRPr="0062662F" w:rsidRDefault="0049515C" w:rsidP="00BC6A43">
      <w:pPr>
        <w:shd w:val="clear" w:color="auto" w:fill="FFFFFF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9515C" w:rsidRPr="0062662F" w:rsidRDefault="0049515C" w:rsidP="00440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Вопросы для самопроверки</w:t>
      </w:r>
    </w:p>
    <w:p w:rsidR="0049515C" w:rsidRPr="0062662F" w:rsidRDefault="003B5943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1.</w:t>
      </w:r>
      <w:r w:rsidR="0049515C" w:rsidRPr="0062662F">
        <w:rPr>
          <w:rFonts w:ascii="Times New Roman" w:hAnsi="Times New Roman" w:cs="Times New Roman"/>
          <w:sz w:val="28"/>
          <w:szCs w:val="28"/>
        </w:rPr>
        <w:t>Влияние соседних электрических систем (</w:t>
      </w:r>
      <w:r w:rsidR="00225A8C">
        <w:rPr>
          <w:rFonts w:ascii="Times New Roman" w:hAnsi="Times New Roman" w:cs="Times New Roman"/>
          <w:sz w:val="28"/>
          <w:szCs w:val="28"/>
        </w:rPr>
        <w:t>ЭЖД, ЛЭП</w:t>
      </w:r>
      <w:r w:rsidR="0049515C" w:rsidRPr="0062662F">
        <w:rPr>
          <w:rFonts w:ascii="Times New Roman" w:hAnsi="Times New Roman" w:cs="Times New Roman"/>
          <w:sz w:val="28"/>
          <w:szCs w:val="28"/>
        </w:rPr>
        <w:t>, радио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станций) и меры защиты.</w:t>
      </w:r>
    </w:p>
    <w:p w:rsidR="0049515C" w:rsidRPr="0062662F" w:rsidRDefault="003B5943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2.</w:t>
      </w:r>
      <w:r w:rsidR="0049515C" w:rsidRPr="0062662F">
        <w:rPr>
          <w:rFonts w:ascii="Times New Roman" w:hAnsi="Times New Roman" w:cs="Times New Roman"/>
          <w:sz w:val="28"/>
          <w:szCs w:val="28"/>
        </w:rPr>
        <w:t>Защита кабелей связи от грозовых разрядов.</w:t>
      </w:r>
    </w:p>
    <w:p w:rsidR="0049515C" w:rsidRPr="0062662F" w:rsidRDefault="003B5943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3. </w:t>
      </w:r>
      <w:r w:rsidR="0049515C" w:rsidRPr="0062662F">
        <w:rPr>
          <w:rFonts w:ascii="Times New Roman" w:hAnsi="Times New Roman" w:cs="Times New Roman"/>
          <w:sz w:val="28"/>
          <w:szCs w:val="28"/>
        </w:rPr>
        <w:t>Коррозия кабельных оболочек, виды коррозии и меры защиты.</w:t>
      </w:r>
    </w:p>
    <w:p w:rsidR="003B5943" w:rsidRPr="0062662F" w:rsidRDefault="003B5943" w:rsidP="004408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515C" w:rsidRPr="0062662F" w:rsidRDefault="0049515C" w:rsidP="00440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Раздел 8. ПРОЕКТИРОВАНИЕ-СЕТЕЙ СВЯЗИ</w:t>
      </w:r>
    </w:p>
    <w:p w:rsidR="0049515C" w:rsidRPr="0062662F" w:rsidRDefault="0049515C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Рассмотреть принципы построения магистральных,</w:t>
      </w:r>
      <w:r w:rsidR="003B5943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зоновых, го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родских и сельских телефонных сетей. Уделить внимание проектиро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ванию городских, сельских телефонных сетей и линий ВРС с выбором емкости и места установки шкафов; определить наивыгоднейшее ме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сто размещения АТС; распределить затухание по участкам абонент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ской линии.</w:t>
      </w:r>
    </w:p>
    <w:p w:rsidR="0049515C" w:rsidRPr="0062662F" w:rsidRDefault="0049515C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Рассмотреть основные положения по проектированию воздушных и кабельных линий с расчетом числа каналов на соединительных ли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ниях, расстановкой усилительных пунктов, электрическим расчетом линий, защитой линии от внешних влияний и т.д.</w:t>
      </w:r>
      <w:r w:rsidR="002C1DF1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[1, с. 24-33, 370-395].</w:t>
      </w:r>
    </w:p>
    <w:p w:rsidR="003B5943" w:rsidRPr="0062662F" w:rsidRDefault="003B5943" w:rsidP="004408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515C" w:rsidRPr="0062662F" w:rsidRDefault="0049515C" w:rsidP="00440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Вопросы для самопроверки</w:t>
      </w:r>
    </w:p>
    <w:p w:rsidR="0049515C" w:rsidRPr="0062662F" w:rsidRDefault="003B5943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 .</w:t>
      </w:r>
      <w:r w:rsidR="0049515C" w:rsidRPr="0062662F">
        <w:rPr>
          <w:rFonts w:ascii="Times New Roman" w:hAnsi="Times New Roman" w:cs="Times New Roman"/>
          <w:sz w:val="28"/>
          <w:szCs w:val="28"/>
        </w:rPr>
        <w:t>Основные положения по проектированию ГТС (выбор места расположения станций, шкафов,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49515C" w:rsidRPr="0062662F">
        <w:rPr>
          <w:rFonts w:ascii="Times New Roman" w:hAnsi="Times New Roman" w:cs="Times New Roman"/>
          <w:sz w:val="28"/>
          <w:szCs w:val="28"/>
        </w:rPr>
        <w:t>типа усилителей и системы уплотне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ния, нормы распределения затухания).</w:t>
      </w:r>
    </w:p>
    <w:p w:rsidR="0049515C" w:rsidRPr="0062662F" w:rsidRDefault="003B5943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2. Основные положения</w:t>
      </w:r>
      <w:r w:rsidR="0049515C" w:rsidRPr="0062662F">
        <w:rPr>
          <w:rFonts w:ascii="Times New Roman" w:hAnsi="Times New Roman" w:cs="Times New Roman"/>
          <w:sz w:val="28"/>
          <w:szCs w:val="28"/>
        </w:rPr>
        <w:t>,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49515C" w:rsidRPr="0062662F">
        <w:rPr>
          <w:rFonts w:ascii="Times New Roman" w:hAnsi="Times New Roman" w:cs="Times New Roman"/>
          <w:sz w:val="28"/>
          <w:szCs w:val="28"/>
        </w:rPr>
        <w:t>по проектированию сети СТС (особен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ности, типы усилителей и системы уплотнения, нормы затухания участков сети).</w:t>
      </w:r>
    </w:p>
    <w:p w:rsidR="003B5943" w:rsidRPr="0062662F" w:rsidRDefault="003B5943" w:rsidP="004408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515C" w:rsidRPr="0062662F" w:rsidRDefault="0049515C" w:rsidP="00440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Раздел 9. СТРОИТЕЛЬСТВО ЛИНЕЙНЫХ СООРУЖЕНИЙ СВЯЗИ</w:t>
      </w:r>
    </w:p>
    <w:p w:rsidR="0049515C" w:rsidRPr="0062662F" w:rsidRDefault="0049515C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Изучить вопросы строительства и монтажа воздушных и кабель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ных линий связи, а также волноводов и оптических линий. Примене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ние машин и комплексной механизации линейно-кабельных работ.</w:t>
      </w:r>
    </w:p>
    <w:p w:rsidR="0049515C" w:rsidRPr="0062662F" w:rsidRDefault="0049515C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Рассмотреть вопросы монтажа и симметрирования кабельных ли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ний, устройства колодцев и канализации сетей ГТС и СТС и др.</w:t>
      </w:r>
    </w:p>
    <w:p w:rsidR="0049515C" w:rsidRPr="0062662F" w:rsidRDefault="0049515C" w:rsidP="004408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1833" w:rsidRPr="0062662F" w:rsidRDefault="0049515C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Оборудование для строительства линий, а также методы строи</w:t>
      </w:r>
      <w:r w:rsidRPr="0062662F">
        <w:rPr>
          <w:rFonts w:ascii="Times New Roman" w:hAnsi="Times New Roman" w:cs="Times New Roman"/>
          <w:sz w:val="28"/>
          <w:szCs w:val="28"/>
        </w:rPr>
        <w:softHyphen/>
        <w:t xml:space="preserve">тельства линий изучаются в лабораториях. </w:t>
      </w:r>
    </w:p>
    <w:p w:rsidR="0049515C" w:rsidRPr="0062662F" w:rsidRDefault="003B5943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[1</w:t>
      </w:r>
      <w:r w:rsidR="0049515C" w:rsidRPr="0062662F">
        <w:rPr>
          <w:rFonts w:ascii="Times New Roman" w:hAnsi="Times New Roman" w:cs="Times New Roman"/>
          <w:sz w:val="28"/>
          <w:szCs w:val="28"/>
        </w:rPr>
        <w:t>, с. 395-454].</w:t>
      </w:r>
    </w:p>
    <w:p w:rsidR="003B5943" w:rsidRPr="0062662F" w:rsidRDefault="003B5943" w:rsidP="004408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515C" w:rsidRPr="0062662F" w:rsidRDefault="0049515C" w:rsidP="00440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Вопросы для самопроверки</w:t>
      </w:r>
    </w:p>
    <w:p w:rsidR="003B5943" w:rsidRPr="0062662F" w:rsidRDefault="003B5943" w:rsidP="004408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515C" w:rsidRPr="0062662F" w:rsidRDefault="0049515C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1. Прокладка и монтаж городских кабелей (способы прокладки</w:t>
      </w:r>
      <w:r w:rsidR="003B5943" w:rsidRPr="0062662F">
        <w:rPr>
          <w:rFonts w:ascii="Times New Roman" w:hAnsi="Times New Roman" w:cs="Times New Roman"/>
          <w:sz w:val="28"/>
          <w:szCs w:val="28"/>
        </w:rPr>
        <w:t>, способы сращивания жил, монтаж</w:t>
      </w:r>
      <w:r w:rsidRPr="0062662F">
        <w:rPr>
          <w:rFonts w:ascii="Times New Roman" w:hAnsi="Times New Roman" w:cs="Times New Roman"/>
          <w:sz w:val="28"/>
          <w:szCs w:val="28"/>
        </w:rPr>
        <w:t xml:space="preserve"> металлических и пластиковых обо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лочек, оконечные устройства).</w:t>
      </w:r>
    </w:p>
    <w:p w:rsidR="0049515C" w:rsidRPr="0062662F" w:rsidRDefault="003B5943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2. </w:t>
      </w:r>
      <w:r w:rsidR="0049515C" w:rsidRPr="0062662F">
        <w:rPr>
          <w:rFonts w:ascii="Times New Roman" w:hAnsi="Times New Roman" w:cs="Times New Roman"/>
          <w:sz w:val="28"/>
          <w:szCs w:val="28"/>
        </w:rPr>
        <w:t>Оконечные устройства на кабельных линиях (типы кабельных боксов на ГТС и междугородных симметричных и коаксиальных кабе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лях, устройство вводов кабелей в НУП и ОУП).</w:t>
      </w:r>
    </w:p>
    <w:p w:rsidR="003B5943" w:rsidRPr="0062662F" w:rsidRDefault="003B5943" w:rsidP="004408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515C" w:rsidRPr="0062662F" w:rsidRDefault="0049515C" w:rsidP="00440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Раздел 10. ОСНОВУ ТЕХНИЧЕСКОЙ ЭКСПЛУАТАЦИИ ЛИНЕЙНЫХ СООРУЖЕНИИ СВЯЗИ</w:t>
      </w:r>
    </w:p>
    <w:p w:rsidR="0049515C" w:rsidRPr="0062662F" w:rsidRDefault="0049515C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Рассмотреть вопросы эксплуатационного обслуживания линий свя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зи, периодических измерений и содержания кабелей под давлением.</w:t>
      </w:r>
    </w:p>
    <w:p w:rsidR="0049515C" w:rsidRPr="0062662F" w:rsidRDefault="0049515C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Современные методы определения места и характера повреждений линий связи, включая импульсные методы измерения линий. Рассмот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реть организацию ава</w:t>
      </w:r>
      <w:r w:rsidR="003B5943" w:rsidRPr="0062662F">
        <w:rPr>
          <w:rFonts w:ascii="Times New Roman" w:hAnsi="Times New Roman" w:cs="Times New Roman"/>
          <w:sz w:val="28"/>
          <w:szCs w:val="28"/>
        </w:rPr>
        <w:t xml:space="preserve">рийной службы и методы быстрого </w:t>
      </w:r>
      <w:r w:rsidRPr="0062662F">
        <w:rPr>
          <w:rFonts w:ascii="Times New Roman" w:hAnsi="Times New Roman" w:cs="Times New Roman"/>
          <w:sz w:val="28"/>
          <w:szCs w:val="28"/>
        </w:rPr>
        <w:t>восстановле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ния поврежденных участков линии.</w:t>
      </w:r>
    </w:p>
    <w:p w:rsidR="0049515C" w:rsidRPr="0062662F" w:rsidRDefault="0049515C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По литературе и в лаборатории изучаются вопросы контроля за работой линейных сооружений и техники безопасности.</w:t>
      </w:r>
    </w:p>
    <w:p w:rsidR="0049515C" w:rsidRPr="0062662F" w:rsidRDefault="0049515C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Рассмотреть параметры надежности кабелей связи, методику ис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пытаний кабеля на надежность.[1, с. 454-483].</w:t>
      </w:r>
    </w:p>
    <w:p w:rsidR="003B5943" w:rsidRPr="0062662F" w:rsidRDefault="003B5943" w:rsidP="004408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515C" w:rsidRPr="0062662F" w:rsidRDefault="0049515C" w:rsidP="00440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Вопросы для самопроверки</w:t>
      </w:r>
    </w:p>
    <w:p w:rsidR="0049515C" w:rsidRPr="0062662F" w:rsidRDefault="003B5943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1. </w:t>
      </w:r>
      <w:r w:rsidR="0049515C" w:rsidRPr="0062662F">
        <w:rPr>
          <w:rFonts w:ascii="Times New Roman" w:hAnsi="Times New Roman" w:cs="Times New Roman"/>
          <w:sz w:val="28"/>
          <w:szCs w:val="28"/>
        </w:rPr>
        <w:t>Организация эксплуатации городских кабельных линий (зада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чи эксплуатации).</w:t>
      </w:r>
    </w:p>
    <w:p w:rsidR="0049515C" w:rsidRPr="0062662F" w:rsidRDefault="003B5943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2.  </w:t>
      </w:r>
      <w:r w:rsidR="0049515C" w:rsidRPr="0062662F">
        <w:rPr>
          <w:rFonts w:ascii="Times New Roman" w:hAnsi="Times New Roman" w:cs="Times New Roman"/>
          <w:sz w:val="28"/>
          <w:szCs w:val="28"/>
        </w:rPr>
        <w:t>Электрические измерения линий связи в процессе эксплуата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ции (виды измерений постоянным и переменным током, методы опреде</w:t>
      </w:r>
      <w:r w:rsidR="0049515C" w:rsidRPr="0062662F">
        <w:rPr>
          <w:rFonts w:ascii="Times New Roman" w:hAnsi="Times New Roman" w:cs="Times New Roman"/>
          <w:sz w:val="28"/>
          <w:szCs w:val="28"/>
        </w:rPr>
        <w:softHyphen/>
        <w:t>ления повреждений).</w:t>
      </w:r>
    </w:p>
    <w:p w:rsidR="0049515C" w:rsidRPr="0062662F" w:rsidRDefault="003B5943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3. </w:t>
      </w:r>
      <w:r w:rsidR="0049515C" w:rsidRPr="0062662F">
        <w:rPr>
          <w:rFonts w:ascii="Times New Roman" w:hAnsi="Times New Roman" w:cs="Times New Roman"/>
          <w:sz w:val="28"/>
          <w:szCs w:val="28"/>
        </w:rPr>
        <w:t>Содержание кабе</w:t>
      </w:r>
      <w:r w:rsidR="00CC2C12" w:rsidRPr="0062662F">
        <w:rPr>
          <w:rFonts w:ascii="Times New Roman" w:hAnsi="Times New Roman" w:cs="Times New Roman"/>
          <w:sz w:val="28"/>
          <w:szCs w:val="28"/>
        </w:rPr>
        <w:t>лей связи под избыточным газовым</w:t>
      </w:r>
      <w:r w:rsidR="0049515C" w:rsidRPr="0062662F">
        <w:rPr>
          <w:rFonts w:ascii="Times New Roman" w:hAnsi="Times New Roman" w:cs="Times New Roman"/>
          <w:sz w:val="28"/>
          <w:szCs w:val="28"/>
        </w:rPr>
        <w:t xml:space="preserve"> давлением (назначение, эффективность, основные полонения: участки, способы поддержания избыточного давления, методы контроля герметичности оболочек к определения мест негерметичности).</w:t>
      </w:r>
    </w:p>
    <w:p w:rsidR="001C6212" w:rsidRPr="0062662F" w:rsidRDefault="00C54977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4</w:t>
      </w:r>
      <w:r w:rsidR="00CC2C12" w:rsidRPr="0062662F">
        <w:rPr>
          <w:rFonts w:ascii="Times New Roman" w:hAnsi="Times New Roman" w:cs="Times New Roman"/>
          <w:sz w:val="28"/>
          <w:szCs w:val="28"/>
        </w:rPr>
        <w:t xml:space="preserve">. </w:t>
      </w:r>
      <w:r w:rsidR="001C6212" w:rsidRPr="0062662F">
        <w:rPr>
          <w:rFonts w:ascii="Times New Roman" w:hAnsi="Times New Roman" w:cs="Times New Roman"/>
          <w:sz w:val="28"/>
          <w:szCs w:val="28"/>
        </w:rPr>
        <w:t>Повышение надежности кабельных линий (основные факторы, влияющие на надежность работы кабельных линий; основные причины повреждения кабеля и меры их предупреждения; повышение надежно</w:t>
      </w:r>
      <w:r w:rsidR="001C6212" w:rsidRPr="0062662F">
        <w:rPr>
          <w:rFonts w:ascii="Times New Roman" w:hAnsi="Times New Roman" w:cs="Times New Roman"/>
          <w:sz w:val="28"/>
          <w:szCs w:val="28"/>
        </w:rPr>
        <w:softHyphen/>
        <w:t>сти за счет содержания кабелей под избыточным газовым давлением)</w:t>
      </w:r>
    </w:p>
    <w:p w:rsidR="001C6212" w:rsidRPr="0062662F" w:rsidRDefault="00CC2C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5. </w:t>
      </w:r>
      <w:r w:rsidR="001C6212" w:rsidRPr="0062662F">
        <w:rPr>
          <w:rFonts w:ascii="Times New Roman" w:hAnsi="Times New Roman" w:cs="Times New Roman"/>
          <w:sz w:val="28"/>
          <w:szCs w:val="28"/>
        </w:rPr>
        <w:t>Рассчитать вероятность безотказной работы линии связи за время наработки на о</w:t>
      </w:r>
      <w:r w:rsidRPr="0062662F">
        <w:rPr>
          <w:rFonts w:ascii="Times New Roman" w:hAnsi="Times New Roman" w:cs="Times New Roman"/>
          <w:sz w:val="28"/>
          <w:szCs w:val="28"/>
        </w:rPr>
        <w:t xml:space="preserve">тказ, поток отказов 20,2∙10-4 </w:t>
      </w:r>
      <w:r w:rsidR="001C6212" w:rsidRPr="0062662F">
        <w:rPr>
          <w:rFonts w:ascii="Times New Roman" w:hAnsi="Times New Roman" w:cs="Times New Roman"/>
          <w:sz w:val="28"/>
          <w:szCs w:val="28"/>
        </w:rPr>
        <w:t>1/ч, время вос</w:t>
      </w:r>
      <w:r w:rsidR="001C6212" w:rsidRPr="0062662F">
        <w:rPr>
          <w:rFonts w:ascii="Times New Roman" w:hAnsi="Times New Roman" w:cs="Times New Roman"/>
          <w:sz w:val="28"/>
          <w:szCs w:val="28"/>
        </w:rPr>
        <w:softHyphen/>
        <w:t>становления 5 час, коэффициент готовности 0,99.</w:t>
      </w:r>
    </w:p>
    <w:p w:rsidR="00CC2C12" w:rsidRPr="0062662F" w:rsidRDefault="00CC2C12" w:rsidP="004408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6212" w:rsidRPr="0062662F" w:rsidRDefault="001C6212" w:rsidP="00440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СОДЕРЖАНИЕ ОБЗОРНЫХ ЛЕКЦИЙ И ТЕМЫ ДЛЯ САИОСТОЯТЕЛЬНОЯ РАБОТЫ СТУДЕНТОВ (СРС)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Лекция 1 (2</w:t>
      </w:r>
      <w:r w:rsidR="00CC2C12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ч). Современная электрическая связь. Понятие о направляющих системах (НС) и их сравнение. Требования к НС</w:t>
      </w:r>
      <w:r w:rsidR="00D21833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[1, с. 6-23;    4, с. 3-4, 20-24] 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Тема СРС: конструкции и электрические характеристики кабе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лей связи.</w:t>
      </w:r>
    </w:p>
    <w:p w:rsidR="001C6212" w:rsidRPr="0062662F" w:rsidRDefault="00CC2C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[1,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с. 33-74, 125-167;    4, с. 33-36, 43-48].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Лекция 2 (2 ч). Сети электросвязи и принципы их построения. Абонентские линии ГТС</w:t>
      </w:r>
      <w:r w:rsidR="00D21833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.[1, с. 23-33].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Тема СРС: кабельная арматура и канализация.</w:t>
      </w:r>
      <w:r w:rsidR="00D21833" w:rsidRPr="0062662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6212" w:rsidRPr="0062662F" w:rsidRDefault="00CC2C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[1</w:t>
      </w:r>
      <w:r w:rsidR="001C6212" w:rsidRPr="0062662F">
        <w:rPr>
          <w:rFonts w:ascii="Times New Roman" w:hAnsi="Times New Roman" w:cs="Times New Roman"/>
          <w:sz w:val="28"/>
          <w:szCs w:val="28"/>
        </w:rPr>
        <w:t>, с. 409-444].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Лекция 3 (2</w:t>
      </w:r>
      <w:r w:rsidR="00CC2C12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ч). Конструкции и электрические характеристики оптических кабелей.</w:t>
      </w:r>
      <w:r w:rsidR="002C1DF1">
        <w:rPr>
          <w:rFonts w:ascii="Times New Roman" w:hAnsi="Times New Roman" w:cs="Times New Roman"/>
          <w:sz w:val="28"/>
          <w:szCs w:val="28"/>
        </w:rPr>
        <w:t xml:space="preserve"> </w:t>
      </w:r>
      <w:r w:rsidR="00CC2C12" w:rsidRPr="0062662F">
        <w:rPr>
          <w:rFonts w:ascii="Times New Roman" w:hAnsi="Times New Roman" w:cs="Times New Roman"/>
          <w:sz w:val="28"/>
          <w:szCs w:val="28"/>
        </w:rPr>
        <w:t>[1,</w:t>
      </w:r>
      <w:r w:rsidRPr="0062662F">
        <w:rPr>
          <w:rFonts w:ascii="Times New Roman" w:hAnsi="Times New Roman" w:cs="Times New Roman"/>
          <w:sz w:val="28"/>
          <w:szCs w:val="28"/>
        </w:rPr>
        <w:t xml:space="preserve"> с. 74-35, 167-213;    4, с. 54-63].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Тема СРС: оптические системы передачи.[1, с. 202-213;    4, с. 54-55] 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Лекция 4 (2 ч). Электродинамика НС. Уравнения Максвелла.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[1, с. 85-90;   2, с. 25-39, 53-53;   4, с. 4-9].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Тема СРС: граничные условия для векторов электромагнитного поля. Явления на границе двух сред.</w:t>
      </w:r>
      <w:r w:rsidR="00D21833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[1, с. 91-95;    2, с. 40-51, 192-200].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Лекция 5 (2 ч). Волновые уравнения. Энергия электромагнит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ного поля.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[1, с. 87-99;    2, с. 52-57, 75-77;    4, с. 11-12].</w:t>
      </w:r>
    </w:p>
    <w:p w:rsidR="001C6212" w:rsidRPr="0062662F" w:rsidRDefault="001C6212" w:rsidP="004408F4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Тема СРС: классификация </w:t>
      </w:r>
      <w:r w:rsidR="00CC2C12" w:rsidRPr="0062662F">
        <w:rPr>
          <w:rFonts w:ascii="Times New Roman" w:hAnsi="Times New Roman" w:cs="Times New Roman"/>
          <w:sz w:val="28"/>
          <w:szCs w:val="28"/>
        </w:rPr>
        <w:t>направляемых</w:t>
      </w:r>
      <w:r w:rsidRPr="0062662F">
        <w:rPr>
          <w:rFonts w:ascii="Times New Roman" w:hAnsi="Times New Roman" w:cs="Times New Roman"/>
          <w:sz w:val="28"/>
          <w:szCs w:val="28"/>
        </w:rPr>
        <w:t xml:space="preserve"> электромагнитных волн</w:t>
      </w:r>
      <w:r w:rsidR="00CC2C12" w:rsidRPr="0062662F">
        <w:rPr>
          <w:rFonts w:ascii="Times New Roman" w:hAnsi="Times New Roman" w:cs="Times New Roman"/>
          <w:sz w:val="28"/>
          <w:szCs w:val="28"/>
        </w:rPr>
        <w:t>.</w:t>
      </w:r>
      <w:r w:rsidRPr="0062662F">
        <w:rPr>
          <w:rFonts w:ascii="Times New Roman" w:hAnsi="Times New Roman" w:cs="Times New Roman"/>
          <w:sz w:val="28"/>
          <w:szCs w:val="28"/>
        </w:rPr>
        <w:t xml:space="preserve"> Структура поля в симметричных, коаксиальных, оптических кабелях</w:t>
      </w:r>
      <w:r w:rsidR="00C54977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и волноводах.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[1, с. 99-101;    2,</w:t>
      </w:r>
      <w:r w:rsidR="00CC2C12" w:rsidRPr="0062662F">
        <w:rPr>
          <w:rFonts w:ascii="Times New Roman" w:hAnsi="Times New Roman" w:cs="Times New Roman"/>
          <w:sz w:val="28"/>
          <w:szCs w:val="28"/>
        </w:rPr>
        <w:t xml:space="preserve"> с. 25-86;    4, с. 25-27</w:t>
      </w:r>
      <w:r w:rsidRPr="0062662F">
        <w:rPr>
          <w:rFonts w:ascii="Times New Roman" w:hAnsi="Times New Roman" w:cs="Times New Roman"/>
          <w:sz w:val="28"/>
          <w:szCs w:val="28"/>
        </w:rPr>
        <w:t>].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Лекция </w:t>
      </w:r>
      <w:r w:rsidR="00CC2C12" w:rsidRPr="0062662F">
        <w:rPr>
          <w:rFonts w:ascii="Times New Roman" w:hAnsi="Times New Roman" w:cs="Times New Roman"/>
          <w:sz w:val="28"/>
          <w:szCs w:val="28"/>
        </w:rPr>
        <w:t>б (2 ч</w:t>
      </w:r>
      <w:r w:rsidRPr="0062662F">
        <w:rPr>
          <w:rFonts w:ascii="Times New Roman" w:hAnsi="Times New Roman" w:cs="Times New Roman"/>
          <w:sz w:val="28"/>
          <w:szCs w:val="28"/>
        </w:rPr>
        <w:t>). Электрические процессы в кабельных цепях. Уравнение однородной цепи. Первичные и вторичные параметры пере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дачи и их частотная зависимость.</w:t>
      </w:r>
      <w:r w:rsidR="002C1DF1">
        <w:rPr>
          <w:rFonts w:ascii="Times New Roman" w:hAnsi="Times New Roman" w:cs="Times New Roman"/>
          <w:sz w:val="28"/>
          <w:szCs w:val="28"/>
        </w:rPr>
        <w:t xml:space="preserve"> </w:t>
      </w:r>
      <w:r w:rsidR="00CC2C12" w:rsidRPr="0062662F">
        <w:rPr>
          <w:rFonts w:ascii="Times New Roman" w:hAnsi="Times New Roman" w:cs="Times New Roman"/>
          <w:sz w:val="28"/>
          <w:szCs w:val="28"/>
        </w:rPr>
        <w:t>[1</w:t>
      </w:r>
      <w:r w:rsidRPr="0062662F">
        <w:rPr>
          <w:rFonts w:ascii="Times New Roman" w:hAnsi="Times New Roman" w:cs="Times New Roman"/>
          <w:sz w:val="28"/>
          <w:szCs w:val="28"/>
        </w:rPr>
        <w:t>, с. 113-120, 133-161;    4, с. 27-31, 38-43, 49-54].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Тема CPG: кабели с искусственно увеличенной индуктивностью, сверхпроводящие кабели и волноводы.[1, с. 161-167, 213-234;   2, с. 259-291;   4, с. 31-32].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Лекция 7 (2 ч). Взаимное влияние </w:t>
      </w:r>
      <w:r w:rsidR="00CC2C12" w:rsidRPr="0062662F">
        <w:rPr>
          <w:rFonts w:ascii="Times New Roman" w:hAnsi="Times New Roman" w:cs="Times New Roman"/>
          <w:sz w:val="28"/>
          <w:szCs w:val="28"/>
        </w:rPr>
        <w:t>между</w:t>
      </w:r>
      <w:r w:rsidRPr="0062662F">
        <w:rPr>
          <w:rFonts w:ascii="Times New Roman" w:hAnsi="Times New Roman" w:cs="Times New Roman"/>
          <w:sz w:val="28"/>
          <w:szCs w:val="28"/>
        </w:rPr>
        <w:t xml:space="preserve"> цепями. Схемы и пара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метры влияния. Нормы на переходные затухания.[1, с. 237-258, 286-288;  5, с. 3-15, 19-21].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Тема СРС: особенности влияния между коаксиальными цепями. Косвенные влияния.</w:t>
      </w:r>
      <w:r w:rsidR="002C1DF1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[1, с. 258-265;  5, с. 15-19].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Лекция 8 </w:t>
      </w:r>
      <w:r w:rsidR="00CC2C12" w:rsidRPr="0062662F">
        <w:rPr>
          <w:rFonts w:ascii="Times New Roman" w:hAnsi="Times New Roman" w:cs="Times New Roman"/>
          <w:sz w:val="28"/>
          <w:szCs w:val="28"/>
        </w:rPr>
        <w:t xml:space="preserve">(2 </w:t>
      </w:r>
      <w:r w:rsidRPr="0062662F">
        <w:rPr>
          <w:rFonts w:ascii="Times New Roman" w:hAnsi="Times New Roman" w:cs="Times New Roman"/>
          <w:sz w:val="28"/>
          <w:szCs w:val="28"/>
        </w:rPr>
        <w:t>ч). Меры защиты от взаимных влияний. Скрещивание и симметрирование.[1, с. 271-309;  5, с. 21-39].</w:t>
      </w:r>
    </w:p>
    <w:p w:rsidR="00D21833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Тема СРС: экранирование кабелей.[1, с. 342-356;  5, с. 39-42] 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.Лекция 9 (</w:t>
      </w:r>
      <w:r w:rsidR="00CC2C12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2ч). Влияние внешних полей на цепи связи. Источ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ники влияний. Опасные и мешающие влияния и их оценка.</w:t>
      </w:r>
      <w:r w:rsidR="00D21833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[1, с. 310-330; 5, с. 42-54].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Тема СРС: меры защиты от внешних влияний. Коррозия и меры защиты.</w:t>
      </w:r>
    </w:p>
    <w:p w:rsidR="001C6212" w:rsidRPr="0062662F" w:rsidRDefault="00CC2C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[1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, с. 330-341, 356-369;  </w:t>
      </w:r>
      <w:r w:rsidRPr="0062662F">
        <w:rPr>
          <w:rFonts w:ascii="Times New Roman" w:hAnsi="Times New Roman" w:cs="Times New Roman"/>
          <w:sz w:val="28"/>
          <w:szCs w:val="28"/>
        </w:rPr>
        <w:t>5</w:t>
      </w:r>
      <w:r w:rsidR="001C6212" w:rsidRPr="0062662F">
        <w:rPr>
          <w:rFonts w:ascii="Times New Roman" w:hAnsi="Times New Roman" w:cs="Times New Roman"/>
          <w:sz w:val="28"/>
          <w:szCs w:val="28"/>
        </w:rPr>
        <w:t>, с. 54-67].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Лекция 10 (2 ч). Принципы проектирования строительства и эксплуатации линейных сооружений и их надежность.</w:t>
      </w:r>
      <w:r w:rsidR="00D21833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[1, с. 370-463, 477-483].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Тема СРС: электрические измерения линий связи.</w:t>
      </w:r>
      <w:r w:rsidR="00D21833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[1, с. 463-477].</w:t>
      </w:r>
    </w:p>
    <w:p w:rsidR="00CC2C12" w:rsidRPr="0062662F" w:rsidRDefault="00CC2C12" w:rsidP="004408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6212" w:rsidRPr="0062662F" w:rsidRDefault="001C6212" w:rsidP="00440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СОДЕРЖАНИЕ ЛАБОРАТОРНЫХ РАБОТ</w:t>
      </w:r>
    </w:p>
    <w:p w:rsidR="001C6212" w:rsidRPr="0062662F" w:rsidRDefault="00CC2C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Лабораторная работа № 1-м (2 ч</w:t>
      </w:r>
      <w:r w:rsidR="001C6212" w:rsidRPr="0062662F">
        <w:rPr>
          <w:rFonts w:ascii="Times New Roman" w:hAnsi="Times New Roman" w:cs="Times New Roman"/>
          <w:sz w:val="28"/>
          <w:szCs w:val="28"/>
        </w:rPr>
        <w:t>). Изучение конструкций кабе</w:t>
      </w:r>
      <w:r w:rsidR="001C6212" w:rsidRPr="0062662F">
        <w:rPr>
          <w:rFonts w:ascii="Times New Roman" w:hAnsi="Times New Roman" w:cs="Times New Roman"/>
          <w:sz w:val="28"/>
          <w:szCs w:val="28"/>
        </w:rPr>
        <w:softHyphen/>
        <w:t>лей связи и типов кабельной арматуры.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Лабораторная работа </w:t>
      </w:r>
      <w:r w:rsidR="00CC2C12" w:rsidRPr="0062662F">
        <w:rPr>
          <w:rFonts w:ascii="Times New Roman" w:hAnsi="Times New Roman" w:cs="Times New Roman"/>
          <w:sz w:val="28"/>
          <w:szCs w:val="28"/>
        </w:rPr>
        <w:t xml:space="preserve">№ </w:t>
      </w:r>
      <w:r w:rsidRPr="0062662F">
        <w:rPr>
          <w:rFonts w:ascii="Times New Roman" w:hAnsi="Times New Roman" w:cs="Times New Roman"/>
          <w:sz w:val="28"/>
          <w:szCs w:val="28"/>
        </w:rPr>
        <w:t>1-0-м (2</w:t>
      </w:r>
      <w:r w:rsidR="00CC2C12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ч). Исследование конструкций оптических кабелей и волокон.</w:t>
      </w:r>
    </w:p>
    <w:p w:rsidR="001C6212" w:rsidRPr="0062662F" w:rsidRDefault="001C6212" w:rsidP="00CC2C12">
      <w:pPr>
        <w:shd w:val="clear" w:color="auto" w:fill="FFFFFF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Лабораторная работа </w:t>
      </w:r>
      <w:r w:rsidR="00E44DE4" w:rsidRPr="0062662F">
        <w:rPr>
          <w:rFonts w:ascii="Times New Roman" w:hAnsi="Times New Roman" w:cs="Times New Roman"/>
          <w:sz w:val="28"/>
          <w:szCs w:val="28"/>
        </w:rPr>
        <w:t>№</w:t>
      </w:r>
      <w:r w:rsidRPr="0062662F">
        <w:rPr>
          <w:rFonts w:ascii="Times New Roman" w:hAnsi="Times New Roman" w:cs="Times New Roman"/>
          <w:sz w:val="28"/>
          <w:szCs w:val="28"/>
        </w:rPr>
        <w:t xml:space="preserve"> 2-0-м (2</w:t>
      </w:r>
      <w:r w:rsidR="00E44DE4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ч). Монтаж и прокладка опти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ческих кабелей связи.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Лабораторная работа № 3-0-и </w:t>
      </w:r>
      <w:r w:rsidR="00E44DE4" w:rsidRPr="0062662F">
        <w:rPr>
          <w:rFonts w:ascii="Times New Roman" w:hAnsi="Times New Roman" w:cs="Times New Roman"/>
          <w:sz w:val="28"/>
          <w:szCs w:val="28"/>
        </w:rPr>
        <w:t xml:space="preserve">(2 </w:t>
      </w:r>
      <w:r w:rsidRPr="0062662F">
        <w:rPr>
          <w:rFonts w:ascii="Times New Roman" w:hAnsi="Times New Roman" w:cs="Times New Roman"/>
          <w:sz w:val="28"/>
          <w:szCs w:val="28"/>
        </w:rPr>
        <w:t>ч). Измерение апертуры и по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терь в соединениях строительных длин оптических кабелей.</w:t>
      </w:r>
    </w:p>
    <w:p w:rsidR="001C6212" w:rsidRPr="0062662F" w:rsidRDefault="00E44DE4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9-и (2 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1C6212" w:rsidRPr="0062662F">
        <w:rPr>
          <w:rFonts w:ascii="Times New Roman" w:hAnsi="Times New Roman" w:cs="Times New Roman"/>
          <w:sz w:val="28"/>
          <w:szCs w:val="28"/>
        </w:rPr>
        <w:t>ч). Распределительное устройст</w:t>
      </w:r>
      <w:r w:rsidR="001C6212" w:rsidRPr="0062662F">
        <w:rPr>
          <w:rFonts w:ascii="Times New Roman" w:hAnsi="Times New Roman" w:cs="Times New Roman"/>
          <w:sz w:val="28"/>
          <w:szCs w:val="28"/>
        </w:rPr>
        <w:softHyphen/>
        <w:t>во ГТС.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Лабораторная работа № </w:t>
      </w:r>
      <w:r w:rsidR="00E44DE4" w:rsidRPr="0062662F">
        <w:rPr>
          <w:rFonts w:ascii="Times New Roman" w:hAnsi="Times New Roman" w:cs="Times New Roman"/>
          <w:sz w:val="28"/>
          <w:szCs w:val="28"/>
        </w:rPr>
        <w:t>7</w:t>
      </w:r>
      <w:r w:rsidRPr="0062662F">
        <w:rPr>
          <w:rFonts w:ascii="Times New Roman" w:hAnsi="Times New Roman" w:cs="Times New Roman"/>
          <w:sz w:val="28"/>
          <w:szCs w:val="28"/>
        </w:rPr>
        <w:t>-и (2 ч). Симметрирование ВЧ кабель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ных цепей прибором ЕИЗ-600.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Лабораторная работа </w:t>
      </w:r>
      <w:r w:rsidR="00E44DE4" w:rsidRPr="0062662F">
        <w:rPr>
          <w:rFonts w:ascii="Times New Roman" w:hAnsi="Times New Roman" w:cs="Times New Roman"/>
          <w:sz w:val="28"/>
          <w:szCs w:val="28"/>
        </w:rPr>
        <w:t>№</w:t>
      </w:r>
      <w:r w:rsidRPr="0062662F">
        <w:rPr>
          <w:rFonts w:ascii="Times New Roman" w:hAnsi="Times New Roman" w:cs="Times New Roman"/>
          <w:sz w:val="28"/>
          <w:szCs w:val="28"/>
        </w:rPr>
        <w:t xml:space="preserve"> 3 (2</w:t>
      </w:r>
      <w:r w:rsidR="00E44DE4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ч). Испытание устройств и схем защиты установок связи от опасных и мешающих влияний.</w:t>
      </w:r>
    </w:p>
    <w:p w:rsidR="001C6212" w:rsidRPr="0062662F" w:rsidRDefault="001C6212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Лабораторная работа </w:t>
      </w:r>
      <w:r w:rsidR="00E44DE4" w:rsidRPr="0062662F">
        <w:rPr>
          <w:rFonts w:ascii="Times New Roman" w:hAnsi="Times New Roman" w:cs="Times New Roman"/>
          <w:sz w:val="28"/>
          <w:szCs w:val="28"/>
        </w:rPr>
        <w:t>№</w:t>
      </w:r>
      <w:r w:rsidRPr="0062662F">
        <w:rPr>
          <w:rFonts w:ascii="Times New Roman" w:hAnsi="Times New Roman" w:cs="Times New Roman"/>
          <w:sz w:val="28"/>
          <w:szCs w:val="28"/>
        </w:rPr>
        <w:t xml:space="preserve"> 15-и (2 ч). Содержание кабелей под газовым давлением.</w:t>
      </w:r>
    </w:p>
    <w:p w:rsidR="00E44DE4" w:rsidRPr="0062662F" w:rsidRDefault="00E44DE4" w:rsidP="004408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6212" w:rsidRPr="0062662F" w:rsidRDefault="001C6212" w:rsidP="00440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УПРАЖНЕНИЯ</w:t>
      </w:r>
    </w:p>
    <w:p w:rsidR="001C6212" w:rsidRPr="0062662F" w:rsidRDefault="00E44DE4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1.  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Решение задач по разделу "Электродинамика направляющих систем" (2 ч).    </w:t>
      </w:r>
      <w:r w:rsidRPr="0062662F">
        <w:rPr>
          <w:rFonts w:ascii="Times New Roman" w:hAnsi="Times New Roman" w:cs="Times New Roman"/>
          <w:sz w:val="28"/>
          <w:szCs w:val="28"/>
        </w:rPr>
        <w:t>[</w:t>
      </w:r>
      <w:r w:rsidR="001C6212" w:rsidRPr="0062662F">
        <w:rPr>
          <w:rFonts w:ascii="Times New Roman" w:hAnsi="Times New Roman" w:cs="Times New Roman"/>
          <w:sz w:val="28"/>
          <w:szCs w:val="28"/>
        </w:rPr>
        <w:t>, с. 85-124].</w:t>
      </w:r>
    </w:p>
    <w:p w:rsidR="001C6212" w:rsidRPr="0062662F" w:rsidRDefault="00E44DE4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2.  </w:t>
      </w:r>
      <w:r w:rsidR="001C6212" w:rsidRPr="0062662F">
        <w:rPr>
          <w:rFonts w:ascii="Times New Roman" w:hAnsi="Times New Roman" w:cs="Times New Roman"/>
          <w:sz w:val="28"/>
          <w:szCs w:val="28"/>
        </w:rPr>
        <w:t>Расчет параметров передачи цепи симметричного кабеля (2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ч), </w:t>
      </w:r>
      <w:r w:rsidRPr="0062662F">
        <w:rPr>
          <w:rFonts w:ascii="Times New Roman" w:hAnsi="Times New Roman" w:cs="Times New Roman"/>
          <w:sz w:val="28"/>
          <w:szCs w:val="28"/>
        </w:rPr>
        <w:t>[1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, с. 148-161] </w:t>
      </w:r>
    </w:p>
    <w:p w:rsidR="001C6212" w:rsidRPr="0062662F" w:rsidRDefault="00E44DE4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3.  </w:t>
      </w:r>
      <w:r w:rsidR="001C6212" w:rsidRPr="0062662F">
        <w:rPr>
          <w:rFonts w:ascii="Times New Roman" w:hAnsi="Times New Roman" w:cs="Times New Roman"/>
          <w:sz w:val="28"/>
          <w:szCs w:val="28"/>
        </w:rPr>
        <w:t>Расчет параметров передачи оптического кабеля (2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1C6212" w:rsidRPr="0062662F">
        <w:rPr>
          <w:rFonts w:ascii="Times New Roman" w:hAnsi="Times New Roman" w:cs="Times New Roman"/>
          <w:sz w:val="28"/>
          <w:szCs w:val="28"/>
        </w:rPr>
        <w:t>ч). [1, с. 167-213].</w:t>
      </w:r>
    </w:p>
    <w:p w:rsidR="001C6212" w:rsidRPr="0062662F" w:rsidRDefault="00E44DE4" w:rsidP="004408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4. 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Расчет параметров влияния цепей симметричного кабеля (2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1C6212" w:rsidRPr="0062662F">
        <w:rPr>
          <w:rFonts w:ascii="Times New Roman" w:hAnsi="Times New Roman" w:cs="Times New Roman"/>
          <w:sz w:val="28"/>
          <w:szCs w:val="28"/>
        </w:rPr>
        <w:t>ч) [1, с. 239-261].</w:t>
      </w:r>
    </w:p>
    <w:p w:rsidR="00E44DE4" w:rsidRPr="0062662F" w:rsidRDefault="00E44DE4" w:rsidP="004408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6212" w:rsidRPr="0062662F" w:rsidRDefault="001C6212" w:rsidP="00440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КОНТРОЛЬНЫЕ ЗАДАНИЯ И МЕТОДИЧЕСКИЕ УКАЗАНИЯ К ИХ ВЫПОЛНЕНИЮ</w:t>
      </w:r>
    </w:p>
    <w:p w:rsidR="001C6212" w:rsidRPr="0062662F" w:rsidRDefault="001C6212" w:rsidP="004408F4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Общие указания</w:t>
      </w:r>
    </w:p>
    <w:p w:rsidR="001C6212" w:rsidRPr="0062662F" w:rsidRDefault="001C6212" w:rsidP="0062662F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Контрольная работа (КР) содержит четыре задачи, охватывающие наиболее важные разделы курса. И</w:t>
      </w:r>
      <w:r w:rsidR="00E44DE4" w:rsidRPr="0062662F">
        <w:rPr>
          <w:rFonts w:ascii="Times New Roman" w:hAnsi="Times New Roman" w:cs="Times New Roman"/>
          <w:sz w:val="28"/>
          <w:szCs w:val="28"/>
        </w:rPr>
        <w:t>сходные данные для решения задач</w:t>
      </w:r>
      <w:r w:rsidRPr="0062662F">
        <w:rPr>
          <w:rFonts w:ascii="Times New Roman" w:hAnsi="Times New Roman" w:cs="Times New Roman"/>
          <w:sz w:val="28"/>
          <w:szCs w:val="28"/>
        </w:rPr>
        <w:t xml:space="preserve"> приведены в табл. 1-7. Выбор варианта провести по </w:t>
      </w:r>
      <w:r w:rsidR="00E44DE4" w:rsidRPr="0062662F">
        <w:rPr>
          <w:rFonts w:ascii="Times New Roman" w:hAnsi="Times New Roman" w:cs="Times New Roman"/>
          <w:sz w:val="28"/>
          <w:szCs w:val="28"/>
        </w:rPr>
        <w:t>двум</w:t>
      </w:r>
      <w:r w:rsidRPr="0062662F">
        <w:rPr>
          <w:rFonts w:ascii="Times New Roman" w:hAnsi="Times New Roman" w:cs="Times New Roman"/>
          <w:sz w:val="28"/>
          <w:szCs w:val="28"/>
        </w:rPr>
        <w:t xml:space="preserve"> последним цифрам номера студенческого билета. Выполненную КР представить в ЦОКР МТУСИ для рецензирования не менее, чем за 40 дней до начала лабораторно-экзаменационной сессии. Незачтенную КР исправить сог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ласно рецензии и повторно представить на рецензия. Зачтенную КР предъявить на экзамене для собеседования. Консультации можно пол</w:t>
      </w:r>
      <w:r w:rsidR="00F91EAA">
        <w:rPr>
          <w:rFonts w:ascii="Times New Roman" w:hAnsi="Times New Roman" w:cs="Times New Roman"/>
          <w:sz w:val="28"/>
          <w:szCs w:val="28"/>
        </w:rPr>
        <w:t>у</w:t>
      </w:r>
      <w:r w:rsidRPr="0062662F">
        <w:rPr>
          <w:rFonts w:ascii="Times New Roman" w:hAnsi="Times New Roman" w:cs="Times New Roman"/>
          <w:sz w:val="28"/>
          <w:szCs w:val="28"/>
        </w:rPr>
        <w:t>чить на кафедре линий связи, те</w:t>
      </w:r>
      <w:r w:rsidR="00F91EAA">
        <w:rPr>
          <w:rFonts w:ascii="Times New Roman" w:hAnsi="Times New Roman" w:cs="Times New Roman"/>
          <w:color w:val="000000"/>
          <w:sz w:val="28"/>
          <w:szCs w:val="28"/>
        </w:rPr>
        <w:t>л. 957-77-33.</w:t>
      </w:r>
    </w:p>
    <w:p w:rsidR="001C6212" w:rsidRPr="0062662F" w:rsidRDefault="001C6212" w:rsidP="00A72987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Задача 1</w:t>
      </w:r>
    </w:p>
    <w:p w:rsidR="00053465" w:rsidRPr="0062662F" w:rsidRDefault="00053465" w:rsidP="00A729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6212" w:rsidRPr="0062662F" w:rsidRDefault="001C621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Расчет выполнить для двух пунктов задания, номера которых указаны в табл. 1.</w:t>
      </w:r>
    </w:p>
    <w:p w:rsidR="001C6212" w:rsidRPr="0062662F" w:rsidRDefault="00053465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1.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Определить емкость симметричной цепи длиной 1 км, нахо</w:t>
      </w:r>
      <w:r w:rsidR="001C6212" w:rsidRPr="0062662F">
        <w:rPr>
          <w:rFonts w:ascii="Times New Roman" w:hAnsi="Times New Roman" w:cs="Times New Roman"/>
          <w:sz w:val="28"/>
          <w:szCs w:val="28"/>
        </w:rPr>
        <w:softHyphen/>
        <w:t xml:space="preserve">дящейся в среде с диэлектрической проницаемостью  </w:t>
      </w:r>
      <w:r w:rsidRPr="0062662F">
        <w:rPr>
          <w:rFonts w:ascii="Times New Roman" w:hAnsi="Times New Roman" w:cs="Times New Roman"/>
          <w:sz w:val="28"/>
          <w:szCs w:val="28"/>
        </w:rPr>
        <w:t>ε0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, если диаметр проводников </w:t>
      </w:r>
      <w:r w:rsidRPr="0062662F">
        <w:rPr>
          <w:rFonts w:ascii="Times New Roman" w:hAnsi="Times New Roman" w:cs="Times New Roman"/>
          <w:sz w:val="28"/>
          <w:szCs w:val="28"/>
        </w:rPr>
        <w:t>d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, а расстояние </w:t>
      </w:r>
      <w:r w:rsidRPr="0062662F">
        <w:rPr>
          <w:rFonts w:ascii="Times New Roman" w:hAnsi="Times New Roman" w:cs="Times New Roman"/>
          <w:sz w:val="28"/>
          <w:szCs w:val="28"/>
        </w:rPr>
        <w:t>между их осями   а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6212" w:rsidRPr="0062662F" w:rsidRDefault="00053465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2.</w:t>
      </w:r>
      <w:r w:rsidR="001C6212" w:rsidRPr="0062662F">
        <w:rPr>
          <w:rFonts w:ascii="Times New Roman" w:hAnsi="Times New Roman" w:cs="Times New Roman"/>
          <w:sz w:val="28"/>
          <w:szCs w:val="28"/>
        </w:rPr>
        <w:t>Определить напряженность магнитного поля</w:t>
      </w:r>
      <w:r w:rsidRPr="0062662F">
        <w:rPr>
          <w:rFonts w:ascii="Times New Roman" w:hAnsi="Times New Roman" w:cs="Times New Roman"/>
          <w:sz w:val="28"/>
          <w:szCs w:val="28"/>
        </w:rPr>
        <w:t xml:space="preserve"> Н </w:t>
      </w:r>
      <w:r w:rsidR="001C6212" w:rsidRPr="0062662F">
        <w:rPr>
          <w:rFonts w:ascii="Times New Roman" w:hAnsi="Times New Roman" w:cs="Times New Roman"/>
          <w:sz w:val="28"/>
          <w:szCs w:val="28"/>
        </w:rPr>
        <w:t>в точке, расположенной на расстоянии</w:t>
      </w:r>
      <w:r w:rsidR="002C1DF1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38163B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38163B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1C6212" w:rsidRPr="0062662F">
        <w:rPr>
          <w:rFonts w:ascii="Times New Roman" w:hAnsi="Times New Roman" w:cs="Times New Roman"/>
          <w:sz w:val="28"/>
          <w:szCs w:val="28"/>
        </w:rPr>
        <w:t>от центра проводника с диамет</w:t>
      </w:r>
      <w:r w:rsidR="001C6212" w:rsidRPr="0062662F">
        <w:rPr>
          <w:rFonts w:ascii="Times New Roman" w:hAnsi="Times New Roman" w:cs="Times New Roman"/>
          <w:sz w:val="28"/>
          <w:szCs w:val="28"/>
        </w:rPr>
        <w:softHyphen/>
        <w:t xml:space="preserve">ром   d , по которому протекает постоянный ток  </w:t>
      </w:r>
      <w:r w:rsidRPr="0062662F">
        <w:rPr>
          <w:rFonts w:ascii="Times New Roman" w:hAnsi="Times New Roman" w:cs="Times New Roman"/>
          <w:sz w:val="28"/>
          <w:szCs w:val="28"/>
        </w:rPr>
        <w:t>I</w:t>
      </w:r>
    </w:p>
    <w:p w:rsidR="00053465" w:rsidRPr="0062662F" w:rsidRDefault="00053465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3.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Определить тип материала (проводник, полупроводник, диэ</w:t>
      </w:r>
      <w:r w:rsidR="001C6212" w:rsidRPr="0062662F">
        <w:rPr>
          <w:rFonts w:ascii="Times New Roman" w:hAnsi="Times New Roman" w:cs="Times New Roman"/>
          <w:sz w:val="28"/>
          <w:szCs w:val="28"/>
        </w:rPr>
        <w:softHyphen/>
        <w:t xml:space="preserve">лектрик), если его удельная проводимость  </w:t>
      </w:r>
      <w:r w:rsidRPr="0062662F">
        <w:rPr>
          <w:rFonts w:ascii="Times New Roman" w:hAnsi="Times New Roman" w:cs="Times New Roman"/>
          <w:sz w:val="28"/>
          <w:szCs w:val="28"/>
        </w:rPr>
        <w:t>σ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, относительная диэлектрическая проницаемость </w:t>
      </w:r>
      <w:r w:rsidRPr="0062662F">
        <w:rPr>
          <w:rFonts w:ascii="Times New Roman" w:hAnsi="Times New Roman" w:cs="Times New Roman"/>
          <w:sz w:val="28"/>
          <w:szCs w:val="28"/>
        </w:rPr>
        <w:t>ε.  Частота сигнала  f.</w:t>
      </w:r>
    </w:p>
    <w:p w:rsidR="001C6212" w:rsidRPr="0062662F" w:rsidRDefault="00053465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4.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При каком условии будет происходить полное внутреннее </w:t>
      </w:r>
      <w:r w:rsidRPr="0062662F">
        <w:rPr>
          <w:rFonts w:ascii="Times New Roman" w:hAnsi="Times New Roman" w:cs="Times New Roman"/>
          <w:sz w:val="28"/>
          <w:szCs w:val="28"/>
        </w:rPr>
        <w:t>отражение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луча света от границы раздела сред, если относительная диэлектрическая проницаемость первой  </w:t>
      </w:r>
      <w:r w:rsidRPr="0062662F">
        <w:rPr>
          <w:rFonts w:ascii="Times New Roman" w:hAnsi="Times New Roman" w:cs="Times New Roman"/>
          <w:sz w:val="28"/>
          <w:szCs w:val="28"/>
        </w:rPr>
        <w:t>ε1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,</w:t>
      </w:r>
      <w:r w:rsidRPr="0062662F">
        <w:rPr>
          <w:rFonts w:ascii="Times New Roman" w:hAnsi="Times New Roman" w:cs="Times New Roman"/>
          <w:sz w:val="28"/>
          <w:szCs w:val="28"/>
        </w:rPr>
        <w:t xml:space="preserve"> второй  -  ε2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?</w:t>
      </w:r>
    </w:p>
    <w:p w:rsidR="001C6212" w:rsidRPr="0062662F" w:rsidRDefault="00053465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5.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Определить угол поворота вектора напряженности электриче</w:t>
      </w:r>
      <w:r w:rsidR="001C6212" w:rsidRPr="0062662F">
        <w:rPr>
          <w:rFonts w:ascii="Times New Roman" w:hAnsi="Times New Roman" w:cs="Times New Roman"/>
          <w:sz w:val="28"/>
          <w:szCs w:val="28"/>
        </w:rPr>
        <w:softHyphen/>
        <w:t>ского поля</w:t>
      </w:r>
      <w:r w:rsidRPr="0062662F">
        <w:rPr>
          <w:rFonts w:ascii="Times New Roman" w:hAnsi="Times New Roman" w:cs="Times New Roman"/>
          <w:sz w:val="28"/>
          <w:szCs w:val="28"/>
        </w:rPr>
        <w:t xml:space="preserve"> Е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  при переходе из среды с</w:t>
      </w:r>
      <w:r w:rsidRPr="0062662F">
        <w:rPr>
          <w:rFonts w:ascii="Times New Roman" w:hAnsi="Times New Roman" w:cs="Times New Roman"/>
          <w:sz w:val="28"/>
          <w:szCs w:val="28"/>
        </w:rPr>
        <w:t xml:space="preserve"> ε1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  в среду с  </w:t>
      </w:r>
      <w:r w:rsidRPr="0062662F">
        <w:rPr>
          <w:rFonts w:ascii="Times New Roman" w:hAnsi="Times New Roman" w:cs="Times New Roman"/>
          <w:sz w:val="28"/>
          <w:szCs w:val="28"/>
        </w:rPr>
        <w:t>ε2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, если в первой среде </w:t>
      </w:r>
      <w:r w:rsidRPr="0062662F">
        <w:rPr>
          <w:rFonts w:ascii="Times New Roman" w:hAnsi="Times New Roman" w:cs="Times New Roman"/>
          <w:sz w:val="28"/>
          <w:szCs w:val="28"/>
        </w:rPr>
        <w:t>вектор</w:t>
      </w:r>
      <w:r w:rsidR="001343F1" w:rsidRPr="0062662F">
        <w:rPr>
          <w:rFonts w:ascii="Times New Roman" w:hAnsi="Times New Roman" w:cs="Times New Roman"/>
          <w:sz w:val="28"/>
          <w:szCs w:val="28"/>
        </w:rPr>
        <w:t xml:space="preserve"> Е 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составляет угол     </w:t>
      </w:r>
      <w:r w:rsidR="001343F1" w:rsidRPr="0062662F">
        <w:rPr>
          <w:rFonts w:ascii="Times New Roman" w:hAnsi="Times New Roman" w:cs="Times New Roman"/>
          <w:sz w:val="28"/>
          <w:szCs w:val="28"/>
        </w:rPr>
        <w:t>φ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= 50° с нор</w:t>
      </w:r>
      <w:r w:rsidR="001C6212" w:rsidRPr="0062662F">
        <w:rPr>
          <w:rFonts w:ascii="Times New Roman" w:hAnsi="Times New Roman" w:cs="Times New Roman"/>
          <w:sz w:val="28"/>
          <w:szCs w:val="28"/>
        </w:rPr>
        <w:softHyphen/>
        <w:t>малью к плоскости раздела.</w:t>
      </w:r>
    </w:p>
    <w:p w:rsidR="001C6212" w:rsidRPr="0062662F" w:rsidRDefault="00053465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6. 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Плоская электромагнитная волна с частотой  </w:t>
      </w:r>
      <w:r w:rsidR="001343F1" w:rsidRPr="0062662F">
        <w:rPr>
          <w:rFonts w:ascii="Times New Roman" w:hAnsi="Times New Roman" w:cs="Times New Roman"/>
          <w:sz w:val="28"/>
          <w:szCs w:val="28"/>
        </w:rPr>
        <w:t>f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распростра</w:t>
      </w:r>
      <w:r w:rsidR="001C6212" w:rsidRPr="0062662F">
        <w:rPr>
          <w:rFonts w:ascii="Times New Roman" w:hAnsi="Times New Roman" w:cs="Times New Roman"/>
          <w:sz w:val="28"/>
          <w:szCs w:val="28"/>
        </w:rPr>
        <w:softHyphen/>
        <w:t xml:space="preserve">няется в неограниченной среде с параметрами </w:t>
      </w:r>
      <w:r w:rsidR="001343F1" w:rsidRPr="0062662F">
        <w:rPr>
          <w:rFonts w:ascii="Times New Roman" w:hAnsi="Times New Roman" w:cs="Times New Roman"/>
          <w:sz w:val="28"/>
          <w:szCs w:val="28"/>
        </w:rPr>
        <w:t xml:space="preserve"> μ0, ε, σ.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Определить фазовую скорость и коэффициент затухания волны.</w:t>
      </w:r>
    </w:p>
    <w:p w:rsidR="001C6212" w:rsidRPr="0062662F" w:rsidRDefault="00053465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7. 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Определить напряженности магнитного и электрического по</w:t>
      </w:r>
      <w:r w:rsidR="001C6212" w:rsidRPr="0062662F">
        <w:rPr>
          <w:rFonts w:ascii="Times New Roman" w:hAnsi="Times New Roman" w:cs="Times New Roman"/>
          <w:sz w:val="28"/>
          <w:szCs w:val="28"/>
        </w:rPr>
        <w:softHyphen/>
        <w:t xml:space="preserve">лей в точке, расположенной посередине зазора между проводниками в коаксиальном кабеле, если диаметр внутреннего проводника  </w:t>
      </w:r>
      <w:r w:rsidR="001343F1" w:rsidRPr="0062662F">
        <w:rPr>
          <w:rFonts w:ascii="Times New Roman" w:hAnsi="Times New Roman" w:cs="Times New Roman"/>
          <w:sz w:val="28"/>
          <w:szCs w:val="28"/>
        </w:rPr>
        <w:t>d1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, внутренний диаметр внешнего проводника </w:t>
      </w:r>
      <w:r w:rsidR="001343F1" w:rsidRPr="0062662F">
        <w:rPr>
          <w:rFonts w:ascii="Times New Roman" w:hAnsi="Times New Roman" w:cs="Times New Roman"/>
          <w:sz w:val="28"/>
          <w:szCs w:val="28"/>
        </w:rPr>
        <w:t>d2,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ток во внутреннем проводнике</w:t>
      </w:r>
      <w:r w:rsidR="001343F1" w:rsidRPr="0062662F">
        <w:rPr>
          <w:rFonts w:ascii="Times New Roman" w:hAnsi="Times New Roman" w:cs="Times New Roman"/>
          <w:sz w:val="28"/>
          <w:szCs w:val="28"/>
        </w:rPr>
        <w:t xml:space="preserve"> I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, относительная диэлектрическая проницаемость изо</w:t>
      </w:r>
      <w:r w:rsidR="001C6212" w:rsidRPr="0062662F">
        <w:rPr>
          <w:rFonts w:ascii="Times New Roman" w:hAnsi="Times New Roman" w:cs="Times New Roman"/>
          <w:sz w:val="28"/>
          <w:szCs w:val="28"/>
        </w:rPr>
        <w:softHyphen/>
        <w:t xml:space="preserve">ляции  </w:t>
      </w:r>
      <w:r w:rsidR="001343F1" w:rsidRPr="0062662F">
        <w:rPr>
          <w:rFonts w:ascii="Times New Roman" w:hAnsi="Times New Roman" w:cs="Times New Roman"/>
          <w:sz w:val="28"/>
          <w:szCs w:val="28"/>
        </w:rPr>
        <w:t>ε.</w:t>
      </w:r>
    </w:p>
    <w:p w:rsidR="001C6212" w:rsidRPr="0062662F" w:rsidRDefault="00053465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8</w:t>
      </w:r>
      <w:r w:rsidR="001343F1" w:rsidRPr="0062662F">
        <w:rPr>
          <w:rFonts w:ascii="Times New Roman" w:hAnsi="Times New Roman" w:cs="Times New Roman"/>
          <w:sz w:val="28"/>
          <w:szCs w:val="28"/>
        </w:rPr>
        <w:t>.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Определить среднее значение вектора Пойнтинга для плоской электромагнитной волны, распространяющейся в неограниченной среде с параметрами  </w:t>
      </w:r>
      <w:r w:rsidR="001343F1" w:rsidRPr="0062662F">
        <w:rPr>
          <w:rFonts w:ascii="Times New Roman" w:hAnsi="Times New Roman" w:cs="Times New Roman"/>
          <w:sz w:val="28"/>
          <w:szCs w:val="28"/>
        </w:rPr>
        <w:t>ε, μ0,  σ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= 0. Амплитуда напряженности элект</w:t>
      </w:r>
      <w:r w:rsidR="001C6212" w:rsidRPr="0062662F">
        <w:rPr>
          <w:rFonts w:ascii="Times New Roman" w:hAnsi="Times New Roman" w:cs="Times New Roman"/>
          <w:sz w:val="28"/>
          <w:szCs w:val="28"/>
        </w:rPr>
        <w:softHyphen/>
        <w:t>рического поля волны равна</w:t>
      </w:r>
      <w:r w:rsidR="001343F1" w:rsidRPr="0062662F">
        <w:rPr>
          <w:rFonts w:ascii="Times New Roman" w:hAnsi="Times New Roman" w:cs="Times New Roman"/>
          <w:sz w:val="28"/>
          <w:szCs w:val="28"/>
        </w:rPr>
        <w:t xml:space="preserve"> Em</w:t>
      </w:r>
      <w:r w:rsidR="001C6212" w:rsidRPr="0062662F">
        <w:rPr>
          <w:rFonts w:ascii="Times New Roman" w:hAnsi="Times New Roman" w:cs="Times New Roman"/>
          <w:sz w:val="28"/>
          <w:szCs w:val="28"/>
        </w:rPr>
        <w:t>.</w:t>
      </w:r>
    </w:p>
    <w:p w:rsidR="001C6212" w:rsidRPr="0062662F" w:rsidRDefault="00053465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9. </w:t>
      </w:r>
      <w:r w:rsidR="001C6212" w:rsidRPr="0062662F">
        <w:rPr>
          <w:rFonts w:ascii="Times New Roman" w:hAnsi="Times New Roman" w:cs="Times New Roman"/>
          <w:sz w:val="28"/>
          <w:szCs w:val="28"/>
        </w:rPr>
        <w:t>По направляющей системе распространяется волна типа Е</w:t>
      </w:r>
      <w:r w:rsidR="00C628CC" w:rsidRPr="0062662F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="00A54B48" w:rsidRPr="0062662F">
        <w:rPr>
          <w:rFonts w:ascii="Times New Roman" w:hAnsi="Times New Roman" w:cs="Times New Roman"/>
          <w:sz w:val="28"/>
          <w:szCs w:val="28"/>
        </w:rPr>
        <w:t xml:space="preserve">. </w:t>
      </w:r>
      <w:r w:rsidR="001C6212" w:rsidRPr="0062662F">
        <w:rPr>
          <w:rFonts w:ascii="Times New Roman" w:hAnsi="Times New Roman" w:cs="Times New Roman"/>
          <w:sz w:val="28"/>
          <w:szCs w:val="28"/>
        </w:rPr>
        <w:t>Определите ее критическую длину, если фаз</w:t>
      </w:r>
      <w:r w:rsidR="00A54B48" w:rsidRPr="0062662F">
        <w:rPr>
          <w:rFonts w:ascii="Times New Roman" w:hAnsi="Times New Roman" w:cs="Times New Roman"/>
          <w:sz w:val="28"/>
          <w:szCs w:val="28"/>
        </w:rPr>
        <w:t>овая скорость данной вол</w:t>
      </w:r>
      <w:r w:rsidR="00A54B48" w:rsidRPr="0062662F">
        <w:rPr>
          <w:rFonts w:ascii="Times New Roman" w:hAnsi="Times New Roman" w:cs="Times New Roman"/>
          <w:sz w:val="28"/>
          <w:szCs w:val="28"/>
        </w:rPr>
        <w:softHyphen/>
        <w:t>ны в k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 раз превосходит фазовую с</w:t>
      </w:r>
      <w:r w:rsidR="00A54B48" w:rsidRPr="0062662F">
        <w:rPr>
          <w:rFonts w:ascii="Times New Roman" w:hAnsi="Times New Roman" w:cs="Times New Roman"/>
          <w:sz w:val="28"/>
          <w:szCs w:val="28"/>
        </w:rPr>
        <w:t>корость волны в неограниченной среде, а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длина волны генератора </w:t>
      </w:r>
      <w:r w:rsidR="00A54B48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1C6212" w:rsidRPr="0062662F">
        <w:rPr>
          <w:rFonts w:ascii="Times New Roman" w:hAnsi="Times New Roman" w:cs="Times New Roman"/>
          <w:sz w:val="28"/>
          <w:szCs w:val="28"/>
        </w:rPr>
        <w:t>составляет</w:t>
      </w:r>
      <w:r w:rsidR="00A54B48" w:rsidRPr="0062662F">
        <w:rPr>
          <w:rFonts w:ascii="Times New Roman" w:hAnsi="Times New Roman" w:cs="Times New Roman"/>
          <w:sz w:val="28"/>
          <w:szCs w:val="28"/>
        </w:rPr>
        <w:t xml:space="preserve"> λ</w:t>
      </w:r>
      <w:r w:rsidR="001C6212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A54B48" w:rsidRPr="0062662F">
        <w:rPr>
          <w:rFonts w:ascii="Times New Roman" w:hAnsi="Times New Roman" w:cs="Times New Roman"/>
          <w:sz w:val="28"/>
          <w:szCs w:val="28"/>
        </w:rPr>
        <w:t>.</w:t>
      </w:r>
    </w:p>
    <w:p w:rsidR="001C6212" w:rsidRPr="0062662F" w:rsidRDefault="001C621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Пример: последние цифры номера студенческого билета 84. По табл. 1 находим, что расчету по</w:t>
      </w:r>
      <w:r w:rsidR="00053465" w:rsidRPr="0062662F">
        <w:rPr>
          <w:rFonts w:ascii="Times New Roman" w:hAnsi="Times New Roman" w:cs="Times New Roman"/>
          <w:sz w:val="28"/>
          <w:szCs w:val="28"/>
        </w:rPr>
        <w:t>длежат два пункта задания: 1 и 7</w:t>
      </w:r>
      <w:r w:rsidRPr="0062662F">
        <w:rPr>
          <w:rFonts w:ascii="Times New Roman" w:hAnsi="Times New Roman" w:cs="Times New Roman"/>
          <w:sz w:val="28"/>
          <w:szCs w:val="28"/>
        </w:rPr>
        <w:t>.</w:t>
      </w:r>
    </w:p>
    <w:p w:rsidR="001C6212" w:rsidRPr="0062662F" w:rsidRDefault="001C6212" w:rsidP="001C621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A54B48" w:rsidRPr="0062662F" w:rsidRDefault="006F3151" w:rsidP="00A72987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Для выполнения п.</w:t>
      </w:r>
      <w:r w:rsidR="00A54B48" w:rsidRPr="0062662F">
        <w:rPr>
          <w:rFonts w:ascii="Times New Roman" w:hAnsi="Times New Roman" w:cs="Times New Roman"/>
          <w:sz w:val="28"/>
          <w:szCs w:val="28"/>
        </w:rPr>
        <w:t xml:space="preserve"> 1 в табл. 1 приведены данные:</w:t>
      </w:r>
      <w:r w:rsidRPr="0062662F">
        <w:rPr>
          <w:rFonts w:ascii="Times New Roman" w:hAnsi="Times New Roman" w:cs="Times New Roman"/>
          <w:sz w:val="28"/>
          <w:szCs w:val="28"/>
        </w:rPr>
        <w:t xml:space="preserve"> d</w:t>
      </w:r>
      <w:r w:rsidR="00A54B48" w:rsidRPr="0062662F">
        <w:rPr>
          <w:rFonts w:ascii="Times New Roman" w:hAnsi="Times New Roman" w:cs="Times New Roman"/>
          <w:sz w:val="28"/>
          <w:szCs w:val="28"/>
        </w:rPr>
        <w:t>=</w:t>
      </w:r>
      <w:r w:rsidRPr="0062662F">
        <w:rPr>
          <w:rFonts w:ascii="Times New Roman" w:hAnsi="Times New Roman" w:cs="Times New Roman"/>
          <w:sz w:val="28"/>
          <w:szCs w:val="28"/>
        </w:rPr>
        <w:t xml:space="preserve"> 2 мм; </w:t>
      </w:r>
      <w:r w:rsidR="00A54B48" w:rsidRPr="0062662F">
        <w:rPr>
          <w:rFonts w:ascii="Times New Roman" w:hAnsi="Times New Roman" w:cs="Times New Roman"/>
          <w:sz w:val="28"/>
          <w:szCs w:val="28"/>
        </w:rPr>
        <w:t>а</w:t>
      </w:r>
      <w:r w:rsidRPr="0062662F">
        <w:rPr>
          <w:rFonts w:ascii="Times New Roman" w:hAnsi="Times New Roman" w:cs="Times New Roman"/>
          <w:sz w:val="28"/>
          <w:szCs w:val="28"/>
        </w:rPr>
        <w:t>= 20 мм. Для выполнения п. 7 в табл. 1 приведены данные: d</w:t>
      </w:r>
      <w:r w:rsidR="00A54B48" w:rsidRPr="0062662F">
        <w:rPr>
          <w:rFonts w:ascii="Times New Roman" w:hAnsi="Times New Roman" w:cs="Times New Roman"/>
          <w:sz w:val="28"/>
          <w:szCs w:val="28"/>
        </w:rPr>
        <w:t>1</w:t>
      </w:r>
      <w:r w:rsidRPr="0062662F">
        <w:rPr>
          <w:rFonts w:ascii="Times New Roman" w:hAnsi="Times New Roman" w:cs="Times New Roman"/>
          <w:sz w:val="28"/>
          <w:szCs w:val="28"/>
        </w:rPr>
        <w:t xml:space="preserve"> = 1,2 мм</w:t>
      </w:r>
      <w:r w:rsidR="00A54B48" w:rsidRPr="0062662F">
        <w:rPr>
          <w:rFonts w:ascii="Times New Roman" w:hAnsi="Times New Roman" w:cs="Times New Roman"/>
          <w:sz w:val="28"/>
          <w:szCs w:val="28"/>
        </w:rPr>
        <w:t>;  d2</w:t>
      </w:r>
      <w:r w:rsidRPr="0062662F">
        <w:rPr>
          <w:rFonts w:ascii="Times New Roman" w:hAnsi="Times New Roman" w:cs="Times New Roman"/>
          <w:sz w:val="28"/>
          <w:szCs w:val="28"/>
        </w:rPr>
        <w:t xml:space="preserve">= 4,6 мм;  </w:t>
      </w:r>
      <w:r w:rsidR="00A54B48" w:rsidRPr="0062662F">
        <w:rPr>
          <w:rFonts w:ascii="Times New Roman" w:hAnsi="Times New Roman" w:cs="Times New Roman"/>
          <w:sz w:val="28"/>
          <w:szCs w:val="28"/>
        </w:rPr>
        <w:t>I</w:t>
      </w:r>
      <w:r w:rsidRPr="0062662F">
        <w:rPr>
          <w:rFonts w:ascii="Times New Roman" w:hAnsi="Times New Roman" w:cs="Times New Roman"/>
          <w:sz w:val="28"/>
          <w:szCs w:val="28"/>
        </w:rPr>
        <w:t xml:space="preserve"> = 18 мА;        </w:t>
      </w:r>
      <w:r w:rsidR="00A54B48" w:rsidRPr="0062662F">
        <w:rPr>
          <w:rFonts w:ascii="Times New Roman" w:hAnsi="Times New Roman" w:cs="Times New Roman"/>
          <w:sz w:val="28"/>
          <w:szCs w:val="28"/>
        </w:rPr>
        <w:t>ε</w:t>
      </w:r>
      <w:r w:rsidRPr="0062662F">
        <w:rPr>
          <w:rFonts w:ascii="Times New Roman" w:hAnsi="Times New Roman" w:cs="Times New Roman"/>
          <w:sz w:val="28"/>
          <w:szCs w:val="28"/>
        </w:rPr>
        <w:t xml:space="preserve">= 1,2. </w:t>
      </w:r>
    </w:p>
    <w:p w:rsidR="00A54B48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Величины   </w:t>
      </w:r>
      <w:r w:rsidR="0054647F" w:rsidRPr="0062662F">
        <w:rPr>
          <w:rFonts w:ascii="Times New Roman" w:hAnsi="Times New Roman" w:cs="Times New Roman"/>
          <w:sz w:val="28"/>
          <w:szCs w:val="28"/>
        </w:rPr>
        <w:t>ε0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54647F" w:rsidRPr="0062662F">
        <w:rPr>
          <w:rFonts w:ascii="Times New Roman" w:hAnsi="Times New Roman" w:cs="Times New Roman"/>
          <w:sz w:val="28"/>
          <w:szCs w:val="28"/>
        </w:rPr>
        <w:t xml:space="preserve"> и  μ0</w:t>
      </w:r>
      <w:r w:rsidRPr="0062662F">
        <w:rPr>
          <w:rFonts w:ascii="Times New Roman" w:hAnsi="Times New Roman" w:cs="Times New Roman"/>
          <w:sz w:val="28"/>
          <w:szCs w:val="28"/>
        </w:rPr>
        <w:t xml:space="preserve">„ </w:t>
      </w:r>
      <w:r w:rsidR="00A54B48" w:rsidRPr="0062662F">
        <w:rPr>
          <w:rFonts w:ascii="Times New Roman" w:hAnsi="Times New Roman" w:cs="Times New Roman"/>
          <w:sz w:val="28"/>
          <w:szCs w:val="28"/>
        </w:rPr>
        <w:t>имеют постоянные значения.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При решении отдельных вопросов данной задачи следует ис</w:t>
      </w:r>
      <w:r w:rsidRPr="0062662F">
        <w:rPr>
          <w:rFonts w:ascii="Times New Roman" w:hAnsi="Times New Roman" w:cs="Times New Roman"/>
          <w:sz w:val="28"/>
          <w:szCs w:val="28"/>
        </w:rPr>
        <w:softHyphen/>
        <w:t xml:space="preserve">пользовать соответствующие главы: 1, </w:t>
      </w:r>
      <w:r w:rsidR="0054647F" w:rsidRPr="0062662F">
        <w:rPr>
          <w:rFonts w:ascii="Times New Roman" w:hAnsi="Times New Roman" w:cs="Times New Roman"/>
          <w:sz w:val="28"/>
          <w:szCs w:val="28"/>
        </w:rPr>
        <w:t>2</w:t>
      </w:r>
      <w:r w:rsidRPr="0062662F">
        <w:rPr>
          <w:rFonts w:ascii="Times New Roman" w:hAnsi="Times New Roman" w:cs="Times New Roman"/>
          <w:sz w:val="28"/>
          <w:szCs w:val="28"/>
        </w:rPr>
        <w:t>, 3, 13 и §§ 4.5, 6.7, 7.3, 7.6, 9.2, 10.4, 13.6, 14.4 [2] .</w:t>
      </w:r>
    </w:p>
    <w:p w:rsidR="006F3151" w:rsidRPr="0062662F" w:rsidRDefault="006F3151" w:rsidP="00A72987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Задача 2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Рассчитать первичные и вторичные параметры передачи симмет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ричной кабельной цепи звездной скрутки, расположенной в первом повиве симметри</w:t>
      </w:r>
      <w:r w:rsidR="0054647F" w:rsidRPr="0062662F">
        <w:rPr>
          <w:rFonts w:ascii="Times New Roman" w:hAnsi="Times New Roman" w:cs="Times New Roman"/>
          <w:sz w:val="28"/>
          <w:szCs w:val="28"/>
        </w:rPr>
        <w:t xml:space="preserve">чного кабеля. Построить графики </w:t>
      </w:r>
      <w:r w:rsidRPr="0062662F">
        <w:rPr>
          <w:rFonts w:ascii="Times New Roman" w:hAnsi="Times New Roman" w:cs="Times New Roman"/>
          <w:sz w:val="28"/>
          <w:szCs w:val="28"/>
        </w:rPr>
        <w:t>частотной зависи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мости параметров передачи в заданном диапазоне и дать их анализ</w:t>
      </w:r>
      <w:r w:rsidR="0054647F" w:rsidRPr="0062662F">
        <w:rPr>
          <w:rFonts w:ascii="Times New Roman" w:hAnsi="Times New Roman" w:cs="Times New Roman"/>
          <w:sz w:val="28"/>
          <w:szCs w:val="28"/>
        </w:rPr>
        <w:t>.</w:t>
      </w:r>
    </w:p>
    <w:p w:rsidR="0054647F" w:rsidRPr="0062662F" w:rsidRDefault="0054647F" w:rsidP="00A729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3151" w:rsidRPr="0062662F" w:rsidRDefault="006F3151" w:rsidP="00A72987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Методические указания к решению задачи 2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Исходные данные приведены в табл. 2-5. Расчет параметров передачи выполнить на частотах, указанных в табл. 3, в зависимо</w:t>
      </w:r>
      <w:r w:rsidRPr="0062662F">
        <w:rPr>
          <w:rFonts w:ascii="Times New Roman" w:hAnsi="Times New Roman" w:cs="Times New Roman"/>
          <w:sz w:val="28"/>
          <w:szCs w:val="28"/>
        </w:rPr>
        <w:softHyphen/>
        <w:t xml:space="preserve">сти от заданного значения верхней частоты в табл. 4. Величины </w:t>
      </w:r>
      <w:r w:rsidR="0009676A" w:rsidRPr="0062662F">
        <w:rPr>
          <w:rFonts w:ascii="Times New Roman" w:hAnsi="Times New Roman" w:cs="Times New Roman"/>
          <w:sz w:val="28"/>
          <w:szCs w:val="28"/>
        </w:rPr>
        <w:t xml:space="preserve"> ε и tgδ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09676A" w:rsidRPr="0062662F">
        <w:rPr>
          <w:rFonts w:ascii="Times New Roman" w:hAnsi="Times New Roman" w:cs="Times New Roman"/>
          <w:sz w:val="28"/>
          <w:szCs w:val="28"/>
        </w:rPr>
        <w:t xml:space="preserve">указаны </w:t>
      </w:r>
      <w:r w:rsidRPr="0062662F">
        <w:rPr>
          <w:rFonts w:ascii="Times New Roman" w:hAnsi="Times New Roman" w:cs="Times New Roman"/>
          <w:sz w:val="28"/>
          <w:szCs w:val="28"/>
        </w:rPr>
        <w:t>табл. 2. Если расчетная</w:t>
      </w:r>
      <w:r w:rsidR="0009676A" w:rsidRPr="0062662F">
        <w:rPr>
          <w:rFonts w:ascii="Times New Roman" w:hAnsi="Times New Roman" w:cs="Times New Roman"/>
          <w:sz w:val="28"/>
          <w:szCs w:val="28"/>
        </w:rPr>
        <w:t xml:space="preserve"> частота</w:t>
      </w:r>
      <w:r w:rsidRPr="0062662F">
        <w:rPr>
          <w:rFonts w:ascii="Times New Roman" w:hAnsi="Times New Roman" w:cs="Times New Roman"/>
          <w:sz w:val="28"/>
          <w:szCs w:val="28"/>
        </w:rPr>
        <w:t xml:space="preserve"> отличается от частоты в табл. 2, то следует применить линейную интерполя</w:t>
      </w:r>
      <w:r w:rsidRPr="0062662F">
        <w:rPr>
          <w:rFonts w:ascii="Times New Roman" w:hAnsi="Times New Roman" w:cs="Times New Roman"/>
          <w:sz w:val="28"/>
          <w:szCs w:val="28"/>
        </w:rPr>
        <w:softHyphen/>
        <w:t xml:space="preserve">цию для определения </w:t>
      </w:r>
      <w:r w:rsidR="0009676A" w:rsidRPr="0062662F">
        <w:rPr>
          <w:rFonts w:ascii="Times New Roman" w:hAnsi="Times New Roman" w:cs="Times New Roman"/>
          <w:sz w:val="28"/>
          <w:szCs w:val="28"/>
        </w:rPr>
        <w:t xml:space="preserve">tgδ. 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Пример.     Для кордельно-бумажной изоляции определить </w:t>
      </w:r>
      <w:r w:rsidR="0009676A" w:rsidRPr="0062662F">
        <w:rPr>
          <w:rFonts w:ascii="Times New Roman" w:hAnsi="Times New Roman" w:cs="Times New Roman"/>
          <w:sz w:val="28"/>
          <w:szCs w:val="28"/>
        </w:rPr>
        <w:t>tgδ</w:t>
      </w:r>
      <w:r w:rsidRPr="0062662F">
        <w:rPr>
          <w:rFonts w:ascii="Times New Roman" w:hAnsi="Times New Roman" w:cs="Times New Roman"/>
          <w:sz w:val="28"/>
          <w:szCs w:val="28"/>
        </w:rPr>
        <w:t xml:space="preserve">  на частоте    </w:t>
      </w:r>
      <w:r w:rsidR="0009676A" w:rsidRPr="0062662F">
        <w:rPr>
          <w:rFonts w:ascii="Times New Roman" w:hAnsi="Times New Roman" w:cs="Times New Roman"/>
          <w:sz w:val="28"/>
          <w:szCs w:val="28"/>
        </w:rPr>
        <w:t>f2 =40</w:t>
      </w:r>
      <w:r w:rsidRPr="0062662F">
        <w:rPr>
          <w:rFonts w:ascii="Times New Roman" w:hAnsi="Times New Roman" w:cs="Times New Roman"/>
          <w:sz w:val="28"/>
          <w:szCs w:val="28"/>
        </w:rPr>
        <w:t xml:space="preserve"> кГц. Построив график по данным табл. 2, будем иметь    </w:t>
      </w:r>
      <w:r w:rsidR="0009676A" w:rsidRPr="0062662F">
        <w:rPr>
          <w:rFonts w:ascii="Times New Roman" w:hAnsi="Times New Roman" w:cs="Times New Roman"/>
          <w:sz w:val="28"/>
          <w:szCs w:val="28"/>
        </w:rPr>
        <w:t>tgδ =71,5∙</w:t>
      </w:r>
      <w:r w:rsidRPr="0062662F">
        <w:rPr>
          <w:rFonts w:ascii="Times New Roman" w:hAnsi="Times New Roman" w:cs="Times New Roman"/>
          <w:sz w:val="28"/>
          <w:szCs w:val="28"/>
        </w:rPr>
        <w:t>10</w:t>
      </w:r>
      <w:r w:rsidR="0009676A" w:rsidRPr="0062662F">
        <w:rPr>
          <w:rFonts w:ascii="Times New Roman" w:hAnsi="Times New Roman" w:cs="Times New Roman"/>
          <w:sz w:val="28"/>
          <w:szCs w:val="28"/>
        </w:rPr>
        <w:t>-4</w:t>
      </w:r>
      <w:r w:rsidRPr="0062662F">
        <w:rPr>
          <w:rFonts w:ascii="Times New Roman" w:hAnsi="Times New Roman" w:cs="Times New Roman"/>
          <w:sz w:val="28"/>
          <w:szCs w:val="28"/>
        </w:rPr>
        <w:t xml:space="preserve">   .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Расчет первичных ( </w:t>
      </w:r>
      <w:r w:rsidR="0009676A" w:rsidRPr="0062662F">
        <w:rPr>
          <w:rFonts w:ascii="Times New Roman" w:hAnsi="Times New Roman" w:cs="Times New Roman"/>
          <w:sz w:val="28"/>
          <w:szCs w:val="28"/>
        </w:rPr>
        <w:t>R</w:t>
      </w:r>
      <w:r w:rsidRPr="0062662F">
        <w:rPr>
          <w:rFonts w:ascii="Times New Roman" w:hAnsi="Times New Roman" w:cs="Times New Roman"/>
          <w:sz w:val="28"/>
          <w:szCs w:val="28"/>
        </w:rPr>
        <w:t xml:space="preserve"> , L </w:t>
      </w:r>
      <w:r w:rsidR="0009676A" w:rsidRPr="0062662F">
        <w:rPr>
          <w:rFonts w:ascii="Times New Roman" w:hAnsi="Times New Roman" w:cs="Times New Roman"/>
          <w:sz w:val="28"/>
          <w:szCs w:val="28"/>
        </w:rPr>
        <w:t>, С , G</w:t>
      </w:r>
      <w:r w:rsidRPr="0062662F">
        <w:rPr>
          <w:rFonts w:ascii="Times New Roman" w:hAnsi="Times New Roman" w:cs="Times New Roman"/>
          <w:sz w:val="28"/>
          <w:szCs w:val="28"/>
        </w:rPr>
        <w:t xml:space="preserve"> ) и вторичных ( </w:t>
      </w:r>
      <w:r w:rsidR="0009676A" w:rsidRPr="0062662F">
        <w:rPr>
          <w:rFonts w:ascii="Times New Roman" w:hAnsi="Times New Roman" w:cs="Times New Roman"/>
          <w:sz w:val="28"/>
          <w:szCs w:val="28"/>
        </w:rPr>
        <w:t xml:space="preserve">α, β, </w:t>
      </w:r>
      <w:r w:rsidR="00C628CC" w:rsidRPr="0062662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9676A" w:rsidRPr="0062662F">
        <w:rPr>
          <w:rFonts w:ascii="Times New Roman" w:hAnsi="Times New Roman" w:cs="Times New Roman"/>
          <w:sz w:val="28"/>
          <w:szCs w:val="28"/>
        </w:rPr>
        <w:t>в, υф</w:t>
      </w:r>
      <w:r w:rsidRPr="0062662F">
        <w:rPr>
          <w:rFonts w:ascii="Times New Roman" w:hAnsi="Times New Roman" w:cs="Times New Roman"/>
          <w:sz w:val="28"/>
          <w:szCs w:val="28"/>
        </w:rPr>
        <w:t xml:space="preserve"> ) параметров передачи надлежит выполнить по фор</w:t>
      </w:r>
      <w:r w:rsidRPr="0062662F">
        <w:rPr>
          <w:rFonts w:ascii="Times New Roman" w:hAnsi="Times New Roman" w:cs="Times New Roman"/>
          <w:sz w:val="28"/>
          <w:szCs w:val="28"/>
        </w:rPr>
        <w:softHyphen/>
        <w:t xml:space="preserve">мулам, приведенным в §§ 5.2, 4.13 [1]. Следует использовать </w:t>
      </w:r>
      <w:r w:rsidR="0009676A" w:rsidRPr="0062662F">
        <w:rPr>
          <w:rFonts w:ascii="Times New Roman" w:hAnsi="Times New Roman" w:cs="Times New Roman"/>
          <w:sz w:val="28"/>
          <w:szCs w:val="28"/>
        </w:rPr>
        <w:t>также</w:t>
      </w:r>
      <w:r w:rsidRPr="0062662F">
        <w:rPr>
          <w:rFonts w:ascii="Times New Roman" w:hAnsi="Times New Roman" w:cs="Times New Roman"/>
          <w:sz w:val="28"/>
          <w:szCs w:val="28"/>
        </w:rPr>
        <w:t xml:space="preserve"> табл. 3.3, 4.6, 5.7 и 5.8 [1] .   В табл. 4.6 [1] неверно приведена формула для </w:t>
      </w:r>
      <w:r w:rsidR="0009676A" w:rsidRPr="0062662F">
        <w:rPr>
          <w:rFonts w:ascii="Times New Roman" w:hAnsi="Times New Roman" w:cs="Times New Roman"/>
          <w:sz w:val="28"/>
          <w:szCs w:val="28"/>
        </w:rPr>
        <w:t xml:space="preserve">α </w:t>
      </w:r>
      <w:r w:rsidRPr="0062662F">
        <w:rPr>
          <w:rFonts w:ascii="Times New Roman" w:hAnsi="Times New Roman" w:cs="Times New Roman"/>
          <w:sz w:val="28"/>
          <w:szCs w:val="28"/>
        </w:rPr>
        <w:t xml:space="preserve"> при </w:t>
      </w:r>
      <w:r w:rsidR="0009676A" w:rsidRPr="0062662F">
        <w:rPr>
          <w:rFonts w:ascii="Times New Roman" w:hAnsi="Times New Roman" w:cs="Times New Roman"/>
          <w:sz w:val="28"/>
          <w:szCs w:val="28"/>
        </w:rPr>
        <w:t>R(/ωL)</w:t>
      </w:r>
      <w:r w:rsidRPr="0062662F">
        <w:rPr>
          <w:rFonts w:ascii="Times New Roman" w:hAnsi="Times New Roman" w:cs="Times New Roman"/>
          <w:sz w:val="28"/>
          <w:szCs w:val="28"/>
        </w:rPr>
        <w:t xml:space="preserve"> &gt;5.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Формула для </w:t>
      </w:r>
      <w:r w:rsidR="0009676A" w:rsidRPr="0062662F">
        <w:rPr>
          <w:rFonts w:ascii="Times New Roman" w:hAnsi="Times New Roman" w:cs="Times New Roman"/>
          <w:sz w:val="28"/>
          <w:szCs w:val="28"/>
        </w:rPr>
        <w:t>α</w:t>
      </w:r>
      <w:r w:rsidRPr="0062662F">
        <w:rPr>
          <w:rFonts w:ascii="Times New Roman" w:hAnsi="Times New Roman" w:cs="Times New Roman"/>
          <w:sz w:val="28"/>
          <w:szCs w:val="28"/>
        </w:rPr>
        <w:t xml:space="preserve">  в данном случае должна иметь вид:</w:t>
      </w:r>
    </w:p>
    <w:p w:rsidR="006F3151" w:rsidRPr="0062662F" w:rsidRDefault="0062662F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75pt;height:37.5pt">
            <v:imagedata r:id="rId7" o:title=""/>
          </v:shape>
        </w:pict>
      </w:r>
    </w:p>
    <w:p w:rsidR="006F3151" w:rsidRPr="0062662F" w:rsidRDefault="006F3151" w:rsidP="00A729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3151" w:rsidRPr="0062662F" w:rsidRDefault="0062662F" w:rsidP="00A72987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pict>
          <v:shape id="_x0000_i1026" type="#_x0000_t75" style="width:197.25pt;height:146.25pt">
            <v:imagedata r:id="rId8" o:title=""/>
          </v:shape>
        </w:pict>
      </w:r>
    </w:p>
    <w:p w:rsidR="006F3151" w:rsidRPr="0062662F" w:rsidRDefault="006F3151" w:rsidP="006F3151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6F3151" w:rsidRPr="0062662F" w:rsidRDefault="006F3151" w:rsidP="006F3151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Для вычисления   </w:t>
      </w:r>
      <w:r w:rsidR="003422ED" w:rsidRPr="0062662F">
        <w:rPr>
          <w:rFonts w:ascii="Times New Roman" w:hAnsi="Times New Roman" w:cs="Times New Roman"/>
          <w:sz w:val="28"/>
          <w:szCs w:val="28"/>
        </w:rPr>
        <w:t>R</w:t>
      </w:r>
      <w:r w:rsidRPr="0062662F">
        <w:rPr>
          <w:rFonts w:ascii="Times New Roman" w:hAnsi="Times New Roman" w:cs="Times New Roman"/>
          <w:sz w:val="28"/>
          <w:szCs w:val="28"/>
        </w:rPr>
        <w:t xml:space="preserve">   к  L   следует использовать функции F(</w:t>
      </w:r>
      <w:r w:rsidR="003422ED" w:rsidRPr="0062662F">
        <w:rPr>
          <w:rFonts w:ascii="Times New Roman" w:hAnsi="Times New Roman" w:cs="Times New Roman"/>
          <w:sz w:val="28"/>
          <w:szCs w:val="28"/>
        </w:rPr>
        <w:t>кг</w:t>
      </w:r>
      <w:r w:rsidRPr="0062662F">
        <w:rPr>
          <w:rFonts w:ascii="Times New Roman" w:hAnsi="Times New Roman" w:cs="Times New Roman"/>
          <w:sz w:val="28"/>
          <w:szCs w:val="28"/>
        </w:rPr>
        <w:t xml:space="preserve">) </w:t>
      </w:r>
      <w:r w:rsidR="003422ED" w:rsidRPr="0062662F">
        <w:rPr>
          <w:rFonts w:ascii="Times New Roman" w:hAnsi="Times New Roman" w:cs="Times New Roman"/>
          <w:sz w:val="28"/>
          <w:szCs w:val="28"/>
        </w:rPr>
        <w:t>, G</w:t>
      </w:r>
      <w:r w:rsidRPr="0062662F">
        <w:rPr>
          <w:rFonts w:ascii="Times New Roman" w:hAnsi="Times New Roman" w:cs="Times New Roman"/>
          <w:sz w:val="28"/>
          <w:szCs w:val="28"/>
        </w:rPr>
        <w:t>(</w:t>
      </w:r>
      <w:r w:rsidR="003422ED" w:rsidRPr="0062662F">
        <w:rPr>
          <w:rFonts w:ascii="Times New Roman" w:hAnsi="Times New Roman" w:cs="Times New Roman"/>
          <w:sz w:val="28"/>
          <w:szCs w:val="28"/>
        </w:rPr>
        <w:t xml:space="preserve"> кг</w:t>
      </w:r>
      <w:r w:rsidRPr="0062662F">
        <w:rPr>
          <w:rFonts w:ascii="Times New Roman" w:hAnsi="Times New Roman" w:cs="Times New Roman"/>
          <w:sz w:val="28"/>
          <w:szCs w:val="28"/>
        </w:rPr>
        <w:t>) , Н(кг) , Q(</w:t>
      </w:r>
      <w:r w:rsidR="003422ED" w:rsidRPr="0062662F">
        <w:rPr>
          <w:rFonts w:ascii="Times New Roman" w:hAnsi="Times New Roman" w:cs="Times New Roman"/>
          <w:sz w:val="28"/>
          <w:szCs w:val="28"/>
        </w:rPr>
        <w:t>кг</w:t>
      </w:r>
      <w:r w:rsidR="00A72987" w:rsidRPr="0062662F">
        <w:rPr>
          <w:rFonts w:ascii="Times New Roman" w:hAnsi="Times New Roman" w:cs="Times New Roman"/>
          <w:sz w:val="28"/>
          <w:szCs w:val="28"/>
        </w:rPr>
        <w:t>)</w:t>
      </w:r>
      <w:r w:rsidRPr="0062662F">
        <w:rPr>
          <w:rFonts w:ascii="Times New Roman" w:hAnsi="Times New Roman" w:cs="Times New Roman"/>
          <w:sz w:val="28"/>
          <w:szCs w:val="28"/>
        </w:rPr>
        <w:t xml:space="preserve">, значения которых указаны в табл. 5.1 [1] . Если величины  </w:t>
      </w:r>
      <w:r w:rsidR="003422ED" w:rsidRPr="0062662F">
        <w:rPr>
          <w:rFonts w:ascii="Times New Roman" w:hAnsi="Times New Roman" w:cs="Times New Roman"/>
          <w:sz w:val="28"/>
          <w:szCs w:val="28"/>
        </w:rPr>
        <w:t>кг</w:t>
      </w:r>
      <w:r w:rsidRPr="0062662F">
        <w:rPr>
          <w:rFonts w:ascii="Times New Roman" w:hAnsi="Times New Roman" w:cs="Times New Roman"/>
          <w:sz w:val="28"/>
          <w:szCs w:val="28"/>
        </w:rPr>
        <w:t xml:space="preserve"> не совпадают с приведенными в этой таблице, то надо применить линейную интерполяцию. В табл. 5.1 [1] неверно указаны значения   Q.(</w:t>
      </w:r>
      <w:r w:rsidR="003422ED" w:rsidRPr="0062662F">
        <w:rPr>
          <w:rFonts w:ascii="Times New Roman" w:hAnsi="Times New Roman" w:cs="Times New Roman"/>
          <w:sz w:val="28"/>
          <w:szCs w:val="28"/>
        </w:rPr>
        <w:t xml:space="preserve"> кг</w:t>
      </w:r>
      <w:r w:rsidRPr="0062662F">
        <w:rPr>
          <w:rFonts w:ascii="Times New Roman" w:hAnsi="Times New Roman" w:cs="Times New Roman"/>
          <w:sz w:val="28"/>
          <w:szCs w:val="28"/>
        </w:rPr>
        <w:t xml:space="preserve">) при    </w:t>
      </w:r>
      <w:r w:rsidR="003422ED" w:rsidRPr="0062662F">
        <w:rPr>
          <w:rFonts w:ascii="Times New Roman" w:hAnsi="Times New Roman" w:cs="Times New Roman"/>
          <w:sz w:val="28"/>
          <w:szCs w:val="28"/>
        </w:rPr>
        <w:t>кг</w:t>
      </w:r>
      <w:r w:rsidRPr="0062662F">
        <w:rPr>
          <w:rFonts w:ascii="Times New Roman" w:hAnsi="Times New Roman" w:cs="Times New Roman"/>
          <w:sz w:val="28"/>
          <w:szCs w:val="28"/>
        </w:rPr>
        <w:t xml:space="preserve"> = 1,5 и 3,0. Должно быть так:     Q </w:t>
      </w:r>
      <w:r w:rsidR="003422ED" w:rsidRPr="0062662F">
        <w:rPr>
          <w:rFonts w:ascii="Times New Roman" w:hAnsi="Times New Roman" w:cs="Times New Roman"/>
          <w:sz w:val="28"/>
          <w:szCs w:val="28"/>
        </w:rPr>
        <w:t>(1,5) = 0,987</w:t>
      </w:r>
      <w:r w:rsidRPr="0062662F">
        <w:rPr>
          <w:rFonts w:ascii="Times New Roman" w:hAnsi="Times New Roman" w:cs="Times New Roman"/>
          <w:sz w:val="28"/>
          <w:szCs w:val="28"/>
        </w:rPr>
        <w:t>;     Q (3,0) = 0,845.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Сопротивление постоянному току одной </w:t>
      </w:r>
      <w:r w:rsidR="003422ED" w:rsidRPr="0062662F">
        <w:rPr>
          <w:rFonts w:ascii="Times New Roman" w:hAnsi="Times New Roman" w:cs="Times New Roman"/>
          <w:sz w:val="28"/>
          <w:szCs w:val="28"/>
        </w:rPr>
        <w:t>жилы</w:t>
      </w:r>
    </w:p>
    <w:p w:rsidR="003422ED" w:rsidRPr="0062662F" w:rsidRDefault="0062662F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pict>
          <v:shape id="_x0000_i1027" type="#_x0000_t75" style="width:75pt;height:42pt">
            <v:imagedata r:id="rId9" o:title=""/>
          </v:shape>
        </w:pic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где  </w:t>
      </w:r>
      <w:r w:rsidR="003422ED" w:rsidRPr="0062662F">
        <w:rPr>
          <w:rFonts w:ascii="Times New Roman" w:hAnsi="Times New Roman" w:cs="Times New Roman"/>
          <w:sz w:val="28"/>
          <w:szCs w:val="28"/>
        </w:rPr>
        <w:t>ρ</w:t>
      </w:r>
      <w:r w:rsidRPr="0062662F">
        <w:rPr>
          <w:rFonts w:ascii="Times New Roman" w:hAnsi="Times New Roman" w:cs="Times New Roman"/>
          <w:sz w:val="28"/>
          <w:szCs w:val="28"/>
        </w:rPr>
        <w:t xml:space="preserve"> - удельное сопротивление: для меди </w:t>
      </w:r>
      <w:r w:rsidR="003422ED" w:rsidRPr="0062662F">
        <w:rPr>
          <w:rFonts w:ascii="Times New Roman" w:hAnsi="Times New Roman" w:cs="Times New Roman"/>
          <w:sz w:val="28"/>
          <w:szCs w:val="28"/>
        </w:rPr>
        <w:t>он</w:t>
      </w:r>
      <w:r w:rsidRPr="0062662F">
        <w:rPr>
          <w:rFonts w:ascii="Times New Roman" w:hAnsi="Times New Roman" w:cs="Times New Roman"/>
          <w:sz w:val="28"/>
          <w:szCs w:val="28"/>
        </w:rPr>
        <w:t>о равно</w:t>
      </w:r>
    </w:p>
    <w:p w:rsidR="003422ED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17,5 Ом-мм</w:t>
      </w:r>
      <w:r w:rsidR="0055574C" w:rsidRPr="0062662F">
        <w:rPr>
          <w:rFonts w:ascii="Times New Roman" w:hAnsi="Times New Roman" w:cs="Times New Roman"/>
          <w:sz w:val="28"/>
          <w:szCs w:val="28"/>
        </w:rPr>
        <w:t>2</w:t>
      </w:r>
      <w:r w:rsidRPr="0062662F">
        <w:rPr>
          <w:rFonts w:ascii="Times New Roman" w:hAnsi="Times New Roman" w:cs="Times New Roman"/>
          <w:sz w:val="28"/>
          <w:szCs w:val="28"/>
        </w:rPr>
        <w:t xml:space="preserve"> /км, для алюминия - 28,2 Ом </w:t>
      </w:r>
      <w:r w:rsidR="0055574C" w:rsidRPr="0062662F">
        <w:rPr>
          <w:rFonts w:ascii="Times New Roman" w:hAnsi="Times New Roman" w:cs="Times New Roman"/>
          <w:sz w:val="28"/>
          <w:szCs w:val="28"/>
        </w:rPr>
        <w:t>∙</w:t>
      </w:r>
      <w:r w:rsidRPr="0062662F">
        <w:rPr>
          <w:rFonts w:ascii="Times New Roman" w:hAnsi="Times New Roman" w:cs="Times New Roman"/>
          <w:sz w:val="28"/>
          <w:szCs w:val="28"/>
        </w:rPr>
        <w:t>мм</w:t>
      </w:r>
      <w:r w:rsidR="0055574C" w:rsidRPr="0062662F">
        <w:rPr>
          <w:rFonts w:ascii="Times New Roman" w:hAnsi="Times New Roman" w:cs="Times New Roman"/>
          <w:sz w:val="28"/>
          <w:szCs w:val="28"/>
        </w:rPr>
        <w:t>2</w:t>
      </w:r>
      <w:r w:rsidRPr="0062662F">
        <w:rPr>
          <w:rFonts w:ascii="Times New Roman" w:hAnsi="Times New Roman" w:cs="Times New Roman"/>
          <w:sz w:val="28"/>
          <w:szCs w:val="28"/>
        </w:rPr>
        <w:t xml:space="preserve"> /км; </w:t>
      </w:r>
    </w:p>
    <w:p w:rsidR="006F3151" w:rsidRPr="0062662F" w:rsidRDefault="003422ED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d </w:t>
      </w:r>
      <w:r w:rsidR="006F3151" w:rsidRPr="0062662F">
        <w:rPr>
          <w:rFonts w:ascii="Times New Roman" w:hAnsi="Times New Roman" w:cs="Times New Roman"/>
          <w:sz w:val="28"/>
          <w:szCs w:val="28"/>
        </w:rPr>
        <w:t xml:space="preserve"> - диаметр голой жилы, мм.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Величина , </w:t>
      </w:r>
      <w:r w:rsidR="0055574C" w:rsidRPr="0062662F">
        <w:rPr>
          <w:rFonts w:ascii="Times New Roman" w:hAnsi="Times New Roman" w:cs="Times New Roman"/>
          <w:sz w:val="28"/>
          <w:szCs w:val="28"/>
        </w:rPr>
        <w:t>a</w:t>
      </w:r>
      <w:r w:rsidRPr="0062662F">
        <w:rPr>
          <w:rFonts w:ascii="Times New Roman" w:hAnsi="Times New Roman" w:cs="Times New Roman"/>
          <w:sz w:val="28"/>
          <w:szCs w:val="28"/>
        </w:rPr>
        <w:t xml:space="preserve"> расстояние </w:t>
      </w:r>
      <w:r w:rsidR="0055574C" w:rsidRPr="0062662F">
        <w:rPr>
          <w:rFonts w:ascii="Times New Roman" w:hAnsi="Times New Roman" w:cs="Times New Roman"/>
          <w:sz w:val="28"/>
          <w:szCs w:val="28"/>
        </w:rPr>
        <w:t>между</w:t>
      </w:r>
      <w:r w:rsidRPr="0062662F">
        <w:rPr>
          <w:rFonts w:ascii="Times New Roman" w:hAnsi="Times New Roman" w:cs="Times New Roman"/>
          <w:sz w:val="28"/>
          <w:szCs w:val="28"/>
        </w:rPr>
        <w:t xml:space="preserve"> центрами жил (по диагонали звездной четверки) - определяется по формуле</w:t>
      </w:r>
    </w:p>
    <w:p w:rsidR="006F3151" w:rsidRPr="0062662F" w:rsidRDefault="0055574C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a</w:t>
      </w:r>
      <w:r w:rsidR="006F3151" w:rsidRPr="0062662F">
        <w:rPr>
          <w:rFonts w:ascii="Times New Roman" w:hAnsi="Times New Roman" w:cs="Times New Roman"/>
          <w:sz w:val="28"/>
          <w:szCs w:val="28"/>
        </w:rPr>
        <w:t xml:space="preserve"> = 1,41</w:t>
      </w:r>
      <w:r w:rsidRPr="0062662F">
        <w:rPr>
          <w:rFonts w:ascii="Times New Roman" w:hAnsi="Times New Roman" w:cs="Times New Roman"/>
          <w:sz w:val="28"/>
          <w:szCs w:val="28"/>
        </w:rPr>
        <w:t>d1</w:t>
      </w:r>
      <w:r w:rsidR="006F3151" w:rsidRPr="0062662F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где    </w:t>
      </w:r>
      <w:r w:rsidR="0055574C" w:rsidRPr="0062662F">
        <w:rPr>
          <w:rFonts w:ascii="Times New Roman" w:hAnsi="Times New Roman" w:cs="Times New Roman"/>
          <w:sz w:val="28"/>
          <w:szCs w:val="28"/>
        </w:rPr>
        <w:t>d</w:t>
      </w:r>
      <w:r w:rsidRPr="0062662F">
        <w:rPr>
          <w:rFonts w:ascii="Times New Roman" w:hAnsi="Times New Roman" w:cs="Times New Roman"/>
          <w:sz w:val="28"/>
          <w:szCs w:val="28"/>
        </w:rPr>
        <w:t xml:space="preserve"> - диаметр одной изолированной жилы, определяемый по формулам: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для кордельно-бумажной и кордельно-полистирольной изоляции</w:t>
      </w:r>
    </w:p>
    <w:p w:rsidR="0055574C" w:rsidRPr="0062662F" w:rsidRDefault="0055574C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d1=d+2dk+2∆л,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для сплошной полиэтиленовой изоляции - </w:t>
      </w:r>
      <w:r w:rsidR="0055574C" w:rsidRPr="0062662F">
        <w:rPr>
          <w:rFonts w:ascii="Times New Roman" w:hAnsi="Times New Roman" w:cs="Times New Roman"/>
          <w:sz w:val="28"/>
          <w:szCs w:val="28"/>
        </w:rPr>
        <w:t>d1= d+2∆ .</w:t>
      </w:r>
    </w:p>
    <w:p w:rsidR="006F3151" w:rsidRPr="0062662F" w:rsidRDefault="0055574C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В</w:t>
      </w:r>
      <w:r w:rsidR="006F3151" w:rsidRPr="0062662F">
        <w:rPr>
          <w:rFonts w:ascii="Times New Roman" w:hAnsi="Times New Roman" w:cs="Times New Roman"/>
          <w:sz w:val="28"/>
          <w:szCs w:val="28"/>
        </w:rPr>
        <w:t xml:space="preserve"> этих фо</w:t>
      </w:r>
      <w:r w:rsidRPr="0062662F">
        <w:rPr>
          <w:rFonts w:ascii="Times New Roman" w:hAnsi="Times New Roman" w:cs="Times New Roman"/>
          <w:sz w:val="28"/>
          <w:szCs w:val="28"/>
        </w:rPr>
        <w:t xml:space="preserve">рмулах   dk </w:t>
      </w:r>
      <w:r w:rsidR="006F3151" w:rsidRPr="0062662F">
        <w:rPr>
          <w:rFonts w:ascii="Times New Roman" w:hAnsi="Times New Roman" w:cs="Times New Roman"/>
          <w:sz w:val="28"/>
          <w:szCs w:val="28"/>
        </w:rPr>
        <w:t xml:space="preserve"> - диаметр корделя,    </w:t>
      </w:r>
      <w:r w:rsidRPr="0062662F">
        <w:rPr>
          <w:rFonts w:ascii="Times New Roman" w:hAnsi="Times New Roman" w:cs="Times New Roman"/>
          <w:sz w:val="28"/>
          <w:szCs w:val="28"/>
        </w:rPr>
        <w:t>∆л</w:t>
      </w:r>
      <w:r w:rsidR="006F3151" w:rsidRPr="0062662F">
        <w:rPr>
          <w:rFonts w:ascii="Times New Roman" w:hAnsi="Times New Roman" w:cs="Times New Roman"/>
          <w:sz w:val="28"/>
          <w:szCs w:val="28"/>
        </w:rPr>
        <w:t xml:space="preserve"> - </w:t>
      </w:r>
      <w:r w:rsidRPr="0062662F">
        <w:rPr>
          <w:rFonts w:ascii="Times New Roman" w:hAnsi="Times New Roman" w:cs="Times New Roman"/>
          <w:sz w:val="28"/>
          <w:szCs w:val="28"/>
        </w:rPr>
        <w:t xml:space="preserve">толщина ленты,    </w:t>
      </w:r>
      <w:r w:rsidR="006F3151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∆</w:t>
      </w:r>
      <w:r w:rsidR="006F3151" w:rsidRPr="0062662F">
        <w:rPr>
          <w:rFonts w:ascii="Times New Roman" w:hAnsi="Times New Roman" w:cs="Times New Roman"/>
          <w:sz w:val="28"/>
          <w:szCs w:val="28"/>
        </w:rPr>
        <w:t xml:space="preserve">  - толщина слоя изоляции.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Сопротивление цепи рассчитать по формуле (5.54)  [1] и приба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вит</w:t>
      </w:r>
      <w:r w:rsidR="0055574C" w:rsidRPr="0062662F">
        <w:rPr>
          <w:rFonts w:ascii="Times New Roman" w:hAnsi="Times New Roman" w:cs="Times New Roman"/>
          <w:sz w:val="28"/>
          <w:szCs w:val="28"/>
        </w:rPr>
        <w:t>ь еще два сопротивления, обусловленных</w:t>
      </w:r>
      <w:r w:rsidRPr="0062662F">
        <w:rPr>
          <w:rFonts w:ascii="Times New Roman" w:hAnsi="Times New Roman" w:cs="Times New Roman"/>
          <w:sz w:val="28"/>
          <w:szCs w:val="28"/>
        </w:rPr>
        <w:t xml:space="preserve"> потерями на вихревые токи в жилах сменных четверок и металлической оболочке кабеля. Каждое из этих дополнительных сопротивлений рассчитать по форму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ле</w:t>
      </w:r>
    </w:p>
    <w:p w:rsidR="0055574C" w:rsidRPr="0062662F" w:rsidRDefault="0062662F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pict>
          <v:shape id="_x0000_i1028" type="#_x0000_t75" style="width:123pt;height:36.75pt">
            <v:imagedata r:id="rId10" o:title=""/>
          </v:shape>
        </w:pict>
      </w:r>
    </w:p>
    <w:p w:rsidR="0055574C" w:rsidRPr="0062662F" w:rsidRDefault="0055574C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где RMT </w:t>
      </w:r>
      <w:r w:rsidR="006F3151" w:rsidRPr="0062662F">
        <w:rPr>
          <w:rFonts w:ascii="Times New Roman" w:hAnsi="Times New Roman" w:cs="Times New Roman"/>
          <w:sz w:val="28"/>
          <w:szCs w:val="28"/>
        </w:rPr>
        <w:t>- берется в зависимости от числа четверок в кабеле и соответственно роду потерь [1, табл. 5.7J;</w:t>
      </w:r>
    </w:p>
    <w:p w:rsidR="003422ED" w:rsidRPr="0062662F" w:rsidRDefault="0055574C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f</w:t>
      </w:r>
      <w:r w:rsidR="006F3151" w:rsidRPr="0062662F">
        <w:rPr>
          <w:rFonts w:ascii="Times New Roman" w:hAnsi="Times New Roman" w:cs="Times New Roman"/>
          <w:sz w:val="28"/>
          <w:szCs w:val="28"/>
        </w:rPr>
        <w:t xml:space="preserve"> - расчетная частота, Гц. </w:t>
      </w:r>
    </w:p>
    <w:p w:rsidR="006F3151" w:rsidRPr="0062662F" w:rsidRDefault="006F3151" w:rsidP="00A72987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Для учета дополнительных потерь на </w:t>
      </w:r>
      <w:r w:rsidR="0055574C" w:rsidRPr="0062662F">
        <w:rPr>
          <w:rFonts w:ascii="Times New Roman" w:hAnsi="Times New Roman" w:cs="Times New Roman"/>
          <w:sz w:val="28"/>
          <w:szCs w:val="28"/>
        </w:rPr>
        <w:t>вихревые</w:t>
      </w:r>
      <w:r w:rsidRPr="0062662F">
        <w:rPr>
          <w:rFonts w:ascii="Times New Roman" w:hAnsi="Times New Roman" w:cs="Times New Roman"/>
          <w:sz w:val="28"/>
          <w:szCs w:val="28"/>
        </w:rPr>
        <w:t xml:space="preserve"> токи в жилах</w:t>
      </w:r>
      <w:r w:rsidR="003F4970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882278" w:rsidRPr="0062662F">
        <w:rPr>
          <w:rFonts w:ascii="Times New Roman" w:hAnsi="Times New Roman" w:cs="Times New Roman"/>
          <w:sz w:val="28"/>
          <w:szCs w:val="28"/>
        </w:rPr>
        <w:t>смежных четверок значения R</w:t>
      </w:r>
      <w:r w:rsidR="003F4970" w:rsidRPr="0062662F">
        <w:rPr>
          <w:rFonts w:ascii="Times New Roman" w:hAnsi="Times New Roman" w:cs="Times New Roman"/>
          <w:sz w:val="28"/>
          <w:szCs w:val="28"/>
        </w:rPr>
        <w:t>мт</w:t>
      </w:r>
      <w:r w:rsidR="00882278" w:rsidRPr="0062662F">
        <w:rPr>
          <w:rFonts w:ascii="Times New Roman" w:hAnsi="Times New Roman" w:cs="Times New Roman"/>
          <w:sz w:val="28"/>
          <w:szCs w:val="28"/>
        </w:rPr>
        <w:t xml:space="preserve">    для медных ж</w:t>
      </w:r>
      <w:r w:rsidRPr="0062662F">
        <w:rPr>
          <w:rFonts w:ascii="Times New Roman" w:hAnsi="Times New Roman" w:cs="Times New Roman"/>
          <w:sz w:val="28"/>
          <w:szCs w:val="28"/>
        </w:rPr>
        <w:t>ил берутся непосред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ственно из табл. 5.7 [1] по столбцам "повивы смежных четверок", а для алюминиевых</w:t>
      </w:r>
      <w:r w:rsidR="00E96F49">
        <w:rPr>
          <w:rFonts w:ascii="Times New Roman" w:hAnsi="Times New Roman" w:cs="Times New Roman"/>
          <w:sz w:val="28"/>
          <w:szCs w:val="28"/>
        </w:rPr>
        <w:t xml:space="preserve"> ж</w:t>
      </w:r>
      <w:r w:rsidRPr="0062662F">
        <w:rPr>
          <w:rFonts w:ascii="Times New Roman" w:hAnsi="Times New Roman" w:cs="Times New Roman"/>
          <w:sz w:val="28"/>
          <w:szCs w:val="28"/>
        </w:rPr>
        <w:t>ил - значения, указанные в столбцах, надо ум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ножить на 1,28. Для учета дополнительных потерь в металличе</w:t>
      </w:r>
      <w:r w:rsidR="00882278" w:rsidRPr="0062662F">
        <w:rPr>
          <w:rFonts w:ascii="Times New Roman" w:hAnsi="Times New Roman" w:cs="Times New Roman"/>
          <w:sz w:val="28"/>
          <w:szCs w:val="28"/>
        </w:rPr>
        <w:t>ской оболочке кабеля значения RMT - берутся из табл. 5.7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882278" w:rsidRPr="0062662F">
        <w:rPr>
          <w:rFonts w:ascii="Times New Roman" w:hAnsi="Times New Roman" w:cs="Times New Roman"/>
          <w:sz w:val="28"/>
          <w:szCs w:val="28"/>
        </w:rPr>
        <w:t>[1]:</w:t>
      </w:r>
    </w:p>
    <w:p w:rsidR="006F3151" w:rsidRPr="0062662F" w:rsidRDefault="00882278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для свинцовой</w:t>
      </w:r>
      <w:r w:rsidR="006F3151" w:rsidRPr="0062662F">
        <w:rPr>
          <w:rFonts w:ascii="Times New Roman" w:hAnsi="Times New Roman" w:cs="Times New Roman"/>
          <w:sz w:val="28"/>
          <w:szCs w:val="28"/>
        </w:rPr>
        <w:t xml:space="preserve"> оболочки по средним трем столбцам,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для </w:t>
      </w:r>
      <w:r w:rsidR="00882278" w:rsidRPr="0062662F">
        <w:rPr>
          <w:rFonts w:ascii="Times New Roman" w:hAnsi="Times New Roman" w:cs="Times New Roman"/>
          <w:sz w:val="28"/>
          <w:szCs w:val="28"/>
        </w:rPr>
        <w:t>алюминиевой</w:t>
      </w:r>
      <w:r w:rsidRPr="0062662F">
        <w:rPr>
          <w:rFonts w:ascii="Times New Roman" w:hAnsi="Times New Roman" w:cs="Times New Roman"/>
          <w:sz w:val="28"/>
          <w:szCs w:val="28"/>
        </w:rPr>
        <w:t xml:space="preserve"> оболочки по последним трем столбцам.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При</w:t>
      </w:r>
      <w:r w:rsidR="00882278" w:rsidRPr="0062662F">
        <w:rPr>
          <w:rFonts w:ascii="Times New Roman" w:hAnsi="Times New Roman" w:cs="Times New Roman"/>
          <w:sz w:val="28"/>
          <w:szCs w:val="28"/>
        </w:rPr>
        <w:t xml:space="preserve">мер. </w:t>
      </w:r>
      <w:r w:rsidRPr="0062662F">
        <w:rPr>
          <w:rFonts w:ascii="Times New Roman" w:hAnsi="Times New Roman" w:cs="Times New Roman"/>
          <w:sz w:val="28"/>
          <w:szCs w:val="28"/>
        </w:rPr>
        <w:t xml:space="preserve">Дана цепь в звездной четверке, расположенной в первом повиве </w:t>
      </w:r>
      <w:r w:rsidR="00882278" w:rsidRPr="0062662F">
        <w:rPr>
          <w:rFonts w:ascii="Times New Roman" w:hAnsi="Times New Roman" w:cs="Times New Roman"/>
          <w:sz w:val="28"/>
          <w:szCs w:val="28"/>
        </w:rPr>
        <w:t>семи</w:t>
      </w:r>
      <w:r w:rsidRPr="0062662F">
        <w:rPr>
          <w:rFonts w:ascii="Times New Roman" w:hAnsi="Times New Roman" w:cs="Times New Roman"/>
          <w:sz w:val="28"/>
          <w:szCs w:val="28"/>
        </w:rPr>
        <w:t>четв</w:t>
      </w:r>
      <w:r w:rsidR="00882278" w:rsidRPr="0062662F">
        <w:rPr>
          <w:rFonts w:ascii="Times New Roman" w:hAnsi="Times New Roman" w:cs="Times New Roman"/>
          <w:sz w:val="28"/>
          <w:szCs w:val="28"/>
        </w:rPr>
        <w:t>ерочного кабеля с алюминиевыми ж</w:t>
      </w:r>
      <w:r w:rsidRPr="0062662F">
        <w:rPr>
          <w:rFonts w:ascii="Times New Roman" w:hAnsi="Times New Roman" w:cs="Times New Roman"/>
          <w:sz w:val="28"/>
          <w:szCs w:val="28"/>
        </w:rPr>
        <w:t xml:space="preserve">илами </w:t>
      </w:r>
      <w:r w:rsidR="00882278" w:rsidRPr="0062662F">
        <w:rPr>
          <w:rFonts w:ascii="Times New Roman" w:hAnsi="Times New Roman" w:cs="Times New Roman"/>
          <w:sz w:val="28"/>
          <w:szCs w:val="28"/>
        </w:rPr>
        <w:t>и</w:t>
      </w:r>
      <w:r w:rsidRPr="0062662F">
        <w:rPr>
          <w:rFonts w:ascii="Times New Roman" w:hAnsi="Times New Roman" w:cs="Times New Roman"/>
          <w:sz w:val="28"/>
          <w:szCs w:val="28"/>
        </w:rPr>
        <w:t xml:space="preserve"> алюминиевой оболочкой. Определить дополнительные сопротивления цепи при    </w:t>
      </w:r>
      <w:r w:rsidR="00882278" w:rsidRPr="0062662F">
        <w:rPr>
          <w:rFonts w:ascii="Times New Roman" w:hAnsi="Times New Roman" w:cs="Times New Roman"/>
          <w:sz w:val="28"/>
          <w:szCs w:val="28"/>
        </w:rPr>
        <w:t>f =</w:t>
      </w:r>
      <w:r w:rsidRPr="0062662F">
        <w:rPr>
          <w:rFonts w:ascii="Times New Roman" w:hAnsi="Times New Roman" w:cs="Times New Roman"/>
          <w:sz w:val="28"/>
          <w:szCs w:val="28"/>
        </w:rPr>
        <w:t xml:space="preserve"> 250 кГц.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</w:t>
      </w:r>
      <w:r w:rsidR="00882278" w:rsidRPr="0062662F">
        <w:rPr>
          <w:rFonts w:ascii="Times New Roman" w:hAnsi="Times New Roman" w:cs="Times New Roman"/>
          <w:sz w:val="28"/>
          <w:szCs w:val="28"/>
        </w:rPr>
        <w:t>ешение</w:t>
      </w:r>
      <w:r w:rsidRPr="0062662F">
        <w:rPr>
          <w:rFonts w:ascii="Times New Roman" w:hAnsi="Times New Roman" w:cs="Times New Roman"/>
          <w:sz w:val="28"/>
          <w:szCs w:val="28"/>
        </w:rPr>
        <w:t>.   Дополнительное сопротивление из-за потерь в смежных четверках из алюминия</w:t>
      </w:r>
    </w:p>
    <w:p w:rsidR="00882278" w:rsidRPr="0062662F" w:rsidRDefault="0062662F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pict>
          <v:shape id="_x0000_i1029" type="#_x0000_t75" style="width:153pt;height:36.75pt">
            <v:imagedata r:id="rId11" o:title=""/>
          </v:shape>
        </w:pic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из-за потерь в оболочке из алюминия</w:t>
      </w:r>
    </w:p>
    <w:p w:rsidR="00882278" w:rsidRPr="0062662F" w:rsidRDefault="0062662F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pict>
          <v:shape id="_x0000_i1030" type="#_x0000_t75" style="width:135pt;height:36.75pt">
            <v:imagedata r:id="rId12" o:title=""/>
          </v:shape>
        </w:pict>
      </w:r>
    </w:p>
    <w:p w:rsidR="00882278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Общее дополнительное сопротивление потерь </w:t>
      </w:r>
    </w:p>
    <w:p w:rsidR="006F3151" w:rsidRPr="0062662F" w:rsidRDefault="007A00AD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R</w:t>
      </w:r>
      <w:r w:rsidR="0097146B" w:rsidRPr="0062662F">
        <w:rPr>
          <w:rFonts w:ascii="Times New Roman" w:hAnsi="Times New Roman" w:cs="Times New Roman"/>
          <w:sz w:val="28"/>
          <w:szCs w:val="28"/>
        </w:rPr>
        <w:t>м</w:t>
      </w:r>
      <w:r w:rsidR="006F3151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=</w:t>
      </w:r>
      <w:r w:rsidR="006F3151" w:rsidRPr="0062662F">
        <w:rPr>
          <w:rFonts w:ascii="Times New Roman" w:hAnsi="Times New Roman" w:cs="Times New Roman"/>
          <w:sz w:val="28"/>
          <w:szCs w:val="28"/>
        </w:rPr>
        <w:t xml:space="preserve">11,9 </w:t>
      </w:r>
      <w:r w:rsidRPr="0062662F">
        <w:rPr>
          <w:rFonts w:ascii="Times New Roman" w:hAnsi="Times New Roman" w:cs="Times New Roman"/>
          <w:sz w:val="28"/>
          <w:szCs w:val="28"/>
        </w:rPr>
        <w:t>+ 0,67 = 12,57</w:t>
      </w:r>
      <w:r w:rsidR="006F3151" w:rsidRPr="0062662F">
        <w:rPr>
          <w:rFonts w:ascii="Times New Roman" w:hAnsi="Times New Roman" w:cs="Times New Roman"/>
          <w:sz w:val="28"/>
          <w:szCs w:val="28"/>
        </w:rPr>
        <w:t xml:space="preserve"> Ом/км.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Индуктивность цепи </w:t>
      </w:r>
      <w:r w:rsidR="007A00AD" w:rsidRPr="0062662F">
        <w:rPr>
          <w:rFonts w:ascii="Times New Roman" w:hAnsi="Times New Roman" w:cs="Times New Roman"/>
          <w:sz w:val="28"/>
          <w:szCs w:val="28"/>
        </w:rPr>
        <w:t>L рассчитать по формуле 5.65 [1]</w:t>
      </w:r>
      <w:r w:rsidRPr="0062662F">
        <w:rPr>
          <w:rFonts w:ascii="Times New Roman" w:hAnsi="Times New Roman" w:cs="Times New Roman"/>
          <w:sz w:val="28"/>
          <w:szCs w:val="28"/>
        </w:rPr>
        <w:t>, где функция</w:t>
      </w:r>
      <w:r w:rsidR="007A00AD" w:rsidRPr="0062662F">
        <w:rPr>
          <w:rFonts w:ascii="Times New Roman" w:hAnsi="Times New Roman" w:cs="Times New Roman"/>
          <w:sz w:val="28"/>
          <w:szCs w:val="28"/>
        </w:rPr>
        <w:t xml:space="preserve"> Q(кг</w:t>
      </w:r>
      <w:r w:rsidRPr="0062662F">
        <w:rPr>
          <w:rFonts w:ascii="Times New Roman" w:hAnsi="Times New Roman" w:cs="Times New Roman"/>
          <w:sz w:val="28"/>
          <w:szCs w:val="28"/>
        </w:rPr>
        <w:t xml:space="preserve">) </w:t>
      </w:r>
      <w:r w:rsidR="007A00AD" w:rsidRPr="0062662F">
        <w:rPr>
          <w:rFonts w:ascii="Times New Roman" w:hAnsi="Times New Roman" w:cs="Times New Roman"/>
          <w:sz w:val="28"/>
          <w:szCs w:val="28"/>
        </w:rPr>
        <w:t>приведена в табл. 5-1 [1</w:t>
      </w:r>
      <w:r w:rsidRPr="0062662F">
        <w:rPr>
          <w:rFonts w:ascii="Times New Roman" w:hAnsi="Times New Roman" w:cs="Times New Roman"/>
          <w:sz w:val="28"/>
          <w:szCs w:val="28"/>
        </w:rPr>
        <w:t>].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Емкость цепи С рассчитать по формуле 5,68</w:t>
      </w:r>
      <w:r w:rsidR="007A00AD" w:rsidRPr="0062662F">
        <w:rPr>
          <w:rFonts w:ascii="Times New Roman" w:hAnsi="Times New Roman" w:cs="Times New Roman"/>
          <w:sz w:val="28"/>
          <w:szCs w:val="28"/>
        </w:rPr>
        <w:t xml:space="preserve"> [1]</w:t>
      </w:r>
      <w:r w:rsidRPr="0062662F">
        <w:rPr>
          <w:rFonts w:ascii="Times New Roman" w:hAnsi="Times New Roman" w:cs="Times New Roman"/>
          <w:sz w:val="28"/>
          <w:szCs w:val="28"/>
        </w:rPr>
        <w:t>, где вели</w:t>
      </w:r>
      <w:r w:rsidRPr="0062662F">
        <w:rPr>
          <w:rFonts w:ascii="Times New Roman" w:hAnsi="Times New Roman" w:cs="Times New Roman"/>
          <w:sz w:val="28"/>
          <w:szCs w:val="28"/>
        </w:rPr>
        <w:softHyphen/>
        <w:t xml:space="preserve">чину </w:t>
      </w:r>
      <w:r w:rsidR="007A00AD" w:rsidRPr="0062662F">
        <w:rPr>
          <w:rFonts w:ascii="Times New Roman" w:hAnsi="Times New Roman" w:cs="Times New Roman"/>
          <w:sz w:val="28"/>
          <w:szCs w:val="28"/>
        </w:rPr>
        <w:t>Ψ</w:t>
      </w:r>
      <w:r w:rsidRPr="0062662F">
        <w:rPr>
          <w:rFonts w:ascii="Times New Roman" w:hAnsi="Times New Roman" w:cs="Times New Roman"/>
          <w:sz w:val="28"/>
          <w:szCs w:val="28"/>
        </w:rPr>
        <w:t xml:space="preserve"> определить по Формуле на с. 157</w:t>
      </w:r>
      <w:r w:rsidR="007A00AD" w:rsidRPr="0062662F">
        <w:rPr>
          <w:rFonts w:ascii="Times New Roman" w:hAnsi="Times New Roman" w:cs="Times New Roman"/>
          <w:sz w:val="28"/>
          <w:szCs w:val="28"/>
        </w:rPr>
        <w:t xml:space="preserve"> [1] </w:t>
      </w:r>
      <w:r w:rsidRPr="0062662F">
        <w:rPr>
          <w:rFonts w:ascii="Times New Roman" w:hAnsi="Times New Roman" w:cs="Times New Roman"/>
          <w:sz w:val="28"/>
          <w:szCs w:val="28"/>
        </w:rPr>
        <w:t>для з</w:t>
      </w:r>
      <w:r w:rsidR="007A00AD" w:rsidRPr="0062662F">
        <w:rPr>
          <w:rFonts w:ascii="Times New Roman" w:hAnsi="Times New Roman" w:cs="Times New Roman"/>
          <w:sz w:val="28"/>
          <w:szCs w:val="28"/>
        </w:rPr>
        <w:t>вездной скрутки</w:t>
      </w:r>
      <w:r w:rsidRPr="0062662F">
        <w:rPr>
          <w:rFonts w:ascii="Times New Roman" w:hAnsi="Times New Roman" w:cs="Times New Roman"/>
          <w:sz w:val="28"/>
          <w:szCs w:val="28"/>
        </w:rPr>
        <w:t>, а величину d</w:t>
      </w:r>
      <w:r w:rsidR="007A00AD" w:rsidRPr="0062662F">
        <w:rPr>
          <w:rFonts w:ascii="Times New Roman" w:hAnsi="Times New Roman" w:cs="Times New Roman"/>
          <w:sz w:val="28"/>
          <w:szCs w:val="28"/>
        </w:rPr>
        <w:t>3</w:t>
      </w:r>
      <w:r w:rsidRPr="0062662F">
        <w:rPr>
          <w:rFonts w:ascii="Times New Roman" w:hAnsi="Times New Roman" w:cs="Times New Roman"/>
          <w:sz w:val="28"/>
          <w:szCs w:val="28"/>
        </w:rPr>
        <w:t xml:space="preserve">   взять из табл. 3.3 [1] ,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Проводимость изоляции   </w:t>
      </w:r>
      <w:r w:rsidR="007A00AD" w:rsidRPr="0062662F">
        <w:rPr>
          <w:rFonts w:ascii="Times New Roman" w:hAnsi="Times New Roman" w:cs="Times New Roman"/>
          <w:sz w:val="28"/>
          <w:szCs w:val="28"/>
        </w:rPr>
        <w:t>G</w:t>
      </w:r>
      <w:r w:rsidRPr="0062662F">
        <w:rPr>
          <w:rFonts w:ascii="Times New Roman" w:hAnsi="Times New Roman" w:cs="Times New Roman"/>
          <w:sz w:val="28"/>
          <w:szCs w:val="28"/>
        </w:rPr>
        <w:t xml:space="preserve">   рассчитать по формуле 5.69 [1] .</w:t>
      </w:r>
    </w:p>
    <w:p w:rsidR="006F3151" w:rsidRPr="0062662F" w:rsidRDefault="007A00AD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Вторичные</w:t>
      </w:r>
      <w:r w:rsidR="006F3151" w:rsidRPr="0062662F">
        <w:rPr>
          <w:rFonts w:ascii="Times New Roman" w:hAnsi="Times New Roman" w:cs="Times New Roman"/>
          <w:sz w:val="28"/>
          <w:szCs w:val="28"/>
        </w:rPr>
        <w:t xml:space="preserve"> параметры передачи рассчитать по формулам, приве</w:t>
      </w:r>
      <w:r w:rsidR="006F3151" w:rsidRPr="0062662F">
        <w:rPr>
          <w:rFonts w:ascii="Times New Roman" w:hAnsi="Times New Roman" w:cs="Times New Roman"/>
          <w:sz w:val="28"/>
          <w:szCs w:val="28"/>
        </w:rPr>
        <w:softHyphen/>
        <w:t>денным в табл. 4.5</w:t>
      </w:r>
      <w:r w:rsidRPr="0062662F">
        <w:rPr>
          <w:rFonts w:ascii="Times New Roman" w:hAnsi="Times New Roman" w:cs="Times New Roman"/>
          <w:sz w:val="28"/>
          <w:szCs w:val="28"/>
        </w:rPr>
        <w:t xml:space="preserve"> [1] </w:t>
      </w:r>
      <w:r w:rsidR="006F3151" w:rsidRPr="0062662F">
        <w:rPr>
          <w:rFonts w:ascii="Times New Roman" w:hAnsi="Times New Roman" w:cs="Times New Roman"/>
          <w:sz w:val="28"/>
          <w:szCs w:val="28"/>
        </w:rPr>
        <w:t xml:space="preserve">  для высоких частот. Коэффициент затухания выразить в дБ</w:t>
      </w:r>
      <w:r w:rsidRPr="0062662F">
        <w:rPr>
          <w:rFonts w:ascii="Times New Roman" w:hAnsi="Times New Roman" w:cs="Times New Roman"/>
          <w:sz w:val="28"/>
          <w:szCs w:val="28"/>
        </w:rPr>
        <w:t>/км</w:t>
      </w:r>
      <w:r w:rsidR="006F3151" w:rsidRPr="0062662F">
        <w:rPr>
          <w:rFonts w:ascii="Times New Roman" w:hAnsi="Times New Roman" w:cs="Times New Roman"/>
          <w:sz w:val="28"/>
          <w:szCs w:val="28"/>
        </w:rPr>
        <w:t>.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Скорость распространения энергии р</w:t>
      </w:r>
      <w:r w:rsidR="007A00AD" w:rsidRPr="0062662F">
        <w:rPr>
          <w:rFonts w:ascii="Times New Roman" w:hAnsi="Times New Roman" w:cs="Times New Roman"/>
          <w:sz w:val="28"/>
          <w:szCs w:val="28"/>
        </w:rPr>
        <w:t xml:space="preserve">ассчитать по формуле 4.42 [1]. </w:t>
      </w:r>
      <w:r w:rsidRPr="0062662F">
        <w:rPr>
          <w:rFonts w:ascii="Times New Roman" w:hAnsi="Times New Roman" w:cs="Times New Roman"/>
          <w:sz w:val="28"/>
          <w:szCs w:val="28"/>
        </w:rPr>
        <w:t xml:space="preserve">Подставлять в эти формулы величины </w:t>
      </w:r>
      <w:r w:rsidR="007A00AD" w:rsidRPr="0062662F">
        <w:rPr>
          <w:rFonts w:ascii="Times New Roman" w:hAnsi="Times New Roman" w:cs="Times New Roman"/>
          <w:sz w:val="28"/>
          <w:szCs w:val="28"/>
        </w:rPr>
        <w:t>R</w:t>
      </w:r>
      <w:r w:rsidRPr="0062662F">
        <w:rPr>
          <w:rFonts w:ascii="Times New Roman" w:hAnsi="Times New Roman" w:cs="Times New Roman"/>
          <w:sz w:val="28"/>
          <w:szCs w:val="28"/>
        </w:rPr>
        <w:t xml:space="preserve">  , L   , С ,  </w:t>
      </w:r>
      <w:r w:rsidR="007A00AD" w:rsidRPr="0062662F">
        <w:rPr>
          <w:rFonts w:ascii="Times New Roman" w:hAnsi="Times New Roman" w:cs="Times New Roman"/>
          <w:sz w:val="28"/>
          <w:szCs w:val="28"/>
        </w:rPr>
        <w:t>G</w:t>
      </w:r>
      <w:r w:rsidRPr="0062662F">
        <w:rPr>
          <w:rFonts w:ascii="Times New Roman" w:hAnsi="Times New Roman" w:cs="Times New Roman"/>
          <w:sz w:val="28"/>
          <w:szCs w:val="28"/>
        </w:rPr>
        <w:t xml:space="preserve">  соот</w:t>
      </w:r>
      <w:r w:rsidRPr="0062662F">
        <w:rPr>
          <w:rFonts w:ascii="Times New Roman" w:hAnsi="Times New Roman" w:cs="Times New Roman"/>
          <w:sz w:val="28"/>
          <w:szCs w:val="28"/>
        </w:rPr>
        <w:softHyphen/>
        <w:t xml:space="preserve">ветственно в Ом/км, Гн/км, </w:t>
      </w:r>
      <w:r w:rsidR="007A00AD" w:rsidRPr="0062662F">
        <w:rPr>
          <w:rFonts w:ascii="Times New Roman" w:hAnsi="Times New Roman" w:cs="Times New Roman"/>
          <w:sz w:val="28"/>
          <w:szCs w:val="28"/>
        </w:rPr>
        <w:t>Ф</w:t>
      </w:r>
      <w:r w:rsidRPr="0062662F">
        <w:rPr>
          <w:rFonts w:ascii="Times New Roman" w:hAnsi="Times New Roman" w:cs="Times New Roman"/>
          <w:sz w:val="28"/>
          <w:szCs w:val="28"/>
        </w:rPr>
        <w:t xml:space="preserve">/км, См/км. В окончательных ответах использовать </w:t>
      </w:r>
      <w:r w:rsidR="007A00AD" w:rsidRPr="0062662F">
        <w:rPr>
          <w:rFonts w:ascii="Times New Roman" w:hAnsi="Times New Roman" w:cs="Times New Roman"/>
          <w:sz w:val="28"/>
          <w:szCs w:val="28"/>
        </w:rPr>
        <w:t>дольные</w:t>
      </w:r>
      <w:r w:rsidRPr="0062662F">
        <w:rPr>
          <w:rFonts w:ascii="Times New Roman" w:hAnsi="Times New Roman" w:cs="Times New Roman"/>
          <w:sz w:val="28"/>
          <w:szCs w:val="28"/>
        </w:rPr>
        <w:t xml:space="preserve"> приставки, например, </w:t>
      </w:r>
      <w:r w:rsidR="007A00AD" w:rsidRPr="0062662F">
        <w:rPr>
          <w:rFonts w:ascii="Times New Roman" w:hAnsi="Times New Roman" w:cs="Times New Roman"/>
          <w:sz w:val="28"/>
          <w:szCs w:val="28"/>
        </w:rPr>
        <w:t>м</w:t>
      </w:r>
      <w:r w:rsidRPr="0062662F">
        <w:rPr>
          <w:rFonts w:ascii="Times New Roman" w:hAnsi="Times New Roman" w:cs="Times New Roman"/>
          <w:sz w:val="28"/>
          <w:szCs w:val="28"/>
        </w:rPr>
        <w:t>Гн/км, нФ/нм.</w:t>
      </w:r>
    </w:p>
    <w:p w:rsidR="006F3151" w:rsidRPr="0062662F" w:rsidRDefault="006F3151" w:rsidP="006F3151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6F3151" w:rsidRPr="0062662F" w:rsidRDefault="006F3151" w:rsidP="00A72987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Задача 3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Рассчитать параметры взаимного влияния симметричного кабеля</w:t>
      </w:r>
      <w:r w:rsidR="00865C10" w:rsidRPr="0062662F">
        <w:rPr>
          <w:rFonts w:ascii="Times New Roman" w:hAnsi="Times New Roman" w:cs="Times New Roman"/>
          <w:sz w:val="28"/>
          <w:szCs w:val="28"/>
        </w:rPr>
        <w:t>.</w:t>
      </w:r>
      <w:r w:rsidRPr="0062662F">
        <w:rPr>
          <w:rFonts w:ascii="Times New Roman" w:hAnsi="Times New Roman" w:cs="Times New Roman"/>
          <w:sz w:val="28"/>
          <w:szCs w:val="28"/>
        </w:rPr>
        <w:t xml:space="preserve"> Исходные данные: коэффициент затухания </w:t>
      </w:r>
      <w:r w:rsidR="00865C10" w:rsidRPr="0062662F">
        <w:rPr>
          <w:rFonts w:ascii="Times New Roman" w:hAnsi="Times New Roman" w:cs="Times New Roman"/>
          <w:sz w:val="28"/>
          <w:szCs w:val="28"/>
        </w:rPr>
        <w:t>α</w:t>
      </w:r>
      <w:r w:rsidRPr="0062662F">
        <w:rPr>
          <w:rFonts w:ascii="Times New Roman" w:hAnsi="Times New Roman" w:cs="Times New Roman"/>
          <w:sz w:val="28"/>
          <w:szCs w:val="28"/>
        </w:rPr>
        <w:t xml:space="preserve"> взять из предыдущего расчета задачи 2 на наивысшей час</w:t>
      </w:r>
      <w:r w:rsidR="00865C10" w:rsidRPr="0062662F">
        <w:rPr>
          <w:rFonts w:ascii="Times New Roman" w:hAnsi="Times New Roman" w:cs="Times New Roman"/>
          <w:sz w:val="28"/>
          <w:szCs w:val="28"/>
        </w:rPr>
        <w:t>тоте заданного диапазона в табл.</w:t>
      </w:r>
      <w:r w:rsidRPr="0062662F">
        <w:rPr>
          <w:rFonts w:ascii="Times New Roman" w:hAnsi="Times New Roman" w:cs="Times New Roman"/>
          <w:sz w:val="28"/>
          <w:szCs w:val="28"/>
        </w:rPr>
        <w:t xml:space="preserve"> 3; энергетический потенциал апп</w:t>
      </w:r>
      <w:r w:rsidR="00865C10" w:rsidRPr="0062662F">
        <w:rPr>
          <w:rFonts w:ascii="Times New Roman" w:hAnsi="Times New Roman" w:cs="Times New Roman"/>
          <w:sz w:val="28"/>
          <w:szCs w:val="28"/>
        </w:rPr>
        <w:t>аратуры условно принять   S</w:t>
      </w:r>
      <w:r w:rsidRPr="0062662F">
        <w:rPr>
          <w:rFonts w:ascii="Times New Roman" w:hAnsi="Times New Roman" w:cs="Times New Roman"/>
          <w:sz w:val="28"/>
          <w:szCs w:val="28"/>
        </w:rPr>
        <w:t xml:space="preserve"> =50дБ</w:t>
      </w:r>
      <w:r w:rsidR="00865C10" w:rsidRPr="0062662F">
        <w:rPr>
          <w:rFonts w:ascii="Times New Roman" w:hAnsi="Times New Roman" w:cs="Times New Roman"/>
          <w:sz w:val="28"/>
          <w:szCs w:val="28"/>
        </w:rPr>
        <w:t>.</w:t>
      </w:r>
    </w:p>
    <w:p w:rsidR="00865C10" w:rsidRPr="0062662F" w:rsidRDefault="00865C10" w:rsidP="00A729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3151" w:rsidRPr="0062662F" w:rsidRDefault="006F3151" w:rsidP="00A72987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Методические указания к решению задачи 3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Расчет параметров взаимного влияния проводить на наивысшей частоте заданного диапазона в табл. 3 по (6-27), Сб.28) в </w:t>
      </w:r>
      <w:r w:rsidR="00865C10" w:rsidRPr="0062662F">
        <w:rPr>
          <w:rFonts w:ascii="Times New Roman" w:hAnsi="Times New Roman" w:cs="Times New Roman"/>
          <w:sz w:val="28"/>
          <w:szCs w:val="28"/>
        </w:rPr>
        <w:t>[1]</w:t>
      </w:r>
      <w:r w:rsidRPr="0062662F">
        <w:rPr>
          <w:rFonts w:ascii="Times New Roman" w:hAnsi="Times New Roman" w:cs="Times New Roman"/>
          <w:sz w:val="28"/>
          <w:szCs w:val="28"/>
        </w:rPr>
        <w:t>, которые можно преобразовать к виду</w:t>
      </w:r>
      <w:r w:rsidR="00865C10" w:rsidRPr="0062662F">
        <w:rPr>
          <w:rFonts w:ascii="Times New Roman" w:hAnsi="Times New Roman" w:cs="Times New Roman"/>
          <w:sz w:val="28"/>
          <w:szCs w:val="28"/>
        </w:rPr>
        <w:t>:</w:t>
      </w:r>
    </w:p>
    <w:p w:rsidR="00865C10" w:rsidRPr="0062662F" w:rsidRDefault="0062662F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pict>
          <v:shape id="_x0000_i1031" type="#_x0000_t75" style="width:182.25pt;height:50.25pt">
            <v:imagedata r:id="rId13" o:title=""/>
          </v:shape>
        </w:pict>
      </w:r>
    </w:p>
    <w:p w:rsidR="00865C10" w:rsidRPr="0062662F" w:rsidRDefault="0062662F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pict>
          <v:shape id="_x0000_i1032" type="#_x0000_t75" style="width:206.25pt;height:42pt">
            <v:imagedata r:id="rId14" o:title=""/>
          </v:shape>
        </w:pict>
      </w:r>
    </w:p>
    <w:p w:rsidR="00865C10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где </w:t>
      </w:r>
      <w:r w:rsidR="00865C10" w:rsidRPr="0062662F">
        <w:rPr>
          <w:rFonts w:ascii="Times New Roman" w:hAnsi="Times New Roman" w:cs="Times New Roman"/>
          <w:sz w:val="28"/>
          <w:szCs w:val="28"/>
        </w:rPr>
        <w:t>α</w:t>
      </w:r>
      <w:r w:rsidRPr="0062662F">
        <w:rPr>
          <w:rFonts w:ascii="Times New Roman" w:hAnsi="Times New Roman" w:cs="Times New Roman"/>
          <w:sz w:val="28"/>
          <w:szCs w:val="28"/>
        </w:rPr>
        <w:t xml:space="preserve"> - в дБ/км; </w:t>
      </w:r>
      <w:r w:rsidR="00865C10" w:rsidRPr="0062662F">
        <w:rPr>
          <w:rFonts w:ascii="Times New Roman" w:hAnsi="Times New Roman" w:cs="Times New Roman"/>
          <w:sz w:val="28"/>
          <w:szCs w:val="28"/>
        </w:rPr>
        <w:t>l=s/α</w:t>
      </w:r>
      <w:r w:rsidRPr="0062662F">
        <w:rPr>
          <w:rFonts w:ascii="Times New Roman" w:hAnsi="Times New Roman" w:cs="Times New Roman"/>
          <w:sz w:val="28"/>
          <w:szCs w:val="28"/>
        </w:rPr>
        <w:t xml:space="preserve"> - длина усилительного участка, км.</w:t>
      </w:r>
    </w:p>
    <w:p w:rsidR="005317E5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Электрическую и магнитную связи рассчитать по (6.1), (6.2) в [1], в которых соотношения активных и реактивных связей взять из </w:t>
      </w:r>
      <w:r w:rsidR="00865C10" w:rsidRPr="0062662F">
        <w:rPr>
          <w:rFonts w:ascii="Times New Roman" w:hAnsi="Times New Roman" w:cs="Times New Roman"/>
          <w:sz w:val="28"/>
          <w:szCs w:val="28"/>
        </w:rPr>
        <w:t>[1</w:t>
      </w:r>
      <w:r w:rsidRPr="0062662F">
        <w:rPr>
          <w:rFonts w:ascii="Times New Roman" w:hAnsi="Times New Roman" w:cs="Times New Roman"/>
          <w:sz w:val="28"/>
          <w:szCs w:val="28"/>
        </w:rPr>
        <w:t xml:space="preserve">, </w:t>
      </w:r>
      <w:r w:rsidR="00865C10" w:rsidRPr="0062662F">
        <w:rPr>
          <w:rFonts w:ascii="Times New Roman" w:hAnsi="Times New Roman" w:cs="Times New Roman"/>
          <w:sz w:val="28"/>
          <w:szCs w:val="28"/>
        </w:rPr>
        <w:t>с. 252]. Емкостную связь k1, принять рав</w:t>
      </w:r>
      <w:r w:rsidRPr="0062662F">
        <w:rPr>
          <w:rFonts w:ascii="Times New Roman" w:hAnsi="Times New Roman" w:cs="Times New Roman"/>
          <w:sz w:val="28"/>
          <w:szCs w:val="28"/>
        </w:rPr>
        <w:t xml:space="preserve">ной </w:t>
      </w:r>
      <w:r w:rsidR="00865C10" w:rsidRPr="0062662F">
        <w:rPr>
          <w:rFonts w:ascii="Times New Roman" w:hAnsi="Times New Roman" w:cs="Times New Roman"/>
          <w:sz w:val="28"/>
          <w:szCs w:val="28"/>
        </w:rPr>
        <w:t>k</w:t>
      </w:r>
      <w:r w:rsidR="005317E5" w:rsidRPr="0062662F">
        <w:rPr>
          <w:rFonts w:ascii="Times New Roman" w:hAnsi="Times New Roman" w:cs="Times New Roman"/>
          <w:sz w:val="28"/>
          <w:szCs w:val="28"/>
        </w:rPr>
        <w:t>1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5317E5" w:rsidRPr="0062662F">
        <w:rPr>
          <w:rFonts w:ascii="Times New Roman" w:hAnsi="Times New Roman" w:cs="Times New Roman"/>
          <w:sz w:val="28"/>
          <w:szCs w:val="28"/>
        </w:rPr>
        <w:t>= k/4</w:t>
      </w:r>
      <w:r w:rsidRPr="0062662F">
        <w:rPr>
          <w:rFonts w:ascii="Times New Roman" w:hAnsi="Times New Roman" w:cs="Times New Roman"/>
          <w:sz w:val="28"/>
          <w:szCs w:val="28"/>
        </w:rPr>
        <w:t>, где по ТУ К = 15 пФ/км. Магнитную связь определять из выраже</w:t>
      </w:r>
      <w:r w:rsidRPr="0062662F">
        <w:rPr>
          <w:rFonts w:ascii="Times New Roman" w:hAnsi="Times New Roman" w:cs="Times New Roman"/>
          <w:sz w:val="28"/>
          <w:szCs w:val="28"/>
        </w:rPr>
        <w:softHyphen/>
        <w:t>ния</w:t>
      </w:r>
    </w:p>
    <w:p w:rsidR="006F3151" w:rsidRPr="0062662F" w:rsidRDefault="005317E5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m1 /k1 = z2в</w: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Коэффициенты электромагнитной связи на ближнем и дальнем концах рассчитывать по формулам на с. 249 в [1] , п</w:t>
      </w:r>
      <w:r w:rsidR="005317E5" w:rsidRPr="0062662F">
        <w:rPr>
          <w:rFonts w:ascii="Times New Roman" w:hAnsi="Times New Roman" w:cs="Times New Roman"/>
          <w:sz w:val="28"/>
          <w:szCs w:val="28"/>
        </w:rPr>
        <w:t>олагая цепи одинаковыми:</w:t>
      </w:r>
      <w:r w:rsidR="0097146B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97146B" w:rsidRPr="0062662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97146B" w:rsidRPr="0062662F">
        <w:rPr>
          <w:rFonts w:ascii="Times New Roman" w:hAnsi="Times New Roman" w:cs="Times New Roman"/>
          <w:sz w:val="28"/>
          <w:szCs w:val="28"/>
        </w:rPr>
        <w:t xml:space="preserve">в </w:t>
      </w:r>
      <w:r w:rsidR="005317E5" w:rsidRPr="0062662F">
        <w:rPr>
          <w:rFonts w:ascii="Times New Roman" w:hAnsi="Times New Roman" w:cs="Times New Roman"/>
          <w:sz w:val="28"/>
          <w:szCs w:val="28"/>
        </w:rPr>
        <w:t xml:space="preserve">1 = </w:t>
      </w:r>
      <w:r w:rsidR="0097146B" w:rsidRPr="0062662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5317E5" w:rsidRPr="0062662F">
        <w:rPr>
          <w:rFonts w:ascii="Times New Roman" w:hAnsi="Times New Roman" w:cs="Times New Roman"/>
          <w:sz w:val="28"/>
          <w:szCs w:val="28"/>
        </w:rPr>
        <w:t xml:space="preserve">в2 = </w:t>
      </w:r>
      <w:r w:rsidR="0097146B" w:rsidRPr="0062662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5317E5" w:rsidRPr="0062662F">
        <w:rPr>
          <w:rFonts w:ascii="Times New Roman" w:hAnsi="Times New Roman" w:cs="Times New Roman"/>
          <w:sz w:val="28"/>
          <w:szCs w:val="28"/>
        </w:rPr>
        <w:t>в</w:t>
      </w:r>
      <w:r w:rsidRPr="0062662F">
        <w:rPr>
          <w:rFonts w:ascii="Times New Roman" w:hAnsi="Times New Roman" w:cs="Times New Roman"/>
          <w:sz w:val="28"/>
          <w:szCs w:val="28"/>
        </w:rPr>
        <w:t>.</w:t>
      </w:r>
      <w:r w:rsidR="0097146B" w:rsidRPr="0062662F">
        <w:rPr>
          <w:rFonts w:ascii="Times New Roman" w:hAnsi="Times New Roman" w:cs="Times New Roman"/>
          <w:sz w:val="28"/>
          <w:szCs w:val="28"/>
        </w:rPr>
        <w:t xml:space="preserve"> В</w:t>
      </w:r>
      <w:r w:rsidRPr="0062662F">
        <w:rPr>
          <w:rFonts w:ascii="Times New Roman" w:hAnsi="Times New Roman" w:cs="Times New Roman"/>
          <w:sz w:val="28"/>
          <w:szCs w:val="28"/>
        </w:rPr>
        <w:t xml:space="preserve"> приближенных расчетах можно</w:t>
      </w:r>
      <w:r w:rsidR="005317E5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>использовать упрощенные формулы для</w:t>
      </w:r>
    </w:p>
    <w:p w:rsidR="006F3151" w:rsidRPr="0062662F" w:rsidRDefault="0062662F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pict>
          <v:shape id="_x0000_i1033" type="#_x0000_t75" style="width:216.75pt;height:31.5pt">
            <v:imagedata r:id="rId15" o:title=""/>
          </v:shape>
        </w:pict>
      </w:r>
    </w:p>
    <w:p w:rsidR="006F3151" w:rsidRPr="0062662F" w:rsidRDefault="006F3151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Сравнить полученные результаты расчета с </w:t>
      </w:r>
      <w:r w:rsidR="00A83B0B" w:rsidRPr="0062662F">
        <w:rPr>
          <w:rFonts w:ascii="Times New Roman" w:hAnsi="Times New Roman" w:cs="Times New Roman"/>
          <w:sz w:val="28"/>
          <w:szCs w:val="28"/>
        </w:rPr>
        <w:t>нормами [1, табл. 6.3]. Если рас</w:t>
      </w:r>
      <w:r w:rsidRPr="0062662F">
        <w:rPr>
          <w:rFonts w:ascii="Times New Roman" w:hAnsi="Times New Roman" w:cs="Times New Roman"/>
          <w:sz w:val="28"/>
          <w:szCs w:val="28"/>
        </w:rPr>
        <w:t>четные величины меньше нормы, то реко</w:t>
      </w:r>
      <w:r w:rsidR="00A83B0B" w:rsidRPr="0062662F">
        <w:rPr>
          <w:rFonts w:ascii="Times New Roman" w:hAnsi="Times New Roman" w:cs="Times New Roman"/>
          <w:sz w:val="28"/>
          <w:szCs w:val="28"/>
        </w:rPr>
        <w:t>мендовать ме</w:t>
      </w:r>
      <w:r w:rsidRPr="0062662F">
        <w:rPr>
          <w:rFonts w:ascii="Times New Roman" w:hAnsi="Times New Roman" w:cs="Times New Roman"/>
          <w:sz w:val="28"/>
          <w:szCs w:val="28"/>
        </w:rPr>
        <w:t>ры по доведению параметров до нормы [1, § 6.9].</w:t>
      </w:r>
    </w:p>
    <w:p w:rsidR="00396342" w:rsidRPr="0062662F" w:rsidRDefault="00396342" w:rsidP="00A72987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Задача 4</w:t>
      </w:r>
    </w:p>
    <w:p w:rsidR="00396342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Рассчитать передаточные характеристики оптического кабеля из стекловолокна:</w:t>
      </w:r>
    </w:p>
    <w:p w:rsidR="00396342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соотношение</w:t>
      </w:r>
      <w:r w:rsidR="00A83B0B" w:rsidRPr="0062662F">
        <w:rPr>
          <w:rFonts w:ascii="Times New Roman" w:hAnsi="Times New Roman" w:cs="Times New Roman"/>
          <w:sz w:val="28"/>
          <w:szCs w:val="28"/>
        </w:rPr>
        <w:t xml:space="preserve"> коэффициентов преломления  ∆</w:t>
      </w:r>
      <w:r w:rsidRPr="0062662F">
        <w:rPr>
          <w:rFonts w:ascii="Times New Roman" w:hAnsi="Times New Roman" w:cs="Times New Roman"/>
          <w:sz w:val="28"/>
          <w:szCs w:val="28"/>
        </w:rPr>
        <w:t>;</w:t>
      </w:r>
    </w:p>
    <w:p w:rsidR="00396342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число мод, распространяющихся в световоде  N</w:t>
      </w:r>
      <w:r w:rsidR="00A83B0B" w:rsidRPr="0062662F">
        <w:rPr>
          <w:rFonts w:ascii="Times New Roman" w:hAnsi="Times New Roman" w:cs="Times New Roman"/>
          <w:sz w:val="28"/>
          <w:szCs w:val="28"/>
        </w:rPr>
        <w:t>;</w:t>
      </w:r>
    </w:p>
    <w:p w:rsidR="00396342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нормированную частоту  </w:t>
      </w:r>
      <w:r w:rsidR="00A83B0B" w:rsidRPr="0062662F">
        <w:rPr>
          <w:rFonts w:ascii="Times New Roman" w:hAnsi="Times New Roman" w:cs="Times New Roman"/>
          <w:sz w:val="28"/>
          <w:szCs w:val="28"/>
        </w:rPr>
        <w:t>ν;</w:t>
      </w:r>
    </w:p>
    <w:p w:rsidR="00396342" w:rsidRPr="0062662F" w:rsidRDefault="00A83B0B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критическую частоту   fo</w:t>
      </w:r>
      <w:r w:rsidR="00396342" w:rsidRPr="0062662F">
        <w:rPr>
          <w:rFonts w:ascii="Times New Roman" w:hAnsi="Times New Roman" w:cs="Times New Roman"/>
          <w:sz w:val="28"/>
          <w:szCs w:val="28"/>
        </w:rPr>
        <w:t xml:space="preserve">  и критическую длину волны </w:t>
      </w:r>
      <w:r w:rsidRPr="0062662F">
        <w:rPr>
          <w:rFonts w:ascii="Times New Roman" w:hAnsi="Times New Roman" w:cs="Times New Roman"/>
          <w:sz w:val="28"/>
          <w:szCs w:val="28"/>
        </w:rPr>
        <w:t>λo</w:t>
      </w:r>
      <w:r w:rsidR="00396342" w:rsidRPr="0062662F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396342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коэффициент поглощения в световоде </w:t>
      </w:r>
      <w:r w:rsidR="00A83B0B" w:rsidRPr="0062662F">
        <w:rPr>
          <w:rFonts w:ascii="Times New Roman" w:hAnsi="Times New Roman" w:cs="Times New Roman"/>
          <w:sz w:val="28"/>
          <w:szCs w:val="28"/>
        </w:rPr>
        <w:t>α</w:t>
      </w:r>
      <w:r w:rsidRPr="0062662F">
        <w:rPr>
          <w:rFonts w:ascii="Times New Roman" w:hAnsi="Times New Roman" w:cs="Times New Roman"/>
          <w:sz w:val="28"/>
          <w:szCs w:val="28"/>
        </w:rPr>
        <w:t xml:space="preserve"> ',</w:t>
      </w:r>
    </w:p>
    <w:p w:rsidR="00396342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волновое сопротивление  </w:t>
      </w:r>
      <w:r w:rsidR="0097146B" w:rsidRPr="0062662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A83B0B" w:rsidRPr="0062662F">
        <w:rPr>
          <w:rFonts w:ascii="Times New Roman" w:hAnsi="Times New Roman" w:cs="Times New Roman"/>
          <w:sz w:val="28"/>
          <w:szCs w:val="28"/>
        </w:rPr>
        <w:t>в</w:t>
      </w:r>
      <w:r w:rsidRPr="0062662F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396342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фазовую скорость </w:t>
      </w:r>
      <w:r w:rsidR="00A83B0B" w:rsidRPr="0062662F">
        <w:rPr>
          <w:rFonts w:ascii="Times New Roman" w:hAnsi="Times New Roman" w:cs="Times New Roman"/>
          <w:sz w:val="28"/>
          <w:szCs w:val="28"/>
        </w:rPr>
        <w:t>υф</w:t>
      </w:r>
      <w:r w:rsidRPr="0062662F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396342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Заданы коэффициенты пре</w:t>
      </w:r>
      <w:r w:rsidR="00C22B5C" w:rsidRPr="0062662F">
        <w:rPr>
          <w:rFonts w:ascii="Times New Roman" w:hAnsi="Times New Roman" w:cs="Times New Roman"/>
          <w:sz w:val="28"/>
          <w:szCs w:val="28"/>
        </w:rPr>
        <w:t>ломления материала сердцевины n1</w:t>
      </w:r>
      <w:r w:rsidRPr="0062662F">
        <w:rPr>
          <w:rFonts w:ascii="Times New Roman" w:hAnsi="Times New Roman" w:cs="Times New Roman"/>
          <w:sz w:val="28"/>
          <w:szCs w:val="28"/>
        </w:rPr>
        <w:t xml:space="preserve">, рабочая длина волны </w:t>
      </w:r>
      <w:r w:rsidR="00C22B5C" w:rsidRPr="0062662F">
        <w:rPr>
          <w:rFonts w:ascii="Times New Roman" w:hAnsi="Times New Roman" w:cs="Times New Roman"/>
          <w:sz w:val="28"/>
          <w:szCs w:val="28"/>
        </w:rPr>
        <w:t>λ</w:t>
      </w:r>
      <w:r w:rsidRPr="0062662F">
        <w:rPr>
          <w:rFonts w:ascii="Times New Roman" w:hAnsi="Times New Roman" w:cs="Times New Roman"/>
          <w:sz w:val="28"/>
          <w:szCs w:val="28"/>
        </w:rPr>
        <w:t xml:space="preserve">p  в мкм, тангенс угла диэлектрических потерь материала сердцевины </w:t>
      </w:r>
      <w:r w:rsidR="00C22B5C" w:rsidRPr="0062662F">
        <w:rPr>
          <w:rFonts w:ascii="Times New Roman" w:hAnsi="Times New Roman" w:cs="Times New Roman"/>
          <w:sz w:val="28"/>
          <w:szCs w:val="28"/>
        </w:rPr>
        <w:t>tgδ1</w:t>
      </w:r>
      <w:r w:rsidRPr="0062662F">
        <w:rPr>
          <w:rFonts w:ascii="Times New Roman" w:hAnsi="Times New Roman" w:cs="Times New Roman"/>
          <w:sz w:val="28"/>
          <w:szCs w:val="28"/>
        </w:rPr>
        <w:t xml:space="preserve"> , разность показателей прелом</w:t>
      </w:r>
      <w:r w:rsidRPr="0062662F">
        <w:rPr>
          <w:rFonts w:ascii="Times New Roman" w:hAnsi="Times New Roman" w:cs="Times New Roman"/>
          <w:sz w:val="28"/>
          <w:szCs w:val="28"/>
        </w:rPr>
        <w:softHyphen/>
        <w:t xml:space="preserve">ления материалов сердцевины и оболочки </w:t>
      </w:r>
      <w:r w:rsidR="00C22B5C" w:rsidRPr="0062662F">
        <w:rPr>
          <w:rFonts w:ascii="Times New Roman" w:hAnsi="Times New Roman" w:cs="Times New Roman"/>
          <w:sz w:val="28"/>
          <w:szCs w:val="28"/>
        </w:rPr>
        <w:t>∆n= n1- n2</w:t>
      </w:r>
      <w:r w:rsidRPr="0062662F">
        <w:rPr>
          <w:rFonts w:ascii="Times New Roman" w:hAnsi="Times New Roman" w:cs="Times New Roman"/>
          <w:sz w:val="28"/>
          <w:szCs w:val="28"/>
        </w:rPr>
        <w:t xml:space="preserve"> диаметр сердцевины </w:t>
      </w:r>
      <w:r w:rsidR="00C22B5C" w:rsidRPr="0062662F">
        <w:rPr>
          <w:rFonts w:ascii="Times New Roman" w:hAnsi="Times New Roman" w:cs="Times New Roman"/>
          <w:sz w:val="28"/>
          <w:szCs w:val="28"/>
        </w:rPr>
        <w:t>dc</w:t>
      </w:r>
      <w:r w:rsidRPr="0062662F">
        <w:rPr>
          <w:rFonts w:ascii="Times New Roman" w:hAnsi="Times New Roman" w:cs="Times New Roman"/>
          <w:sz w:val="28"/>
          <w:szCs w:val="28"/>
        </w:rPr>
        <w:t xml:space="preserve">   </w:t>
      </w:r>
      <w:r w:rsidR="00C22B5C" w:rsidRPr="0062662F">
        <w:rPr>
          <w:rFonts w:ascii="Times New Roman" w:hAnsi="Times New Roman" w:cs="Times New Roman"/>
          <w:sz w:val="28"/>
          <w:szCs w:val="28"/>
        </w:rPr>
        <w:t>в</w:t>
      </w:r>
      <w:r w:rsidRPr="0062662F">
        <w:rPr>
          <w:rFonts w:ascii="Times New Roman" w:hAnsi="Times New Roman" w:cs="Times New Roman"/>
          <w:sz w:val="28"/>
          <w:szCs w:val="28"/>
        </w:rPr>
        <w:t xml:space="preserve"> мкм, тип волны (мода).</w:t>
      </w:r>
    </w:p>
    <w:p w:rsidR="00396342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Построить графики частотной зависимости</w:t>
      </w:r>
      <w:r w:rsidR="00C22B5C" w:rsidRPr="0062662F">
        <w:rPr>
          <w:rFonts w:ascii="Times New Roman" w:hAnsi="Times New Roman" w:cs="Times New Roman"/>
          <w:sz w:val="28"/>
          <w:szCs w:val="28"/>
        </w:rPr>
        <w:t xml:space="preserve"> α, </w:t>
      </w:r>
      <w:r w:rsidR="0097146B" w:rsidRPr="0062662F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C22B5C" w:rsidRPr="0062662F">
        <w:rPr>
          <w:rFonts w:ascii="Times New Roman" w:hAnsi="Times New Roman" w:cs="Times New Roman"/>
          <w:sz w:val="28"/>
          <w:szCs w:val="28"/>
        </w:rPr>
        <w:t>в, υф.</w:t>
      </w:r>
    </w:p>
    <w:p w:rsidR="00396342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Вычертить поперечный разрез оптического кабеля с указанием его конструктивных элементов в масштабе 5:1, указать его марку.</w:t>
      </w:r>
    </w:p>
    <w:p w:rsidR="00A83B0B" w:rsidRPr="0062662F" w:rsidRDefault="00A83B0B" w:rsidP="00A729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6342" w:rsidRPr="0062662F" w:rsidRDefault="00396342" w:rsidP="00A72987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Методические указания к решению задачи 4</w:t>
      </w:r>
    </w:p>
    <w:p w:rsidR="00A83B0B" w:rsidRPr="0062662F" w:rsidRDefault="00A83B0B" w:rsidP="00A729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2B5C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Исходные данные приведены в табл. 6, 7. Для решения задачи использовать </w:t>
      </w:r>
    </w:p>
    <w:p w:rsidR="00396342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§ 5.4 [1].</w:t>
      </w:r>
    </w:p>
    <w:p w:rsidR="00396342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Кр</w:t>
      </w:r>
      <w:r w:rsidR="00C22B5C" w:rsidRPr="0062662F">
        <w:rPr>
          <w:rFonts w:ascii="Times New Roman" w:hAnsi="Times New Roman" w:cs="Times New Roman"/>
          <w:sz w:val="28"/>
          <w:szCs w:val="28"/>
        </w:rPr>
        <w:t>итическую частоту волоконного световода</w:t>
      </w:r>
      <w:r w:rsidRPr="0062662F">
        <w:rPr>
          <w:rFonts w:ascii="Times New Roman" w:hAnsi="Times New Roman" w:cs="Times New Roman"/>
          <w:sz w:val="28"/>
          <w:szCs w:val="28"/>
        </w:rPr>
        <w:t xml:space="preserve"> рассчитать по формуле</w:t>
      </w:r>
    </w:p>
    <w:p w:rsidR="00C22B5C" w:rsidRPr="0062662F" w:rsidRDefault="0062662F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pict>
          <v:shape id="_x0000_i1034" type="#_x0000_t75" style="width:161.25pt;height:53.25pt">
            <v:imagedata r:id="rId16" o:title=""/>
          </v:shape>
        </w:pict>
      </w:r>
    </w:p>
    <w:p w:rsidR="00C22B5C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где  </w:t>
      </w:r>
      <w:r w:rsidR="00C22B5C" w:rsidRPr="0062662F">
        <w:rPr>
          <w:rFonts w:ascii="Times New Roman" w:hAnsi="Times New Roman" w:cs="Times New Roman"/>
          <w:sz w:val="28"/>
          <w:szCs w:val="28"/>
        </w:rPr>
        <w:t xml:space="preserve">pnm  </w:t>
      </w:r>
      <w:r w:rsidRPr="0062662F">
        <w:rPr>
          <w:rFonts w:ascii="Times New Roman" w:hAnsi="Times New Roman" w:cs="Times New Roman"/>
          <w:sz w:val="28"/>
          <w:szCs w:val="28"/>
        </w:rPr>
        <w:t xml:space="preserve"> - значение корня функции Бесселя берется из табл.</w:t>
      </w:r>
      <w:r w:rsidR="00C22B5C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Pr="0062662F">
        <w:rPr>
          <w:rFonts w:ascii="Times New Roman" w:hAnsi="Times New Roman" w:cs="Times New Roman"/>
          <w:sz w:val="28"/>
          <w:szCs w:val="28"/>
        </w:rPr>
        <w:t xml:space="preserve">5.11 [1] для заданной моды; </w:t>
      </w:r>
    </w:p>
    <w:p w:rsidR="00396342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С  - скорость света, м/с.</w:t>
      </w:r>
    </w:p>
    <w:p w:rsidR="00396342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Коэффициент затухания на поглощение в сердцевине световода рассчитать по формуле</w:t>
      </w:r>
    </w:p>
    <w:p w:rsidR="00C22B5C" w:rsidRPr="0062662F" w:rsidRDefault="0062662F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pict>
          <v:shape id="_x0000_i1035" type="#_x0000_t75" style="width:150.75pt;height:40.5pt">
            <v:imagedata r:id="rId17" o:title=""/>
          </v:shape>
        </w:pict>
      </w:r>
    </w:p>
    <w:p w:rsidR="006F3151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Суммарный коэффициент зату</w:t>
      </w:r>
      <w:r w:rsidR="00C22B5C" w:rsidRPr="0062662F">
        <w:rPr>
          <w:rFonts w:ascii="Times New Roman" w:hAnsi="Times New Roman" w:cs="Times New Roman"/>
          <w:sz w:val="28"/>
          <w:szCs w:val="28"/>
        </w:rPr>
        <w:t>хания с учетом потерь на рэлеев</w:t>
      </w:r>
      <w:r w:rsidRPr="0062662F">
        <w:rPr>
          <w:rFonts w:ascii="Times New Roman" w:hAnsi="Times New Roman" w:cs="Times New Roman"/>
          <w:sz w:val="28"/>
          <w:szCs w:val="28"/>
        </w:rPr>
        <w:t xml:space="preserve">сное рассеяние и кабельных потерь                                                                                                                        </w:t>
      </w:r>
    </w:p>
    <w:p w:rsidR="00396342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6342" w:rsidRPr="0062662F" w:rsidRDefault="0062662F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pict>
          <v:shape id="_x0000_i1036" type="#_x0000_t75" style="width:94.5pt;height:42pt">
            <v:imagedata r:id="rId18" o:title=""/>
          </v:shape>
        </w:pict>
      </w:r>
    </w:p>
    <w:p w:rsidR="00396342" w:rsidRPr="0062662F" w:rsidRDefault="00396342" w:rsidP="00A729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6342" w:rsidRPr="0062662F" w:rsidRDefault="00396342" w:rsidP="00A72987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где  </w:t>
      </w:r>
      <w:r w:rsidR="001937F8" w:rsidRPr="0062662F">
        <w:rPr>
          <w:rFonts w:ascii="Times New Roman" w:hAnsi="Times New Roman" w:cs="Times New Roman"/>
          <w:sz w:val="28"/>
          <w:szCs w:val="28"/>
        </w:rPr>
        <w:t>kp=</w:t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1937F8" w:rsidRPr="0062662F">
        <w:rPr>
          <w:rFonts w:ascii="Times New Roman" w:hAnsi="Times New Roman" w:cs="Times New Roman"/>
          <w:sz w:val="28"/>
          <w:szCs w:val="28"/>
        </w:rPr>
        <w:t>1,5 дБ-мкм4</w:t>
      </w:r>
      <w:r w:rsidRPr="0062662F">
        <w:rPr>
          <w:rFonts w:ascii="Times New Roman" w:hAnsi="Times New Roman" w:cs="Times New Roman"/>
          <w:sz w:val="28"/>
          <w:szCs w:val="28"/>
        </w:rPr>
        <w:t xml:space="preserve"> /км - коэффициент рассеяния, </w:t>
      </w:r>
      <w:r w:rsidR="001937F8" w:rsidRPr="0062662F">
        <w:rPr>
          <w:rFonts w:ascii="Times New Roman" w:hAnsi="Times New Roman" w:cs="Times New Roman"/>
          <w:sz w:val="28"/>
          <w:szCs w:val="28"/>
        </w:rPr>
        <w:t xml:space="preserve"> λp </w:t>
      </w:r>
      <w:r w:rsidRPr="0062662F">
        <w:rPr>
          <w:rFonts w:ascii="Times New Roman" w:hAnsi="Times New Roman" w:cs="Times New Roman"/>
          <w:sz w:val="28"/>
          <w:szCs w:val="28"/>
        </w:rPr>
        <w:t xml:space="preserve"> берется</w:t>
      </w:r>
      <w:r w:rsidR="001937F8" w:rsidRPr="0062662F">
        <w:rPr>
          <w:rFonts w:ascii="Times New Roman" w:hAnsi="Times New Roman" w:cs="Times New Roman"/>
          <w:sz w:val="28"/>
          <w:szCs w:val="28"/>
        </w:rPr>
        <w:t xml:space="preserve"> в мнм,   λк </w:t>
      </w:r>
      <w:r w:rsidRPr="0062662F">
        <w:rPr>
          <w:rFonts w:ascii="Times New Roman" w:hAnsi="Times New Roman" w:cs="Times New Roman"/>
          <w:sz w:val="28"/>
          <w:szCs w:val="28"/>
        </w:rPr>
        <w:t xml:space="preserve"> = 0,1 - 0,2 дБ/км.</w:t>
      </w:r>
    </w:p>
    <w:p w:rsidR="00396342" w:rsidRPr="0062662F" w:rsidRDefault="001937F8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Фазовую скорость υф и волновое сопротивление zв рассчитать по формулам: </w:t>
      </w:r>
    </w:p>
    <w:p w:rsidR="001937F8" w:rsidRPr="0062662F" w:rsidRDefault="0062662F" w:rsidP="00A72987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pict>
          <v:shape id="_x0000_i1037" type="#_x0000_t75" style="width:170.25pt;height:198.75pt">
            <v:imagedata r:id="rId19" o:title=""/>
          </v:shape>
        </w:pict>
      </w:r>
    </w:p>
    <w:p w:rsidR="00074C7F" w:rsidRPr="0062662F" w:rsidRDefault="00074C7F" w:rsidP="00A729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37F8" w:rsidRPr="0062662F" w:rsidRDefault="00396342" w:rsidP="00A7298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Расчетные частоты принять следующими</w:t>
      </w:r>
      <w:r w:rsidR="00074C7F" w:rsidRPr="0062662F">
        <w:rPr>
          <w:rFonts w:ascii="Times New Roman" w:hAnsi="Times New Roman" w:cs="Times New Roman"/>
          <w:sz w:val="28"/>
          <w:szCs w:val="28"/>
        </w:rPr>
        <w:t xml:space="preserve">: f=fo </w:t>
      </w:r>
      <w:r w:rsidR="003B6D7C" w:rsidRPr="0062662F">
        <w:rPr>
          <w:rFonts w:ascii="Times New Roman" w:hAnsi="Times New Roman" w:cs="Times New Roman"/>
          <w:sz w:val="28"/>
          <w:szCs w:val="28"/>
        </w:rPr>
        <w:t>; 1</w:t>
      </w:r>
      <w:r w:rsidR="00046EC6" w:rsidRPr="0062662F">
        <w:rPr>
          <w:rFonts w:ascii="Times New Roman" w:hAnsi="Times New Roman" w:cs="Times New Roman"/>
          <w:sz w:val="28"/>
          <w:szCs w:val="28"/>
        </w:rPr>
        <w:t>,25fo; 1,5fo; 1,75fo; 2fo</w:t>
      </w:r>
    </w:p>
    <w:p w:rsidR="00F24474" w:rsidRPr="0062662F" w:rsidRDefault="00F24474" w:rsidP="00A729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6342" w:rsidRPr="0062662F" w:rsidRDefault="00F24474" w:rsidP="0062662F">
      <w:pPr>
        <w:ind w:left="7920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E96F49">
        <w:rPr>
          <w:rFonts w:ascii="Times New Roman" w:hAnsi="Times New Roman" w:cs="Times New Roman"/>
          <w:sz w:val="28"/>
          <w:szCs w:val="28"/>
        </w:rPr>
        <w:t xml:space="preserve">    </w:t>
      </w:r>
      <w:r w:rsidR="00396342" w:rsidRPr="0062662F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8892" w:type="dxa"/>
        <w:tblInd w:w="93" w:type="dxa"/>
        <w:tblLook w:val="0000" w:firstRow="0" w:lastRow="0" w:firstColumn="0" w:lastColumn="0" w:noHBand="0" w:noVBand="0"/>
      </w:tblPr>
      <w:tblGrid>
        <w:gridCol w:w="1438"/>
        <w:gridCol w:w="706"/>
        <w:gridCol w:w="706"/>
        <w:gridCol w:w="751"/>
        <w:gridCol w:w="752"/>
        <w:gridCol w:w="772"/>
        <w:gridCol w:w="772"/>
        <w:gridCol w:w="745"/>
        <w:gridCol w:w="710"/>
        <w:gridCol w:w="809"/>
        <w:gridCol w:w="731"/>
      </w:tblGrid>
      <w:tr w:rsidR="005F1557" w:rsidRPr="00D73F0C">
        <w:trPr>
          <w:trHeight w:val="388"/>
        </w:trPr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Заданный параметр</w:t>
            </w:r>
          </w:p>
        </w:tc>
        <w:tc>
          <w:tcPr>
            <w:tcW w:w="74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Предпоследняя цифра студенческого билета</w:t>
            </w:r>
          </w:p>
        </w:tc>
      </w:tr>
      <w:tr w:rsidR="00A72987" w:rsidRPr="00D73F0C">
        <w:trPr>
          <w:trHeight w:val="447"/>
        </w:trPr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2987" w:rsidRPr="00D73F0C">
        <w:trPr>
          <w:trHeight w:val="791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Номер вопроса задания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A7298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1557" w:rsidRPr="0062662F">
              <w:rPr>
                <w:rFonts w:ascii="Times New Roman" w:hAnsi="Times New Roman" w:cs="Times New Roman"/>
                <w:sz w:val="28"/>
                <w:szCs w:val="28"/>
              </w:rPr>
              <w:t>и 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A7298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1557" w:rsidRPr="0062662F">
              <w:rPr>
                <w:rFonts w:ascii="Times New Roman" w:hAnsi="Times New Roman" w:cs="Times New Roman"/>
                <w:sz w:val="28"/>
                <w:szCs w:val="28"/>
              </w:rPr>
              <w:t>и 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4 и 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6 и 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9 и 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5 и 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8 и 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 и 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6 и 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8 и 2</w:t>
            </w:r>
          </w:p>
        </w:tc>
      </w:tr>
      <w:tr w:rsidR="00A72987" w:rsidRPr="00D73F0C">
        <w:trPr>
          <w:trHeight w:val="254"/>
        </w:trPr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а, мм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72987" w:rsidRPr="00D73F0C">
        <w:trPr>
          <w:trHeight w:val="254"/>
        </w:trPr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в, мм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72987" w:rsidRPr="00D73F0C">
        <w:trPr>
          <w:trHeight w:val="313"/>
        </w:trPr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ε1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2,28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72987" w:rsidRPr="00D73F0C">
        <w:trPr>
          <w:trHeight w:val="313"/>
        </w:trPr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ε2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1,78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72987" w:rsidRPr="00D73F0C">
        <w:trPr>
          <w:trHeight w:val="254"/>
        </w:trPr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d1, мм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72987" w:rsidRPr="00D73F0C">
        <w:trPr>
          <w:trHeight w:val="254"/>
        </w:trPr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d2, мм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9,4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F1557" w:rsidRPr="00D73F0C">
        <w:trPr>
          <w:trHeight w:val="432"/>
        </w:trPr>
        <w:tc>
          <w:tcPr>
            <w:tcW w:w="1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Заданный параметр</w:t>
            </w:r>
          </w:p>
        </w:tc>
        <w:tc>
          <w:tcPr>
            <w:tcW w:w="7450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Последняя цифра номера студенческого билета</w:t>
            </w:r>
          </w:p>
        </w:tc>
      </w:tr>
      <w:tr w:rsidR="00A72987" w:rsidRPr="00D73F0C">
        <w:trPr>
          <w:trHeight w:val="432"/>
        </w:trPr>
        <w:tc>
          <w:tcPr>
            <w:tcW w:w="1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2987" w:rsidRPr="00D73F0C">
        <w:trPr>
          <w:trHeight w:val="254"/>
        </w:trPr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Em, мВ/м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72987" w:rsidRPr="00D73F0C">
        <w:trPr>
          <w:trHeight w:val="254"/>
        </w:trPr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72987" w:rsidRPr="00D73F0C">
        <w:trPr>
          <w:trHeight w:val="254"/>
        </w:trPr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f, кГц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A72987" w:rsidRPr="00D73F0C">
        <w:trPr>
          <w:trHeight w:val="254"/>
        </w:trPr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I, мА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A72987" w:rsidRPr="00D73F0C">
        <w:trPr>
          <w:trHeight w:val="313"/>
        </w:trPr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σ, См/м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A72987" w:rsidRPr="00D73F0C">
        <w:trPr>
          <w:trHeight w:val="313"/>
        </w:trPr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2,25</w:t>
            </w:r>
          </w:p>
        </w:tc>
      </w:tr>
      <w:tr w:rsidR="00A72987" w:rsidRPr="00D73F0C">
        <w:trPr>
          <w:trHeight w:val="313"/>
        </w:trPr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λ, мкм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1,06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1,15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0,95</w:t>
            </w:r>
          </w:p>
        </w:tc>
      </w:tr>
      <w:tr w:rsidR="00A72987" w:rsidRPr="00D73F0C">
        <w:trPr>
          <w:trHeight w:val="254"/>
        </w:trPr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d, мм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557" w:rsidRPr="0062662F" w:rsidRDefault="005F1557" w:rsidP="00A729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</w:tbl>
    <w:p w:rsidR="00396342" w:rsidRPr="0062662F" w:rsidRDefault="00396342" w:rsidP="0039634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396342" w:rsidRPr="0062662F" w:rsidRDefault="00F24474" w:rsidP="000C10F6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396342" w:rsidRPr="0062662F">
        <w:rPr>
          <w:rFonts w:ascii="Times New Roman" w:hAnsi="Times New Roman" w:cs="Times New Roman"/>
          <w:sz w:val="28"/>
          <w:szCs w:val="28"/>
        </w:rPr>
        <w:t>Таблица</w:t>
      </w:r>
      <w:r w:rsidRPr="0062662F">
        <w:rPr>
          <w:rFonts w:ascii="Times New Roman" w:hAnsi="Times New Roman" w:cs="Times New Roman"/>
          <w:sz w:val="28"/>
          <w:szCs w:val="28"/>
        </w:rPr>
        <w:t xml:space="preserve"> 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5"/>
        <w:gridCol w:w="1124"/>
        <w:gridCol w:w="708"/>
        <w:gridCol w:w="717"/>
        <w:gridCol w:w="775"/>
        <w:gridCol w:w="736"/>
        <w:gridCol w:w="736"/>
        <w:gridCol w:w="727"/>
        <w:gridCol w:w="902"/>
      </w:tblGrid>
      <w:tr w:rsidR="00396342" w:rsidRPr="00D73F0C">
        <w:trPr>
          <w:trHeight w:val="328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Тип изоляции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ε</w:t>
            </w:r>
          </w:p>
        </w:tc>
        <w:tc>
          <w:tcPr>
            <w:tcW w:w="5301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6342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tg δ ∙ 104  при f   кГц</w:t>
            </w:r>
          </w:p>
        </w:tc>
      </w:tr>
      <w:tr w:rsidR="00396342" w:rsidRPr="00D73F0C">
        <w:trPr>
          <w:trHeight w:val="314"/>
        </w:trPr>
        <w:tc>
          <w:tcPr>
            <w:tcW w:w="172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552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792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</w:tr>
      <w:tr w:rsidR="00396342" w:rsidRPr="00D73F0C">
        <w:trPr>
          <w:trHeight w:val="1562"/>
        </w:trPr>
        <w:tc>
          <w:tcPr>
            <w:tcW w:w="17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Кордельно-бумажная</w:t>
            </w: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Кордельно-полисти-рольная</w:t>
            </w: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Сплошная полиэти</w:t>
            </w:r>
            <w:r w:rsidRPr="0062662F">
              <w:rPr>
                <w:rFonts w:ascii="Times New Roman" w:hAnsi="Times New Roman" w:cs="Times New Roman"/>
                <w:sz w:val="28"/>
                <w:szCs w:val="28"/>
              </w:rPr>
              <w:softHyphen/>
              <w:t>леновая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60 </w:t>
            </w: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4,5 </w:t>
            </w: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80 </w:t>
            </w: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120 </w:t>
            </w: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180 </w:t>
            </w: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260 </w:t>
            </w: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360 </w:t>
            </w: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474" w:rsidRPr="0062662F" w:rsidRDefault="00F24474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</w:tbl>
    <w:p w:rsidR="00F24474" w:rsidRPr="0062662F" w:rsidRDefault="00F24474" w:rsidP="000C10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6342" w:rsidRPr="0062662F" w:rsidRDefault="00F24474" w:rsidP="0062662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E96F49">
        <w:rPr>
          <w:rFonts w:ascii="Times New Roman" w:hAnsi="Times New Roman" w:cs="Times New Roman"/>
          <w:sz w:val="28"/>
          <w:szCs w:val="28"/>
        </w:rPr>
        <w:tab/>
      </w:r>
      <w:r w:rsidR="00E96F49">
        <w:rPr>
          <w:rFonts w:ascii="Times New Roman" w:hAnsi="Times New Roman" w:cs="Times New Roman"/>
          <w:sz w:val="28"/>
          <w:szCs w:val="28"/>
        </w:rPr>
        <w:tab/>
      </w:r>
      <w:r w:rsidR="00E96F49">
        <w:rPr>
          <w:rFonts w:ascii="Times New Roman" w:hAnsi="Times New Roman" w:cs="Times New Roman"/>
          <w:sz w:val="28"/>
          <w:szCs w:val="28"/>
        </w:rPr>
        <w:tab/>
      </w:r>
      <w:r w:rsidR="00E96F49">
        <w:rPr>
          <w:rFonts w:ascii="Times New Roman" w:hAnsi="Times New Roman" w:cs="Times New Roman"/>
          <w:sz w:val="28"/>
          <w:szCs w:val="28"/>
        </w:rPr>
        <w:tab/>
      </w:r>
      <w:r w:rsidR="00E96F49">
        <w:rPr>
          <w:rFonts w:ascii="Times New Roman" w:hAnsi="Times New Roman" w:cs="Times New Roman"/>
          <w:sz w:val="28"/>
          <w:szCs w:val="28"/>
        </w:rPr>
        <w:tab/>
      </w:r>
      <w:r w:rsidR="00E96F49">
        <w:rPr>
          <w:rFonts w:ascii="Times New Roman" w:hAnsi="Times New Roman" w:cs="Times New Roman"/>
          <w:sz w:val="28"/>
          <w:szCs w:val="28"/>
        </w:rPr>
        <w:tab/>
      </w:r>
      <w:r w:rsidR="00E96F49">
        <w:rPr>
          <w:rFonts w:ascii="Times New Roman" w:hAnsi="Times New Roman" w:cs="Times New Roman"/>
          <w:sz w:val="28"/>
          <w:szCs w:val="28"/>
        </w:rPr>
        <w:tab/>
      </w:r>
      <w:r w:rsidR="00E96F49">
        <w:rPr>
          <w:rFonts w:ascii="Times New Roman" w:hAnsi="Times New Roman" w:cs="Times New Roman"/>
          <w:sz w:val="28"/>
          <w:szCs w:val="28"/>
        </w:rPr>
        <w:tab/>
      </w:r>
      <w:r w:rsidR="00E96F49">
        <w:rPr>
          <w:rFonts w:ascii="Times New Roman" w:hAnsi="Times New Roman" w:cs="Times New Roman"/>
          <w:sz w:val="28"/>
          <w:szCs w:val="28"/>
        </w:rPr>
        <w:tab/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396342" w:rsidRPr="0062662F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96F49">
        <w:rPr>
          <w:rFonts w:ascii="Times New Roman" w:hAnsi="Times New Roman" w:cs="Times New Roman"/>
          <w:sz w:val="28"/>
          <w:szCs w:val="28"/>
        </w:rPr>
        <w:t>3</w:t>
      </w:r>
      <w:r w:rsidR="00E96F49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05"/>
        <w:gridCol w:w="1150"/>
        <w:gridCol w:w="1131"/>
        <w:gridCol w:w="1150"/>
        <w:gridCol w:w="1642"/>
      </w:tblGrid>
      <w:tr w:rsidR="00396342" w:rsidRPr="00D73F0C">
        <w:trPr>
          <w:trHeight w:val="313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Заданный диапазон, кГц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r w:rsidR="00F24474" w:rsidRPr="006266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f2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f3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6342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f4</w:t>
            </w:r>
          </w:p>
        </w:tc>
      </w:tr>
      <w:tr w:rsidR="00396342" w:rsidRPr="00D73F0C">
        <w:trPr>
          <w:trHeight w:val="249"/>
        </w:trPr>
        <w:tc>
          <w:tcPr>
            <w:tcW w:w="320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12 - 60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396342" w:rsidRPr="00D73F0C">
        <w:trPr>
          <w:trHeight w:val="227"/>
        </w:trPr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12 - 108</w:t>
            </w:r>
          </w:p>
        </w:tc>
        <w:tc>
          <w:tcPr>
            <w:tcW w:w="1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396342" w:rsidRPr="00D73F0C">
        <w:trPr>
          <w:trHeight w:val="227"/>
        </w:trPr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12 - 252</w:t>
            </w:r>
          </w:p>
        </w:tc>
        <w:tc>
          <w:tcPr>
            <w:tcW w:w="1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</w:tr>
      <w:tr w:rsidR="00396342" w:rsidRPr="00D73F0C">
        <w:trPr>
          <w:trHeight w:val="227"/>
        </w:trPr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12 - 552</w:t>
            </w:r>
          </w:p>
        </w:tc>
        <w:tc>
          <w:tcPr>
            <w:tcW w:w="1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552</w:t>
            </w:r>
          </w:p>
        </w:tc>
      </w:tr>
      <w:tr w:rsidR="00396342" w:rsidRPr="00D73F0C">
        <w:trPr>
          <w:trHeight w:val="227"/>
        </w:trPr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12 - </w:t>
            </w:r>
            <w:r w:rsidR="00F24474" w:rsidRPr="0062662F">
              <w:rPr>
                <w:rFonts w:ascii="Times New Roman" w:hAnsi="Times New Roman" w:cs="Times New Roman"/>
                <w:sz w:val="28"/>
                <w:szCs w:val="28"/>
              </w:rPr>
              <w:t>792</w:t>
            </w:r>
          </w:p>
        </w:tc>
        <w:tc>
          <w:tcPr>
            <w:tcW w:w="1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792</w:t>
            </w:r>
          </w:p>
        </w:tc>
      </w:tr>
      <w:tr w:rsidR="00396342" w:rsidRPr="00D73F0C">
        <w:trPr>
          <w:trHeight w:val="299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12 - 1300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1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</w:tr>
    </w:tbl>
    <w:p w:rsidR="00F24474" w:rsidRDefault="00F24474" w:rsidP="000C10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6F49" w:rsidRPr="0062662F" w:rsidRDefault="00E96F49" w:rsidP="000C10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6342" w:rsidRPr="0062662F" w:rsidRDefault="00F24474" w:rsidP="00E96F49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E96F49">
        <w:rPr>
          <w:rFonts w:ascii="Times New Roman" w:hAnsi="Times New Roman" w:cs="Times New Roman"/>
          <w:sz w:val="28"/>
          <w:szCs w:val="28"/>
        </w:rPr>
        <w:tab/>
      </w:r>
      <w:r w:rsidR="00E96F49">
        <w:rPr>
          <w:rFonts w:ascii="Times New Roman" w:hAnsi="Times New Roman" w:cs="Times New Roman"/>
          <w:sz w:val="28"/>
          <w:szCs w:val="28"/>
        </w:rPr>
        <w:tab/>
      </w:r>
      <w:r w:rsidR="00E96F49">
        <w:rPr>
          <w:rFonts w:ascii="Times New Roman" w:hAnsi="Times New Roman" w:cs="Times New Roman"/>
          <w:sz w:val="28"/>
          <w:szCs w:val="28"/>
        </w:rPr>
        <w:tab/>
      </w:r>
      <w:r w:rsidR="00E96F49">
        <w:rPr>
          <w:rFonts w:ascii="Times New Roman" w:hAnsi="Times New Roman" w:cs="Times New Roman"/>
          <w:sz w:val="28"/>
          <w:szCs w:val="28"/>
        </w:rPr>
        <w:tab/>
      </w:r>
      <w:r w:rsidR="00E96F49">
        <w:rPr>
          <w:rFonts w:ascii="Times New Roman" w:hAnsi="Times New Roman" w:cs="Times New Roman"/>
          <w:sz w:val="28"/>
          <w:szCs w:val="28"/>
        </w:rPr>
        <w:tab/>
      </w:r>
      <w:r w:rsidR="00E96F49">
        <w:rPr>
          <w:rFonts w:ascii="Times New Roman" w:hAnsi="Times New Roman" w:cs="Times New Roman"/>
          <w:sz w:val="28"/>
          <w:szCs w:val="28"/>
        </w:rPr>
        <w:tab/>
      </w:r>
      <w:r w:rsidR="00E96F49">
        <w:rPr>
          <w:rFonts w:ascii="Times New Roman" w:hAnsi="Times New Roman" w:cs="Times New Roman"/>
          <w:sz w:val="28"/>
          <w:szCs w:val="28"/>
        </w:rPr>
        <w:tab/>
      </w:r>
      <w:r w:rsidR="00E96F4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96F49">
        <w:rPr>
          <w:rFonts w:ascii="Times New Roman" w:hAnsi="Times New Roman" w:cs="Times New Roman"/>
          <w:sz w:val="28"/>
          <w:szCs w:val="28"/>
        </w:rPr>
        <w:tab/>
      </w:r>
      <w:r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396342" w:rsidRPr="0062662F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96F49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94"/>
        <w:gridCol w:w="811"/>
        <w:gridCol w:w="612"/>
        <w:gridCol w:w="618"/>
        <w:gridCol w:w="638"/>
        <w:gridCol w:w="647"/>
        <w:gridCol w:w="638"/>
        <w:gridCol w:w="668"/>
        <w:gridCol w:w="549"/>
        <w:gridCol w:w="579"/>
        <w:gridCol w:w="608"/>
      </w:tblGrid>
      <w:tr w:rsidR="0015532A" w:rsidRPr="00D73F0C">
        <w:trPr>
          <w:trHeight w:val="421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Заданный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параметр</w:t>
            </w:r>
          </w:p>
        </w:tc>
        <w:tc>
          <w:tcPr>
            <w:tcW w:w="6366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Предпосленяя цифра номера студенческого билета</w:t>
            </w:r>
          </w:p>
        </w:tc>
      </w:tr>
      <w:tr w:rsidR="00396342" w:rsidRPr="00D73F0C">
        <w:trPr>
          <w:trHeight w:val="324"/>
        </w:trPr>
        <w:tc>
          <w:tcPr>
            <w:tcW w:w="189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96342" w:rsidRPr="00D73F0C">
        <w:trPr>
          <w:trHeight w:val="271"/>
        </w:trPr>
        <w:tc>
          <w:tcPr>
            <w:tcW w:w="189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Тип изоляции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96342" w:rsidRPr="006266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96342" w:rsidRPr="006266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96342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</w:p>
        </w:tc>
      </w:tr>
      <w:tr w:rsidR="00396342" w:rsidRPr="00D73F0C">
        <w:trPr>
          <w:trHeight w:val="399"/>
        </w:trPr>
        <w:tc>
          <w:tcPr>
            <w:tcW w:w="189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Толщина ленты, мм</w:t>
            </w:r>
          </w:p>
        </w:tc>
        <w:tc>
          <w:tcPr>
            <w:tcW w:w="8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96342" w:rsidRPr="0062662F">
              <w:rPr>
                <w:rFonts w:ascii="Times New Roman" w:hAnsi="Times New Roman" w:cs="Times New Roman"/>
                <w:sz w:val="28"/>
                <w:szCs w:val="28"/>
              </w:rPr>
              <w:t>,12</w:t>
            </w:r>
          </w:p>
        </w:tc>
        <w:tc>
          <w:tcPr>
            <w:tcW w:w="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0,12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0,12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6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6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5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60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1,15</w:t>
            </w:r>
          </w:p>
        </w:tc>
      </w:tr>
      <w:tr w:rsidR="00396342" w:rsidRPr="00D73F0C">
        <w:trPr>
          <w:trHeight w:val="399"/>
        </w:trPr>
        <w:tc>
          <w:tcPr>
            <w:tcW w:w="189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Диаметр </w:t>
            </w:r>
            <w:r w:rsidR="0015532A" w:rsidRPr="0062662F">
              <w:rPr>
                <w:rFonts w:ascii="Times New Roman" w:hAnsi="Times New Roman" w:cs="Times New Roman"/>
                <w:sz w:val="28"/>
                <w:szCs w:val="28"/>
              </w:rPr>
              <w:t>корделя</w:t>
            </w: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8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6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6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6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5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342" w:rsidRPr="00D73F0C">
        <w:trPr>
          <w:trHeight w:val="474"/>
        </w:trPr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Верхняя частота, кГц</w:t>
            </w:r>
          </w:p>
        </w:tc>
        <w:tc>
          <w:tcPr>
            <w:tcW w:w="81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1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64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6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792</w:t>
            </w:r>
          </w:p>
        </w:tc>
        <w:tc>
          <w:tcPr>
            <w:tcW w:w="54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7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60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</w:tr>
    </w:tbl>
    <w:p w:rsidR="00F24474" w:rsidRPr="0062662F" w:rsidRDefault="00F24474" w:rsidP="000C10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6342" w:rsidRPr="0062662F" w:rsidRDefault="00396342" w:rsidP="000C10F6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Условные </w:t>
      </w:r>
      <w:r w:rsidR="00F24474" w:rsidRPr="0062662F">
        <w:rPr>
          <w:rFonts w:ascii="Times New Roman" w:hAnsi="Times New Roman" w:cs="Times New Roman"/>
          <w:sz w:val="28"/>
          <w:szCs w:val="28"/>
        </w:rPr>
        <w:t>обозначения: кб - кордельно-бумаж</w:t>
      </w:r>
      <w:r w:rsidRPr="0062662F">
        <w:rPr>
          <w:rFonts w:ascii="Times New Roman" w:hAnsi="Times New Roman" w:cs="Times New Roman"/>
          <w:sz w:val="28"/>
          <w:szCs w:val="28"/>
        </w:rPr>
        <w:t>ная изоляция,</w:t>
      </w:r>
    </w:p>
    <w:p w:rsidR="00F24474" w:rsidRPr="0062662F" w:rsidRDefault="00F24474" w:rsidP="000C10F6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                                         кп - кордельно-полистиро</w:t>
      </w:r>
      <w:r w:rsidR="00396342" w:rsidRPr="0062662F">
        <w:rPr>
          <w:rFonts w:ascii="Times New Roman" w:hAnsi="Times New Roman" w:cs="Times New Roman"/>
          <w:sz w:val="28"/>
          <w:szCs w:val="28"/>
        </w:rPr>
        <w:t>льная изоляция,</w:t>
      </w:r>
    </w:p>
    <w:p w:rsidR="00396342" w:rsidRPr="0062662F" w:rsidRDefault="00F24474" w:rsidP="000C10F6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396342" w:rsidRPr="0062662F">
        <w:rPr>
          <w:rFonts w:ascii="Times New Roman" w:hAnsi="Times New Roman" w:cs="Times New Roman"/>
          <w:sz w:val="28"/>
          <w:szCs w:val="28"/>
        </w:rPr>
        <w:t xml:space="preserve"> сп - сплошная полиэтиленовая изоляция.</w:t>
      </w:r>
    </w:p>
    <w:p w:rsidR="00396342" w:rsidRPr="0062662F" w:rsidRDefault="00396342" w:rsidP="0039634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396342" w:rsidRPr="0062662F" w:rsidRDefault="00396342" w:rsidP="0039634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396342" w:rsidRPr="0062662F" w:rsidRDefault="0015532A" w:rsidP="0062662F">
      <w:pPr>
        <w:ind w:left="7200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0C10F6" w:rsidRPr="0062662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96342" w:rsidRPr="0062662F">
        <w:rPr>
          <w:rFonts w:ascii="Times New Roman" w:hAnsi="Times New Roman" w:cs="Times New Roman"/>
          <w:sz w:val="28"/>
          <w:szCs w:val="28"/>
        </w:rPr>
        <w:t>Таблица 5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51"/>
        <w:gridCol w:w="914"/>
        <w:gridCol w:w="620"/>
        <w:gridCol w:w="630"/>
        <w:gridCol w:w="580"/>
        <w:gridCol w:w="669"/>
        <w:gridCol w:w="600"/>
        <w:gridCol w:w="669"/>
        <w:gridCol w:w="659"/>
        <w:gridCol w:w="630"/>
        <w:gridCol w:w="648"/>
      </w:tblGrid>
      <w:tr w:rsidR="00396342" w:rsidRPr="00D73F0C">
        <w:trPr>
          <w:trHeight w:val="344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Заданный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параметр</w:t>
            </w:r>
          </w:p>
        </w:tc>
        <w:tc>
          <w:tcPr>
            <w:tcW w:w="6619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Последняя цифра номера студенческого билета</w:t>
            </w:r>
          </w:p>
        </w:tc>
      </w:tr>
      <w:tr w:rsidR="00396342" w:rsidRPr="00D73F0C">
        <w:trPr>
          <w:trHeight w:val="320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96342" w:rsidRPr="00D73F0C">
        <w:trPr>
          <w:trHeight w:val="1277"/>
        </w:trPr>
        <w:tc>
          <w:tcPr>
            <w:tcW w:w="16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Материал жилы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Диаметр жилы, мм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Материал оболочки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1,3 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1,3 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1,4 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 xml:space="preserve">1,5 </w:t>
            </w: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342" w:rsidRPr="0062662F" w:rsidRDefault="00396342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</w:tbl>
    <w:p w:rsidR="0015532A" w:rsidRPr="0062662F" w:rsidRDefault="0015532A" w:rsidP="000C10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6342" w:rsidRPr="0062662F" w:rsidRDefault="00396342" w:rsidP="000C10F6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Условные обозначения: м - медная жила,</w:t>
      </w:r>
    </w:p>
    <w:p w:rsidR="0015532A" w:rsidRPr="0062662F" w:rsidRDefault="0015532A" w:rsidP="000C10F6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396342" w:rsidRPr="0062662F">
        <w:rPr>
          <w:rFonts w:ascii="Times New Roman" w:hAnsi="Times New Roman" w:cs="Times New Roman"/>
          <w:sz w:val="28"/>
          <w:szCs w:val="28"/>
        </w:rPr>
        <w:t xml:space="preserve">а - алюминиевая жила или оболочка, </w:t>
      </w:r>
    </w:p>
    <w:p w:rsidR="00396342" w:rsidRPr="0062662F" w:rsidRDefault="0015532A" w:rsidP="000C10F6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396342" w:rsidRPr="0062662F">
        <w:rPr>
          <w:rFonts w:ascii="Times New Roman" w:hAnsi="Times New Roman" w:cs="Times New Roman"/>
          <w:sz w:val="28"/>
          <w:szCs w:val="28"/>
        </w:rPr>
        <w:t>с - свинцовая оболочка.</w:t>
      </w:r>
    </w:p>
    <w:p w:rsidR="000C10F6" w:rsidRPr="0062662F" w:rsidRDefault="0015532A" w:rsidP="000C10F6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0C10F6" w:rsidRPr="0062662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396342" w:rsidRPr="0062662F" w:rsidRDefault="000C10F6" w:rsidP="000C10F6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15532A" w:rsidRPr="0062662F">
        <w:rPr>
          <w:rFonts w:ascii="Times New Roman" w:hAnsi="Times New Roman" w:cs="Times New Roman"/>
          <w:sz w:val="28"/>
          <w:szCs w:val="28"/>
        </w:rPr>
        <w:t xml:space="preserve"> </w:t>
      </w:r>
      <w:r w:rsidR="00396342" w:rsidRPr="0062662F">
        <w:rPr>
          <w:rFonts w:ascii="Times New Roman" w:hAnsi="Times New Roman" w:cs="Times New Roman"/>
          <w:sz w:val="28"/>
          <w:szCs w:val="28"/>
        </w:rPr>
        <w:t>Таблица 6</w:t>
      </w:r>
    </w:p>
    <w:tbl>
      <w:tblPr>
        <w:tblW w:w="826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86"/>
        <w:gridCol w:w="734"/>
        <w:gridCol w:w="734"/>
        <w:gridCol w:w="550"/>
        <w:gridCol w:w="734"/>
        <w:gridCol w:w="734"/>
        <w:gridCol w:w="734"/>
        <w:gridCol w:w="734"/>
        <w:gridCol w:w="734"/>
        <w:gridCol w:w="734"/>
        <w:gridCol w:w="553"/>
      </w:tblGrid>
      <w:tr w:rsidR="0015532A" w:rsidRPr="00D73F0C">
        <w:trPr>
          <w:trHeight w:val="334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Параметры</w:t>
            </w:r>
          </w:p>
        </w:tc>
        <w:tc>
          <w:tcPr>
            <w:tcW w:w="6975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5532A" w:rsidRPr="0062662F" w:rsidRDefault="0015532A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Предпоследняя цифра  номера студенческого билета</w:t>
            </w:r>
          </w:p>
        </w:tc>
      </w:tr>
      <w:tr w:rsidR="002E1D2F" w:rsidRPr="00D73F0C">
        <w:trPr>
          <w:trHeight w:val="320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E1D2F" w:rsidRPr="00D73F0C">
        <w:trPr>
          <w:trHeight w:val="260"/>
        </w:trPr>
        <w:tc>
          <w:tcPr>
            <w:tcW w:w="1286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∆n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0,005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0,013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0,014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0,016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0,017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0,018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2E1D2F" w:rsidRPr="00D73F0C">
        <w:trPr>
          <w:trHeight w:val="245"/>
        </w:trPr>
        <w:tc>
          <w:tcPr>
            <w:tcW w:w="1286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dc, мкм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2E1D2F" w:rsidRPr="00D73F0C">
        <w:trPr>
          <w:trHeight w:val="378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мода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H01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E01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HE1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HE12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HE12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HE11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HE23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EH21</w:t>
            </w:r>
          </w:p>
        </w:tc>
        <w:tc>
          <w:tcPr>
            <w:tcW w:w="7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HE22</w:t>
            </w:r>
          </w:p>
        </w:tc>
        <w:tc>
          <w:tcPr>
            <w:tcW w:w="55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H02</w:t>
            </w:r>
          </w:p>
        </w:tc>
      </w:tr>
    </w:tbl>
    <w:p w:rsidR="00B949D3" w:rsidRPr="0062662F" w:rsidRDefault="00B949D3" w:rsidP="000C10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B5C" w:rsidRPr="0062662F" w:rsidRDefault="00584B5C" w:rsidP="000C10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1D2F" w:rsidRPr="0062662F" w:rsidRDefault="002E1D2F" w:rsidP="0062662F">
      <w:pPr>
        <w:ind w:left="7920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0C10F6" w:rsidRPr="0062662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2662F">
        <w:rPr>
          <w:rFonts w:ascii="Times New Roman" w:hAnsi="Times New Roman" w:cs="Times New Roman"/>
          <w:sz w:val="28"/>
          <w:szCs w:val="28"/>
        </w:rPr>
        <w:t xml:space="preserve"> Таблица 7</w:t>
      </w:r>
    </w:p>
    <w:tbl>
      <w:tblPr>
        <w:tblW w:w="838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70"/>
        <w:gridCol w:w="757"/>
        <w:gridCol w:w="637"/>
        <w:gridCol w:w="605"/>
        <w:gridCol w:w="637"/>
        <w:gridCol w:w="637"/>
        <w:gridCol w:w="656"/>
        <w:gridCol w:w="626"/>
        <w:gridCol w:w="665"/>
        <w:gridCol w:w="667"/>
        <w:gridCol w:w="826"/>
      </w:tblGrid>
      <w:tr w:rsidR="002E1D2F" w:rsidRPr="00D73F0C">
        <w:trPr>
          <w:trHeight w:val="348"/>
        </w:trPr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Параметры</w:t>
            </w:r>
          </w:p>
        </w:tc>
        <w:tc>
          <w:tcPr>
            <w:tcW w:w="6712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Последняя цифра  номера студенческого билета</w:t>
            </w:r>
          </w:p>
        </w:tc>
      </w:tr>
      <w:tr w:rsidR="002E1D2F" w:rsidRPr="00D73F0C">
        <w:trPr>
          <w:trHeight w:val="333"/>
        </w:trPr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E1D2F" w:rsidRPr="00D73F0C">
        <w:trPr>
          <w:trHeight w:val="271"/>
        </w:trPr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="002E1D2F" w:rsidRPr="006266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1,48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1,48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1,49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1,49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6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1,51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1,52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1,52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1,53</w:t>
            </w:r>
          </w:p>
        </w:tc>
      </w:tr>
      <w:tr w:rsidR="002E1D2F" w:rsidRPr="00D73F0C">
        <w:trPr>
          <w:trHeight w:val="255"/>
        </w:trPr>
        <w:tc>
          <w:tcPr>
            <w:tcW w:w="167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λp, мкм</w:t>
            </w:r>
          </w:p>
        </w:tc>
        <w:tc>
          <w:tcPr>
            <w:tcW w:w="7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0,63</w:t>
            </w:r>
          </w:p>
        </w:tc>
        <w:tc>
          <w:tcPr>
            <w:tcW w:w="6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0,63</w:t>
            </w: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6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6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1,06</w:t>
            </w:r>
          </w:p>
        </w:tc>
        <w:tc>
          <w:tcPr>
            <w:tcW w:w="6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1,06</w:t>
            </w:r>
          </w:p>
        </w:tc>
        <w:tc>
          <w:tcPr>
            <w:tcW w:w="6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1,06</w:t>
            </w:r>
          </w:p>
        </w:tc>
        <w:tc>
          <w:tcPr>
            <w:tcW w:w="6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2E1D2F" w:rsidRPr="00D73F0C">
        <w:trPr>
          <w:trHeight w:val="395"/>
        </w:trPr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2E1D2F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tg δ ∙ 1010</w:t>
            </w:r>
          </w:p>
        </w:tc>
        <w:tc>
          <w:tcPr>
            <w:tcW w:w="7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63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63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63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65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62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66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2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D2F" w:rsidRPr="0062662F" w:rsidRDefault="00052B80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</w:tbl>
    <w:p w:rsidR="00584B5C" w:rsidRPr="0062662F" w:rsidRDefault="00584B5C" w:rsidP="00B949D3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584B5C" w:rsidRPr="0062662F" w:rsidRDefault="00052B80" w:rsidP="000C10F6">
      <w:pPr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584B5C" w:rsidRPr="0062662F">
        <w:rPr>
          <w:rFonts w:ascii="Times New Roman" w:hAnsi="Times New Roman" w:cs="Times New Roman"/>
          <w:sz w:val="28"/>
          <w:szCs w:val="28"/>
        </w:rPr>
        <w:t>Таблица 8</w:t>
      </w:r>
    </w:p>
    <w:p w:rsidR="00052B80" w:rsidRPr="0062662F" w:rsidRDefault="00052B80" w:rsidP="000C10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B5C" w:rsidRPr="0062662F" w:rsidRDefault="00584B5C" w:rsidP="000C10F6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Бюджет времени в часах для изучения курса</w:t>
      </w:r>
    </w:p>
    <w:p w:rsidR="00052B80" w:rsidRPr="0062662F" w:rsidRDefault="00052B80" w:rsidP="000C10F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8"/>
        <w:gridCol w:w="1739"/>
        <w:gridCol w:w="861"/>
        <w:gridCol w:w="1300"/>
        <w:gridCol w:w="1465"/>
      </w:tblGrid>
      <w:tr w:rsidR="00584B5C" w:rsidRPr="00D73F0C">
        <w:trPr>
          <w:trHeight w:val="334"/>
          <w:jc w:val="center"/>
        </w:trPr>
        <w:tc>
          <w:tcPr>
            <w:tcW w:w="62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B5C" w:rsidRPr="0062662F" w:rsidRDefault="00584B5C" w:rsidP="000C10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Заочная форма</w:t>
            </w:r>
          </w:p>
        </w:tc>
      </w:tr>
      <w:tr w:rsidR="00584B5C" w:rsidRPr="00D73F0C">
        <w:trPr>
          <w:trHeight w:val="630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B5C" w:rsidRPr="0062662F" w:rsidRDefault="00584B5C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Лекции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B5C" w:rsidRPr="0062662F" w:rsidRDefault="00584B5C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B5C" w:rsidRPr="0062662F" w:rsidRDefault="00584B5C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Очная</w:t>
            </w:r>
          </w:p>
          <w:p w:rsidR="00584B5C" w:rsidRPr="0062662F" w:rsidRDefault="00584B5C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B5C" w:rsidRPr="0062662F" w:rsidRDefault="00584B5C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Самостоят, работа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B5C" w:rsidRPr="0062662F" w:rsidRDefault="00584B5C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Вып. контр, работы</w:t>
            </w:r>
          </w:p>
        </w:tc>
      </w:tr>
      <w:tr w:rsidR="00584B5C" w:rsidRPr="00D73F0C">
        <w:trPr>
          <w:trHeight w:val="342"/>
          <w:jc w:val="center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B5C" w:rsidRPr="0062662F" w:rsidRDefault="00584B5C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B5C" w:rsidRPr="0062662F" w:rsidRDefault="00584B5C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B5C" w:rsidRPr="0062662F" w:rsidRDefault="00584B5C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B5C" w:rsidRPr="0062662F" w:rsidRDefault="00584B5C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C10F6" w:rsidRPr="006266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4B5C" w:rsidRPr="0062662F" w:rsidRDefault="00584B5C" w:rsidP="000C10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2F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</w:tr>
    </w:tbl>
    <w:p w:rsidR="00052B80" w:rsidRPr="0062662F" w:rsidRDefault="00052B80" w:rsidP="000C10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B5C" w:rsidRPr="0062662F" w:rsidRDefault="00584B5C" w:rsidP="000C10F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62F">
        <w:rPr>
          <w:rFonts w:ascii="Times New Roman" w:hAnsi="Times New Roman" w:cs="Times New Roman"/>
          <w:sz w:val="28"/>
          <w:szCs w:val="28"/>
        </w:rPr>
        <w:t>Курс изучается на 8 семестре, предусматривается прослушивание лекции, выполнение лабораторных работ, написание одной контрольной работы и сдача зачёта.</w:t>
      </w:r>
    </w:p>
    <w:p w:rsidR="00B949D3" w:rsidRPr="0062662F" w:rsidRDefault="00B949D3" w:rsidP="00B949D3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BC0F86" w:rsidRPr="0062662F" w:rsidRDefault="00BC0F86" w:rsidP="00BC0F86">
      <w:pPr>
        <w:pStyle w:val="2"/>
        <w:jc w:val="both"/>
        <w:rPr>
          <w:sz w:val="28"/>
          <w:szCs w:val="28"/>
        </w:rPr>
      </w:pPr>
      <w:r w:rsidRPr="0062662F">
        <w:rPr>
          <w:sz w:val="28"/>
          <w:szCs w:val="28"/>
        </w:rPr>
        <w:t xml:space="preserve">                           </w:t>
      </w:r>
      <w:r w:rsidR="003F4970" w:rsidRPr="0062662F">
        <w:rPr>
          <w:sz w:val="28"/>
          <w:szCs w:val="28"/>
        </w:rPr>
        <w:t xml:space="preserve">                                                                        </w:t>
      </w:r>
      <w:r w:rsidRPr="0062662F">
        <w:rPr>
          <w:sz w:val="28"/>
          <w:szCs w:val="28"/>
        </w:rPr>
        <w:t xml:space="preserve">     ПРИЛОЖЕНИЕ                                                                          </w:t>
      </w:r>
    </w:p>
    <w:p w:rsidR="00BC0F86" w:rsidRPr="0062662F" w:rsidRDefault="00BC0F86" w:rsidP="00BC0F86">
      <w:pPr>
        <w:pStyle w:val="1"/>
        <w:rPr>
          <w:sz w:val="28"/>
          <w:szCs w:val="28"/>
        </w:rPr>
      </w:pPr>
      <w:r w:rsidRPr="0062662F">
        <w:rPr>
          <w:sz w:val="28"/>
          <w:szCs w:val="28"/>
        </w:rPr>
        <w:t>ТЕСТОВЫЕ ЗАДАНИЯ</w:t>
      </w:r>
    </w:p>
    <w:p w:rsidR="00BC0F86" w:rsidRPr="0062662F" w:rsidRDefault="00BC0F86" w:rsidP="00BC0F86">
      <w:pPr>
        <w:jc w:val="center"/>
        <w:rPr>
          <w:b/>
          <w:bCs/>
          <w:sz w:val="28"/>
          <w:szCs w:val="28"/>
        </w:rPr>
      </w:pPr>
      <w:r w:rsidRPr="0062662F">
        <w:rPr>
          <w:b/>
          <w:bCs/>
          <w:sz w:val="28"/>
          <w:szCs w:val="28"/>
        </w:rPr>
        <w:t>по контролю остаточных знаний</w:t>
      </w:r>
    </w:p>
    <w:p w:rsidR="00BC0F86" w:rsidRPr="0062662F" w:rsidRDefault="00BC0F86" w:rsidP="00BC0F86">
      <w:pPr>
        <w:jc w:val="center"/>
        <w:rPr>
          <w:b/>
          <w:bCs/>
          <w:sz w:val="28"/>
          <w:szCs w:val="28"/>
        </w:rPr>
      </w:pPr>
      <w:r w:rsidRPr="0062662F">
        <w:rPr>
          <w:b/>
          <w:bCs/>
          <w:sz w:val="28"/>
          <w:szCs w:val="28"/>
        </w:rPr>
        <w:t>по дисциплине «</w:t>
      </w:r>
      <w:r w:rsidRPr="0062662F">
        <w:rPr>
          <w:bCs/>
          <w:sz w:val="28"/>
          <w:szCs w:val="28"/>
        </w:rPr>
        <w:t xml:space="preserve"> </w:t>
      </w:r>
      <w:r w:rsidRPr="0062662F">
        <w:rPr>
          <w:b/>
          <w:sz w:val="28"/>
          <w:szCs w:val="28"/>
        </w:rPr>
        <w:t>Направляющие системы электросвязи</w:t>
      </w:r>
      <w:r w:rsidRPr="0062662F">
        <w:rPr>
          <w:b/>
          <w:bCs/>
          <w:sz w:val="28"/>
          <w:szCs w:val="28"/>
        </w:rPr>
        <w:t>»</w:t>
      </w:r>
    </w:p>
    <w:p w:rsidR="00BC0F86" w:rsidRPr="0062662F" w:rsidRDefault="00BC0F86" w:rsidP="00BC0F86">
      <w:pPr>
        <w:tabs>
          <w:tab w:val="left" w:pos="0"/>
        </w:tabs>
        <w:rPr>
          <w:sz w:val="28"/>
          <w:szCs w:val="28"/>
          <w:lang w:val="en-US"/>
        </w:rPr>
      </w:pPr>
      <w:r w:rsidRPr="0062662F">
        <w:rPr>
          <w:b/>
          <w:sz w:val="28"/>
          <w:szCs w:val="28"/>
        </w:rPr>
        <w:t xml:space="preserve">                     </w:t>
      </w:r>
      <w:r w:rsidR="00843397" w:rsidRPr="0062662F">
        <w:rPr>
          <w:b/>
          <w:sz w:val="28"/>
          <w:szCs w:val="28"/>
        </w:rPr>
        <w:t>Раздел 1</w:t>
      </w:r>
      <w:r w:rsidRPr="0062662F">
        <w:rPr>
          <w:b/>
          <w:sz w:val="28"/>
          <w:szCs w:val="28"/>
        </w:rPr>
        <w:t xml:space="preserve">                                              </w:t>
      </w:r>
      <w:r w:rsidR="00843397" w:rsidRPr="0062662F">
        <w:rPr>
          <w:b/>
          <w:sz w:val="28"/>
          <w:szCs w:val="28"/>
          <w:lang w:val="en-US"/>
        </w:rPr>
        <w:tab/>
      </w:r>
      <w:r w:rsidRPr="0062662F">
        <w:rPr>
          <w:sz w:val="28"/>
          <w:szCs w:val="28"/>
        </w:rPr>
        <w:t xml:space="preserve"> </w:t>
      </w:r>
      <w:r w:rsidR="00843397" w:rsidRPr="0062662F">
        <w:rPr>
          <w:sz w:val="28"/>
          <w:szCs w:val="28"/>
          <w:lang w:val="en-US"/>
        </w:rPr>
        <w:t xml:space="preserve"> 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1</w:t>
      </w:r>
      <w:r w:rsidRPr="0062662F">
        <w:rPr>
          <w:sz w:val="28"/>
          <w:szCs w:val="28"/>
        </w:rPr>
        <w:tab/>
        <w:t xml:space="preserve">Сверхпроводящие линии связи работают в диапазоне частот: 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до 10</w:t>
      </w:r>
      <w:r w:rsidRPr="0062662F">
        <w:rPr>
          <w:sz w:val="28"/>
          <w:szCs w:val="28"/>
          <w:vertAlign w:val="superscript"/>
        </w:rPr>
        <w:t>3</w:t>
      </w:r>
      <w:r w:rsidRPr="0062662F">
        <w:rPr>
          <w:sz w:val="28"/>
          <w:szCs w:val="28"/>
        </w:rPr>
        <w:t> Гц;до 10</w:t>
      </w:r>
      <w:r w:rsidRPr="0062662F">
        <w:rPr>
          <w:sz w:val="28"/>
          <w:szCs w:val="28"/>
          <w:vertAlign w:val="superscript"/>
        </w:rPr>
        <w:t>6</w:t>
      </w:r>
      <w:r w:rsidRPr="0062662F">
        <w:rPr>
          <w:sz w:val="28"/>
          <w:szCs w:val="28"/>
        </w:rPr>
        <w:t xml:space="preserve"> Гц;до 10</w:t>
      </w:r>
      <w:r w:rsidRPr="0062662F">
        <w:rPr>
          <w:sz w:val="28"/>
          <w:szCs w:val="28"/>
          <w:vertAlign w:val="superscript"/>
        </w:rPr>
        <w:t>9</w:t>
      </w:r>
      <w:r w:rsidRPr="0062662F">
        <w:rPr>
          <w:sz w:val="28"/>
          <w:szCs w:val="28"/>
        </w:rPr>
        <w:t xml:space="preserve"> Гц;до 10</w:t>
      </w:r>
      <w:r w:rsidRPr="0062662F">
        <w:rPr>
          <w:sz w:val="28"/>
          <w:szCs w:val="28"/>
          <w:vertAlign w:val="superscript"/>
        </w:rPr>
        <w:t>12</w:t>
      </w:r>
      <w:r w:rsidRPr="0062662F">
        <w:rPr>
          <w:sz w:val="28"/>
          <w:szCs w:val="28"/>
        </w:rPr>
        <w:t xml:space="preserve"> Гц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2</w:t>
      </w:r>
      <w:r w:rsidRPr="0062662F">
        <w:rPr>
          <w:sz w:val="28"/>
          <w:szCs w:val="28"/>
        </w:rPr>
        <w:tab/>
        <w:t>Коаксиальные линии связи работают в диапазоне частот: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до 10</w:t>
      </w:r>
      <w:r w:rsidRPr="0062662F">
        <w:rPr>
          <w:sz w:val="28"/>
          <w:szCs w:val="28"/>
          <w:vertAlign w:val="superscript"/>
        </w:rPr>
        <w:t>6</w:t>
      </w:r>
      <w:r w:rsidRPr="0062662F">
        <w:rPr>
          <w:sz w:val="28"/>
          <w:szCs w:val="28"/>
        </w:rPr>
        <w:t xml:space="preserve"> Гц; до 10</w:t>
      </w:r>
      <w:r w:rsidRPr="0062662F">
        <w:rPr>
          <w:sz w:val="28"/>
          <w:szCs w:val="28"/>
          <w:vertAlign w:val="superscript"/>
        </w:rPr>
        <w:t>8</w:t>
      </w:r>
      <w:r w:rsidRPr="0062662F">
        <w:rPr>
          <w:sz w:val="28"/>
          <w:szCs w:val="28"/>
        </w:rPr>
        <w:t xml:space="preserve"> Гц; 10</w:t>
      </w:r>
      <w:r w:rsidRPr="0062662F">
        <w:rPr>
          <w:sz w:val="28"/>
          <w:szCs w:val="28"/>
          <w:vertAlign w:val="superscript"/>
        </w:rPr>
        <w:t>12</w:t>
      </w:r>
      <w:r w:rsidRPr="0062662F">
        <w:rPr>
          <w:sz w:val="28"/>
          <w:szCs w:val="28"/>
        </w:rPr>
        <w:t xml:space="preserve"> Гц;10</w:t>
      </w:r>
      <w:r w:rsidRPr="0062662F">
        <w:rPr>
          <w:sz w:val="28"/>
          <w:szCs w:val="28"/>
          <w:vertAlign w:val="superscript"/>
        </w:rPr>
        <w:t>15</w:t>
      </w:r>
      <w:r w:rsidRPr="0062662F">
        <w:rPr>
          <w:sz w:val="28"/>
          <w:szCs w:val="28"/>
        </w:rPr>
        <w:t xml:space="preserve"> Гц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3</w:t>
      </w:r>
      <w:r w:rsidRPr="0062662F">
        <w:rPr>
          <w:sz w:val="28"/>
          <w:szCs w:val="28"/>
        </w:rPr>
        <w:tab/>
        <w:t>Симметричные кабельные линии связи работают в диапазоне частот: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 xml:space="preserve"> до 10</w:t>
      </w:r>
      <w:r w:rsidRPr="0062662F">
        <w:rPr>
          <w:sz w:val="28"/>
          <w:szCs w:val="28"/>
          <w:vertAlign w:val="superscript"/>
        </w:rPr>
        <w:t>6</w:t>
      </w:r>
      <w:r w:rsidRPr="0062662F">
        <w:rPr>
          <w:sz w:val="28"/>
          <w:szCs w:val="28"/>
        </w:rPr>
        <w:t xml:space="preserve"> Гц; 10</w:t>
      </w:r>
      <w:r w:rsidRPr="0062662F">
        <w:rPr>
          <w:sz w:val="28"/>
          <w:szCs w:val="28"/>
          <w:vertAlign w:val="superscript"/>
        </w:rPr>
        <w:t>8</w:t>
      </w:r>
      <w:r w:rsidRPr="0062662F">
        <w:rPr>
          <w:sz w:val="28"/>
          <w:szCs w:val="28"/>
        </w:rPr>
        <w:t xml:space="preserve"> Гц; 10</w:t>
      </w:r>
      <w:r w:rsidRPr="0062662F">
        <w:rPr>
          <w:sz w:val="28"/>
          <w:szCs w:val="28"/>
          <w:vertAlign w:val="superscript"/>
        </w:rPr>
        <w:t>12</w:t>
      </w:r>
      <w:r w:rsidRPr="0062662F">
        <w:rPr>
          <w:sz w:val="28"/>
          <w:szCs w:val="28"/>
        </w:rPr>
        <w:t xml:space="preserve"> Гц; 10</w:t>
      </w:r>
      <w:r w:rsidRPr="0062662F">
        <w:rPr>
          <w:sz w:val="28"/>
          <w:szCs w:val="28"/>
          <w:vertAlign w:val="superscript"/>
        </w:rPr>
        <w:t>15</w:t>
      </w:r>
      <w:r w:rsidRPr="0062662F">
        <w:rPr>
          <w:sz w:val="28"/>
          <w:szCs w:val="28"/>
        </w:rPr>
        <w:t xml:space="preserve"> Гц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4</w:t>
      </w:r>
      <w:r w:rsidRPr="0062662F">
        <w:rPr>
          <w:sz w:val="28"/>
          <w:szCs w:val="28"/>
        </w:rPr>
        <w:tab/>
        <w:t>Волноводные линии связи работают в диапазоне частот:</w:t>
      </w:r>
      <w:r w:rsidRPr="0062662F">
        <w:rPr>
          <w:sz w:val="28"/>
          <w:szCs w:val="28"/>
        </w:rPr>
        <w:br/>
        <w:t>10</w:t>
      </w:r>
      <w:r w:rsidRPr="0062662F">
        <w:rPr>
          <w:sz w:val="28"/>
          <w:szCs w:val="28"/>
          <w:vertAlign w:val="superscript"/>
        </w:rPr>
        <w:t>8</w:t>
      </w:r>
      <w:r w:rsidRPr="0062662F">
        <w:rPr>
          <w:sz w:val="28"/>
          <w:szCs w:val="28"/>
        </w:rPr>
        <w:t>-10</w:t>
      </w:r>
      <w:r w:rsidRPr="0062662F">
        <w:rPr>
          <w:sz w:val="28"/>
          <w:szCs w:val="28"/>
          <w:vertAlign w:val="superscript"/>
        </w:rPr>
        <w:t>10</w:t>
      </w:r>
      <w:r w:rsidRPr="0062662F">
        <w:rPr>
          <w:sz w:val="28"/>
          <w:szCs w:val="28"/>
        </w:rPr>
        <w:t xml:space="preserve"> Гц,10</w:t>
      </w:r>
      <w:r w:rsidRPr="0062662F">
        <w:rPr>
          <w:sz w:val="28"/>
          <w:szCs w:val="28"/>
          <w:vertAlign w:val="superscript"/>
        </w:rPr>
        <w:t>10</w:t>
      </w:r>
      <w:r w:rsidRPr="0062662F">
        <w:rPr>
          <w:sz w:val="28"/>
          <w:szCs w:val="28"/>
        </w:rPr>
        <w:t>-10</w:t>
      </w:r>
      <w:r w:rsidRPr="0062662F">
        <w:rPr>
          <w:sz w:val="28"/>
          <w:szCs w:val="28"/>
          <w:vertAlign w:val="superscript"/>
        </w:rPr>
        <w:t>12</w:t>
      </w:r>
      <w:r w:rsidRPr="0062662F">
        <w:rPr>
          <w:sz w:val="28"/>
          <w:szCs w:val="28"/>
        </w:rPr>
        <w:t xml:space="preserve"> Гц;10</w:t>
      </w:r>
      <w:r w:rsidRPr="0062662F">
        <w:rPr>
          <w:sz w:val="28"/>
          <w:szCs w:val="28"/>
          <w:vertAlign w:val="superscript"/>
        </w:rPr>
        <w:t>12</w:t>
      </w:r>
      <w:r w:rsidRPr="0062662F">
        <w:rPr>
          <w:sz w:val="28"/>
          <w:szCs w:val="28"/>
        </w:rPr>
        <w:t>-10</w:t>
      </w:r>
      <w:r w:rsidRPr="0062662F">
        <w:rPr>
          <w:sz w:val="28"/>
          <w:szCs w:val="28"/>
          <w:vertAlign w:val="superscript"/>
        </w:rPr>
        <w:t>14</w:t>
      </w:r>
      <w:r w:rsidRPr="0062662F">
        <w:rPr>
          <w:sz w:val="28"/>
          <w:szCs w:val="28"/>
        </w:rPr>
        <w:t xml:space="preserve"> Гц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5</w:t>
      </w:r>
      <w:r w:rsidRPr="0062662F">
        <w:rPr>
          <w:sz w:val="28"/>
          <w:szCs w:val="28"/>
        </w:rPr>
        <w:tab/>
        <w:t xml:space="preserve">Волоконно-оптические лини связи работают в диапазоне частот: 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10</w:t>
      </w:r>
      <w:r w:rsidRPr="0062662F">
        <w:rPr>
          <w:sz w:val="28"/>
          <w:szCs w:val="28"/>
          <w:vertAlign w:val="superscript"/>
        </w:rPr>
        <w:t>10</w:t>
      </w:r>
      <w:r w:rsidRPr="0062662F">
        <w:rPr>
          <w:sz w:val="28"/>
          <w:szCs w:val="28"/>
        </w:rPr>
        <w:t>-10</w:t>
      </w:r>
      <w:r w:rsidRPr="0062662F">
        <w:rPr>
          <w:sz w:val="28"/>
          <w:szCs w:val="28"/>
          <w:vertAlign w:val="superscript"/>
        </w:rPr>
        <w:t>12</w:t>
      </w:r>
      <w:r w:rsidRPr="0062662F">
        <w:rPr>
          <w:sz w:val="28"/>
          <w:szCs w:val="28"/>
        </w:rPr>
        <w:t xml:space="preserve"> Гц;10</w:t>
      </w:r>
      <w:r w:rsidRPr="0062662F">
        <w:rPr>
          <w:sz w:val="28"/>
          <w:szCs w:val="28"/>
          <w:vertAlign w:val="superscript"/>
        </w:rPr>
        <w:t>12</w:t>
      </w:r>
      <w:r w:rsidRPr="0062662F">
        <w:rPr>
          <w:sz w:val="28"/>
          <w:szCs w:val="28"/>
        </w:rPr>
        <w:t>-10</w:t>
      </w:r>
      <w:r w:rsidRPr="0062662F">
        <w:rPr>
          <w:sz w:val="28"/>
          <w:szCs w:val="28"/>
          <w:vertAlign w:val="superscript"/>
        </w:rPr>
        <w:t>14</w:t>
      </w:r>
      <w:r w:rsidRPr="0062662F">
        <w:rPr>
          <w:sz w:val="28"/>
          <w:szCs w:val="28"/>
        </w:rPr>
        <w:t xml:space="preserve"> Гц;10</w:t>
      </w:r>
      <w:r w:rsidRPr="0062662F">
        <w:rPr>
          <w:sz w:val="28"/>
          <w:szCs w:val="28"/>
          <w:vertAlign w:val="superscript"/>
        </w:rPr>
        <w:t>14</w:t>
      </w:r>
      <w:r w:rsidRPr="0062662F">
        <w:rPr>
          <w:sz w:val="28"/>
          <w:szCs w:val="28"/>
        </w:rPr>
        <w:t>-10</w:t>
      </w:r>
      <w:r w:rsidRPr="0062662F">
        <w:rPr>
          <w:sz w:val="28"/>
          <w:szCs w:val="28"/>
          <w:vertAlign w:val="superscript"/>
        </w:rPr>
        <w:t>15</w:t>
      </w:r>
      <w:r w:rsidRPr="0062662F">
        <w:rPr>
          <w:sz w:val="28"/>
          <w:szCs w:val="28"/>
        </w:rPr>
        <w:t xml:space="preserve"> Гц.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color w:val="FF0000"/>
          <w:sz w:val="28"/>
          <w:szCs w:val="28"/>
        </w:rPr>
        <w:t>6</w:t>
      </w:r>
      <w:r w:rsidRPr="0062662F">
        <w:rPr>
          <w:sz w:val="28"/>
          <w:szCs w:val="28"/>
        </w:rPr>
        <w:tab/>
        <w:t>При передаче сигналов в одной полосе частот используется: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двухпроводная схема организации связи;четырехпроводная схема организации связи;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однопроводная схема организации связи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 xml:space="preserve">7      </w:t>
      </w:r>
      <w:r w:rsidRPr="0062662F">
        <w:rPr>
          <w:sz w:val="28"/>
          <w:szCs w:val="28"/>
        </w:rPr>
        <w:tab/>
        <w:t>Двухкабельная система передачи организуется при работе по</w:t>
      </w:r>
    </w:p>
    <w:p w:rsidR="00BC0F86" w:rsidRPr="0062662F" w:rsidRDefault="00BC0F86" w:rsidP="00BC0F86">
      <w:pPr>
        <w:tabs>
          <w:tab w:val="left" w:pos="0"/>
        </w:tabs>
        <w:ind w:left="360"/>
        <w:jc w:val="both"/>
        <w:rPr>
          <w:sz w:val="28"/>
          <w:szCs w:val="28"/>
        </w:rPr>
      </w:pPr>
      <w:r w:rsidRPr="0062662F">
        <w:rPr>
          <w:sz w:val="28"/>
          <w:szCs w:val="28"/>
        </w:rPr>
        <w:t>симметричным кабелям;коаксиальным кабелям;волноводам;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сверхпроводящим кабелям;оптическим кабелям…</w:t>
      </w:r>
    </w:p>
    <w:p w:rsidR="00BC0F86" w:rsidRPr="0062662F" w:rsidRDefault="00BC0F86" w:rsidP="00BC0F86">
      <w:pPr>
        <w:tabs>
          <w:tab w:val="left" w:pos="0"/>
        </w:tabs>
        <w:rPr>
          <w:b/>
          <w:sz w:val="28"/>
          <w:szCs w:val="28"/>
        </w:rPr>
      </w:pPr>
      <w:r w:rsidRPr="0062662F">
        <w:rPr>
          <w:sz w:val="28"/>
          <w:szCs w:val="28"/>
        </w:rPr>
        <w:t xml:space="preserve">                               </w:t>
      </w:r>
      <w:r w:rsidRPr="0062662F">
        <w:rPr>
          <w:b/>
          <w:sz w:val="28"/>
          <w:szCs w:val="28"/>
        </w:rPr>
        <w:t>Раздел 2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1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Полносвязная схема построения сети: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сама дешевая;оптимальная по цене;самая дорогая;наиболее доступная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2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 xml:space="preserve">Магистральная сеть соединяет: 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центры зон;крупные города; крупные поселки;различные населенные пункты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3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Внутризоновая сеть соединяет: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центры зон с крупными городами;центры зон;крупные поселки;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различные населенные пункты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4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Местная сеть включает: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сельскую и городскую связ;соединения между центрами зон;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соединения между крупными городами</w:t>
      </w:r>
    </w:p>
    <w:p w:rsidR="00BC0F86" w:rsidRPr="0062662F" w:rsidRDefault="00BC0F86" w:rsidP="00BC0F86">
      <w:pPr>
        <w:tabs>
          <w:tab w:val="left" w:pos="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 xml:space="preserve">                             Раздел 3</w:t>
      </w:r>
    </w:p>
    <w:p w:rsidR="00BC0F86" w:rsidRPr="0062662F" w:rsidRDefault="00BC0F86" w:rsidP="00BC0F86">
      <w:pPr>
        <w:pStyle w:val="a4"/>
        <w:tabs>
          <w:tab w:val="left" w:pos="720"/>
        </w:tabs>
        <w:rPr>
          <w:sz w:val="28"/>
          <w:szCs w:val="28"/>
        </w:rPr>
      </w:pPr>
      <w:r w:rsidRPr="0062662F">
        <w:rPr>
          <w:color w:val="FF0000"/>
          <w:sz w:val="28"/>
          <w:szCs w:val="28"/>
        </w:rPr>
        <w:t>1</w:t>
      </w:r>
      <w:r w:rsidRPr="0062662F">
        <w:rPr>
          <w:sz w:val="28"/>
          <w:szCs w:val="28"/>
        </w:rPr>
        <w:t xml:space="preserve">.         Симметричные кабели маркируются как … </w:t>
      </w:r>
    </w:p>
    <w:p w:rsidR="00BC0F86" w:rsidRPr="0062662F" w:rsidRDefault="00BC0F86" w:rsidP="00BC0F8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МКС; КМ; МКТ; ВКПАП, ОКЛ</w:t>
      </w:r>
    </w:p>
    <w:p w:rsidR="00BC0F86" w:rsidRPr="0062662F" w:rsidRDefault="00BC0F86" w:rsidP="00BC0F86">
      <w:pPr>
        <w:tabs>
          <w:tab w:val="left" w:pos="540"/>
          <w:tab w:val="left" w:pos="720"/>
          <w:tab w:val="left" w:pos="900"/>
        </w:tabs>
        <w:rPr>
          <w:sz w:val="28"/>
          <w:szCs w:val="28"/>
        </w:rPr>
      </w:pPr>
      <w:r w:rsidRPr="0062662F">
        <w:rPr>
          <w:color w:val="FF0000"/>
          <w:sz w:val="28"/>
          <w:szCs w:val="28"/>
        </w:rPr>
        <w:t>2</w:t>
      </w:r>
      <w:r w:rsidRPr="0062662F">
        <w:rPr>
          <w:sz w:val="28"/>
          <w:szCs w:val="28"/>
        </w:rPr>
        <w:t>.         Коаксиальные кабели маркируются как …</w:t>
      </w:r>
    </w:p>
    <w:p w:rsidR="00BC0F86" w:rsidRPr="0062662F" w:rsidRDefault="00BC0F86" w:rsidP="00BC0F86">
      <w:pPr>
        <w:tabs>
          <w:tab w:val="left" w:pos="540"/>
          <w:tab w:val="left" w:pos="720"/>
        </w:tabs>
        <w:rPr>
          <w:sz w:val="28"/>
          <w:szCs w:val="28"/>
        </w:rPr>
      </w:pPr>
      <w:r w:rsidRPr="0062662F">
        <w:rPr>
          <w:sz w:val="28"/>
          <w:szCs w:val="28"/>
        </w:rPr>
        <w:t>МКС; КМ; ТПП; ТЗГ, ОКЛ</w:t>
      </w:r>
    </w:p>
    <w:p w:rsidR="00BC0F86" w:rsidRPr="0062662F" w:rsidRDefault="00BC0F86" w:rsidP="00BC0F8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62662F">
        <w:rPr>
          <w:color w:val="FF0000"/>
          <w:sz w:val="28"/>
          <w:szCs w:val="28"/>
        </w:rPr>
        <w:t>3</w:t>
      </w:r>
      <w:r w:rsidRPr="0062662F">
        <w:rPr>
          <w:sz w:val="28"/>
          <w:szCs w:val="28"/>
        </w:rPr>
        <w:t>.         Кабели сельской связи маркируются как …</w:t>
      </w:r>
    </w:p>
    <w:p w:rsidR="00BC0F86" w:rsidRPr="0062662F" w:rsidRDefault="00BC0F86" w:rsidP="00BC0F8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 xml:space="preserve"> МКС; КМ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 xml:space="preserve">КСПП; МКТ; ВКПАП, ОКЛ   </w:t>
      </w:r>
    </w:p>
    <w:p w:rsidR="00BC0F86" w:rsidRPr="0062662F" w:rsidRDefault="00BC0F86" w:rsidP="00BC0F8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4     Кабели городской сети маркируются как…</w:t>
      </w:r>
    </w:p>
    <w:p w:rsidR="00BC0F86" w:rsidRPr="0062662F" w:rsidRDefault="00BC0F86" w:rsidP="00BC0F8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КМ; МКТ; ВКПАП;</w:t>
      </w:r>
      <w:r w:rsidRPr="0062662F">
        <w:rPr>
          <w:b/>
          <w:sz w:val="28"/>
          <w:szCs w:val="28"/>
        </w:rPr>
        <w:t xml:space="preserve"> </w:t>
      </w:r>
      <w:r w:rsidRPr="0062662F">
        <w:rPr>
          <w:sz w:val="28"/>
          <w:szCs w:val="28"/>
        </w:rPr>
        <w:t>ТПП , ОКЛ</w:t>
      </w:r>
      <w:r w:rsidRPr="0062662F">
        <w:rPr>
          <w:b/>
          <w:sz w:val="28"/>
          <w:szCs w:val="28"/>
        </w:rPr>
        <w:t xml:space="preserve">  </w:t>
      </w:r>
      <w:r w:rsidRPr="0062662F">
        <w:rPr>
          <w:sz w:val="28"/>
          <w:szCs w:val="28"/>
        </w:rPr>
        <w:t xml:space="preserve">.     </w:t>
      </w:r>
    </w:p>
    <w:p w:rsidR="00BC0F86" w:rsidRPr="0062662F" w:rsidRDefault="00BC0F86" w:rsidP="00BC0F8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 xml:space="preserve"> 5       Число четверок в симметричном магистральном кабеле записывается виде … </w:t>
      </w:r>
    </w:p>
    <w:p w:rsidR="00BC0F86" w:rsidRPr="0062662F" w:rsidRDefault="00BC0F86" w:rsidP="00BC0F8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4х4; 10х2; 100х2; 600х2; 8/6, 4/4</w:t>
      </w:r>
    </w:p>
    <w:p w:rsidR="00BC0F86" w:rsidRPr="0062662F" w:rsidRDefault="00BC0F86" w:rsidP="00BC0F8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6</w:t>
      </w:r>
      <w:r w:rsidRPr="0062662F">
        <w:rPr>
          <w:sz w:val="28"/>
          <w:szCs w:val="28"/>
        </w:rPr>
        <w:t xml:space="preserve">.        Число коаксиальных пар в коаксиальном кабеле записывается как … </w:t>
      </w:r>
    </w:p>
    <w:p w:rsidR="00BC0F86" w:rsidRPr="0062662F" w:rsidRDefault="00BC0F86" w:rsidP="00BC0F8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8/6; 4х4; 10х2; 600х2</w:t>
      </w:r>
    </w:p>
    <w:p w:rsidR="00BC0F86" w:rsidRPr="0062662F" w:rsidRDefault="00BC0F86" w:rsidP="00BC0F8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7</w:t>
      </w:r>
      <w:r w:rsidRPr="0062662F">
        <w:rPr>
          <w:sz w:val="28"/>
          <w:szCs w:val="28"/>
        </w:rPr>
        <w:t xml:space="preserve">.        Число пар в симметричном городском кабеле записывается в виде … </w:t>
      </w:r>
    </w:p>
    <w:p w:rsidR="00BC0F86" w:rsidRPr="0062662F" w:rsidRDefault="00BC0F86" w:rsidP="00BC0F8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8/6; 4х4; 10х2</w:t>
      </w:r>
      <w:r w:rsidRPr="0062662F">
        <w:rPr>
          <w:b/>
          <w:sz w:val="28"/>
          <w:szCs w:val="28"/>
        </w:rPr>
        <w:t>;</w:t>
      </w:r>
      <w:r w:rsidRPr="0062662F">
        <w:rPr>
          <w:sz w:val="28"/>
          <w:szCs w:val="28"/>
        </w:rPr>
        <w:t xml:space="preserve"> 6/4</w:t>
      </w:r>
    </w:p>
    <w:p w:rsidR="00BC0F86" w:rsidRPr="0062662F" w:rsidRDefault="00BC0F86" w:rsidP="00BC0F8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8</w:t>
      </w:r>
      <w:r w:rsidRPr="0062662F">
        <w:rPr>
          <w:sz w:val="28"/>
          <w:szCs w:val="28"/>
        </w:rPr>
        <w:t>.       Для симметричных магистральных кабелей типа МКС применяется скрутка</w:t>
      </w:r>
      <w:r w:rsidR="00B93B9A">
        <w:rPr>
          <w:sz w:val="28"/>
          <w:szCs w:val="28"/>
        </w:rPr>
        <w:t>…</w:t>
      </w:r>
      <w:r w:rsidRPr="0062662F">
        <w:rPr>
          <w:sz w:val="28"/>
          <w:szCs w:val="28"/>
        </w:rPr>
        <w:t xml:space="preserve"> </w:t>
      </w:r>
    </w:p>
    <w:p w:rsidR="00BC0F86" w:rsidRPr="0062662F" w:rsidRDefault="00BC0F86" w:rsidP="00BC0F8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парная;</w:t>
      </w:r>
      <w:r w:rsidRPr="0062662F">
        <w:rPr>
          <w:b/>
          <w:sz w:val="28"/>
          <w:szCs w:val="28"/>
        </w:rPr>
        <w:t>звездная</w:t>
      </w:r>
      <w:r w:rsidRPr="0062662F">
        <w:rPr>
          <w:sz w:val="28"/>
          <w:szCs w:val="28"/>
        </w:rPr>
        <w:t>;двойн</w:t>
      </w:r>
      <w:r w:rsidR="00B93B9A">
        <w:rPr>
          <w:sz w:val="28"/>
          <w:szCs w:val="28"/>
        </w:rPr>
        <w:t>ая</w:t>
      </w:r>
      <w:r w:rsidR="00B93B9A">
        <w:rPr>
          <w:sz w:val="28"/>
          <w:szCs w:val="28"/>
        </w:rPr>
        <w:tab/>
        <w:t>п</w:t>
      </w:r>
      <w:r w:rsidRPr="0062662F">
        <w:rPr>
          <w:sz w:val="28"/>
          <w:szCs w:val="28"/>
        </w:rPr>
        <w:t xml:space="preserve">арная;двойная </w:t>
      </w:r>
      <w:r w:rsidR="00B93B9A">
        <w:rPr>
          <w:sz w:val="28"/>
          <w:szCs w:val="28"/>
        </w:rPr>
        <w:t>з</w:t>
      </w:r>
      <w:r w:rsidRPr="0062662F">
        <w:rPr>
          <w:sz w:val="28"/>
          <w:szCs w:val="28"/>
        </w:rPr>
        <w:t>вездная;восьмерочная</w:t>
      </w:r>
    </w:p>
    <w:p w:rsidR="00BC0F86" w:rsidRPr="0062662F" w:rsidRDefault="00BC0F86" w:rsidP="00BC0F8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9</w:t>
      </w:r>
      <w:r w:rsidRPr="0062662F">
        <w:rPr>
          <w:sz w:val="28"/>
          <w:szCs w:val="28"/>
        </w:rPr>
        <w:t>.       Для симметричных кабелей типа ТПП применяется скрутка</w:t>
      </w:r>
      <w:r w:rsidR="00CD01CC">
        <w:rPr>
          <w:sz w:val="28"/>
          <w:szCs w:val="28"/>
        </w:rPr>
        <w:t>…</w:t>
      </w:r>
    </w:p>
    <w:p w:rsidR="00BC0F86" w:rsidRPr="0062662F" w:rsidRDefault="00BC0F86" w:rsidP="00BC0F8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 w:rsidRPr="0062662F">
        <w:rPr>
          <w:sz w:val="28"/>
          <w:szCs w:val="28"/>
        </w:rPr>
        <w:t>парная; звездная;двойная парная;двойная звездная;восьмерочная</w:t>
      </w:r>
    </w:p>
    <w:p w:rsidR="00BC0F86" w:rsidRPr="0062662F" w:rsidRDefault="00BC0F86" w:rsidP="00BC0F86">
      <w:pPr>
        <w:pStyle w:val="20"/>
        <w:tabs>
          <w:tab w:val="left" w:pos="540"/>
          <w:tab w:val="left" w:pos="720"/>
        </w:tabs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 xml:space="preserve">10.       На магистральных оптических кабелях (ОК) используются … </w:t>
      </w:r>
    </w:p>
    <w:p w:rsidR="00BC0F86" w:rsidRPr="0062662F" w:rsidRDefault="00BC0F86" w:rsidP="00BC0F86">
      <w:pPr>
        <w:pStyle w:val="20"/>
        <w:tabs>
          <w:tab w:val="left" w:pos="540"/>
          <w:tab w:val="left" w:pos="720"/>
        </w:tabs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многомодовые оптические волокна (ОВ) ; одномодовые ОВ;маломодовые ОВ</w:t>
      </w:r>
    </w:p>
    <w:p w:rsidR="00BC0F86" w:rsidRPr="0062662F" w:rsidRDefault="00BC0F86" w:rsidP="00BC0F86">
      <w:pPr>
        <w:pStyle w:val="20"/>
        <w:tabs>
          <w:tab w:val="left" w:pos="540"/>
          <w:tab w:val="left" w:pos="720"/>
        </w:tabs>
        <w:ind w:left="0" w:firstLine="0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11</w:t>
      </w:r>
      <w:r w:rsidRPr="0062662F">
        <w:rPr>
          <w:sz w:val="28"/>
          <w:szCs w:val="28"/>
        </w:rPr>
        <w:t xml:space="preserve">.       На подводных магистралях применяются ОК … </w:t>
      </w:r>
    </w:p>
    <w:p w:rsidR="00BC0F86" w:rsidRPr="0062662F" w:rsidRDefault="00BC0F86" w:rsidP="00BC0F86">
      <w:pPr>
        <w:pStyle w:val="20"/>
        <w:tabs>
          <w:tab w:val="left" w:pos="540"/>
          <w:tab w:val="left" w:pos="720"/>
        </w:tabs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с одномодовыми</w:t>
      </w:r>
      <w:r w:rsidRPr="0062662F">
        <w:rPr>
          <w:b/>
          <w:sz w:val="28"/>
          <w:szCs w:val="28"/>
        </w:rPr>
        <w:t xml:space="preserve"> ОВ</w:t>
      </w:r>
      <w:r w:rsidRPr="0062662F">
        <w:rPr>
          <w:sz w:val="28"/>
          <w:szCs w:val="28"/>
        </w:rPr>
        <w:t>; с многомодовыми ОВ;с маломодовыми ОВ</w:t>
      </w:r>
    </w:p>
    <w:p w:rsidR="00BC0F86" w:rsidRPr="0062662F" w:rsidRDefault="00BC0F86" w:rsidP="00BC0F86">
      <w:pPr>
        <w:pStyle w:val="20"/>
        <w:tabs>
          <w:tab w:val="left" w:pos="540"/>
          <w:tab w:val="left" w:pos="720"/>
        </w:tabs>
        <w:ind w:left="0" w:firstLine="0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12</w:t>
      </w:r>
      <w:r w:rsidRPr="0062662F">
        <w:rPr>
          <w:sz w:val="28"/>
          <w:szCs w:val="28"/>
        </w:rPr>
        <w:t xml:space="preserve">      ОВ работает в диапазоне … </w:t>
      </w:r>
    </w:p>
    <w:p w:rsidR="00BC0F86" w:rsidRPr="0062662F" w:rsidRDefault="00BC0F86" w:rsidP="00BC0F86">
      <w:pPr>
        <w:pStyle w:val="20"/>
        <w:tabs>
          <w:tab w:val="left" w:pos="540"/>
          <w:tab w:val="left" w:pos="720"/>
        </w:tabs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10</w:t>
      </w:r>
      <w:r w:rsidRPr="0062662F">
        <w:rPr>
          <w:sz w:val="28"/>
          <w:szCs w:val="28"/>
          <w:vertAlign w:val="superscript"/>
        </w:rPr>
        <w:t>9</w:t>
      </w:r>
      <w:r w:rsidRPr="0062662F">
        <w:rPr>
          <w:sz w:val="28"/>
          <w:szCs w:val="28"/>
        </w:rPr>
        <w:t>-10</w:t>
      </w:r>
      <w:r w:rsidRPr="0062662F">
        <w:rPr>
          <w:sz w:val="28"/>
          <w:szCs w:val="28"/>
          <w:vertAlign w:val="superscript"/>
        </w:rPr>
        <w:t>11</w:t>
      </w:r>
      <w:r w:rsidRPr="0062662F">
        <w:rPr>
          <w:sz w:val="28"/>
          <w:szCs w:val="28"/>
        </w:rPr>
        <w:t>Гц; ц;; 10</w:t>
      </w:r>
      <w:r w:rsidRPr="0062662F">
        <w:rPr>
          <w:sz w:val="28"/>
          <w:szCs w:val="28"/>
          <w:vertAlign w:val="superscript"/>
        </w:rPr>
        <w:t>14</w:t>
      </w:r>
      <w:r w:rsidRPr="0062662F">
        <w:rPr>
          <w:sz w:val="28"/>
          <w:szCs w:val="28"/>
        </w:rPr>
        <w:t>-10</w:t>
      </w:r>
      <w:r w:rsidRPr="0062662F">
        <w:rPr>
          <w:sz w:val="28"/>
          <w:szCs w:val="28"/>
          <w:vertAlign w:val="superscript"/>
        </w:rPr>
        <w:t>15</w:t>
      </w:r>
      <w:r w:rsidRPr="0062662F">
        <w:rPr>
          <w:sz w:val="28"/>
          <w:szCs w:val="28"/>
        </w:rPr>
        <w:t>Гц; 10</w:t>
      </w:r>
      <w:r w:rsidRPr="0062662F">
        <w:rPr>
          <w:sz w:val="28"/>
          <w:szCs w:val="28"/>
          <w:vertAlign w:val="superscript"/>
        </w:rPr>
        <w:t>15</w:t>
      </w:r>
      <w:r w:rsidRPr="0062662F">
        <w:rPr>
          <w:sz w:val="28"/>
          <w:szCs w:val="28"/>
        </w:rPr>
        <w:t>-10</w:t>
      </w:r>
      <w:r w:rsidRPr="0062662F">
        <w:rPr>
          <w:sz w:val="28"/>
          <w:szCs w:val="28"/>
          <w:vertAlign w:val="superscript"/>
        </w:rPr>
        <w:t>17</w:t>
      </w:r>
      <w:r w:rsidRPr="0062662F">
        <w:rPr>
          <w:sz w:val="28"/>
          <w:szCs w:val="28"/>
        </w:rPr>
        <w:t>Гц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13.</w:t>
      </w:r>
      <w:r w:rsidRPr="0062662F">
        <w:rPr>
          <w:sz w:val="28"/>
          <w:szCs w:val="28"/>
        </w:rPr>
        <w:tab/>
        <w:t>Профилем показателя преломления является зависимость показателя преломления … от длины волны;</w:t>
      </w:r>
      <w:r w:rsidR="00CD01CC">
        <w:rPr>
          <w:sz w:val="28"/>
          <w:szCs w:val="28"/>
        </w:rPr>
        <w:t xml:space="preserve"> </w:t>
      </w:r>
      <w:r w:rsidRPr="0062662F">
        <w:rPr>
          <w:sz w:val="28"/>
          <w:szCs w:val="28"/>
        </w:rPr>
        <w:t>от радиуса</w:t>
      </w:r>
      <w:r w:rsidRPr="0062662F">
        <w:rPr>
          <w:b/>
          <w:sz w:val="28"/>
          <w:szCs w:val="28"/>
        </w:rPr>
        <w:t>;</w:t>
      </w:r>
      <w:r w:rsidR="00CD01CC">
        <w:rPr>
          <w:b/>
          <w:sz w:val="28"/>
          <w:szCs w:val="28"/>
        </w:rPr>
        <w:t xml:space="preserve"> </w:t>
      </w:r>
      <w:r w:rsidRPr="0062662F">
        <w:rPr>
          <w:sz w:val="28"/>
          <w:szCs w:val="28"/>
        </w:rPr>
        <w:t>от механического воздействия</w:t>
      </w:r>
      <w:r w:rsidR="00CD01CC">
        <w:rPr>
          <w:sz w:val="28"/>
          <w:szCs w:val="28"/>
        </w:rPr>
        <w:t xml:space="preserve"> </w:t>
      </w:r>
      <w:r w:rsidRPr="0062662F">
        <w:rPr>
          <w:sz w:val="28"/>
          <w:szCs w:val="28"/>
        </w:rPr>
        <w:t>;от частоты</w:t>
      </w:r>
    </w:p>
    <w:p w:rsidR="00BC0F86" w:rsidRPr="0062662F" w:rsidRDefault="00BC0F86" w:rsidP="00BC0F86">
      <w:pPr>
        <w:pStyle w:val="20"/>
        <w:ind w:left="0" w:firstLine="0"/>
        <w:jc w:val="center"/>
        <w:rPr>
          <w:b/>
          <w:sz w:val="28"/>
          <w:szCs w:val="28"/>
        </w:rPr>
      </w:pPr>
      <w:r w:rsidRPr="0062662F">
        <w:rPr>
          <w:b/>
          <w:sz w:val="28"/>
          <w:szCs w:val="28"/>
        </w:rPr>
        <w:t>Раздел 4.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1.</w:t>
      </w:r>
      <w:r w:rsidRPr="0062662F">
        <w:rPr>
          <w:sz w:val="28"/>
          <w:szCs w:val="28"/>
        </w:rPr>
        <w:tab/>
        <w:t>Поверхностный эффект в проводниках определяется неравномерным распределение плотности тока по сечению проводника, при этом глубина проникновения тока пропорциональна …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position w:val="-12"/>
          <w:sz w:val="28"/>
          <w:szCs w:val="28"/>
          <w:u w:val="single"/>
        </w:rPr>
        <w:object w:dxaOrig="400" w:dyaOrig="400">
          <v:shape id="_x0000_i1038" type="#_x0000_t75" style="width:20.25pt;height:20.25pt" o:ole="">
            <v:imagedata r:id="rId20" o:title=""/>
          </v:shape>
          <o:OLEObject Type="Embed" ProgID="Equation.3" ShapeID="_x0000_i1038" DrawAspect="Content" ObjectID="_1471252945" r:id="rId21"/>
        </w:object>
      </w:r>
      <w:r w:rsidRPr="0062662F">
        <w:rPr>
          <w:b/>
          <w:sz w:val="28"/>
          <w:szCs w:val="28"/>
        </w:rPr>
        <w:t xml:space="preserve"> </w:t>
      </w:r>
      <w:r w:rsidRPr="0062662F">
        <w:rPr>
          <w:sz w:val="28"/>
          <w:szCs w:val="28"/>
        </w:rPr>
        <w:t>;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</w:rPr>
        <w:t xml:space="preserve">; 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  <w:vertAlign w:val="superscript"/>
        </w:rPr>
        <w:t>2</w:t>
      </w:r>
      <w:r w:rsidRPr="0062662F">
        <w:rPr>
          <w:sz w:val="28"/>
          <w:szCs w:val="28"/>
        </w:rPr>
        <w:t xml:space="preserve">; 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  <w:vertAlign w:val="superscript"/>
        </w:rPr>
        <w:t>3</w:t>
      </w:r>
      <w:r w:rsidRPr="0062662F">
        <w:rPr>
          <w:sz w:val="28"/>
          <w:szCs w:val="28"/>
        </w:rPr>
        <w:t xml:space="preserve">; 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  <w:vertAlign w:val="superscript"/>
        </w:rPr>
        <w:t>4</w:t>
      </w:r>
      <w:r w:rsidRPr="0062662F">
        <w:rPr>
          <w:sz w:val="28"/>
          <w:szCs w:val="28"/>
        </w:rPr>
        <w:t xml:space="preserve">,   где 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</w:rPr>
        <w:t>- частота тока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2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 xml:space="preserve">Параметр </w:t>
      </w:r>
      <w:r w:rsidRPr="0062662F">
        <w:rPr>
          <w:sz w:val="28"/>
          <w:szCs w:val="28"/>
          <w:lang w:val="en-US"/>
        </w:rPr>
        <w:t>R</w:t>
      </w:r>
      <w:r w:rsidRPr="0062662F">
        <w:rPr>
          <w:sz w:val="28"/>
          <w:szCs w:val="28"/>
        </w:rPr>
        <w:t xml:space="preserve"> определяется потери энергии…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 xml:space="preserve"> в проводах; в изоляции,в открытом пространстве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3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 xml:space="preserve">Параметр </w:t>
      </w:r>
      <w:r w:rsidRPr="0062662F">
        <w:rPr>
          <w:sz w:val="28"/>
          <w:szCs w:val="28"/>
          <w:lang w:val="en-US"/>
        </w:rPr>
        <w:t>G</w:t>
      </w:r>
      <w:r w:rsidRPr="0062662F">
        <w:rPr>
          <w:sz w:val="28"/>
          <w:szCs w:val="28"/>
        </w:rPr>
        <w:t xml:space="preserve"> определяет потери энергии…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тепловые в проводах;в изоляции</w:t>
      </w:r>
      <w:r w:rsidRPr="0062662F">
        <w:rPr>
          <w:b/>
          <w:sz w:val="28"/>
          <w:szCs w:val="28"/>
        </w:rPr>
        <w:t xml:space="preserve">,.в </w:t>
      </w:r>
      <w:r w:rsidRPr="0062662F">
        <w:rPr>
          <w:sz w:val="28"/>
          <w:szCs w:val="28"/>
        </w:rPr>
        <w:t>открытом пространстве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4.</w:t>
      </w:r>
      <w:r w:rsidRPr="0062662F">
        <w:rPr>
          <w:sz w:val="28"/>
          <w:szCs w:val="28"/>
        </w:rPr>
        <w:tab/>
        <w:t xml:space="preserve">Коэффициент затухания возрастает с ростом частоты пропорциональной… 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</w:rPr>
        <w:t xml:space="preserve">; 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  <w:vertAlign w:val="superscript"/>
        </w:rPr>
        <w:t>2</w:t>
      </w:r>
      <w:r w:rsidRPr="0062662F">
        <w:rPr>
          <w:sz w:val="28"/>
          <w:szCs w:val="28"/>
        </w:rPr>
        <w:t xml:space="preserve">; </w:t>
      </w:r>
      <w:r w:rsidRPr="0062662F">
        <w:rPr>
          <w:position w:val="-12"/>
          <w:sz w:val="28"/>
          <w:szCs w:val="28"/>
          <w:u w:val="single"/>
        </w:rPr>
        <w:object w:dxaOrig="420" w:dyaOrig="400">
          <v:shape id="_x0000_i1039" type="#_x0000_t75" style="width:21pt;height:20.25pt" o:ole="">
            <v:imagedata r:id="rId22" o:title=""/>
          </v:shape>
          <o:OLEObject Type="Embed" ProgID="Equation.3" ShapeID="_x0000_i1039" DrawAspect="Content" ObjectID="_1471252946" r:id="rId23"/>
        </w:object>
      </w:r>
      <w:r w:rsidRPr="0062662F">
        <w:rPr>
          <w:sz w:val="28"/>
          <w:szCs w:val="28"/>
        </w:rPr>
        <w:t>;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  <w:vertAlign w:val="superscript"/>
        </w:rPr>
        <w:t>3</w:t>
      </w:r>
      <w:r w:rsidRPr="0062662F">
        <w:rPr>
          <w:sz w:val="28"/>
          <w:szCs w:val="28"/>
        </w:rPr>
        <w:t xml:space="preserve">; 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  <w:vertAlign w:val="superscript"/>
        </w:rPr>
        <w:t>4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5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 xml:space="preserve">Волновое сопротивление изменяется с ростом частоты: 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уменьшается,</w:t>
      </w:r>
      <w:r w:rsidRPr="0062662F">
        <w:rPr>
          <w:b/>
          <w:sz w:val="28"/>
          <w:szCs w:val="28"/>
        </w:rPr>
        <w:t xml:space="preserve"> </w:t>
      </w:r>
      <w:r w:rsidRPr="0062662F">
        <w:rPr>
          <w:sz w:val="28"/>
          <w:szCs w:val="28"/>
        </w:rPr>
        <w:t>возрастает,остается постоянным;колеблется</w:t>
      </w:r>
    </w:p>
    <w:p w:rsidR="00BC0F86" w:rsidRPr="0062662F" w:rsidRDefault="00BC0F86" w:rsidP="00BC0F86">
      <w:pPr>
        <w:pStyle w:val="20"/>
        <w:ind w:left="0" w:firstLine="0"/>
        <w:rPr>
          <w:b/>
          <w:sz w:val="28"/>
          <w:szCs w:val="28"/>
        </w:rPr>
      </w:pPr>
      <w:r w:rsidRPr="0062662F">
        <w:rPr>
          <w:sz w:val="28"/>
          <w:szCs w:val="28"/>
        </w:rPr>
        <w:t xml:space="preserve">                                                                </w:t>
      </w:r>
      <w:r w:rsidRPr="0062662F">
        <w:rPr>
          <w:b/>
          <w:sz w:val="28"/>
          <w:szCs w:val="28"/>
        </w:rPr>
        <w:t>Раздел 5</w:t>
      </w:r>
    </w:p>
    <w:p w:rsidR="00BC0F86" w:rsidRPr="0062662F" w:rsidRDefault="00BC0F86" w:rsidP="00BC0F86">
      <w:pPr>
        <w:pStyle w:val="20"/>
        <w:numPr>
          <w:ilvl w:val="0"/>
          <w:numId w:val="1"/>
        </w:numPr>
        <w:tabs>
          <w:tab w:val="clear" w:pos="720"/>
          <w:tab w:val="num" w:pos="180"/>
        </w:tabs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 xml:space="preserve">       Распределение плотности тока на внутреннем проводнике коаксиальной цепи определяется …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температурой среды;материалом изоляции;поверхностным эффектом;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эффектом близости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2.</w:t>
      </w:r>
      <w:r w:rsidRPr="0062662F">
        <w:rPr>
          <w:sz w:val="28"/>
          <w:szCs w:val="28"/>
        </w:rPr>
        <w:tab/>
        <w:t>Сопротивление внутреннего проводника коаксиальной цепи изменяется с ростом частоты пропорционально …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position w:val="-12"/>
          <w:sz w:val="28"/>
          <w:szCs w:val="28"/>
          <w:u w:val="single"/>
        </w:rPr>
        <w:object w:dxaOrig="420" w:dyaOrig="400">
          <v:shape id="_x0000_i1040" type="#_x0000_t75" style="width:21pt;height:20.25pt" o:ole="">
            <v:imagedata r:id="rId22" o:title=""/>
          </v:shape>
          <o:OLEObject Type="Embed" ProgID="Equation.3" ShapeID="_x0000_i1040" DrawAspect="Content" ObjectID="_1471252947" r:id="rId24"/>
        </w:object>
      </w:r>
      <w:r w:rsidRPr="0062662F">
        <w:rPr>
          <w:sz w:val="28"/>
          <w:szCs w:val="28"/>
        </w:rPr>
        <w:t xml:space="preserve">; 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  <w:vertAlign w:val="superscript"/>
        </w:rPr>
        <w:t>2</w:t>
      </w:r>
      <w:r w:rsidRPr="0062662F">
        <w:rPr>
          <w:sz w:val="28"/>
          <w:szCs w:val="28"/>
        </w:rPr>
        <w:t xml:space="preserve">; 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  <w:vertAlign w:val="superscript"/>
        </w:rPr>
        <w:t>3</w:t>
      </w:r>
      <w:r w:rsidRPr="0062662F">
        <w:rPr>
          <w:sz w:val="28"/>
          <w:szCs w:val="28"/>
        </w:rPr>
        <w:t xml:space="preserve">; 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  <w:vertAlign w:val="superscript"/>
        </w:rPr>
        <w:t>4</w:t>
      </w:r>
      <w:r w:rsidRPr="0062662F">
        <w:rPr>
          <w:sz w:val="28"/>
          <w:szCs w:val="28"/>
        </w:rPr>
        <w:t xml:space="preserve">; </w:t>
      </w:r>
      <w:r w:rsidRPr="0062662F">
        <w:rPr>
          <w:position w:val="-34"/>
          <w:sz w:val="28"/>
          <w:szCs w:val="28"/>
        </w:rPr>
        <w:object w:dxaOrig="460" w:dyaOrig="720">
          <v:shape id="_x0000_i1041" type="#_x0000_t75" style="width:23.25pt;height:36pt" o:ole="">
            <v:imagedata r:id="rId25" o:title=""/>
          </v:shape>
          <o:OLEObject Type="Embed" ProgID="Equation.3" ShapeID="_x0000_i1041" DrawAspect="Content" ObjectID="_1471252948" r:id="rId26"/>
        </w:objec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3        Индуктивность внутреннего проводника коаксиальной цепи изменяется с ростом частоты пропорционально…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position w:val="-12"/>
          <w:sz w:val="28"/>
          <w:szCs w:val="28"/>
        </w:rPr>
        <w:object w:dxaOrig="420" w:dyaOrig="400">
          <v:shape id="_x0000_i1042" type="#_x0000_t75" style="width:21pt;height:20.25pt" o:ole="">
            <v:imagedata r:id="rId27" o:title=""/>
          </v:shape>
          <o:OLEObject Type="Embed" ProgID="Equation.3" ShapeID="_x0000_i1042" DrawAspect="Content" ObjectID="_1471252949" r:id="rId28"/>
        </w:object>
      </w:r>
      <w:r w:rsidRPr="0062662F">
        <w:rPr>
          <w:sz w:val="28"/>
          <w:szCs w:val="28"/>
        </w:rPr>
        <w:t>;</w:t>
      </w:r>
      <w:r w:rsidRPr="0062662F">
        <w:rPr>
          <w:sz w:val="28"/>
          <w:szCs w:val="28"/>
          <w:u w:val="single"/>
        </w:rPr>
        <w:t xml:space="preserve"> 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  <w:vertAlign w:val="superscript"/>
        </w:rPr>
        <w:t>2</w:t>
      </w:r>
      <w:r w:rsidRPr="0062662F">
        <w:rPr>
          <w:sz w:val="28"/>
          <w:szCs w:val="28"/>
        </w:rPr>
        <w:t xml:space="preserve">; 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  <w:vertAlign w:val="superscript"/>
        </w:rPr>
        <w:t>3</w:t>
      </w:r>
      <w:r w:rsidRPr="0062662F">
        <w:rPr>
          <w:sz w:val="28"/>
          <w:szCs w:val="28"/>
        </w:rPr>
        <w:t xml:space="preserve">; 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  <w:vertAlign w:val="superscript"/>
        </w:rPr>
        <w:t>4</w:t>
      </w:r>
      <w:r w:rsidRPr="0062662F">
        <w:rPr>
          <w:sz w:val="28"/>
          <w:szCs w:val="28"/>
        </w:rPr>
        <w:t xml:space="preserve">; </w:t>
      </w:r>
      <w:r w:rsidRPr="0062662F">
        <w:rPr>
          <w:position w:val="-34"/>
          <w:sz w:val="28"/>
          <w:szCs w:val="28"/>
          <w:u w:val="single"/>
        </w:rPr>
        <w:object w:dxaOrig="460" w:dyaOrig="720">
          <v:shape id="_x0000_i1043" type="#_x0000_t75" style="width:23.25pt;height:36pt" o:ole="">
            <v:imagedata r:id="rId29" o:title=""/>
          </v:shape>
          <o:OLEObject Type="Embed" ProgID="Equation.3" ShapeID="_x0000_i1043" DrawAspect="Content" ObjectID="_1471252950" r:id="rId30"/>
        </w:objec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4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Сопротивление внешнего проводника коаксиальной цепи с ростом частоты …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уменьшается;увеличивается,. остается неизменным ;изменяется случайным образом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5.</w:t>
      </w:r>
      <w:r w:rsidRPr="0062662F">
        <w:rPr>
          <w:sz w:val="28"/>
          <w:szCs w:val="28"/>
        </w:rPr>
        <w:tab/>
        <w:t>Индуктивность внешнего проводника коаксиальной цепи изменяется с частотой пропорционально …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  <w:vertAlign w:val="superscript"/>
        </w:rPr>
      </w:pPr>
      <w:r w:rsidRPr="0062662F">
        <w:rPr>
          <w:position w:val="-34"/>
          <w:sz w:val="28"/>
          <w:szCs w:val="28"/>
          <w:u w:val="single"/>
        </w:rPr>
        <w:object w:dxaOrig="460" w:dyaOrig="720">
          <v:shape id="_x0000_i1044" type="#_x0000_t75" style="width:23.25pt;height:36pt" o:ole="">
            <v:imagedata r:id="rId29" o:title=""/>
          </v:shape>
          <o:OLEObject Type="Embed" ProgID="Equation.3" ShapeID="_x0000_i1044" DrawAspect="Content" ObjectID="_1471252951" r:id="rId31"/>
        </w:object>
      </w:r>
      <w:r w:rsidRPr="0062662F">
        <w:rPr>
          <w:sz w:val="28"/>
          <w:szCs w:val="28"/>
        </w:rPr>
        <w:t>;</w:t>
      </w:r>
      <w:r w:rsidRPr="0062662F">
        <w:rPr>
          <w:position w:val="-12"/>
          <w:sz w:val="28"/>
          <w:szCs w:val="28"/>
        </w:rPr>
        <w:object w:dxaOrig="420" w:dyaOrig="400">
          <v:shape id="_x0000_i1045" type="#_x0000_t75" style="width:21pt;height:20.25pt" o:ole="">
            <v:imagedata r:id="rId27" o:title=""/>
          </v:shape>
          <o:OLEObject Type="Embed" ProgID="Equation.3" ShapeID="_x0000_i1045" DrawAspect="Content" ObjectID="_1471252952" r:id="rId32"/>
        </w:objec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  <w:lang w:val="en-US"/>
        </w:rPr>
        <w:t>f</w:t>
      </w:r>
      <w:r w:rsidRPr="0062662F">
        <w:rPr>
          <w:sz w:val="28"/>
          <w:szCs w:val="28"/>
        </w:rPr>
        <w:t>;</w:t>
      </w:r>
      <w:r w:rsidRPr="0062662F">
        <w:rPr>
          <w:b/>
          <w:sz w:val="28"/>
          <w:szCs w:val="28"/>
        </w:rPr>
        <w:t xml:space="preserve"> 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  <w:vertAlign w:val="superscript"/>
        </w:rPr>
        <w:t>2</w:t>
      </w:r>
      <w:r w:rsidRPr="0062662F">
        <w:rPr>
          <w:sz w:val="28"/>
          <w:szCs w:val="28"/>
        </w:rPr>
        <w:t xml:space="preserve">; 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  <w:vertAlign w:val="superscript"/>
        </w:rPr>
        <w:t>3</w:t>
      </w:r>
      <w:r w:rsidRPr="0062662F">
        <w:rPr>
          <w:sz w:val="28"/>
          <w:szCs w:val="28"/>
        </w:rPr>
        <w:t xml:space="preserve">; 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  <w:vertAlign w:val="superscript"/>
        </w:rPr>
        <w:t>4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6.</w:t>
      </w:r>
      <w:r w:rsidRPr="0062662F">
        <w:rPr>
          <w:sz w:val="28"/>
          <w:szCs w:val="28"/>
        </w:rPr>
        <w:tab/>
        <w:t>С увеличением соотношения между внешним и внутренним проводниками коаксиальной цепи индуктивность цепи …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уменьшается</w:t>
      </w:r>
      <w:r w:rsidRPr="0062662F">
        <w:rPr>
          <w:b/>
          <w:sz w:val="28"/>
          <w:szCs w:val="28"/>
        </w:rPr>
        <w:t>;</w:t>
      </w:r>
      <w:r w:rsidRPr="0062662F">
        <w:rPr>
          <w:sz w:val="28"/>
          <w:szCs w:val="28"/>
        </w:rPr>
        <w:t>увеличивается; остается неизменной;изменяется случайным образом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7.</w:t>
      </w:r>
      <w:r w:rsidRPr="0062662F">
        <w:rPr>
          <w:sz w:val="28"/>
          <w:szCs w:val="28"/>
        </w:rPr>
        <w:tab/>
        <w:t>С увеличением соотношения между внешним и внутренним проводниками коаксиальной цепи емкость цепи …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уменьшается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увеличивается; остается неизменной;изменяется случайным образом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8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 xml:space="preserve">Коэффициент затухания коаксиальной цепи изменяется пропорционально с частотой … 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  <w:vertAlign w:val="superscript"/>
        </w:rPr>
      </w:pPr>
      <w:r w:rsidRPr="0062662F">
        <w:rPr>
          <w:position w:val="-34"/>
          <w:sz w:val="28"/>
          <w:szCs w:val="28"/>
        </w:rPr>
        <w:object w:dxaOrig="460" w:dyaOrig="720">
          <v:shape id="_x0000_i1046" type="#_x0000_t75" style="width:23.25pt;height:36pt" o:ole="">
            <v:imagedata r:id="rId29" o:title=""/>
          </v:shape>
          <o:OLEObject Type="Embed" ProgID="Equation.3" ShapeID="_x0000_i1046" DrawAspect="Content" ObjectID="_1471252953" r:id="rId33"/>
        </w:object>
      </w:r>
      <w:r w:rsidRPr="0062662F">
        <w:rPr>
          <w:sz w:val="28"/>
          <w:szCs w:val="28"/>
        </w:rPr>
        <w:t>;</w:t>
      </w:r>
      <w:r w:rsidRPr="0062662F">
        <w:rPr>
          <w:position w:val="-12"/>
          <w:sz w:val="28"/>
          <w:szCs w:val="28"/>
          <w:u w:val="single"/>
        </w:rPr>
        <w:object w:dxaOrig="420" w:dyaOrig="400">
          <v:shape id="_x0000_i1047" type="#_x0000_t75" style="width:21pt;height:20.25pt" o:ole="">
            <v:imagedata r:id="rId27" o:title=""/>
          </v:shape>
          <o:OLEObject Type="Embed" ProgID="Equation.3" ShapeID="_x0000_i1047" DrawAspect="Content" ObjectID="_1471252954" r:id="rId34"/>
        </w:objec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  <w:lang w:val="en-US"/>
        </w:rPr>
        <w:t>f</w:t>
      </w:r>
      <w:r w:rsidRPr="0062662F">
        <w:rPr>
          <w:sz w:val="28"/>
          <w:szCs w:val="28"/>
        </w:rPr>
        <w:t>;</w:t>
      </w:r>
      <w:r w:rsidRPr="0062662F">
        <w:rPr>
          <w:b/>
          <w:sz w:val="28"/>
          <w:szCs w:val="28"/>
        </w:rPr>
        <w:t xml:space="preserve"> 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  <w:vertAlign w:val="superscript"/>
        </w:rPr>
        <w:t>2</w:t>
      </w:r>
      <w:r w:rsidRPr="0062662F">
        <w:rPr>
          <w:sz w:val="28"/>
          <w:szCs w:val="28"/>
        </w:rPr>
        <w:t xml:space="preserve">; 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  <w:vertAlign w:val="superscript"/>
        </w:rPr>
        <w:t>3</w:t>
      </w:r>
      <w:r w:rsidRPr="0062662F">
        <w:rPr>
          <w:sz w:val="28"/>
          <w:szCs w:val="28"/>
        </w:rPr>
        <w:t xml:space="preserve">; </w:t>
      </w:r>
      <w:r w:rsidRPr="0062662F">
        <w:rPr>
          <w:sz w:val="28"/>
          <w:szCs w:val="28"/>
        </w:rPr>
        <w:sym w:font="Symbol" w:char="F0A6"/>
      </w:r>
      <w:r w:rsidRPr="0062662F">
        <w:rPr>
          <w:sz w:val="28"/>
          <w:szCs w:val="28"/>
          <w:vertAlign w:val="superscript"/>
        </w:rPr>
        <w:t>4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9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Скорость распространения сигналов по коаксиальной цепи с частотой …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увеличивается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уменьшается; остается неизменной; изменяется случайным образом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10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Волновое сопротивление коаксиальной цепи с ростом частоты …</w:t>
      </w:r>
      <w:r w:rsidRPr="0062662F">
        <w:rPr>
          <w:sz w:val="28"/>
          <w:szCs w:val="28"/>
        </w:rPr>
        <w:tab/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увеличивается;уменьшается;остается неизменной; изменяется случайным образом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color w:val="FF0000"/>
          <w:sz w:val="28"/>
          <w:szCs w:val="28"/>
        </w:rPr>
        <w:t>11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Оптимальное соотношение диаметров проводников из меди для коаксиальной цепи по коэффициенту затухания равно …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2,6; 3,6; 3,9; 5,2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color w:val="FF0000"/>
          <w:sz w:val="28"/>
          <w:szCs w:val="28"/>
        </w:rPr>
        <w:t>12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 xml:space="preserve">Оптимальное соотношение диаметров проводников коаксиальных пар по электрической прочности изоляции равно … 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2,6; 3,6;</w:t>
      </w:r>
      <w:r w:rsidRPr="0062662F">
        <w:rPr>
          <w:b/>
          <w:sz w:val="28"/>
          <w:szCs w:val="28"/>
        </w:rPr>
        <w:t xml:space="preserve"> </w:t>
      </w:r>
      <w:r w:rsidRPr="0062662F">
        <w:rPr>
          <w:sz w:val="28"/>
          <w:szCs w:val="28"/>
        </w:rPr>
        <w:t>2,718; 1,65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color w:val="FF0000"/>
          <w:sz w:val="28"/>
          <w:szCs w:val="28"/>
        </w:rPr>
        <w:t>13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Оптимальное соотношение диаметров проводников коаксиальных пар по передаваемой мощность равно …</w:t>
      </w:r>
    </w:p>
    <w:p w:rsidR="00BC0F86" w:rsidRPr="0062662F" w:rsidRDefault="00BC0F86" w:rsidP="00BC0F86">
      <w:pPr>
        <w:pStyle w:val="20"/>
        <w:ind w:left="0" w:firstLine="0"/>
        <w:rPr>
          <w:b/>
          <w:sz w:val="28"/>
          <w:szCs w:val="28"/>
        </w:rPr>
      </w:pPr>
      <w:r w:rsidRPr="0062662F">
        <w:rPr>
          <w:sz w:val="28"/>
          <w:szCs w:val="28"/>
        </w:rPr>
        <w:t>2,6; 3,6; 2,718; 1,65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color w:val="FF0000"/>
          <w:sz w:val="28"/>
          <w:szCs w:val="28"/>
        </w:rPr>
        <w:t>14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Для обеспечения требуемого качества связи необходимо, чтобы отклонение волнового сопротивления составляло …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sym w:font="Symbol" w:char="F0B1"/>
      </w:r>
      <w:r w:rsidRPr="0062662F">
        <w:rPr>
          <w:sz w:val="28"/>
          <w:szCs w:val="28"/>
        </w:rPr>
        <w:t xml:space="preserve">1 ом; </w:t>
      </w:r>
      <w:r w:rsidRPr="0062662F">
        <w:rPr>
          <w:sz w:val="28"/>
          <w:szCs w:val="28"/>
        </w:rPr>
        <w:sym w:font="Symbol" w:char="F0B1"/>
      </w:r>
      <w:r w:rsidRPr="0062662F">
        <w:rPr>
          <w:sz w:val="28"/>
          <w:szCs w:val="28"/>
        </w:rPr>
        <w:t xml:space="preserve"> 0,5; </w:t>
      </w:r>
      <w:r w:rsidRPr="0062662F">
        <w:rPr>
          <w:sz w:val="28"/>
          <w:szCs w:val="28"/>
        </w:rPr>
        <w:sym w:font="Symbol" w:char="F0B1"/>
      </w:r>
      <w:r w:rsidRPr="0062662F">
        <w:rPr>
          <w:sz w:val="28"/>
          <w:szCs w:val="28"/>
        </w:rPr>
        <w:t xml:space="preserve"> 0,45; </w:t>
      </w:r>
      <w:r w:rsidRPr="0062662F">
        <w:rPr>
          <w:sz w:val="28"/>
          <w:szCs w:val="28"/>
        </w:rPr>
        <w:sym w:font="Symbol" w:char="F0B1"/>
      </w:r>
      <w:r w:rsidRPr="0062662F">
        <w:rPr>
          <w:sz w:val="28"/>
          <w:szCs w:val="28"/>
        </w:rPr>
        <w:t xml:space="preserve"> 0,3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15.</w:t>
      </w:r>
      <w:r w:rsidRPr="0062662F">
        <w:rPr>
          <w:sz w:val="28"/>
          <w:szCs w:val="28"/>
        </w:rPr>
        <w:tab/>
        <w:t>Эффект близости изменяется с увеличением частоты …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увеличивается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уменьшается; остается неизменным; изменяется случайным образом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16.</w:t>
      </w:r>
      <w:r w:rsidRPr="0062662F">
        <w:rPr>
          <w:sz w:val="28"/>
          <w:szCs w:val="28"/>
        </w:rPr>
        <w:tab/>
        <w:t>Поверхностный эффект при увеличении расстояния между проводниками симметричного кабеля …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увеличивается; уменьшается; остается неизменным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меняется случайным образом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17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С увеличением диаметра жид симметричной цепи индуктивность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увеличивается;  уменьшается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остается неизменной; изменяется случайны образом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color w:val="FF0000"/>
          <w:sz w:val="28"/>
          <w:szCs w:val="28"/>
        </w:rPr>
        <w:t>18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 xml:space="preserve">Передача волны по оптическому волокну (ОВ) осуществляется за счет отражений от границы сердцевины и оболочки с показателями преломления ... 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sz w:val="28"/>
          <w:szCs w:val="28"/>
          <w:lang w:val="en-US"/>
        </w:rPr>
        <w:t>n</w:t>
      </w:r>
      <w:r w:rsidRPr="0062662F">
        <w:rPr>
          <w:sz w:val="28"/>
          <w:szCs w:val="28"/>
        </w:rPr>
        <w:t>1=</w:t>
      </w:r>
      <w:r w:rsidRPr="0062662F">
        <w:rPr>
          <w:sz w:val="28"/>
          <w:szCs w:val="28"/>
          <w:lang w:val="en-US"/>
        </w:rPr>
        <w:t>n</w:t>
      </w:r>
      <w:r w:rsidRPr="0062662F">
        <w:rPr>
          <w:sz w:val="28"/>
          <w:szCs w:val="28"/>
        </w:rPr>
        <w:t xml:space="preserve">2; </w:t>
      </w:r>
      <w:r w:rsidRPr="0062662F">
        <w:rPr>
          <w:sz w:val="28"/>
          <w:szCs w:val="28"/>
          <w:lang w:val="en-US"/>
        </w:rPr>
        <w:t>n</w:t>
      </w:r>
      <w:r w:rsidRPr="0062662F">
        <w:rPr>
          <w:sz w:val="28"/>
          <w:szCs w:val="28"/>
        </w:rPr>
        <w:t>1&gt;</w:t>
      </w:r>
      <w:r w:rsidRPr="0062662F">
        <w:rPr>
          <w:sz w:val="28"/>
          <w:szCs w:val="28"/>
          <w:lang w:val="en-US"/>
        </w:rPr>
        <w:t>n</w:t>
      </w:r>
      <w:r w:rsidRPr="0062662F">
        <w:rPr>
          <w:sz w:val="28"/>
          <w:szCs w:val="28"/>
        </w:rPr>
        <w:t xml:space="preserve">2; </w:t>
      </w:r>
      <w:r w:rsidRPr="0062662F">
        <w:rPr>
          <w:sz w:val="28"/>
          <w:szCs w:val="28"/>
          <w:lang w:val="en-US"/>
        </w:rPr>
        <w:t>n</w:t>
      </w:r>
      <w:r w:rsidRPr="0062662F">
        <w:rPr>
          <w:sz w:val="28"/>
          <w:szCs w:val="28"/>
        </w:rPr>
        <w:t>1&lt;</w:t>
      </w:r>
      <w:r w:rsidRPr="0062662F">
        <w:rPr>
          <w:sz w:val="28"/>
          <w:szCs w:val="28"/>
          <w:lang w:val="en-US"/>
        </w:rPr>
        <w:t>n</w:t>
      </w:r>
      <w:r w:rsidRPr="0062662F">
        <w:rPr>
          <w:sz w:val="28"/>
          <w:szCs w:val="28"/>
        </w:rPr>
        <w:t>2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19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 xml:space="preserve">Защитное покрытие ОВ служит для защиты от … 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sz w:val="28"/>
          <w:szCs w:val="28"/>
        </w:rPr>
        <w:t xml:space="preserve">света; температуры, механических воздействий; электромагнитных воздействий; 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sz w:val="28"/>
          <w:szCs w:val="28"/>
        </w:rPr>
        <w:t>от ядерного излучения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sz w:val="28"/>
          <w:szCs w:val="28"/>
        </w:rPr>
        <w:t>20</w:t>
      </w:r>
      <w:r w:rsidRPr="0062662F">
        <w:rPr>
          <w:sz w:val="28"/>
          <w:szCs w:val="28"/>
        </w:rPr>
        <w:tab/>
        <w:t>Одномодовые оптические волокна имеют размеры сердцевина/оболочка …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sz w:val="28"/>
          <w:szCs w:val="28"/>
        </w:rPr>
        <w:t>100/500; 50/125; 10/125; 200/400, 62,5/125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sz w:val="28"/>
          <w:szCs w:val="28"/>
        </w:rPr>
        <w:t>21.</w:t>
      </w:r>
      <w:r w:rsidRPr="0062662F">
        <w:rPr>
          <w:sz w:val="28"/>
          <w:szCs w:val="28"/>
        </w:rPr>
        <w:tab/>
        <w:t>Многомодовые оптические волокна имеют размеры сердцевина/оболочка …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sz w:val="28"/>
          <w:szCs w:val="28"/>
        </w:rPr>
        <w:t>8/125; 5/125; 10/125; 50/125, 62,/125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22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Наилучшими параметрами по пропускной способности и дальности обладают …</w:t>
      </w:r>
    </w:p>
    <w:p w:rsidR="00BC0F86" w:rsidRPr="0062662F" w:rsidRDefault="00BC0F86" w:rsidP="00BC0F86">
      <w:pPr>
        <w:pStyle w:val="a3"/>
        <w:ind w:left="0"/>
        <w:rPr>
          <w:b/>
          <w:sz w:val="28"/>
          <w:szCs w:val="28"/>
        </w:rPr>
      </w:pPr>
      <w:r w:rsidRPr="0062662F">
        <w:rPr>
          <w:sz w:val="28"/>
          <w:szCs w:val="28"/>
        </w:rPr>
        <w:t>многомодовые ОВ; одномодовые ОВ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sz w:val="28"/>
          <w:szCs w:val="28"/>
        </w:rPr>
        <w:t>23.</w:t>
      </w:r>
      <w:r w:rsidRPr="0062662F">
        <w:rPr>
          <w:sz w:val="28"/>
          <w:szCs w:val="28"/>
        </w:rPr>
        <w:tab/>
        <w:t>Наилучшими параметрами по пропускной способности среди многомодовых волокон обладают волокна с профилем показателя преломления …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sz w:val="28"/>
          <w:szCs w:val="28"/>
        </w:rPr>
        <w:t xml:space="preserve">ступенчатым; градиентным; треугольным, </w:t>
      </w:r>
      <w:r w:rsidRPr="0062662F">
        <w:rPr>
          <w:sz w:val="28"/>
          <w:szCs w:val="28"/>
          <w:lang w:val="en-US"/>
        </w:rPr>
        <w:t>W</w:t>
      </w:r>
      <w:r w:rsidRPr="0062662F">
        <w:rPr>
          <w:sz w:val="28"/>
          <w:szCs w:val="28"/>
        </w:rPr>
        <w:t>-образным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24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Чем больше диаметр сердцевины волокна, тем число мод в ОВ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увеличивается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уменьшается; остается неизменным;изменяется случайным образом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25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Направляемые волны – это волны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оболочки; сердцевины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защитного покрытия; излучения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26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Вытекающие волны –это волны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b/>
          <w:sz w:val="28"/>
          <w:szCs w:val="28"/>
        </w:rPr>
        <w:t xml:space="preserve">оболочки; </w:t>
      </w:r>
      <w:r w:rsidRPr="0062662F">
        <w:rPr>
          <w:sz w:val="28"/>
          <w:szCs w:val="28"/>
        </w:rPr>
        <w:t>сердцевины; защитного покрытия; излучения.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27.</w:t>
      </w:r>
      <w:r w:rsidRPr="0062662F">
        <w:rPr>
          <w:sz w:val="28"/>
          <w:szCs w:val="28"/>
        </w:rPr>
        <w:tab/>
        <w:t>Потери на поглощение определяются потерями от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деформации; изгибами; примесями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излучениями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28.</w:t>
      </w:r>
      <w:r w:rsidRPr="0062662F">
        <w:rPr>
          <w:sz w:val="28"/>
          <w:szCs w:val="28"/>
        </w:rPr>
        <w:tab/>
        <w:t>Потери на рассеивание определяется потерями от …</w:t>
      </w:r>
    </w:p>
    <w:p w:rsidR="00BC0F86" w:rsidRPr="0062662F" w:rsidRDefault="00BC0F86" w:rsidP="00BC0F86">
      <w:pPr>
        <w:jc w:val="both"/>
        <w:rPr>
          <w:b/>
          <w:sz w:val="28"/>
          <w:szCs w:val="28"/>
        </w:rPr>
      </w:pPr>
      <w:r w:rsidRPr="0062662F">
        <w:rPr>
          <w:sz w:val="28"/>
          <w:szCs w:val="28"/>
        </w:rPr>
        <w:t xml:space="preserve">деформации; изгибами; примесями; </w:t>
      </w:r>
      <w:r w:rsidRPr="0062662F">
        <w:rPr>
          <w:b/>
          <w:sz w:val="28"/>
          <w:szCs w:val="28"/>
        </w:rPr>
        <w:t>из</w:t>
      </w:r>
      <w:r w:rsidRPr="0062662F">
        <w:rPr>
          <w:sz w:val="28"/>
          <w:szCs w:val="28"/>
        </w:rPr>
        <w:t>лучениям</w:t>
      </w:r>
      <w:r w:rsidRPr="0062662F">
        <w:rPr>
          <w:b/>
          <w:sz w:val="28"/>
          <w:szCs w:val="28"/>
        </w:rPr>
        <w:t>и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29.</w:t>
      </w:r>
      <w:r w:rsidRPr="0062662F">
        <w:rPr>
          <w:sz w:val="28"/>
          <w:szCs w:val="28"/>
        </w:rPr>
        <w:tab/>
        <w:t>Кабельные потери в ОВ определяются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деформациями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примесями; излучениями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color w:val="FF0000"/>
          <w:sz w:val="28"/>
          <w:szCs w:val="28"/>
        </w:rPr>
        <w:t>30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Наибольшее затухание ОВ имеет в первом окне прозрачности, которое соответствует длине волны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0,85; 1,3; 1,55; 1,625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color w:val="FF0000"/>
          <w:sz w:val="28"/>
          <w:szCs w:val="28"/>
        </w:rPr>
        <w:t>31</w:t>
      </w:r>
      <w:r w:rsidRPr="0062662F">
        <w:rPr>
          <w:sz w:val="28"/>
          <w:szCs w:val="28"/>
        </w:rPr>
        <w:tab/>
        <w:t>Наименьшее значение затухания ОВ имеются в третьем окне прозрачности, которое соответствует волне (мкм)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0,85; 1,3; 1,55; 1,625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color w:val="FF0000"/>
          <w:sz w:val="28"/>
          <w:szCs w:val="28"/>
        </w:rPr>
        <w:t>32</w:t>
      </w:r>
      <w:r w:rsidRPr="0062662F">
        <w:rPr>
          <w:sz w:val="28"/>
          <w:szCs w:val="28"/>
        </w:rPr>
        <w:tab/>
        <w:t>Наименьшее значение затухания в ОК с одномодовыми ОВ составляет дБ/км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3; 2; 1; 0,5; 0,2; 0,1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33.</w:t>
      </w:r>
      <w:r w:rsidRPr="0062662F">
        <w:rPr>
          <w:sz w:val="28"/>
          <w:szCs w:val="28"/>
        </w:rPr>
        <w:tab/>
        <w:t>Причиной возникновения дисперсии в многомодовых ОВ является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механическая нагрузка; электромагнитные воздействия; существование большого числа мод; неоднородность источников излучения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34.</w:t>
      </w:r>
      <w:r w:rsidRPr="0062662F">
        <w:rPr>
          <w:sz w:val="28"/>
          <w:szCs w:val="28"/>
        </w:rPr>
        <w:tab/>
        <w:t>Волноводная дисперсия зависит от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коэффициента распространения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материала; числа мод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35.</w:t>
      </w:r>
      <w:r w:rsidRPr="0062662F">
        <w:rPr>
          <w:sz w:val="28"/>
          <w:szCs w:val="28"/>
        </w:rPr>
        <w:tab/>
        <w:t>Материальная дисперсия зависит от 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коэффициента распространения материал</w:t>
      </w:r>
      <w:r w:rsidRPr="0062662F">
        <w:rPr>
          <w:b/>
          <w:sz w:val="28"/>
          <w:szCs w:val="28"/>
        </w:rPr>
        <w:t xml:space="preserve">а; </w:t>
      </w:r>
      <w:r w:rsidRPr="0062662F">
        <w:rPr>
          <w:sz w:val="28"/>
          <w:szCs w:val="28"/>
        </w:rPr>
        <w:t>числа мод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36.</w:t>
      </w:r>
      <w:r w:rsidRPr="0062662F">
        <w:rPr>
          <w:sz w:val="28"/>
          <w:szCs w:val="28"/>
        </w:rPr>
        <w:tab/>
        <w:t>К пассивным элементам волоконно-оптической линии относятся …</w:t>
      </w:r>
    </w:p>
    <w:p w:rsidR="00BC0F86" w:rsidRPr="0062662F" w:rsidRDefault="00BC0F86" w:rsidP="00BC0F86">
      <w:pPr>
        <w:jc w:val="both"/>
        <w:rPr>
          <w:b/>
          <w:sz w:val="28"/>
          <w:szCs w:val="28"/>
        </w:rPr>
      </w:pPr>
      <w:r w:rsidRPr="0062662F">
        <w:rPr>
          <w:sz w:val="28"/>
          <w:szCs w:val="28"/>
        </w:rPr>
        <w:t>лазеры; фотодиоды; модуляторы; оптические муфты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37.</w:t>
      </w:r>
      <w:r w:rsidRPr="0062662F">
        <w:rPr>
          <w:sz w:val="28"/>
          <w:szCs w:val="28"/>
        </w:rPr>
        <w:tab/>
        <w:t>К активным элементам волоконно-оптической линии относятся …</w:t>
      </w:r>
    </w:p>
    <w:p w:rsidR="00BC0F86" w:rsidRPr="0062662F" w:rsidRDefault="00BC0F86" w:rsidP="00BC0F86">
      <w:pPr>
        <w:jc w:val="both"/>
        <w:rPr>
          <w:b/>
          <w:sz w:val="28"/>
          <w:szCs w:val="28"/>
        </w:rPr>
      </w:pPr>
      <w:r w:rsidRPr="0062662F">
        <w:rPr>
          <w:sz w:val="28"/>
          <w:szCs w:val="28"/>
        </w:rPr>
        <w:t xml:space="preserve">                                   </w:t>
      </w:r>
      <w:r w:rsidRPr="0062662F">
        <w:rPr>
          <w:b/>
          <w:sz w:val="28"/>
          <w:szCs w:val="28"/>
        </w:rPr>
        <w:t>Раздел 6.</w:t>
      </w:r>
    </w:p>
    <w:p w:rsidR="00BC0F86" w:rsidRPr="0062662F" w:rsidRDefault="00BC0F86" w:rsidP="00BC0F86">
      <w:pPr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1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С ростом частоты влияние между симметричными цепями …</w:t>
      </w:r>
    </w:p>
    <w:p w:rsidR="00BC0F86" w:rsidRPr="0062662F" w:rsidRDefault="00BC0F86" w:rsidP="00BC0F86">
      <w:pPr>
        <w:rPr>
          <w:sz w:val="28"/>
          <w:szCs w:val="28"/>
        </w:rPr>
      </w:pPr>
      <w:r w:rsidRPr="0062662F">
        <w:rPr>
          <w:sz w:val="28"/>
          <w:szCs w:val="28"/>
        </w:rPr>
        <w:t>увеличивается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уменьшается; не изменяется; изменяется случайны образом</w:t>
      </w:r>
    </w:p>
    <w:p w:rsidR="00BC0F86" w:rsidRPr="0062662F" w:rsidRDefault="00BC0F86" w:rsidP="00BC0F86">
      <w:pPr>
        <w:rPr>
          <w:sz w:val="28"/>
          <w:szCs w:val="28"/>
        </w:rPr>
      </w:pPr>
      <w:r w:rsidRPr="0062662F">
        <w:rPr>
          <w:sz w:val="28"/>
          <w:szCs w:val="28"/>
        </w:rPr>
        <w:t>2.</w:t>
      </w:r>
      <w:r w:rsidRPr="0062662F">
        <w:rPr>
          <w:sz w:val="28"/>
          <w:szCs w:val="28"/>
        </w:rPr>
        <w:tab/>
        <w:t>С ростом частоты влияния между цепями воздушной линии …</w:t>
      </w:r>
    </w:p>
    <w:p w:rsidR="00BC0F86" w:rsidRPr="0062662F" w:rsidRDefault="00BC0F86" w:rsidP="00BC0F86">
      <w:pPr>
        <w:rPr>
          <w:sz w:val="28"/>
          <w:szCs w:val="28"/>
        </w:rPr>
      </w:pPr>
      <w:r w:rsidRPr="0062662F">
        <w:rPr>
          <w:sz w:val="28"/>
          <w:szCs w:val="28"/>
        </w:rPr>
        <w:t>увеличивается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уменьшается; изменяется случайным образом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3</w:t>
      </w:r>
      <w:r w:rsidRPr="0062662F">
        <w:rPr>
          <w:sz w:val="28"/>
          <w:szCs w:val="28"/>
        </w:rPr>
        <w:tab/>
        <w:t>Первичным параметром влияния называется параметр …</w:t>
      </w:r>
    </w:p>
    <w:p w:rsidR="00BC0F86" w:rsidRPr="0062662F" w:rsidRDefault="00BC0F86" w:rsidP="00BC0F86">
      <w:pPr>
        <w:jc w:val="both"/>
        <w:rPr>
          <w:sz w:val="28"/>
          <w:szCs w:val="28"/>
          <w:u w:val="single"/>
        </w:rPr>
      </w:pPr>
      <w:r w:rsidRPr="0062662F">
        <w:rPr>
          <w:sz w:val="28"/>
          <w:szCs w:val="28"/>
        </w:rPr>
        <w:t>А</w:t>
      </w:r>
      <w:r w:rsidRPr="0062662F">
        <w:rPr>
          <w:sz w:val="28"/>
          <w:szCs w:val="28"/>
          <w:vertAlign w:val="subscript"/>
        </w:rPr>
        <w:t>о</w:t>
      </w:r>
      <w:r w:rsidRPr="0062662F">
        <w:rPr>
          <w:sz w:val="28"/>
          <w:szCs w:val="28"/>
        </w:rPr>
        <w:t>; А</w:t>
      </w:r>
      <w:r w:rsidRPr="0062662F">
        <w:rPr>
          <w:sz w:val="28"/>
          <w:szCs w:val="28"/>
          <w:vertAlign w:val="subscript"/>
        </w:rPr>
        <w:t>3</w:t>
      </w:r>
      <w:r w:rsidRPr="0062662F">
        <w:rPr>
          <w:sz w:val="28"/>
          <w:szCs w:val="28"/>
        </w:rPr>
        <w:t>; А</w:t>
      </w:r>
      <w:r w:rsidRPr="0062662F">
        <w:rPr>
          <w:sz w:val="28"/>
          <w:szCs w:val="28"/>
          <w:vertAlign w:val="subscript"/>
        </w:rPr>
        <w:t>е</w:t>
      </w:r>
      <w:r w:rsidRPr="0062662F">
        <w:rPr>
          <w:sz w:val="28"/>
          <w:szCs w:val="28"/>
        </w:rPr>
        <w:t>; К</w:t>
      </w:r>
      <w:r w:rsidRPr="0062662F">
        <w:rPr>
          <w:sz w:val="28"/>
          <w:szCs w:val="28"/>
          <w:vertAlign w:val="subscript"/>
        </w:rPr>
        <w:t>12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4.</w:t>
      </w:r>
      <w:r w:rsidRPr="0062662F">
        <w:rPr>
          <w:sz w:val="28"/>
          <w:szCs w:val="28"/>
        </w:rPr>
        <w:tab/>
        <w:t>Вторичным параметром влияния называется параметр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 xml:space="preserve">К12; М12; </w:t>
      </w:r>
      <w:r w:rsidRPr="0062662F">
        <w:rPr>
          <w:b/>
          <w:sz w:val="28"/>
          <w:szCs w:val="28"/>
        </w:rPr>
        <w:t>А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5.</w:t>
      </w:r>
      <w:r w:rsidRPr="0062662F">
        <w:rPr>
          <w:sz w:val="28"/>
          <w:szCs w:val="28"/>
        </w:rPr>
        <w:tab/>
        <w:t>Переходное затухание А</w:t>
      </w:r>
      <w:r w:rsidRPr="0062662F">
        <w:rPr>
          <w:sz w:val="28"/>
          <w:szCs w:val="28"/>
          <w:vertAlign w:val="subscript"/>
        </w:rPr>
        <w:t>о</w:t>
      </w:r>
      <w:r w:rsidRPr="0062662F">
        <w:rPr>
          <w:sz w:val="28"/>
          <w:szCs w:val="28"/>
        </w:rPr>
        <w:t xml:space="preserve"> учитывает влияние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на дальний конец; на ближний конец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защищенность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6          Переходное затухание Ае учитывает влияние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на дальний конец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на ближний конец; защищенность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7.</w:t>
      </w:r>
      <w:r w:rsidRPr="0062662F">
        <w:rPr>
          <w:sz w:val="28"/>
          <w:szCs w:val="28"/>
        </w:rPr>
        <w:tab/>
        <w:t>Параметры А</w:t>
      </w:r>
      <w:r w:rsidRPr="0062662F">
        <w:rPr>
          <w:sz w:val="28"/>
          <w:szCs w:val="28"/>
          <w:vertAlign w:val="subscript"/>
        </w:rPr>
        <w:t>3</w:t>
      </w:r>
      <w:r w:rsidRPr="0062662F">
        <w:rPr>
          <w:sz w:val="28"/>
          <w:szCs w:val="28"/>
        </w:rPr>
        <w:t xml:space="preserve"> учитывает влияние …</w:t>
      </w:r>
    </w:p>
    <w:p w:rsidR="00BC0F86" w:rsidRPr="0062662F" w:rsidRDefault="00BC0F86" w:rsidP="00BC0F86">
      <w:pPr>
        <w:jc w:val="both"/>
        <w:rPr>
          <w:b/>
          <w:sz w:val="28"/>
          <w:szCs w:val="28"/>
        </w:rPr>
      </w:pPr>
      <w:r w:rsidRPr="0062662F">
        <w:rPr>
          <w:sz w:val="28"/>
          <w:szCs w:val="28"/>
        </w:rPr>
        <w:t>на дальний конец;на ближний конец; защищенность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8.</w:t>
      </w:r>
      <w:r w:rsidRPr="0062662F">
        <w:rPr>
          <w:sz w:val="28"/>
          <w:szCs w:val="28"/>
        </w:rPr>
        <w:tab/>
        <w:t>Электрические и магнитные связи на ближнем конце …</w:t>
      </w:r>
    </w:p>
    <w:p w:rsidR="00BC0F86" w:rsidRPr="0062662F" w:rsidRDefault="00BC0F86" w:rsidP="00BC0F86">
      <w:pPr>
        <w:jc w:val="both"/>
        <w:rPr>
          <w:b/>
          <w:sz w:val="28"/>
          <w:szCs w:val="28"/>
        </w:rPr>
      </w:pPr>
      <w:r w:rsidRPr="0062662F">
        <w:rPr>
          <w:sz w:val="28"/>
          <w:szCs w:val="28"/>
        </w:rPr>
        <w:t>вычитаются; складываются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9.</w:t>
      </w:r>
      <w:r w:rsidRPr="0062662F">
        <w:rPr>
          <w:sz w:val="28"/>
          <w:szCs w:val="28"/>
        </w:rPr>
        <w:tab/>
        <w:t>Электрические и магнитные связи на дальнем конце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вычитаются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складываются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10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Взаимное влияние между коаксиальными цепями с ростом частоты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увеличивается; уменьшается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остается неизменным; меняется случайным образом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11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Переходное затухание в коаксиальных цепях с ростом частоты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увеличивается;</w:t>
      </w:r>
      <w:r w:rsidRPr="0062662F">
        <w:rPr>
          <w:b/>
          <w:sz w:val="28"/>
          <w:szCs w:val="28"/>
        </w:rPr>
        <w:t xml:space="preserve"> </w:t>
      </w:r>
      <w:r w:rsidRPr="0062662F">
        <w:rPr>
          <w:sz w:val="28"/>
          <w:szCs w:val="28"/>
        </w:rPr>
        <w:t>уменьшается; остается неизменными; изменяется случайным образом</w:t>
      </w:r>
    </w:p>
    <w:p w:rsidR="00BC0F86" w:rsidRPr="0062662F" w:rsidRDefault="00BC0F86" w:rsidP="00BC0F86">
      <w:pPr>
        <w:jc w:val="both"/>
        <w:rPr>
          <w:b/>
          <w:sz w:val="28"/>
          <w:szCs w:val="28"/>
        </w:rPr>
      </w:pPr>
      <w:r w:rsidRPr="0062662F">
        <w:rPr>
          <w:sz w:val="28"/>
          <w:szCs w:val="28"/>
        </w:rPr>
        <w:t xml:space="preserve">                                  Р</w:t>
      </w:r>
      <w:r w:rsidRPr="0062662F">
        <w:rPr>
          <w:b/>
          <w:sz w:val="28"/>
          <w:szCs w:val="28"/>
        </w:rPr>
        <w:t>аздел 7.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1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Опасные влияния внешних источников создают в цепях связи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помехи; опасность для персонала; искажение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2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Мешающее влияние внешних источников создают в цепях связи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помехи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опасность для персонала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3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Вероятное число повреждений кабелей связи от ударов молнии характеризуется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плотностью повреждения; плотностью линий; плотностью населения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4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Грозовые разряды создают на линиях связи в основном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мешающие влияния; опасные влияния; не создают никаких влияний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5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Преимуществами линий электропередачи постоянного ток перед линиями (ВВЛ) переменного тока являются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малые потери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простота преобразования; сложное преобразование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6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Наибольшие сложности для НСЭ представляют влияния ВВЛ, работающие в … режиме...</w:t>
      </w:r>
    </w:p>
    <w:p w:rsidR="00BC0F86" w:rsidRPr="0062662F" w:rsidRDefault="00BC0F86" w:rsidP="00BC0F86">
      <w:pPr>
        <w:jc w:val="both"/>
        <w:rPr>
          <w:b/>
          <w:sz w:val="28"/>
          <w:szCs w:val="28"/>
        </w:rPr>
      </w:pPr>
      <w:r w:rsidRPr="0062662F">
        <w:rPr>
          <w:sz w:val="28"/>
          <w:szCs w:val="28"/>
        </w:rPr>
        <w:t>нормальном; вынужденном; аварийном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7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Кабельные линии связи подвержены  влиянию ВВЛ…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магнитном</w:t>
      </w:r>
      <w:r w:rsidRPr="0062662F">
        <w:rPr>
          <w:b/>
          <w:sz w:val="28"/>
          <w:szCs w:val="28"/>
        </w:rPr>
        <w:t>у</w:t>
      </w:r>
      <w:r w:rsidRPr="0062662F">
        <w:rPr>
          <w:sz w:val="28"/>
          <w:szCs w:val="28"/>
        </w:rPr>
        <w:t>; электрическому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8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Сравнивая электрифицированные железные дороги (эжд) постоянного и переменного тока, следует отметить, что помехам хуже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эжд постоянного тока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эжд переменного тока</w:t>
      </w:r>
    </w:p>
    <w:p w:rsidR="00BC0F86" w:rsidRPr="0062662F" w:rsidRDefault="00BC0F86" w:rsidP="00BC0F86">
      <w:pPr>
        <w:pStyle w:val="20"/>
        <w:ind w:left="0" w:firstLine="0"/>
        <w:rPr>
          <w:sz w:val="28"/>
          <w:szCs w:val="28"/>
        </w:rPr>
      </w:pPr>
      <w:r w:rsidRPr="0062662F">
        <w:rPr>
          <w:sz w:val="28"/>
          <w:szCs w:val="28"/>
        </w:rPr>
        <w:t>9.</w:t>
      </w:r>
      <w:r w:rsidRPr="0062662F">
        <w:rPr>
          <w:sz w:val="28"/>
          <w:szCs w:val="28"/>
        </w:rPr>
        <w:tab/>
        <w:t>Чем больше удельное сопротивление земли, тем гальваническое влияние между ВВЛ и НСЭ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больше; меньше; такое же; изменяется случайным образом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10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 xml:space="preserve">Из разработанных разрядников наилучшими и стабильными характеристиками обладают разрядники… </w:t>
      </w:r>
    </w:p>
    <w:p w:rsidR="00BC0F86" w:rsidRPr="0062662F" w:rsidRDefault="00BC0F86" w:rsidP="00BC0F86">
      <w:pPr>
        <w:jc w:val="both"/>
        <w:rPr>
          <w:b/>
          <w:sz w:val="28"/>
          <w:szCs w:val="28"/>
        </w:rPr>
      </w:pPr>
      <w:r w:rsidRPr="0062662F">
        <w:rPr>
          <w:sz w:val="28"/>
          <w:szCs w:val="28"/>
        </w:rPr>
        <w:t>искровые; угольные; вилитовые; газонаполненные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11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Грозозащитные тросы для защиты кабелей связи от грозы прокладываются …</w:t>
      </w:r>
    </w:p>
    <w:p w:rsidR="00BC0F86" w:rsidRPr="0062662F" w:rsidRDefault="00BC0F86" w:rsidP="00BC0F86">
      <w:pPr>
        <w:jc w:val="both"/>
        <w:rPr>
          <w:b/>
          <w:sz w:val="28"/>
          <w:szCs w:val="28"/>
        </w:rPr>
      </w:pPr>
      <w:r w:rsidRPr="0062662F">
        <w:rPr>
          <w:sz w:val="28"/>
          <w:szCs w:val="28"/>
        </w:rPr>
        <w:t>на поверхности земли над кабелем; на глубине прокладки кабеля; на половине глубины</w:t>
      </w:r>
      <w:r w:rsidRPr="0062662F">
        <w:rPr>
          <w:b/>
          <w:sz w:val="28"/>
          <w:szCs w:val="28"/>
        </w:rPr>
        <w:t xml:space="preserve"> </w:t>
      </w:r>
      <w:r w:rsidRPr="0062662F">
        <w:rPr>
          <w:sz w:val="28"/>
          <w:szCs w:val="28"/>
        </w:rPr>
        <w:t>прокладки кабеля</w:t>
      </w:r>
      <w:r w:rsidRPr="0062662F">
        <w:rPr>
          <w:b/>
          <w:sz w:val="28"/>
          <w:szCs w:val="28"/>
        </w:rPr>
        <w:t>.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12.</w:t>
      </w:r>
      <w:r w:rsidRPr="0062662F">
        <w:rPr>
          <w:sz w:val="28"/>
          <w:szCs w:val="28"/>
        </w:rPr>
        <w:tab/>
        <w:t>Электрокоррозия возникает из-за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электрохимического взаимодействия металла с почвой; вибрации; из-за блуждающих</w:t>
      </w:r>
      <w:r w:rsidRPr="0062662F">
        <w:rPr>
          <w:b/>
          <w:sz w:val="28"/>
          <w:szCs w:val="28"/>
        </w:rPr>
        <w:t xml:space="preserve"> </w:t>
      </w:r>
      <w:r w:rsidRPr="0062662F">
        <w:rPr>
          <w:sz w:val="28"/>
          <w:szCs w:val="28"/>
        </w:rPr>
        <w:t>токов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микроорганизмов на металле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13.</w:t>
      </w:r>
      <w:r w:rsidRPr="0062662F">
        <w:rPr>
          <w:sz w:val="28"/>
          <w:szCs w:val="28"/>
        </w:rPr>
        <w:tab/>
        <w:t>На кабельных линиях связи наиболее эффективной мерой защиты от коррозии является …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 xml:space="preserve">оптимальная трасса; изоляция кабеля; электрический дренаж; катодные установки; 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>протекторные установки</w:t>
      </w:r>
    </w:p>
    <w:p w:rsidR="00BC0F86" w:rsidRPr="0062662F" w:rsidRDefault="00BC0F86" w:rsidP="00BC0F86">
      <w:pPr>
        <w:jc w:val="both"/>
        <w:rPr>
          <w:sz w:val="28"/>
          <w:szCs w:val="28"/>
        </w:rPr>
      </w:pPr>
      <w:r w:rsidRPr="0062662F">
        <w:rPr>
          <w:sz w:val="28"/>
          <w:szCs w:val="28"/>
        </w:rPr>
        <w:t xml:space="preserve">                             Раздел 8</w:t>
      </w:r>
    </w:p>
    <w:p w:rsidR="00BC0F86" w:rsidRPr="0062662F" w:rsidRDefault="00BC0F86" w:rsidP="00BC0F86">
      <w:pPr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1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Задание на проектирование выдается исходя из …</w:t>
      </w:r>
    </w:p>
    <w:p w:rsidR="00BC0F86" w:rsidRPr="0062662F" w:rsidRDefault="00BC0F86" w:rsidP="00BC0F86">
      <w:pPr>
        <w:rPr>
          <w:sz w:val="28"/>
          <w:szCs w:val="28"/>
        </w:rPr>
      </w:pPr>
      <w:r w:rsidRPr="0062662F">
        <w:rPr>
          <w:sz w:val="28"/>
          <w:szCs w:val="28"/>
        </w:rPr>
        <w:t>технической необходимости; технико-экономического обоснования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решения проектной организации</w:t>
      </w:r>
    </w:p>
    <w:p w:rsidR="00BC0F86" w:rsidRPr="0062662F" w:rsidRDefault="00BC0F86" w:rsidP="00BC0F86">
      <w:pPr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2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Выбор трассы магистралей основан на выборе …</w:t>
      </w:r>
    </w:p>
    <w:p w:rsidR="00BC0F86" w:rsidRPr="0062662F" w:rsidRDefault="00BC0F86" w:rsidP="00BC0F86">
      <w:pPr>
        <w:rPr>
          <w:sz w:val="28"/>
          <w:szCs w:val="28"/>
        </w:rPr>
      </w:pPr>
      <w:r w:rsidRPr="0062662F">
        <w:rPr>
          <w:sz w:val="28"/>
          <w:szCs w:val="28"/>
        </w:rPr>
        <w:t>кратчайшего пути; вдоль автомобильных дорог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вдоль линий электропередачи;</w:t>
      </w:r>
    </w:p>
    <w:p w:rsidR="00BC0F86" w:rsidRPr="0062662F" w:rsidRDefault="00BC0F86" w:rsidP="00BC0F86">
      <w:pPr>
        <w:rPr>
          <w:sz w:val="28"/>
          <w:szCs w:val="28"/>
        </w:rPr>
      </w:pPr>
      <w:r w:rsidRPr="0062662F">
        <w:rPr>
          <w:sz w:val="28"/>
          <w:szCs w:val="28"/>
        </w:rPr>
        <w:t>вдоль  железных дорог, по густонаселенной местности, по равнине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3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При выборе трассы необходимо учитывать …</w:t>
      </w:r>
    </w:p>
    <w:p w:rsidR="00BC0F86" w:rsidRPr="0062662F" w:rsidRDefault="00BC0F86" w:rsidP="00BC0F86">
      <w:pPr>
        <w:pStyle w:val="a3"/>
        <w:ind w:left="0"/>
        <w:rPr>
          <w:b/>
          <w:sz w:val="28"/>
          <w:szCs w:val="28"/>
        </w:rPr>
      </w:pPr>
      <w:r w:rsidRPr="0062662F">
        <w:rPr>
          <w:sz w:val="28"/>
          <w:szCs w:val="28"/>
        </w:rPr>
        <w:t>условия строительства; условия эксплуатации; условия строительства и эксплуатации</w:t>
      </w:r>
    </w:p>
    <w:p w:rsidR="00BC0F86" w:rsidRPr="0062662F" w:rsidRDefault="00BC0F86" w:rsidP="00BC0F86">
      <w:pPr>
        <w:pStyle w:val="a3"/>
        <w:ind w:left="0"/>
        <w:jc w:val="center"/>
        <w:rPr>
          <w:b/>
          <w:sz w:val="28"/>
          <w:szCs w:val="28"/>
        </w:rPr>
      </w:pPr>
      <w:r w:rsidRPr="0062662F">
        <w:rPr>
          <w:b/>
          <w:sz w:val="28"/>
          <w:szCs w:val="28"/>
        </w:rPr>
        <w:t>Раздел 9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sz w:val="28"/>
          <w:szCs w:val="28"/>
        </w:rPr>
        <w:t>1</w:t>
      </w:r>
      <w:r w:rsidRPr="0062662F">
        <w:rPr>
          <w:sz w:val="28"/>
          <w:szCs w:val="28"/>
        </w:rPr>
        <w:tab/>
        <w:t>Группирование кабелей по размерам строительных длин производится для получения…</w:t>
      </w:r>
    </w:p>
    <w:p w:rsidR="00BC0F86" w:rsidRPr="0062662F" w:rsidRDefault="00BC0F86" w:rsidP="00BC0F86">
      <w:pPr>
        <w:pStyle w:val="a3"/>
        <w:ind w:left="0"/>
        <w:rPr>
          <w:b/>
          <w:sz w:val="28"/>
          <w:szCs w:val="28"/>
        </w:rPr>
      </w:pPr>
      <w:r w:rsidRPr="0062662F">
        <w:rPr>
          <w:sz w:val="28"/>
          <w:szCs w:val="28"/>
        </w:rPr>
        <w:t>максимальной однородности; монтажа</w:t>
      </w:r>
      <w:r w:rsidR="00CD01CC">
        <w:rPr>
          <w:sz w:val="28"/>
          <w:szCs w:val="28"/>
        </w:rPr>
        <w:t xml:space="preserve"> </w:t>
      </w:r>
      <w:r w:rsidRPr="0062662F">
        <w:rPr>
          <w:sz w:val="28"/>
          <w:szCs w:val="28"/>
        </w:rPr>
        <w:t>;подбора длины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sz w:val="28"/>
          <w:szCs w:val="28"/>
        </w:rPr>
        <w:t xml:space="preserve">2.         Группирование оптических кабелей должно осуществляться по …  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sz w:val="28"/>
          <w:szCs w:val="28"/>
        </w:rPr>
        <w:t>типу ОВ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 xml:space="preserve">типу оболочек; длинам кабеля, цвету  раскраски, толщине волокна 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3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Сращивание жил осуществляют с помощью …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sz w:val="28"/>
          <w:szCs w:val="28"/>
        </w:rPr>
        <w:t>скрутки; врезного контакта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под винт, сварки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4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 xml:space="preserve">Монтаж оптических волокон на оптических кабельных линиях  производится </w:t>
      </w:r>
      <w:r w:rsidR="00CD01CC">
        <w:rPr>
          <w:sz w:val="28"/>
          <w:szCs w:val="28"/>
        </w:rPr>
        <w:t>..</w:t>
      </w:r>
      <w:r w:rsidRPr="0062662F">
        <w:rPr>
          <w:sz w:val="28"/>
          <w:szCs w:val="28"/>
        </w:rPr>
        <w:t xml:space="preserve"> .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sz w:val="28"/>
          <w:szCs w:val="28"/>
        </w:rPr>
        <w:t>механически; сваркой, скруткой, под винт</w:t>
      </w:r>
    </w:p>
    <w:p w:rsidR="00BC0F86" w:rsidRPr="0062662F" w:rsidRDefault="00BC0F86" w:rsidP="00BC0F86">
      <w:pPr>
        <w:pStyle w:val="a3"/>
        <w:ind w:left="0"/>
        <w:jc w:val="center"/>
        <w:rPr>
          <w:b/>
          <w:sz w:val="28"/>
          <w:szCs w:val="28"/>
        </w:rPr>
      </w:pPr>
      <w:r w:rsidRPr="0062662F">
        <w:rPr>
          <w:b/>
          <w:sz w:val="28"/>
          <w:szCs w:val="28"/>
        </w:rPr>
        <w:t>Раздел 10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1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 xml:space="preserve">Наиболее оптимальным способом организации эксплуатации линий связи является </w:t>
      </w:r>
    </w:p>
    <w:p w:rsidR="00BC0F86" w:rsidRPr="0062662F" w:rsidRDefault="00BC0F86" w:rsidP="00BC0F86">
      <w:pPr>
        <w:pStyle w:val="a3"/>
        <w:ind w:left="0"/>
        <w:rPr>
          <w:b/>
          <w:sz w:val="28"/>
          <w:szCs w:val="28"/>
        </w:rPr>
      </w:pPr>
      <w:r w:rsidRPr="0062662F">
        <w:rPr>
          <w:sz w:val="28"/>
          <w:szCs w:val="28"/>
        </w:rPr>
        <w:t>централизованный; децентрализованный; комбинированный, по приказу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color w:val="0000FF"/>
          <w:sz w:val="28"/>
          <w:szCs w:val="28"/>
        </w:rPr>
        <w:t>2</w:t>
      </w:r>
      <w:r w:rsidRPr="0062662F">
        <w:rPr>
          <w:sz w:val="28"/>
          <w:szCs w:val="28"/>
        </w:rPr>
        <w:t>.</w:t>
      </w:r>
      <w:r w:rsidRPr="0062662F">
        <w:rPr>
          <w:sz w:val="28"/>
          <w:szCs w:val="28"/>
        </w:rPr>
        <w:tab/>
        <w:t>Аварийные измерения определяются …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sz w:val="28"/>
          <w:szCs w:val="28"/>
        </w:rPr>
        <w:t>строителями; наличием повреждений</w:t>
      </w:r>
      <w:r w:rsidRPr="0062662F">
        <w:rPr>
          <w:b/>
          <w:sz w:val="28"/>
          <w:szCs w:val="28"/>
        </w:rPr>
        <w:t xml:space="preserve">, </w:t>
      </w:r>
      <w:r w:rsidRPr="0062662F">
        <w:rPr>
          <w:sz w:val="28"/>
          <w:szCs w:val="28"/>
        </w:rPr>
        <w:t>руководством ТУМС, бюджетом.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sz w:val="28"/>
          <w:szCs w:val="28"/>
        </w:rPr>
        <w:t>3.</w:t>
      </w:r>
      <w:r w:rsidRPr="0062662F">
        <w:rPr>
          <w:sz w:val="28"/>
          <w:szCs w:val="28"/>
        </w:rPr>
        <w:tab/>
        <w:t>Определение трассы полностью диэлектрических оптических кабелей осуществляется с помощью …</w:t>
      </w:r>
    </w:p>
    <w:p w:rsidR="00BC0F86" w:rsidRPr="0062662F" w:rsidRDefault="00BC0F86" w:rsidP="00BC0F86">
      <w:pPr>
        <w:pStyle w:val="a3"/>
        <w:ind w:left="0"/>
        <w:rPr>
          <w:sz w:val="28"/>
          <w:szCs w:val="28"/>
        </w:rPr>
      </w:pPr>
      <w:r w:rsidRPr="0062662F">
        <w:rPr>
          <w:sz w:val="28"/>
          <w:szCs w:val="28"/>
        </w:rPr>
        <w:t>маркероискателей</w:t>
      </w:r>
      <w:r w:rsidRPr="0062662F">
        <w:rPr>
          <w:b/>
          <w:sz w:val="28"/>
          <w:szCs w:val="28"/>
        </w:rPr>
        <w:t xml:space="preserve">; </w:t>
      </w:r>
      <w:r w:rsidRPr="0062662F">
        <w:rPr>
          <w:sz w:val="28"/>
          <w:szCs w:val="28"/>
        </w:rPr>
        <w:t>кабелеискателей, раскопки, по интуиции</w:t>
      </w:r>
    </w:p>
    <w:p w:rsidR="00BC0F86" w:rsidRPr="0062662F" w:rsidRDefault="00BC0F86" w:rsidP="00B949D3">
      <w:pPr>
        <w:shd w:val="clear" w:color="auto" w:fill="FFFFFF"/>
        <w:rPr>
          <w:sz w:val="28"/>
          <w:szCs w:val="28"/>
        </w:rPr>
      </w:pPr>
    </w:p>
    <w:p w:rsidR="00364AE1" w:rsidRPr="0062662F" w:rsidRDefault="00364AE1" w:rsidP="00B949D3">
      <w:pPr>
        <w:shd w:val="clear" w:color="auto" w:fill="FFFFFF"/>
        <w:rPr>
          <w:sz w:val="28"/>
          <w:szCs w:val="28"/>
        </w:rPr>
      </w:pPr>
    </w:p>
    <w:p w:rsidR="00364AE1" w:rsidRPr="0062662F" w:rsidRDefault="00364AE1" w:rsidP="00B949D3">
      <w:pPr>
        <w:shd w:val="clear" w:color="auto" w:fill="FFFFFF"/>
        <w:rPr>
          <w:sz w:val="28"/>
          <w:szCs w:val="28"/>
        </w:rPr>
      </w:pPr>
    </w:p>
    <w:p w:rsidR="00364AE1" w:rsidRPr="0062662F" w:rsidRDefault="00364AE1" w:rsidP="00B949D3">
      <w:pPr>
        <w:shd w:val="clear" w:color="auto" w:fill="FFFFFF"/>
        <w:rPr>
          <w:sz w:val="28"/>
          <w:szCs w:val="28"/>
        </w:rPr>
      </w:pPr>
      <w:r w:rsidRPr="0062662F">
        <w:rPr>
          <w:sz w:val="28"/>
          <w:szCs w:val="28"/>
        </w:rPr>
        <w:t xml:space="preserve">                      </w:t>
      </w:r>
    </w:p>
    <w:p w:rsidR="00364AE1" w:rsidRPr="0062662F" w:rsidRDefault="00364AE1" w:rsidP="00B949D3">
      <w:pPr>
        <w:shd w:val="clear" w:color="auto" w:fill="FFFFFF"/>
        <w:rPr>
          <w:sz w:val="28"/>
          <w:szCs w:val="28"/>
        </w:rPr>
      </w:pPr>
    </w:p>
    <w:p w:rsidR="00364AE1" w:rsidRPr="0062662F" w:rsidRDefault="00364AE1" w:rsidP="00B949D3">
      <w:pPr>
        <w:shd w:val="clear" w:color="auto" w:fill="FFFFFF"/>
        <w:rPr>
          <w:sz w:val="28"/>
          <w:szCs w:val="28"/>
        </w:rPr>
      </w:pPr>
    </w:p>
    <w:p w:rsidR="00364AE1" w:rsidRPr="0062662F" w:rsidRDefault="00364AE1" w:rsidP="00B949D3">
      <w:pPr>
        <w:shd w:val="clear" w:color="auto" w:fill="FFFFFF"/>
        <w:rPr>
          <w:sz w:val="28"/>
          <w:szCs w:val="28"/>
        </w:rPr>
      </w:pPr>
      <w:r w:rsidRPr="0062662F">
        <w:rPr>
          <w:sz w:val="28"/>
          <w:szCs w:val="28"/>
        </w:rPr>
        <w:t xml:space="preserve">             Подписано в печать         . Формат</w:t>
      </w:r>
    </w:p>
    <w:p w:rsidR="00364AE1" w:rsidRPr="0062662F" w:rsidRDefault="002F1EE5" w:rsidP="00B949D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64AE1" w:rsidRPr="0062662F">
        <w:rPr>
          <w:sz w:val="28"/>
          <w:szCs w:val="28"/>
        </w:rPr>
        <w:t xml:space="preserve"> Объем        усл.п.л. Тираж       экз. Заказ</w:t>
      </w:r>
    </w:p>
    <w:p w:rsidR="00364AE1" w:rsidRPr="00D73F0C" w:rsidRDefault="002F1EE5" w:rsidP="00B949D3">
      <w:pPr>
        <w:numPr>
          <w:ins w:id="0" w:author="Volodya" w:date="2008-05-08T17:21:00Z"/>
        </w:numPr>
        <w:shd w:val="clear" w:color="auto" w:fill="FFFFFF"/>
        <w:rPr>
          <w:sz w:val="28"/>
          <w:szCs w:val="28"/>
          <w:rPrChange w:id="1" w:author="Volodya" w:date="2008-05-08T17:24:00Z">
            <w:rPr>
              <w:lang w:val="en-US"/>
            </w:rPr>
          </w:rPrChange>
        </w:rPr>
      </w:pPr>
      <w:r>
        <w:rPr>
          <w:sz w:val="28"/>
          <w:szCs w:val="28"/>
        </w:rPr>
        <w:t xml:space="preserve">       </w:t>
      </w:r>
      <w:r w:rsidR="00364AE1" w:rsidRPr="0062662F">
        <w:rPr>
          <w:sz w:val="28"/>
          <w:szCs w:val="28"/>
        </w:rPr>
        <w:t xml:space="preserve"> ООО «Инсвязьиздат». Москва. Ул. Авиамоторная.8.</w:t>
      </w:r>
      <w:bookmarkStart w:id="2" w:name="_GoBack"/>
      <w:bookmarkEnd w:id="2"/>
    </w:p>
    <w:sectPr w:rsidR="00364AE1" w:rsidRPr="00D73F0C" w:rsidSect="00BC0F86">
      <w:footerReference w:type="even" r:id="rId35"/>
      <w:footerReference w:type="default" r:id="rId36"/>
      <w:type w:val="continuous"/>
      <w:pgSz w:w="11909" w:h="16834"/>
      <w:pgMar w:top="1440" w:right="710" w:bottom="720" w:left="1843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257" w:rsidRDefault="00807257">
      <w:r>
        <w:separator/>
      </w:r>
    </w:p>
  </w:endnote>
  <w:endnote w:type="continuationSeparator" w:id="0">
    <w:p w:rsidR="00807257" w:rsidRDefault="00807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257" w:rsidRDefault="00807257" w:rsidP="00BC0F8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7257" w:rsidRDefault="0080725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257" w:rsidRDefault="00807257" w:rsidP="00BC0F8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B0D8F">
      <w:rPr>
        <w:rStyle w:val="a6"/>
        <w:noProof/>
      </w:rPr>
      <w:t>1</w:t>
    </w:r>
    <w:r>
      <w:rPr>
        <w:rStyle w:val="a6"/>
      </w:rPr>
      <w:fldChar w:fldCharType="end"/>
    </w:r>
  </w:p>
  <w:p w:rsidR="00807257" w:rsidRDefault="008072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257" w:rsidRDefault="00807257">
      <w:r>
        <w:separator/>
      </w:r>
    </w:p>
  </w:footnote>
  <w:footnote w:type="continuationSeparator" w:id="0">
    <w:p w:rsidR="00807257" w:rsidRDefault="00807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653647"/>
    <w:multiLevelType w:val="hybridMultilevel"/>
    <w:tmpl w:val="7B48E1A2"/>
    <w:lvl w:ilvl="0" w:tplc="A0962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8D2"/>
    <w:rsid w:val="00001DBA"/>
    <w:rsid w:val="00046EC6"/>
    <w:rsid w:val="00052B80"/>
    <w:rsid w:val="00053465"/>
    <w:rsid w:val="000626FD"/>
    <w:rsid w:val="00074C7F"/>
    <w:rsid w:val="0009676A"/>
    <w:rsid w:val="000C10F6"/>
    <w:rsid w:val="000F1294"/>
    <w:rsid w:val="000F52CD"/>
    <w:rsid w:val="000F5303"/>
    <w:rsid w:val="001343F1"/>
    <w:rsid w:val="0015532A"/>
    <w:rsid w:val="00185774"/>
    <w:rsid w:val="001937F8"/>
    <w:rsid w:val="001C6212"/>
    <w:rsid w:val="001E151A"/>
    <w:rsid w:val="00225A8C"/>
    <w:rsid w:val="002C1DF1"/>
    <w:rsid w:val="002E1D2F"/>
    <w:rsid w:val="002F1EE5"/>
    <w:rsid w:val="003422ED"/>
    <w:rsid w:val="00364AE1"/>
    <w:rsid w:val="0038163B"/>
    <w:rsid w:val="00396342"/>
    <w:rsid w:val="003B5943"/>
    <w:rsid w:val="003B6D7C"/>
    <w:rsid w:val="003F4970"/>
    <w:rsid w:val="004328B2"/>
    <w:rsid w:val="004408F4"/>
    <w:rsid w:val="00480F26"/>
    <w:rsid w:val="0049515C"/>
    <w:rsid w:val="005317E5"/>
    <w:rsid w:val="00532E3E"/>
    <w:rsid w:val="0054647F"/>
    <w:rsid w:val="0055574C"/>
    <w:rsid w:val="00584B5C"/>
    <w:rsid w:val="005D068C"/>
    <w:rsid w:val="005F1557"/>
    <w:rsid w:val="005F45A4"/>
    <w:rsid w:val="0062662F"/>
    <w:rsid w:val="006A37AE"/>
    <w:rsid w:val="006F3151"/>
    <w:rsid w:val="007A00AD"/>
    <w:rsid w:val="00807257"/>
    <w:rsid w:val="00843397"/>
    <w:rsid w:val="00865C10"/>
    <w:rsid w:val="00882278"/>
    <w:rsid w:val="009278D2"/>
    <w:rsid w:val="0097146B"/>
    <w:rsid w:val="00980D10"/>
    <w:rsid w:val="0099690C"/>
    <w:rsid w:val="009C6B88"/>
    <w:rsid w:val="009E61E0"/>
    <w:rsid w:val="00A54B48"/>
    <w:rsid w:val="00A72987"/>
    <w:rsid w:val="00A83B0B"/>
    <w:rsid w:val="00AD5C61"/>
    <w:rsid w:val="00B93B9A"/>
    <w:rsid w:val="00B949D3"/>
    <w:rsid w:val="00BC0F86"/>
    <w:rsid w:val="00BC6A43"/>
    <w:rsid w:val="00C2101F"/>
    <w:rsid w:val="00C22B5C"/>
    <w:rsid w:val="00C54977"/>
    <w:rsid w:val="00C628CC"/>
    <w:rsid w:val="00CB2946"/>
    <w:rsid w:val="00CC2C12"/>
    <w:rsid w:val="00CD01CC"/>
    <w:rsid w:val="00D1165C"/>
    <w:rsid w:val="00D21833"/>
    <w:rsid w:val="00D73F0C"/>
    <w:rsid w:val="00DB5300"/>
    <w:rsid w:val="00E35354"/>
    <w:rsid w:val="00E44DE4"/>
    <w:rsid w:val="00E96F49"/>
    <w:rsid w:val="00EB0D8F"/>
    <w:rsid w:val="00F24474"/>
    <w:rsid w:val="00F82FD2"/>
    <w:rsid w:val="00F91EAA"/>
    <w:rsid w:val="00F92370"/>
    <w:rsid w:val="00FB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oNotEmbedSmartTags/>
  <w:decimalSymbol w:val=","/>
  <w:listSeparator w:val=";"/>
  <w15:chartTrackingRefBased/>
  <w15:docId w15:val="{1B058E72-856D-4992-B7E3-97AC65A27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BC0F86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qFormat/>
    <w:rsid w:val="00BC0F86"/>
    <w:pPr>
      <w:keepNext/>
      <w:widowControl/>
      <w:autoSpaceDE/>
      <w:autoSpaceDN/>
      <w:adjustRightInd/>
      <w:jc w:val="right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C0F86"/>
    <w:pPr>
      <w:widowControl/>
      <w:autoSpaceDE/>
      <w:autoSpaceDN/>
      <w:adjustRightInd/>
      <w:ind w:left="360"/>
    </w:pPr>
    <w:rPr>
      <w:rFonts w:ascii="Times New Roman" w:hAnsi="Times New Roman" w:cs="Times New Roman"/>
      <w:sz w:val="24"/>
      <w:szCs w:val="24"/>
    </w:rPr>
  </w:style>
  <w:style w:type="paragraph" w:styleId="20">
    <w:name w:val="Body Text Indent 2"/>
    <w:basedOn w:val="a"/>
    <w:rsid w:val="00BC0F86"/>
    <w:pPr>
      <w:widowControl/>
      <w:autoSpaceDE/>
      <w:autoSpaceDN/>
      <w:adjustRightInd/>
      <w:ind w:left="720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rsid w:val="00BC0F86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rsid w:val="00BC0F8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0F86"/>
  </w:style>
  <w:style w:type="paragraph" w:styleId="a7">
    <w:name w:val="Balloon Text"/>
    <w:basedOn w:val="a"/>
    <w:semiHidden/>
    <w:rsid w:val="00480F26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980D1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3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oleObject" Target="embeddings/oleObject4.bin"/><Relationship Id="rId21" Type="http://schemas.openxmlformats.org/officeDocument/2006/relationships/oleObject" Target="embeddings/oleObject1.bin"/><Relationship Id="rId34" Type="http://schemas.openxmlformats.org/officeDocument/2006/relationships/oleObject" Target="embeddings/oleObject10.bin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6.wmf"/><Relationship Id="rId33" Type="http://schemas.openxmlformats.org/officeDocument/2006/relationships/oleObject" Target="embeddings/oleObject9.bin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oleObject" Target="embeddings/oleObject3.bin"/><Relationship Id="rId32" Type="http://schemas.openxmlformats.org/officeDocument/2006/relationships/oleObject" Target="embeddings/oleObject8.bin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oleObject" Target="embeddings/oleObject2.bin"/><Relationship Id="rId28" Type="http://schemas.openxmlformats.org/officeDocument/2006/relationships/oleObject" Target="embeddings/oleObject5.bin"/><Relationship Id="rId36" Type="http://schemas.openxmlformats.org/officeDocument/2006/relationships/footer" Target="footer2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5.wmf"/><Relationship Id="rId27" Type="http://schemas.openxmlformats.org/officeDocument/2006/relationships/image" Target="media/image17.wmf"/><Relationship Id="rId30" Type="http://schemas.openxmlformats.org/officeDocument/2006/relationships/oleObject" Target="embeddings/oleObject6.bin"/><Relationship Id="rId35" Type="http://schemas.openxmlformats.org/officeDocument/2006/relationships/footer" Target="footer1.xml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7067</Words>
  <Characters>40287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СВЯЗИ</vt:lpstr>
    </vt:vector>
  </TitlesOfParts>
  <Company>*</Company>
  <LinksUpToDate>false</LinksUpToDate>
  <CharactersWithSpaces>47260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СВЯЗИ</dc:title>
  <dc:subject/>
  <dc:creator>Homestation</dc:creator>
  <cp:keywords/>
  <dc:description/>
  <cp:lastModifiedBy>Irina</cp:lastModifiedBy>
  <cp:revision>2</cp:revision>
  <dcterms:created xsi:type="dcterms:W3CDTF">2014-09-03T09:36:00Z</dcterms:created>
  <dcterms:modified xsi:type="dcterms:W3CDTF">2014-09-03T09:36:00Z</dcterms:modified>
</cp:coreProperties>
</file>