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EBE" w:rsidRDefault="00CD3EBE" w:rsidP="008C07BB">
      <w:pPr>
        <w:jc w:val="center"/>
      </w:pPr>
      <w:r>
        <w:t>МИНИСТЕРСТВО ТРАНСПОРТА РОСИЙСКОЙ ФЕДЕРАЦИИ</w:t>
      </w:r>
    </w:p>
    <w:p w:rsidR="00CD3EBE" w:rsidRDefault="00CD3EBE" w:rsidP="008C07BB">
      <w:pPr>
        <w:jc w:val="center"/>
      </w:pPr>
      <w:r>
        <w:t>САНКТ-ПЕТЕРБУРГСКИЙ ГОСУДАРСТВЕННЫЙ</w:t>
      </w:r>
    </w:p>
    <w:p w:rsidR="00CD3EBE" w:rsidRDefault="00CD3EBE" w:rsidP="008C07BB">
      <w:pPr>
        <w:jc w:val="center"/>
      </w:pPr>
      <w:r>
        <w:t>УНИВЕРСИТЕТ ВОДНЫХ КОММУНИКАЦИЙ</w:t>
      </w:r>
    </w:p>
    <w:p w:rsidR="00CD3EBE" w:rsidRDefault="00CD3EBE" w:rsidP="008C07BB">
      <w:pPr>
        <w:jc w:val="center"/>
      </w:pPr>
      <w:r>
        <w:t>СУДОВОДИТЕЛЬСКИЙ ФАКУЛЬТЕНТ</w:t>
      </w:r>
    </w:p>
    <w:p w:rsidR="00CD3EBE" w:rsidRPr="00CD3EBE" w:rsidRDefault="00CD3EBE" w:rsidP="008C07BB">
      <w:pPr>
        <w:jc w:val="center"/>
      </w:pPr>
    </w:p>
    <w:p w:rsidR="00CD3EBE" w:rsidRPr="00CD3EBE" w:rsidRDefault="00CD3EBE" w:rsidP="008C07BB">
      <w:pPr>
        <w:jc w:val="center"/>
      </w:pPr>
    </w:p>
    <w:p w:rsidR="00CD3EBE" w:rsidRPr="00CD3EBE" w:rsidRDefault="00CD3EBE" w:rsidP="008C07BB">
      <w:pPr>
        <w:jc w:val="center"/>
      </w:pPr>
    </w:p>
    <w:p w:rsidR="00CD3EBE" w:rsidRPr="00CD3EBE" w:rsidRDefault="00CD3EBE" w:rsidP="008C07BB">
      <w:pPr>
        <w:jc w:val="center"/>
      </w:pPr>
    </w:p>
    <w:p w:rsidR="00CD3EBE" w:rsidRPr="00CD3EBE" w:rsidRDefault="00CD3EBE" w:rsidP="008C07BB">
      <w:pPr>
        <w:jc w:val="center"/>
      </w:pPr>
    </w:p>
    <w:p w:rsidR="00CD3EBE" w:rsidRPr="00CD3EBE" w:rsidRDefault="00CD3EBE" w:rsidP="008C07BB">
      <w:pPr>
        <w:jc w:val="center"/>
      </w:pPr>
    </w:p>
    <w:p w:rsidR="00CD3EBE" w:rsidRDefault="00CD3EBE" w:rsidP="008C07BB">
      <w:pPr>
        <w:tabs>
          <w:tab w:val="left" w:pos="2760"/>
        </w:tabs>
        <w:jc w:val="center"/>
      </w:pPr>
      <w:r>
        <w:t>КУРСОВАЯ РАБОТА</w:t>
      </w:r>
    </w:p>
    <w:p w:rsidR="00CD3EBE" w:rsidRDefault="00CD3EBE" w:rsidP="008C07BB">
      <w:pPr>
        <w:tabs>
          <w:tab w:val="left" w:pos="2760"/>
        </w:tabs>
        <w:jc w:val="center"/>
      </w:pPr>
      <w:r>
        <w:t>ПО УПРАВЛЕНИЮ СУДНОМ</w:t>
      </w: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  <w:r>
        <w:t>ВАРИАНТ №25</w:t>
      </w: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  <w:r>
        <w:t xml:space="preserve">ИСПОЛНИТЕЛЬ:             </w:t>
      </w:r>
    </w:p>
    <w:p w:rsidR="008C07BB" w:rsidRDefault="008C07BB" w:rsidP="008C07BB">
      <w:pPr>
        <w:tabs>
          <w:tab w:val="left" w:pos="2760"/>
        </w:tabs>
        <w:jc w:val="center"/>
      </w:pPr>
      <w:r>
        <w:t>РУКОВОДИТЕЛЬ:</w:t>
      </w: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</w:p>
    <w:p w:rsidR="008C07BB" w:rsidRDefault="008C07BB" w:rsidP="008C07BB">
      <w:pPr>
        <w:tabs>
          <w:tab w:val="left" w:pos="2760"/>
        </w:tabs>
        <w:jc w:val="center"/>
      </w:pPr>
      <w:r>
        <w:t>Санкт-Петербург</w:t>
      </w:r>
    </w:p>
    <w:p w:rsidR="008C07BB" w:rsidRDefault="008C07BB" w:rsidP="008C07BB">
      <w:pPr>
        <w:tabs>
          <w:tab w:val="left" w:pos="2760"/>
        </w:tabs>
        <w:jc w:val="center"/>
      </w:pPr>
      <w:r>
        <w:t>2004</w:t>
      </w:r>
    </w:p>
    <w:p w:rsidR="008C07BB" w:rsidRDefault="008C07BB" w:rsidP="008C07BB">
      <w:pPr>
        <w:tabs>
          <w:tab w:val="left" w:pos="2760"/>
        </w:tabs>
        <w:jc w:val="center"/>
        <w:rPr>
          <w:b/>
        </w:rPr>
      </w:pPr>
      <w:r w:rsidRPr="0070643F">
        <w:rPr>
          <w:b/>
        </w:rPr>
        <w:t>Введение</w:t>
      </w:r>
    </w:p>
    <w:p w:rsidR="008C07BB" w:rsidRDefault="008C07BB" w:rsidP="008C07BB">
      <w:pPr>
        <w:tabs>
          <w:tab w:val="left" w:pos="2760"/>
        </w:tabs>
        <w:jc w:val="center"/>
        <w:rPr>
          <w:b/>
        </w:rPr>
      </w:pPr>
    </w:p>
    <w:p w:rsidR="008C07BB" w:rsidRDefault="008C07BB" w:rsidP="008C07BB">
      <w:pPr>
        <w:tabs>
          <w:tab w:val="left" w:pos="2760"/>
        </w:tabs>
        <w:jc w:val="both"/>
      </w:pPr>
      <w:r>
        <w:t>Данная курсовая работа выполняется с целью закрепления теоретических знаний, полученных при изучении курса «Управление судном» и привитие навыков выполнения инженерных расчетов, связанных с эксплуатацией судна.</w:t>
      </w:r>
    </w:p>
    <w:p w:rsidR="008C07BB" w:rsidRDefault="008C07BB" w:rsidP="008C07BB">
      <w:pPr>
        <w:tabs>
          <w:tab w:val="left" w:pos="2760"/>
        </w:tabs>
        <w:jc w:val="both"/>
      </w:pPr>
      <w:r>
        <w:t>Она состоит из 3 разделов:</w:t>
      </w:r>
    </w:p>
    <w:p w:rsidR="0070643F" w:rsidRDefault="003D4A15" w:rsidP="0070643F">
      <w:pPr>
        <w:numPr>
          <w:ilvl w:val="0"/>
          <w:numId w:val="1"/>
        </w:numPr>
        <w:tabs>
          <w:tab w:val="left" w:pos="2760"/>
        </w:tabs>
        <w:jc w:val="both"/>
      </w:pPr>
      <w:r>
        <w:t>Крепление палубного груза</w:t>
      </w:r>
    </w:p>
    <w:p w:rsidR="003D4A15" w:rsidRDefault="003D4A15" w:rsidP="0070643F">
      <w:pPr>
        <w:numPr>
          <w:ilvl w:val="0"/>
          <w:numId w:val="1"/>
        </w:numPr>
        <w:tabs>
          <w:tab w:val="left" w:pos="2760"/>
        </w:tabs>
        <w:jc w:val="both"/>
      </w:pPr>
      <w:r>
        <w:t>Буксировка судна морем</w:t>
      </w:r>
    </w:p>
    <w:p w:rsidR="003D4A15" w:rsidRDefault="003D4A15" w:rsidP="0070643F">
      <w:pPr>
        <w:numPr>
          <w:ilvl w:val="0"/>
          <w:numId w:val="1"/>
        </w:numPr>
        <w:tabs>
          <w:tab w:val="left" w:pos="2760"/>
        </w:tabs>
        <w:jc w:val="both"/>
      </w:pPr>
      <w:r>
        <w:t>Снятие судна с мели</w:t>
      </w:r>
    </w:p>
    <w:p w:rsidR="003D4A15" w:rsidRDefault="003D4A15" w:rsidP="003D4A15">
      <w:pPr>
        <w:tabs>
          <w:tab w:val="left" w:pos="2760"/>
        </w:tabs>
        <w:jc w:val="both"/>
      </w:pPr>
      <w:r>
        <w:t>В первом разделе рассчитываются силы, действующие на груз, и параметры найтовов, а также чертятся схемы действия сил, размещение груза, подкладочного материала и найтовов.</w:t>
      </w:r>
    </w:p>
    <w:p w:rsidR="003D4A15" w:rsidRDefault="003D4A15" w:rsidP="003D4A15">
      <w:pPr>
        <w:tabs>
          <w:tab w:val="left" w:pos="2760"/>
        </w:tabs>
        <w:jc w:val="both"/>
      </w:pPr>
      <w:r>
        <w:t>Во втором разделе рассчитываются скорость буксировки и тяга на гаке в условиях отсутствия волнения, высота волны, при которой возможна буксировка заданным буксирным тросом, а также строятся кривые сопротивления буксировщика и буксируемого судна, приводится схема определения скорости буксировки и тяги на гаке.</w:t>
      </w:r>
    </w:p>
    <w:p w:rsidR="003D4A15" w:rsidRDefault="003D4A15" w:rsidP="003D4A15">
      <w:pPr>
        <w:tabs>
          <w:tab w:val="left" w:pos="2760"/>
        </w:tabs>
        <w:jc w:val="both"/>
      </w:pPr>
      <w:r>
        <w:t>В третьем разделе определяется сила, необходимая для снятия судна с мели с приведением соответствующих схем.</w:t>
      </w:r>
    </w:p>
    <w:p w:rsidR="003D4A15" w:rsidRDefault="003D4A15" w:rsidP="003D4A15">
      <w:pPr>
        <w:tabs>
          <w:tab w:val="left" w:pos="2760"/>
        </w:tabs>
        <w:jc w:val="both"/>
      </w:pPr>
    </w:p>
    <w:p w:rsidR="003D4A15" w:rsidRDefault="003D4A15" w:rsidP="003D4A15">
      <w:pPr>
        <w:tabs>
          <w:tab w:val="left" w:pos="2760"/>
        </w:tabs>
        <w:jc w:val="both"/>
      </w:pPr>
    </w:p>
    <w:p w:rsidR="003D4A15" w:rsidRDefault="003D4A15" w:rsidP="00E042C8">
      <w:pPr>
        <w:tabs>
          <w:tab w:val="left" w:pos="2760"/>
        </w:tabs>
        <w:jc w:val="center"/>
        <w:rPr>
          <w:b/>
        </w:rPr>
      </w:pPr>
      <w:r>
        <w:rPr>
          <w:b/>
        </w:rPr>
        <w:t>Исходные данные</w:t>
      </w:r>
    </w:p>
    <w:p w:rsidR="003D4A15" w:rsidRDefault="003D4A15" w:rsidP="00E042C8">
      <w:pPr>
        <w:tabs>
          <w:tab w:val="left" w:pos="2760"/>
        </w:tabs>
        <w:jc w:val="center"/>
        <w:rPr>
          <w:b/>
        </w:rPr>
      </w:pPr>
    </w:p>
    <w:p w:rsidR="003D4A15" w:rsidRDefault="003D4A15" w:rsidP="00E042C8">
      <w:pPr>
        <w:tabs>
          <w:tab w:val="left" w:pos="2760"/>
        </w:tabs>
        <w:jc w:val="both"/>
      </w:pPr>
      <w:r>
        <w:t>Расчет крепления груза</w:t>
      </w:r>
    </w:p>
    <w:p w:rsidR="003D4A15" w:rsidRDefault="003D4A15" w:rsidP="00E042C8">
      <w:pPr>
        <w:numPr>
          <w:ilvl w:val="0"/>
          <w:numId w:val="2"/>
        </w:numPr>
        <w:tabs>
          <w:tab w:val="left" w:pos="2760"/>
        </w:tabs>
        <w:jc w:val="both"/>
      </w:pPr>
      <w:r>
        <w:t xml:space="preserve">вес груза </w:t>
      </w:r>
      <w:r>
        <w:rPr>
          <w:lang w:val="en-US"/>
        </w:rPr>
        <w:t>W</w:t>
      </w:r>
      <w:r>
        <w:t>=80 кН</w:t>
      </w:r>
    </w:p>
    <w:p w:rsidR="003D4A15" w:rsidRDefault="003D4A15" w:rsidP="00E042C8">
      <w:pPr>
        <w:numPr>
          <w:ilvl w:val="0"/>
          <w:numId w:val="2"/>
        </w:numPr>
        <w:tabs>
          <w:tab w:val="left" w:pos="2760"/>
        </w:tabs>
        <w:jc w:val="both"/>
      </w:pPr>
      <w:r>
        <w:t>габариты груза 4м ∙2м ∙1,1м</w:t>
      </w:r>
    </w:p>
    <w:p w:rsidR="003D4A15" w:rsidRDefault="000A3EF7" w:rsidP="00E042C8">
      <w:pPr>
        <w:numPr>
          <w:ilvl w:val="0"/>
          <w:numId w:val="2"/>
        </w:numPr>
        <w:tabs>
          <w:tab w:val="left" w:pos="2760"/>
        </w:tabs>
        <w:jc w:val="both"/>
      </w:pPr>
      <w:r>
        <w:t>период поперечных колебаний Т</w:t>
      </w:r>
      <w:r>
        <w:rPr>
          <w:vertAlign w:val="subscript"/>
        </w:rPr>
        <w:t>1</w:t>
      </w:r>
      <w:r>
        <w:t>=9 сек</w:t>
      </w:r>
    </w:p>
    <w:p w:rsidR="000A3EF7" w:rsidRDefault="000A3EF7" w:rsidP="00E042C8">
      <w:pPr>
        <w:numPr>
          <w:ilvl w:val="0"/>
          <w:numId w:val="2"/>
        </w:numPr>
        <w:tabs>
          <w:tab w:val="left" w:pos="2760"/>
        </w:tabs>
        <w:jc w:val="both"/>
      </w:pPr>
      <w:r>
        <w:t>период продольных колебаний Т</w:t>
      </w:r>
      <w:r>
        <w:rPr>
          <w:vertAlign w:val="subscript"/>
        </w:rPr>
        <w:t>2</w:t>
      </w:r>
      <w:r>
        <w:t>=5 сек</w:t>
      </w:r>
    </w:p>
    <w:p w:rsidR="000A3EF7" w:rsidRDefault="000A3EF7" w:rsidP="00E042C8">
      <w:pPr>
        <w:numPr>
          <w:ilvl w:val="0"/>
          <w:numId w:val="2"/>
        </w:numPr>
        <w:tabs>
          <w:tab w:val="left" w:pos="2760"/>
        </w:tabs>
        <w:jc w:val="both"/>
      </w:pPr>
      <w:r>
        <w:t xml:space="preserve">координаты центра массы груза у=3 м; х=26 м; </w:t>
      </w:r>
      <w:r>
        <w:rPr>
          <w:lang w:val="en-US"/>
        </w:rPr>
        <w:t>z</w:t>
      </w:r>
      <w:r>
        <w:t>=3,5 м</w:t>
      </w:r>
    </w:p>
    <w:p w:rsidR="000A3EF7" w:rsidRDefault="000A3EF7" w:rsidP="00E042C8">
      <w:pPr>
        <w:numPr>
          <w:ilvl w:val="0"/>
          <w:numId w:val="2"/>
        </w:numPr>
        <w:tabs>
          <w:tab w:val="left" w:pos="2760"/>
        </w:tabs>
        <w:jc w:val="both"/>
      </w:pPr>
      <w:r>
        <w:t>расчетный угол крена θ</w:t>
      </w:r>
      <w:r w:rsidR="002C5B16">
        <w:t>=30</w:t>
      </w:r>
      <w:r w:rsidR="002C5B16">
        <w:rPr>
          <w:vertAlign w:val="superscript"/>
        </w:rPr>
        <w:t>о</w:t>
      </w:r>
    </w:p>
    <w:p w:rsidR="002C5B16" w:rsidRDefault="002C5B16" w:rsidP="00E042C8">
      <w:pPr>
        <w:numPr>
          <w:ilvl w:val="0"/>
          <w:numId w:val="2"/>
        </w:numPr>
        <w:tabs>
          <w:tab w:val="left" w:pos="2760"/>
        </w:tabs>
        <w:jc w:val="both"/>
      </w:pPr>
      <w:r>
        <w:t>расчетный угол дифферента ψ=5</w:t>
      </w:r>
      <w:r>
        <w:rPr>
          <w:vertAlign w:val="superscript"/>
        </w:rPr>
        <w:t>о</w:t>
      </w:r>
    </w:p>
    <w:p w:rsidR="002C5B16" w:rsidRDefault="002C5B16" w:rsidP="00E042C8">
      <w:pPr>
        <w:numPr>
          <w:ilvl w:val="0"/>
          <w:numId w:val="2"/>
        </w:numPr>
        <w:tabs>
          <w:tab w:val="left" w:pos="2760"/>
        </w:tabs>
        <w:jc w:val="both"/>
      </w:pPr>
      <w:r>
        <w:t xml:space="preserve">высота волны </w:t>
      </w:r>
      <w:r>
        <w:rPr>
          <w:lang w:val="en-US"/>
        </w:rPr>
        <w:t>h</w:t>
      </w:r>
      <w:r>
        <w:rPr>
          <w:vertAlign w:val="subscript"/>
        </w:rPr>
        <w:t>в</w:t>
      </w:r>
      <w:r>
        <w:t>=4,0м</w:t>
      </w:r>
    </w:p>
    <w:p w:rsidR="002C5B16" w:rsidRDefault="002C5B16" w:rsidP="00E042C8">
      <w:pPr>
        <w:numPr>
          <w:ilvl w:val="0"/>
          <w:numId w:val="2"/>
        </w:numPr>
        <w:tabs>
          <w:tab w:val="left" w:pos="2760"/>
        </w:tabs>
        <w:jc w:val="both"/>
      </w:pPr>
      <w:r>
        <w:t xml:space="preserve">высота фальшборта </w:t>
      </w:r>
      <w:r>
        <w:rPr>
          <w:lang w:val="en-US"/>
        </w:rPr>
        <w:t>h</w:t>
      </w:r>
      <w:r>
        <w:rPr>
          <w:vertAlign w:val="subscript"/>
        </w:rPr>
        <w:t>ф</w:t>
      </w:r>
      <w:r>
        <w:t>=2м</w:t>
      </w:r>
    </w:p>
    <w:p w:rsidR="002C5B16" w:rsidRDefault="002C5B16" w:rsidP="00E042C8">
      <w:pPr>
        <w:numPr>
          <w:ilvl w:val="0"/>
          <w:numId w:val="2"/>
        </w:numPr>
        <w:tabs>
          <w:tab w:val="left" w:pos="2760"/>
        </w:tabs>
        <w:jc w:val="both"/>
      </w:pPr>
      <w:r>
        <w:t xml:space="preserve">высота надводного борта </w:t>
      </w:r>
      <w:r>
        <w:rPr>
          <w:lang w:val="en-US"/>
        </w:rPr>
        <w:t>h</w:t>
      </w:r>
      <w:r>
        <w:rPr>
          <w:vertAlign w:val="subscript"/>
        </w:rPr>
        <w:t>нб</w:t>
      </w:r>
      <w:r>
        <w:t>=2м</w:t>
      </w:r>
    </w:p>
    <w:p w:rsidR="002C5B16" w:rsidRDefault="002C5B16" w:rsidP="00E042C8">
      <w:pPr>
        <w:numPr>
          <w:ilvl w:val="0"/>
          <w:numId w:val="2"/>
        </w:numPr>
        <w:tabs>
          <w:tab w:val="left" w:pos="2760"/>
        </w:tabs>
        <w:jc w:val="both"/>
      </w:pPr>
      <w:r>
        <w:t>плотность морской воды 1,025 т/м</w:t>
      </w:r>
    </w:p>
    <w:p w:rsidR="002C5B16" w:rsidRDefault="002C5B16" w:rsidP="00E042C8">
      <w:pPr>
        <w:numPr>
          <w:ilvl w:val="0"/>
          <w:numId w:val="2"/>
        </w:numPr>
        <w:tabs>
          <w:tab w:val="left" w:pos="2760"/>
        </w:tabs>
        <w:jc w:val="both"/>
      </w:pPr>
      <w:r>
        <w:t xml:space="preserve">длина шпации </w:t>
      </w:r>
      <w:r>
        <w:rPr>
          <w:lang w:val="en-US"/>
        </w:rPr>
        <w:t>l</w:t>
      </w:r>
      <w:r>
        <w:rPr>
          <w:vertAlign w:val="subscript"/>
          <w:lang w:val="en-US"/>
        </w:rPr>
        <w:t>1</w:t>
      </w:r>
      <w:r>
        <w:rPr>
          <w:lang w:val="en-US"/>
        </w:rPr>
        <w:t>=0</w:t>
      </w:r>
      <w:r>
        <w:t>,6м</w:t>
      </w:r>
    </w:p>
    <w:p w:rsidR="002C5B16" w:rsidRDefault="002C5B16" w:rsidP="00E042C8">
      <w:pPr>
        <w:numPr>
          <w:ilvl w:val="0"/>
          <w:numId w:val="2"/>
        </w:numPr>
        <w:tabs>
          <w:tab w:val="left" w:pos="2760"/>
        </w:tabs>
        <w:jc w:val="both"/>
      </w:pPr>
      <w:r>
        <w:t xml:space="preserve">длина полубимса </w:t>
      </w:r>
      <w:r>
        <w:rPr>
          <w:lang w:val="en-US"/>
        </w:rPr>
        <w:t>l</w:t>
      </w:r>
      <w:r>
        <w:rPr>
          <w:vertAlign w:val="subscript"/>
          <w:lang w:val="en-US"/>
        </w:rPr>
        <w:t>2</w:t>
      </w:r>
      <w:r>
        <w:t>=5,5м</w:t>
      </w:r>
    </w:p>
    <w:p w:rsidR="002C5B16" w:rsidRDefault="002C5B16" w:rsidP="00E042C8">
      <w:pPr>
        <w:numPr>
          <w:ilvl w:val="0"/>
          <w:numId w:val="2"/>
        </w:numPr>
        <w:tabs>
          <w:tab w:val="left" w:pos="2760"/>
        </w:tabs>
        <w:jc w:val="both"/>
      </w:pPr>
      <w:r>
        <w:t xml:space="preserve">высота трюма </w:t>
      </w:r>
      <w:r>
        <w:rPr>
          <w:lang w:val="en-US"/>
        </w:rPr>
        <w:t>h</w:t>
      </w:r>
      <w:r>
        <w:rPr>
          <w:vertAlign w:val="subscript"/>
        </w:rPr>
        <w:t>тр</w:t>
      </w:r>
      <w:r>
        <w:t>=4м</w:t>
      </w:r>
    </w:p>
    <w:p w:rsidR="002C5B16" w:rsidRDefault="002C5B16" w:rsidP="00E042C8">
      <w:pPr>
        <w:numPr>
          <w:ilvl w:val="0"/>
          <w:numId w:val="2"/>
        </w:numPr>
        <w:tabs>
          <w:tab w:val="left" w:pos="2760"/>
        </w:tabs>
        <w:jc w:val="both"/>
      </w:pPr>
      <w:r>
        <w:t xml:space="preserve">количество найтовов продольных </w:t>
      </w:r>
      <w:r>
        <w:rPr>
          <w:lang w:val="en-US"/>
        </w:rPr>
        <w:t>t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=2 </w:t>
      </w:r>
      <w:r>
        <w:t>штуки</w:t>
      </w:r>
    </w:p>
    <w:p w:rsidR="002C5B16" w:rsidRDefault="002C5B16" w:rsidP="00E042C8">
      <w:pPr>
        <w:numPr>
          <w:ilvl w:val="0"/>
          <w:numId w:val="2"/>
        </w:numPr>
        <w:tabs>
          <w:tab w:val="left" w:pos="2760"/>
        </w:tabs>
        <w:jc w:val="both"/>
      </w:pPr>
      <w:r>
        <w:t xml:space="preserve">количество найтовов поперечных </w:t>
      </w:r>
      <w:r>
        <w:rPr>
          <w:lang w:val="en-US"/>
        </w:rPr>
        <w:t>t</w:t>
      </w:r>
      <w:r>
        <w:rPr>
          <w:vertAlign w:val="subscript"/>
        </w:rPr>
        <w:t>1</w:t>
      </w:r>
      <w:r>
        <w:t>=3 штуки</w:t>
      </w:r>
    </w:p>
    <w:p w:rsidR="002C5B16" w:rsidRDefault="002C5B16" w:rsidP="00E042C8">
      <w:pPr>
        <w:numPr>
          <w:ilvl w:val="0"/>
          <w:numId w:val="2"/>
        </w:numPr>
        <w:tabs>
          <w:tab w:val="left" w:pos="2760"/>
        </w:tabs>
        <w:jc w:val="both"/>
      </w:pPr>
      <w:r>
        <w:t xml:space="preserve">высота подкладываемого материала </w:t>
      </w:r>
      <w:r>
        <w:rPr>
          <w:lang w:val="en-US"/>
        </w:rPr>
        <w:t>h</w:t>
      </w:r>
      <w:r>
        <w:rPr>
          <w:vertAlign w:val="subscript"/>
        </w:rPr>
        <w:t>п</w:t>
      </w:r>
      <w:r>
        <w:t>=0,15м</w:t>
      </w:r>
    </w:p>
    <w:p w:rsidR="002C5B16" w:rsidRDefault="002C5B16" w:rsidP="00E042C8">
      <w:pPr>
        <w:numPr>
          <w:ilvl w:val="0"/>
          <w:numId w:val="2"/>
        </w:numPr>
        <w:tabs>
          <w:tab w:val="left" w:pos="2760"/>
        </w:tabs>
        <w:jc w:val="both"/>
      </w:pPr>
      <w:r>
        <w:t xml:space="preserve">скорость на спокойной воде </w:t>
      </w:r>
      <w:r>
        <w:rPr>
          <w:lang w:val="en-US"/>
        </w:rPr>
        <w:t>V</w:t>
      </w:r>
      <w:r>
        <w:t>=10 узлов</w:t>
      </w:r>
    </w:p>
    <w:p w:rsidR="002C5B16" w:rsidRPr="00E042C8" w:rsidRDefault="002C5B16" w:rsidP="00E042C8">
      <w:pPr>
        <w:numPr>
          <w:ilvl w:val="0"/>
          <w:numId w:val="2"/>
        </w:numPr>
        <w:tabs>
          <w:tab w:val="left" w:pos="2760"/>
        </w:tabs>
        <w:jc w:val="both"/>
      </w:pPr>
      <w:r>
        <w:t xml:space="preserve">угол наклона троса к вертикальной плоскости </w:t>
      </w:r>
      <w:r w:rsidR="005E6C80">
        <w:t>(ДП) ά</w:t>
      </w:r>
      <w:r w:rsidR="005E6C80">
        <w:rPr>
          <w:vertAlign w:val="subscript"/>
        </w:rPr>
        <w:t>1</w:t>
      </w:r>
      <w:r w:rsidR="005E6C80">
        <w:t>=30</w:t>
      </w:r>
      <w:r w:rsidR="005E6C80">
        <w:rPr>
          <w:vertAlign w:val="superscript"/>
        </w:rPr>
        <w:t>о</w:t>
      </w:r>
    </w:p>
    <w:p w:rsidR="005E6C80" w:rsidRDefault="00395BA7" w:rsidP="00E042C8">
      <w:pPr>
        <w:numPr>
          <w:ilvl w:val="0"/>
          <w:numId w:val="2"/>
        </w:numPr>
        <w:tabs>
          <w:tab w:val="left" w:pos="2760"/>
        </w:tabs>
        <w:jc w:val="both"/>
      </w:pPr>
      <w:r>
        <w:t>угол наклона троса к вертикальной плоскости (шпангоута) ά</w:t>
      </w:r>
      <w:r>
        <w:rPr>
          <w:vertAlign w:val="subscript"/>
        </w:rPr>
        <w:t>2</w:t>
      </w:r>
      <w:r>
        <w:t>=30</w:t>
      </w:r>
      <w:r>
        <w:rPr>
          <w:vertAlign w:val="superscript"/>
        </w:rPr>
        <w:t>о</w:t>
      </w:r>
    </w:p>
    <w:p w:rsidR="00395BA7" w:rsidRDefault="00395BA7" w:rsidP="00E042C8">
      <w:pPr>
        <w:numPr>
          <w:ilvl w:val="0"/>
          <w:numId w:val="2"/>
        </w:numPr>
        <w:tabs>
          <w:tab w:val="left" w:pos="2760"/>
        </w:tabs>
        <w:jc w:val="both"/>
      </w:pPr>
      <w:r>
        <w:t xml:space="preserve">номер профиля бимса </w:t>
      </w:r>
      <w:r>
        <w:rPr>
          <w:lang w:val="en-US"/>
        </w:rPr>
        <w:t>N</w:t>
      </w:r>
      <w:r>
        <w:t>=20/12</w:t>
      </w:r>
    </w:p>
    <w:p w:rsidR="00395BA7" w:rsidRDefault="00395BA7" w:rsidP="00E042C8">
      <w:pPr>
        <w:numPr>
          <w:ilvl w:val="0"/>
          <w:numId w:val="2"/>
        </w:numPr>
        <w:tabs>
          <w:tab w:val="left" w:pos="2760"/>
        </w:tabs>
        <w:jc w:val="both"/>
      </w:pPr>
      <w:r>
        <w:t>коэффициент запаса прочности троса Кпрочн.тр.=3</w:t>
      </w:r>
    </w:p>
    <w:p w:rsidR="00395BA7" w:rsidRDefault="00D6676A" w:rsidP="00E042C8">
      <w:pPr>
        <w:tabs>
          <w:tab w:val="left" w:pos="2760"/>
        </w:tabs>
        <w:jc w:val="both"/>
      </w:pPr>
      <w:r>
        <w:t>расчет буксировки судна морем</w:t>
      </w:r>
    </w:p>
    <w:p w:rsidR="00D6676A" w:rsidRDefault="00D6676A" w:rsidP="00E042C8">
      <w:pPr>
        <w:numPr>
          <w:ilvl w:val="0"/>
          <w:numId w:val="3"/>
        </w:numPr>
        <w:tabs>
          <w:tab w:val="left" w:pos="2760"/>
        </w:tabs>
        <w:jc w:val="both"/>
      </w:pPr>
      <w:r>
        <w:t xml:space="preserve">максимальная скорость </w:t>
      </w:r>
      <w:r>
        <w:rPr>
          <w:lang w:val="en-US"/>
        </w:rPr>
        <w:t>V</w:t>
      </w:r>
      <w:r>
        <w:t>=11 узлов</w:t>
      </w:r>
    </w:p>
    <w:p w:rsidR="00D6676A" w:rsidRDefault="00D6676A" w:rsidP="00E042C8">
      <w:pPr>
        <w:numPr>
          <w:ilvl w:val="0"/>
          <w:numId w:val="3"/>
        </w:numPr>
        <w:tabs>
          <w:tab w:val="left" w:pos="2760"/>
        </w:tabs>
        <w:jc w:val="both"/>
      </w:pPr>
      <w:r>
        <w:t>дисковое соотношение винта θ=0,6</w:t>
      </w:r>
    </w:p>
    <w:p w:rsidR="00D6676A" w:rsidRDefault="00D6676A" w:rsidP="00E042C8">
      <w:pPr>
        <w:numPr>
          <w:ilvl w:val="0"/>
          <w:numId w:val="3"/>
        </w:numPr>
        <w:tabs>
          <w:tab w:val="left" w:pos="2760"/>
        </w:tabs>
        <w:jc w:val="both"/>
      </w:pPr>
      <w:r>
        <w:t xml:space="preserve">диаметр винта </w:t>
      </w:r>
      <w:r>
        <w:rPr>
          <w:lang w:val="en-US"/>
        </w:rPr>
        <w:t>d</w:t>
      </w:r>
      <w:r>
        <w:t>=1,5м</w:t>
      </w:r>
    </w:p>
    <w:p w:rsidR="00D6676A" w:rsidRDefault="00D6676A" w:rsidP="00E042C8">
      <w:pPr>
        <w:numPr>
          <w:ilvl w:val="0"/>
          <w:numId w:val="3"/>
        </w:numPr>
        <w:tabs>
          <w:tab w:val="left" w:pos="2760"/>
        </w:tabs>
        <w:jc w:val="both"/>
      </w:pPr>
      <w:r>
        <w:t xml:space="preserve">мощность двигателя </w:t>
      </w:r>
      <w:r>
        <w:rPr>
          <w:lang w:val="en-US"/>
        </w:rPr>
        <w:t>N</w:t>
      </w:r>
      <w:r>
        <w:t>=1300л.с.</w:t>
      </w:r>
    </w:p>
    <w:p w:rsidR="00D6676A" w:rsidRDefault="00D6676A" w:rsidP="00E042C8">
      <w:pPr>
        <w:numPr>
          <w:ilvl w:val="0"/>
          <w:numId w:val="3"/>
        </w:numPr>
        <w:tabs>
          <w:tab w:val="left" w:pos="2760"/>
        </w:tabs>
        <w:jc w:val="both"/>
      </w:pPr>
      <w:r>
        <w:t xml:space="preserve">полуширина буксирной линии </w:t>
      </w:r>
      <w:r>
        <w:rPr>
          <w:lang w:val="en-US"/>
        </w:rPr>
        <w:t>l</w:t>
      </w:r>
      <w:r>
        <w:t>=120м</w:t>
      </w:r>
    </w:p>
    <w:p w:rsidR="00D6676A" w:rsidRDefault="00D6676A" w:rsidP="00E042C8">
      <w:pPr>
        <w:numPr>
          <w:ilvl w:val="0"/>
          <w:numId w:val="3"/>
        </w:numPr>
        <w:tabs>
          <w:tab w:val="left" w:pos="2760"/>
        </w:tabs>
        <w:jc w:val="both"/>
      </w:pPr>
      <w:r>
        <w:t>коэффициент запаса прочности буксирного троса Кзап=3</w:t>
      </w:r>
    </w:p>
    <w:p w:rsidR="00D6676A" w:rsidRDefault="00D6676A" w:rsidP="00E042C8">
      <w:pPr>
        <w:numPr>
          <w:ilvl w:val="0"/>
          <w:numId w:val="3"/>
        </w:numPr>
        <w:tabs>
          <w:tab w:val="left" w:pos="2760"/>
        </w:tabs>
        <w:jc w:val="both"/>
      </w:pPr>
      <w:r>
        <w:t>состояние винта – СТОП</w:t>
      </w:r>
    </w:p>
    <w:p w:rsidR="00D6676A" w:rsidRDefault="00F005F3" w:rsidP="00E042C8">
      <w:pPr>
        <w:tabs>
          <w:tab w:val="left" w:pos="2760"/>
        </w:tabs>
        <w:jc w:val="both"/>
      </w:pPr>
      <w:r>
        <w:t>снятие судна с мели</w:t>
      </w:r>
    </w:p>
    <w:p w:rsidR="00F005F3" w:rsidRDefault="00F005F3" w:rsidP="00E042C8">
      <w:pPr>
        <w:numPr>
          <w:ilvl w:val="0"/>
          <w:numId w:val="4"/>
        </w:numPr>
        <w:tabs>
          <w:tab w:val="left" w:pos="2760"/>
        </w:tabs>
        <w:jc w:val="both"/>
      </w:pPr>
      <w:r>
        <w:t>осадка носом до посадки на мель Т</w:t>
      </w:r>
      <w:r>
        <w:rPr>
          <w:vertAlign w:val="subscript"/>
        </w:rPr>
        <w:t>1</w:t>
      </w:r>
      <w:r>
        <w:t>н=3,0м</w:t>
      </w:r>
    </w:p>
    <w:p w:rsidR="00F005F3" w:rsidRDefault="00F005F3" w:rsidP="00E042C8">
      <w:pPr>
        <w:numPr>
          <w:ilvl w:val="0"/>
          <w:numId w:val="4"/>
        </w:numPr>
        <w:tabs>
          <w:tab w:val="left" w:pos="2760"/>
        </w:tabs>
        <w:jc w:val="both"/>
      </w:pPr>
      <w:r>
        <w:t>осадка носом после посадки на мель Т</w:t>
      </w:r>
      <w:r>
        <w:rPr>
          <w:vertAlign w:val="subscript"/>
        </w:rPr>
        <w:t>2</w:t>
      </w:r>
      <w:r>
        <w:t>н=2,9м</w:t>
      </w:r>
    </w:p>
    <w:p w:rsidR="00F005F3" w:rsidRDefault="00F005F3" w:rsidP="00E042C8">
      <w:pPr>
        <w:numPr>
          <w:ilvl w:val="0"/>
          <w:numId w:val="4"/>
        </w:numPr>
        <w:tabs>
          <w:tab w:val="left" w:pos="2760"/>
        </w:tabs>
        <w:jc w:val="both"/>
      </w:pPr>
      <w:r>
        <w:t>осадка кормой до посадки на мель Т</w:t>
      </w:r>
      <w:r>
        <w:rPr>
          <w:vertAlign w:val="subscript"/>
        </w:rPr>
        <w:t>1</w:t>
      </w:r>
      <w:r>
        <w:t>к=3,4м</w:t>
      </w:r>
    </w:p>
    <w:p w:rsidR="00F005F3" w:rsidRDefault="00F005F3" w:rsidP="00E042C8">
      <w:pPr>
        <w:numPr>
          <w:ilvl w:val="0"/>
          <w:numId w:val="4"/>
        </w:numPr>
        <w:tabs>
          <w:tab w:val="left" w:pos="2760"/>
        </w:tabs>
        <w:jc w:val="both"/>
      </w:pPr>
      <w:r>
        <w:t>осадка кормой после посадки на мель Т</w:t>
      </w:r>
      <w:r>
        <w:rPr>
          <w:vertAlign w:val="subscript"/>
        </w:rPr>
        <w:t>2</w:t>
      </w:r>
      <w:r>
        <w:t>к=3,6м</w:t>
      </w:r>
    </w:p>
    <w:p w:rsidR="00F005F3" w:rsidRDefault="00F005F3" w:rsidP="00E042C8">
      <w:pPr>
        <w:numPr>
          <w:ilvl w:val="0"/>
          <w:numId w:val="4"/>
        </w:numPr>
        <w:tabs>
          <w:tab w:val="left" w:pos="2760"/>
        </w:tabs>
        <w:jc w:val="both"/>
      </w:pPr>
      <w:r>
        <w:t xml:space="preserve">число тонн, изменяющих осадку на 1см </w:t>
      </w:r>
      <w:r>
        <w:rPr>
          <w:lang w:val="en-US"/>
        </w:rPr>
        <w:t>q</w:t>
      </w:r>
      <w:r>
        <w:t>=10т/см</w:t>
      </w:r>
    </w:p>
    <w:p w:rsidR="00F005F3" w:rsidRDefault="00F005F3" w:rsidP="00E042C8">
      <w:pPr>
        <w:numPr>
          <w:ilvl w:val="0"/>
          <w:numId w:val="4"/>
        </w:numPr>
        <w:tabs>
          <w:tab w:val="left" w:pos="2760"/>
        </w:tabs>
        <w:jc w:val="both"/>
      </w:pPr>
      <w:r>
        <w:t>коэффициент проницаемости затопленного отсека К2=0,97</w:t>
      </w:r>
    </w:p>
    <w:p w:rsidR="00F005F3" w:rsidRDefault="00F005F3" w:rsidP="00E042C8">
      <w:pPr>
        <w:numPr>
          <w:ilvl w:val="0"/>
          <w:numId w:val="4"/>
        </w:numPr>
        <w:tabs>
          <w:tab w:val="left" w:pos="2760"/>
        </w:tabs>
        <w:jc w:val="both"/>
      </w:pPr>
      <w:r>
        <w:t>коэффициент затопления отсека К1=0,7</w:t>
      </w:r>
    </w:p>
    <w:p w:rsidR="00F005F3" w:rsidRDefault="00F005F3" w:rsidP="00E042C8">
      <w:pPr>
        <w:numPr>
          <w:ilvl w:val="0"/>
          <w:numId w:val="4"/>
        </w:numPr>
        <w:tabs>
          <w:tab w:val="left" w:pos="2760"/>
        </w:tabs>
        <w:jc w:val="both"/>
      </w:pPr>
      <w:r>
        <w:t xml:space="preserve">высота уровня воды в отсеке </w:t>
      </w:r>
      <w:r>
        <w:rPr>
          <w:lang w:val="en-US"/>
        </w:rPr>
        <w:t>h</w:t>
      </w:r>
      <w:r>
        <w:rPr>
          <w:vertAlign w:val="subscript"/>
        </w:rPr>
        <w:t>о</w:t>
      </w:r>
      <w:r>
        <w:t>=0,6м</w:t>
      </w:r>
    </w:p>
    <w:p w:rsidR="00F005F3" w:rsidRDefault="00F005F3" w:rsidP="00E042C8">
      <w:pPr>
        <w:numPr>
          <w:ilvl w:val="0"/>
          <w:numId w:val="4"/>
        </w:numPr>
        <w:tabs>
          <w:tab w:val="left" w:pos="2760"/>
        </w:tabs>
        <w:jc w:val="both"/>
      </w:pPr>
      <w:r>
        <w:t xml:space="preserve">длина затопленного отсека </w:t>
      </w:r>
      <w:r>
        <w:rPr>
          <w:lang w:val="en-US"/>
        </w:rPr>
        <w:t>l</w:t>
      </w:r>
      <w:r>
        <w:rPr>
          <w:vertAlign w:val="subscript"/>
        </w:rPr>
        <w:t>о</w:t>
      </w:r>
      <w:r>
        <w:t>=18,0м</w:t>
      </w:r>
    </w:p>
    <w:p w:rsidR="00F005F3" w:rsidRDefault="00F005F3" w:rsidP="00E042C8">
      <w:pPr>
        <w:numPr>
          <w:ilvl w:val="0"/>
          <w:numId w:val="4"/>
        </w:numPr>
        <w:tabs>
          <w:tab w:val="left" w:pos="2760"/>
        </w:tabs>
        <w:jc w:val="both"/>
      </w:pPr>
      <w:r>
        <w:t>ширина</w:t>
      </w:r>
      <w:r w:rsidRPr="00F005F3">
        <w:t xml:space="preserve"> </w:t>
      </w:r>
      <w:r>
        <w:t xml:space="preserve">затопленного отсека </w:t>
      </w:r>
      <w:r>
        <w:rPr>
          <w:lang w:val="en-US"/>
        </w:rPr>
        <w:t>b</w:t>
      </w:r>
      <w:r>
        <w:t>=11,0м</w:t>
      </w:r>
    </w:p>
    <w:p w:rsidR="00F005F3" w:rsidRDefault="00F005F3" w:rsidP="00E042C8">
      <w:pPr>
        <w:numPr>
          <w:ilvl w:val="0"/>
          <w:numId w:val="4"/>
        </w:numPr>
        <w:tabs>
          <w:tab w:val="left" w:pos="2760"/>
        </w:tabs>
        <w:jc w:val="both"/>
      </w:pPr>
      <w:r>
        <w:t xml:space="preserve">водоизмещение судна </w:t>
      </w:r>
      <w:r>
        <w:rPr>
          <w:lang w:val="en-US"/>
        </w:rPr>
        <w:t>D</w:t>
      </w:r>
      <w:r>
        <w:t>=3000т</w:t>
      </w:r>
    </w:p>
    <w:p w:rsidR="00F005F3" w:rsidRDefault="00F005F3" w:rsidP="00E042C8">
      <w:pPr>
        <w:numPr>
          <w:ilvl w:val="0"/>
          <w:numId w:val="4"/>
        </w:numPr>
        <w:tabs>
          <w:tab w:val="left" w:pos="2760"/>
        </w:tabs>
        <w:jc w:val="both"/>
      </w:pPr>
      <w:r>
        <w:t xml:space="preserve">метацентрическая высота до посадки на мель </w:t>
      </w:r>
      <w:r>
        <w:rPr>
          <w:lang w:val="en-US"/>
        </w:rPr>
        <w:t>h</w:t>
      </w:r>
      <w:r>
        <w:t>=2 м</w:t>
      </w:r>
    </w:p>
    <w:p w:rsidR="00F005F3" w:rsidRDefault="00F005F3" w:rsidP="00E042C8">
      <w:pPr>
        <w:numPr>
          <w:ilvl w:val="0"/>
          <w:numId w:val="4"/>
        </w:numPr>
        <w:tabs>
          <w:tab w:val="left" w:pos="2760"/>
        </w:tabs>
        <w:jc w:val="both"/>
      </w:pPr>
      <w:r>
        <w:t xml:space="preserve">ширина судна </w:t>
      </w:r>
      <w:r>
        <w:rPr>
          <w:lang w:val="en-US"/>
        </w:rPr>
        <w:t>B=11</w:t>
      </w:r>
      <w:r>
        <w:t>,3м</w:t>
      </w:r>
    </w:p>
    <w:p w:rsidR="00F005F3" w:rsidRDefault="00F005F3" w:rsidP="00E042C8">
      <w:pPr>
        <w:numPr>
          <w:ilvl w:val="0"/>
          <w:numId w:val="4"/>
        </w:numPr>
        <w:tabs>
          <w:tab w:val="left" w:pos="2760"/>
        </w:tabs>
        <w:jc w:val="both"/>
      </w:pPr>
      <w:r>
        <w:t xml:space="preserve">длина судна </w:t>
      </w:r>
      <w:r>
        <w:rPr>
          <w:lang w:val="en-US"/>
        </w:rPr>
        <w:t>L</w:t>
      </w:r>
      <w:r>
        <w:t>=96м</w:t>
      </w:r>
    </w:p>
    <w:p w:rsidR="00F005F3" w:rsidRDefault="00F005F3" w:rsidP="00E042C8">
      <w:pPr>
        <w:numPr>
          <w:ilvl w:val="0"/>
          <w:numId w:val="4"/>
        </w:numPr>
        <w:tabs>
          <w:tab w:val="left" w:pos="2760"/>
        </w:tabs>
        <w:jc w:val="both"/>
      </w:pPr>
      <w:r>
        <w:t>масса станового якоря Ря=1,9т</w:t>
      </w:r>
    </w:p>
    <w:p w:rsidR="00F005F3" w:rsidRDefault="00F005F3" w:rsidP="00E042C8">
      <w:pPr>
        <w:numPr>
          <w:ilvl w:val="0"/>
          <w:numId w:val="4"/>
        </w:numPr>
        <w:tabs>
          <w:tab w:val="left" w:pos="2760"/>
        </w:tabs>
        <w:jc w:val="both"/>
      </w:pPr>
      <w:r>
        <w:t xml:space="preserve">тяговое усилие лебедки </w:t>
      </w:r>
      <w:r w:rsidR="00C24EE6">
        <w:rPr>
          <w:lang w:val="en-US"/>
        </w:rPr>
        <w:t>F</w:t>
      </w:r>
      <w:r w:rsidR="00C24EE6">
        <w:t>=27кН</w:t>
      </w:r>
    </w:p>
    <w:p w:rsidR="00C24EE6" w:rsidRDefault="00C24EE6" w:rsidP="00E042C8">
      <w:pPr>
        <w:numPr>
          <w:ilvl w:val="0"/>
          <w:numId w:val="4"/>
        </w:numPr>
        <w:tabs>
          <w:tab w:val="left" w:pos="2760"/>
        </w:tabs>
        <w:jc w:val="both"/>
      </w:pPr>
      <w:r>
        <w:t>грунт-песок</w:t>
      </w:r>
    </w:p>
    <w:p w:rsidR="00C24EE6" w:rsidRDefault="00C24EE6" w:rsidP="00E042C8">
      <w:pPr>
        <w:tabs>
          <w:tab w:val="left" w:pos="2760"/>
        </w:tabs>
        <w:jc w:val="both"/>
      </w:pPr>
    </w:p>
    <w:p w:rsidR="00C24EE6" w:rsidRDefault="00C24EE6" w:rsidP="00E042C8">
      <w:pPr>
        <w:tabs>
          <w:tab w:val="left" w:pos="2760"/>
        </w:tabs>
        <w:jc w:val="center"/>
        <w:rPr>
          <w:b/>
        </w:rPr>
      </w:pPr>
      <w:r w:rsidRPr="00E042C8">
        <w:rPr>
          <w:b/>
        </w:rPr>
        <w:t>Раздел №1. Расчет крепления палубного груза.</w:t>
      </w:r>
    </w:p>
    <w:p w:rsidR="00C24EE6" w:rsidRPr="00E042C8" w:rsidRDefault="00C24EE6" w:rsidP="00E042C8">
      <w:pPr>
        <w:tabs>
          <w:tab w:val="left" w:pos="2760"/>
        </w:tabs>
        <w:jc w:val="center"/>
        <w:rPr>
          <w:b/>
        </w:rPr>
      </w:pPr>
    </w:p>
    <w:p w:rsidR="00C24EE6" w:rsidRPr="00E042C8" w:rsidRDefault="00C24EE6" w:rsidP="00E042C8">
      <w:pPr>
        <w:numPr>
          <w:ilvl w:val="1"/>
          <w:numId w:val="5"/>
        </w:numPr>
        <w:tabs>
          <w:tab w:val="left" w:pos="2760"/>
        </w:tabs>
        <w:jc w:val="center"/>
        <w:rPr>
          <w:b/>
        </w:rPr>
      </w:pPr>
      <w:r w:rsidRPr="00E042C8">
        <w:rPr>
          <w:b/>
        </w:rPr>
        <w:t>Расчет сил действующих на груз</w:t>
      </w:r>
    </w:p>
    <w:p w:rsidR="00C24EE6" w:rsidRDefault="00C24EE6" w:rsidP="00E042C8">
      <w:pPr>
        <w:tabs>
          <w:tab w:val="left" w:pos="2760"/>
        </w:tabs>
        <w:jc w:val="center"/>
      </w:pPr>
    </w:p>
    <w:p w:rsidR="00C24EE6" w:rsidRDefault="00C24EE6" w:rsidP="00E042C8">
      <w:pPr>
        <w:tabs>
          <w:tab w:val="left" w:pos="2760"/>
        </w:tabs>
        <w:jc w:val="both"/>
      </w:pPr>
      <w:r>
        <w:t>Суммарные силы Р</w:t>
      </w:r>
      <w:r>
        <w:rPr>
          <w:vertAlign w:val="subscript"/>
        </w:rPr>
        <w:t>у</w:t>
      </w:r>
      <w:r>
        <w:t xml:space="preserve"> и </w:t>
      </w:r>
      <w:r w:rsidRPr="00A13A6E">
        <w:t>Р</w:t>
      </w:r>
      <w:r w:rsidR="00A13A6E">
        <w:rPr>
          <w:vertAlign w:val="subscript"/>
        </w:rPr>
        <w:t>1</w:t>
      </w:r>
      <w:r w:rsidRPr="00E042C8">
        <w:rPr>
          <w:lang w:val="en-US"/>
        </w:rPr>
        <w:t>z</w:t>
      </w:r>
      <w:r>
        <w:t>, действующие соответственно по осям ОУ и О</w:t>
      </w:r>
      <w:r>
        <w:rPr>
          <w:lang w:val="en-US"/>
        </w:rPr>
        <w:t>Z</w:t>
      </w:r>
      <w:r>
        <w:t xml:space="preserve"> при бортовой качке рассчитываются по формулам:</w:t>
      </w:r>
    </w:p>
    <w:p w:rsidR="00C24EE6" w:rsidRDefault="00C24EE6" w:rsidP="00E042C8">
      <w:pPr>
        <w:tabs>
          <w:tab w:val="left" w:pos="2760"/>
        </w:tabs>
        <w:jc w:val="both"/>
      </w:pPr>
    </w:p>
    <w:p w:rsidR="00C24EE6" w:rsidRDefault="00C24EE6" w:rsidP="00E042C8">
      <w:pPr>
        <w:tabs>
          <w:tab w:val="left" w:pos="2760"/>
        </w:tabs>
        <w:jc w:val="both"/>
        <w:rPr>
          <w:lang w:val="en-US"/>
        </w:rPr>
      </w:pPr>
      <w:r>
        <w:t>Р</w:t>
      </w:r>
      <w:r>
        <w:rPr>
          <w:vertAlign w:val="subscript"/>
        </w:rPr>
        <w:t>у</w:t>
      </w:r>
      <w:r w:rsidRPr="00C24EE6">
        <w:rPr>
          <w:vertAlign w:val="subscript"/>
        </w:rPr>
        <w:t xml:space="preserve"> </w:t>
      </w:r>
      <w:r w:rsidRPr="00C24EE6">
        <w:t xml:space="preserve">= </w:t>
      </w:r>
      <w:r>
        <w:rPr>
          <w:lang w:val="en-US"/>
        </w:rPr>
        <w:t>mg</w:t>
      </w:r>
      <w:r w:rsidRPr="00E042C8">
        <w:t xml:space="preserve"> </w:t>
      </w:r>
      <w:r>
        <w:rPr>
          <w:lang w:val="en-US"/>
        </w:rPr>
        <w:t>sinθ</w:t>
      </w:r>
      <w:r w:rsidRPr="00E042C8">
        <w:t xml:space="preserve"> + </w:t>
      </w:r>
      <w:r>
        <w:rPr>
          <w:lang w:val="en-US"/>
        </w:rPr>
        <w:t>m</w:t>
      </w:r>
      <w:r w:rsidRPr="00E042C8">
        <w:t xml:space="preserve"> 4</w:t>
      </w:r>
      <w:r>
        <w:rPr>
          <w:lang w:val="en-US"/>
        </w:rPr>
        <w:t>π</w:t>
      </w:r>
      <w:r w:rsidRPr="00E042C8">
        <w:rPr>
          <w:vertAlign w:val="superscript"/>
        </w:rPr>
        <w:t>2</w:t>
      </w:r>
      <w:r w:rsidRPr="00E042C8">
        <w:t>/</w:t>
      </w:r>
      <w:r w:rsidRPr="00C24EE6">
        <w:rPr>
          <w:lang w:val="en-US"/>
        </w:rPr>
        <w:t>T</w:t>
      </w:r>
      <w:r w:rsidRPr="00E042C8">
        <w:rPr>
          <w:vertAlign w:val="subscript"/>
        </w:rPr>
        <w:t>1</w:t>
      </w:r>
      <w:r w:rsidRPr="00E042C8">
        <w:rPr>
          <w:vertAlign w:val="superscript"/>
        </w:rPr>
        <w:t>2</w:t>
      </w:r>
      <w:r w:rsidRPr="00E042C8">
        <w:t>(</w:t>
      </w:r>
      <w:r>
        <w:rPr>
          <w:lang w:val="en-US"/>
        </w:rPr>
        <w:t>z</w:t>
      </w:r>
      <w:r w:rsidRPr="00E042C8">
        <w:t>+</w:t>
      </w:r>
      <w:r>
        <w:rPr>
          <w:lang w:val="en-US"/>
        </w:rPr>
        <w:t>r</w:t>
      </w:r>
      <w:r w:rsidRPr="00E042C8">
        <w:t>)</w:t>
      </w:r>
      <w:r>
        <w:rPr>
          <w:lang w:val="en-US"/>
        </w:rPr>
        <w:t>sinθ</w:t>
      </w:r>
      <w:r w:rsidRPr="00E042C8">
        <w:t xml:space="preserve"> + </w:t>
      </w:r>
      <w:r>
        <w:rPr>
          <w:lang w:val="en-US"/>
        </w:rPr>
        <w:t>P</w:t>
      </w:r>
      <w:r>
        <w:rPr>
          <w:vertAlign w:val="subscript"/>
          <w:lang w:val="en-US"/>
        </w:rPr>
        <w:t>b</w:t>
      </w:r>
    </w:p>
    <w:p w:rsidR="00C24EE6" w:rsidRDefault="00C24EE6" w:rsidP="00E042C8">
      <w:pPr>
        <w:tabs>
          <w:tab w:val="left" w:pos="2760"/>
        </w:tabs>
        <w:jc w:val="both"/>
        <w:rPr>
          <w:lang w:val="en-US"/>
        </w:rPr>
      </w:pPr>
    </w:p>
    <w:p w:rsidR="00C24EE6" w:rsidRDefault="00C24EE6" w:rsidP="00E042C8">
      <w:pPr>
        <w:tabs>
          <w:tab w:val="left" w:pos="2760"/>
        </w:tabs>
        <w:jc w:val="both"/>
      </w:pPr>
      <w:r>
        <w:rPr>
          <w:lang w:val="en-US"/>
        </w:rPr>
        <w:t>P</w:t>
      </w:r>
      <w:r>
        <w:rPr>
          <w:vertAlign w:val="subscript"/>
          <w:lang w:val="en-US"/>
        </w:rPr>
        <w:t>y</w:t>
      </w:r>
      <w:r>
        <w:rPr>
          <w:lang w:val="en-US"/>
        </w:rPr>
        <w:t xml:space="preserve"> = 80∙0,5 + 8,17∙</w:t>
      </w:r>
      <w:r w:rsidR="00401658">
        <w:rPr>
          <w:lang w:val="en-US"/>
        </w:rPr>
        <w:t>4∙3,14</w:t>
      </w:r>
      <w:r w:rsidR="00401658">
        <w:rPr>
          <w:vertAlign w:val="superscript"/>
          <w:lang w:val="en-US"/>
        </w:rPr>
        <w:t>2</w:t>
      </w:r>
      <w:r w:rsidR="00401658">
        <w:rPr>
          <w:lang w:val="en-US"/>
        </w:rPr>
        <w:t xml:space="preserve">/81∙(3,5+5)∙0,5 + 0 = 51 </w:t>
      </w:r>
      <w:r w:rsidR="00401658">
        <w:t>кН</w:t>
      </w:r>
    </w:p>
    <w:p w:rsidR="00401658" w:rsidRDefault="00401658" w:rsidP="00E042C8">
      <w:pPr>
        <w:tabs>
          <w:tab w:val="left" w:pos="2760"/>
        </w:tabs>
        <w:jc w:val="both"/>
      </w:pPr>
    </w:p>
    <w:p w:rsidR="00401658" w:rsidRDefault="00401658" w:rsidP="00E042C8">
      <w:pPr>
        <w:tabs>
          <w:tab w:val="left" w:pos="2760"/>
        </w:tabs>
        <w:jc w:val="both"/>
      </w:pPr>
      <w:r>
        <w:rPr>
          <w:lang w:val="en-US"/>
        </w:rPr>
        <w:t>r = 0,5 ∙ h</w:t>
      </w:r>
      <w:r>
        <w:rPr>
          <w:vertAlign w:val="subscript"/>
          <w:lang w:val="en-US"/>
        </w:rPr>
        <w:t>b</w:t>
      </w:r>
      <w:r>
        <w:rPr>
          <w:lang w:val="en-US"/>
        </w:rPr>
        <w:t xml:space="preserve"> = 0,5 ∙ 4 = 2</w:t>
      </w:r>
      <w:r>
        <w:t>м</w:t>
      </w:r>
    </w:p>
    <w:p w:rsidR="00401658" w:rsidRDefault="00401658" w:rsidP="00E042C8">
      <w:pPr>
        <w:tabs>
          <w:tab w:val="left" w:pos="2760"/>
        </w:tabs>
        <w:jc w:val="both"/>
      </w:pPr>
    </w:p>
    <w:p w:rsidR="00401658" w:rsidRDefault="00401658" w:rsidP="00E042C8">
      <w:pPr>
        <w:tabs>
          <w:tab w:val="left" w:pos="2760"/>
        </w:tabs>
        <w:jc w:val="both"/>
        <w:rPr>
          <w:lang w:val="en-US"/>
        </w:rPr>
      </w:pPr>
      <w:r>
        <w:rPr>
          <w:lang w:val="en-US"/>
        </w:rPr>
        <w:t>P</w:t>
      </w:r>
      <w:r>
        <w:rPr>
          <w:vertAlign w:val="subscript"/>
          <w:lang w:val="en-US"/>
        </w:rPr>
        <w:t>1z</w:t>
      </w:r>
      <w:r>
        <w:rPr>
          <w:lang w:val="en-US"/>
        </w:rPr>
        <w:t>= mg cosθ + my 4π</w:t>
      </w:r>
      <w:r>
        <w:rPr>
          <w:vertAlign w:val="superscript"/>
          <w:lang w:val="en-US"/>
        </w:rPr>
        <w:t>2</w:t>
      </w:r>
      <w:r>
        <w:rPr>
          <w:lang w:val="en-US"/>
        </w:rPr>
        <w:t>/T</w:t>
      </w:r>
      <w:r>
        <w:rPr>
          <w:vertAlign w:val="subscript"/>
          <w:lang w:val="en-US"/>
        </w:rPr>
        <w:t>1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 sinθ + mr 4π</w:t>
      </w:r>
      <w:r>
        <w:rPr>
          <w:vertAlign w:val="superscript"/>
          <w:lang w:val="en-US"/>
        </w:rPr>
        <w:t>2</w:t>
      </w:r>
      <w:r>
        <w:rPr>
          <w:lang w:val="en-US"/>
        </w:rPr>
        <w:t>/T</w:t>
      </w:r>
      <w:r>
        <w:rPr>
          <w:vertAlign w:val="subscript"/>
          <w:lang w:val="en-US"/>
        </w:rPr>
        <w:t>1</w:t>
      </w:r>
      <w:r>
        <w:rPr>
          <w:vertAlign w:val="superscript"/>
          <w:lang w:val="en-US"/>
        </w:rPr>
        <w:t>2</w:t>
      </w:r>
      <w:r>
        <w:rPr>
          <w:lang w:val="en-US"/>
        </w:rPr>
        <w:t xml:space="preserve"> cosθ</w:t>
      </w:r>
    </w:p>
    <w:p w:rsidR="00401658" w:rsidRDefault="00401658" w:rsidP="00E042C8">
      <w:pPr>
        <w:tabs>
          <w:tab w:val="left" w:pos="2760"/>
        </w:tabs>
        <w:jc w:val="both"/>
        <w:rPr>
          <w:lang w:val="en-US"/>
        </w:rPr>
      </w:pPr>
    </w:p>
    <w:p w:rsidR="00401658" w:rsidRDefault="00401658" w:rsidP="00E042C8">
      <w:pPr>
        <w:tabs>
          <w:tab w:val="left" w:pos="2760"/>
        </w:tabs>
        <w:jc w:val="both"/>
      </w:pPr>
      <w:r>
        <w:rPr>
          <w:lang w:val="en-US"/>
        </w:rPr>
        <w:t>P</w:t>
      </w:r>
      <w:r>
        <w:rPr>
          <w:vertAlign w:val="subscript"/>
          <w:lang w:val="en-US"/>
        </w:rPr>
        <w:t>1z</w:t>
      </w:r>
      <w:r>
        <w:rPr>
          <w:lang w:val="en-US"/>
        </w:rPr>
        <w:t>=</w:t>
      </w:r>
      <w:r>
        <w:t>80∙0,87 + 8,17∙3∙4</w:t>
      </w:r>
      <w:r>
        <w:rPr>
          <w:lang w:val="en-US"/>
        </w:rPr>
        <w:t>∙3,14</w:t>
      </w:r>
      <w:r>
        <w:rPr>
          <w:vertAlign w:val="superscript"/>
          <w:lang w:val="en-US"/>
        </w:rPr>
        <w:t>2</w:t>
      </w:r>
      <w:r>
        <w:rPr>
          <w:lang w:val="en-US"/>
        </w:rPr>
        <w:t>/81∙</w:t>
      </w:r>
      <w:r>
        <w:t>0,5 + 8,17∙2</w:t>
      </w:r>
      <w:r w:rsidR="00437FAB">
        <w:rPr>
          <w:lang w:val="en-US"/>
        </w:rPr>
        <w:t>∙</w:t>
      </w:r>
      <w:r w:rsidR="00437FAB">
        <w:t>4∙</w:t>
      </w:r>
      <w:r w:rsidR="00437FAB">
        <w:rPr>
          <w:lang w:val="en-US"/>
        </w:rPr>
        <w:t>3,14</w:t>
      </w:r>
      <w:r w:rsidR="00437FAB">
        <w:rPr>
          <w:vertAlign w:val="superscript"/>
          <w:lang w:val="en-US"/>
        </w:rPr>
        <w:t>2</w:t>
      </w:r>
      <w:r w:rsidR="00437FAB">
        <w:rPr>
          <w:lang w:val="en-US"/>
        </w:rPr>
        <w:t>/81∙</w:t>
      </w:r>
      <w:r w:rsidR="00437FAB">
        <w:t xml:space="preserve">0,87 = </w:t>
      </w:r>
      <w:r w:rsidR="00A13A6E">
        <w:t>82,8кН</w:t>
      </w:r>
    </w:p>
    <w:p w:rsidR="00A13A6E" w:rsidRPr="00437FAB" w:rsidRDefault="00A13A6E" w:rsidP="00E042C8">
      <w:pPr>
        <w:tabs>
          <w:tab w:val="left" w:pos="2760"/>
        </w:tabs>
        <w:jc w:val="both"/>
      </w:pPr>
    </w:p>
    <w:p w:rsidR="00992055" w:rsidRDefault="00992055" w:rsidP="00E042C8">
      <w:pPr>
        <w:tabs>
          <w:tab w:val="left" w:pos="2760"/>
        </w:tabs>
      </w:pPr>
      <w:r>
        <w:t xml:space="preserve">Суммарные силы </w:t>
      </w:r>
      <w:r w:rsidR="00745250">
        <w:rPr>
          <w:lang w:val="en-US"/>
        </w:rPr>
        <w:t>P</w:t>
      </w:r>
      <w:r w:rsidR="00745250">
        <w:rPr>
          <w:vertAlign w:val="subscript"/>
          <w:lang w:val="en-US"/>
        </w:rPr>
        <w:t>x</w:t>
      </w:r>
      <w:r w:rsidR="00745250" w:rsidRPr="00E042C8">
        <w:t xml:space="preserve"> </w:t>
      </w:r>
      <w:r w:rsidR="00745250">
        <w:t>и</w:t>
      </w:r>
      <w:r w:rsidR="00745250" w:rsidRPr="00E042C8">
        <w:t xml:space="preserve"> </w:t>
      </w:r>
      <w:r w:rsidR="00745250">
        <w:rPr>
          <w:lang w:val="en-US"/>
        </w:rPr>
        <w:t>P</w:t>
      </w:r>
      <w:r w:rsidR="00745250" w:rsidRPr="00E042C8">
        <w:rPr>
          <w:vertAlign w:val="subscript"/>
        </w:rPr>
        <w:t>2</w:t>
      </w:r>
      <w:r w:rsidR="00745250">
        <w:rPr>
          <w:vertAlign w:val="subscript"/>
          <w:lang w:val="en-US"/>
        </w:rPr>
        <w:t>z</w:t>
      </w:r>
      <w:r w:rsidR="00745250">
        <w:t>, действующие соответственно по осям ОХ и О</w:t>
      </w:r>
      <w:r w:rsidR="00745250">
        <w:rPr>
          <w:lang w:val="en-US"/>
        </w:rPr>
        <w:t>Z</w:t>
      </w:r>
      <w:r w:rsidR="00745250">
        <w:t xml:space="preserve"> при килевой качке, определяются выражениями</w:t>
      </w:r>
    </w:p>
    <w:p w:rsidR="00745250" w:rsidRPr="00E042C8" w:rsidRDefault="00745250" w:rsidP="008C07BB">
      <w:pPr>
        <w:tabs>
          <w:tab w:val="left" w:pos="2760"/>
        </w:tabs>
        <w:jc w:val="both"/>
      </w:pPr>
    </w:p>
    <w:p w:rsidR="008C07BB" w:rsidRPr="00992055" w:rsidRDefault="00992055" w:rsidP="008C07BB">
      <w:pPr>
        <w:tabs>
          <w:tab w:val="left" w:pos="2760"/>
        </w:tabs>
        <w:jc w:val="both"/>
      </w:pPr>
      <w:r>
        <w:t>Р</w:t>
      </w:r>
      <w:r>
        <w:rPr>
          <w:vertAlign w:val="subscript"/>
        </w:rPr>
        <w:t>х</w:t>
      </w:r>
      <w:r>
        <w:t>=</w:t>
      </w:r>
      <w:r w:rsidRPr="00E042C8">
        <w:t xml:space="preserve"> </w:t>
      </w:r>
      <w:r>
        <w:rPr>
          <w:lang w:val="en-US"/>
        </w:rPr>
        <w:t>mg</w:t>
      </w:r>
      <w:r w:rsidRPr="00E042C8">
        <w:t xml:space="preserve"> </w:t>
      </w:r>
      <w:r>
        <w:rPr>
          <w:lang w:val="en-US"/>
        </w:rPr>
        <w:t>sinψ</w:t>
      </w:r>
      <w:r w:rsidRPr="00E042C8">
        <w:t xml:space="preserve"> + </w:t>
      </w:r>
      <w:r>
        <w:rPr>
          <w:lang w:val="en-US"/>
        </w:rPr>
        <w:t>m</w:t>
      </w:r>
      <w:r w:rsidRPr="00E042C8">
        <w:t>4</w:t>
      </w:r>
      <w:r>
        <w:t>π</w:t>
      </w:r>
      <w:r w:rsidRPr="00E042C8">
        <w:rPr>
          <w:vertAlign w:val="superscript"/>
        </w:rPr>
        <w:t>2</w:t>
      </w:r>
      <w:r w:rsidRPr="00E042C8">
        <w:t>/</w:t>
      </w:r>
      <w:r>
        <w:rPr>
          <w:lang w:val="en-US"/>
        </w:rPr>
        <w:t>T</w:t>
      </w:r>
      <w:r w:rsidRPr="00E042C8">
        <w:rPr>
          <w:vertAlign w:val="subscript"/>
        </w:rPr>
        <w:t>2</w:t>
      </w:r>
      <w:r w:rsidRPr="00E042C8">
        <w:rPr>
          <w:vertAlign w:val="superscript"/>
        </w:rPr>
        <w:t>2</w:t>
      </w:r>
      <w:r w:rsidR="009F08EC">
        <w:rPr>
          <w:lang w:val="en-US"/>
        </w:rPr>
        <w:t>z</w:t>
      </w:r>
      <w:r>
        <w:rPr>
          <w:lang w:val="en-US"/>
        </w:rPr>
        <w:t>sinψ</w:t>
      </w:r>
      <w:r w:rsidRPr="00E042C8">
        <w:t xml:space="preserve"> + </w:t>
      </w:r>
      <w:r>
        <w:rPr>
          <w:lang w:val="en-US"/>
        </w:rPr>
        <w:t>m</w:t>
      </w:r>
      <w:r w:rsidRPr="00E042C8">
        <w:t>4</w:t>
      </w:r>
      <w:r>
        <w:t>π</w:t>
      </w:r>
      <w:r w:rsidRPr="00E042C8">
        <w:rPr>
          <w:vertAlign w:val="superscript"/>
        </w:rPr>
        <w:t>2</w:t>
      </w:r>
      <w:r w:rsidRPr="00E042C8">
        <w:t xml:space="preserve">/ </w:t>
      </w:r>
      <w:r>
        <w:rPr>
          <w:lang w:val="en-US"/>
        </w:rPr>
        <w:t>T</w:t>
      </w:r>
      <w:r w:rsidRPr="00992055">
        <w:rPr>
          <w:vertAlign w:val="subscript"/>
        </w:rPr>
        <w:t>2</w:t>
      </w:r>
      <w:r w:rsidRPr="00992055">
        <w:rPr>
          <w:vertAlign w:val="superscript"/>
        </w:rPr>
        <w:t>2</w:t>
      </w:r>
      <w:r w:rsidRPr="00E042C8">
        <w:rPr>
          <w:vertAlign w:val="superscript"/>
        </w:rPr>
        <w:t xml:space="preserve">  </w:t>
      </w:r>
      <w:r>
        <w:rPr>
          <w:lang w:val="en-US"/>
        </w:rPr>
        <w:t>r</w:t>
      </w:r>
      <w:r w:rsidRPr="00E042C8">
        <w:t xml:space="preserve"> ∙ </w:t>
      </w:r>
      <w:r>
        <w:rPr>
          <w:lang w:val="en-US"/>
        </w:rPr>
        <w:t>sinψ</w:t>
      </w:r>
    </w:p>
    <w:p w:rsidR="008C07BB" w:rsidRPr="00992055" w:rsidRDefault="00992055" w:rsidP="00E042C8">
      <w:pPr>
        <w:tabs>
          <w:tab w:val="left" w:pos="2760"/>
          <w:tab w:val="left" w:pos="6780"/>
        </w:tabs>
      </w:pPr>
      <w:r>
        <w:tab/>
      </w:r>
      <w:r>
        <w:tab/>
      </w:r>
    </w:p>
    <w:p w:rsidR="00745250" w:rsidRPr="009F08EC" w:rsidRDefault="00745250" w:rsidP="00E042C8">
      <w:pPr>
        <w:tabs>
          <w:tab w:val="left" w:pos="2760"/>
        </w:tabs>
        <w:jc w:val="both"/>
      </w:pPr>
      <w:r>
        <w:t>Р</w:t>
      </w:r>
      <w:r>
        <w:rPr>
          <w:vertAlign w:val="subscript"/>
        </w:rPr>
        <w:t>х</w:t>
      </w:r>
      <w:r>
        <w:t xml:space="preserve"> = </w:t>
      </w:r>
      <w:r w:rsidR="00333A01">
        <w:t>80∙0,09 + 8,17∙4</w:t>
      </w:r>
      <w:r w:rsidR="009F08EC">
        <w:t>∙3,14</w:t>
      </w:r>
      <w:r w:rsidR="009F08EC">
        <w:rPr>
          <w:vertAlign w:val="superscript"/>
        </w:rPr>
        <w:t>2</w:t>
      </w:r>
      <w:r w:rsidR="009F08EC">
        <w:t>/25∙3,5∙0,09</w:t>
      </w:r>
      <w:r w:rsidR="009F08EC">
        <w:rPr>
          <w:lang w:val="en-US"/>
        </w:rPr>
        <w:t xml:space="preserve"> + </w:t>
      </w:r>
      <w:r w:rsidR="009F08EC">
        <w:t>8,17∙4∙3,14</w:t>
      </w:r>
      <w:r w:rsidR="009F08EC">
        <w:rPr>
          <w:vertAlign w:val="superscript"/>
        </w:rPr>
        <w:t>2</w:t>
      </w:r>
      <w:r w:rsidR="009F08EC">
        <w:t>/25∙</w:t>
      </w:r>
      <w:r w:rsidR="009F08EC">
        <w:rPr>
          <w:lang w:val="en-US"/>
        </w:rPr>
        <w:t>2</w:t>
      </w:r>
      <w:r w:rsidR="009F08EC">
        <w:t>∙0,09</w:t>
      </w:r>
      <w:r w:rsidR="009F08EC">
        <w:rPr>
          <w:lang w:val="en-US"/>
        </w:rPr>
        <w:t xml:space="preserve"> = 13</w:t>
      </w:r>
      <w:r w:rsidR="009F08EC">
        <w:t>, 6 кН</w:t>
      </w:r>
    </w:p>
    <w:p w:rsidR="00745250" w:rsidRDefault="00745250" w:rsidP="00E042C8">
      <w:pPr>
        <w:tabs>
          <w:tab w:val="left" w:pos="2760"/>
        </w:tabs>
        <w:jc w:val="both"/>
      </w:pPr>
    </w:p>
    <w:p w:rsidR="008C07BB" w:rsidRPr="00E042C8" w:rsidRDefault="00745250" w:rsidP="00E042C8">
      <w:pPr>
        <w:tabs>
          <w:tab w:val="left" w:pos="2760"/>
        </w:tabs>
        <w:jc w:val="both"/>
        <w:rPr>
          <w:lang w:val="en-US"/>
        </w:rPr>
      </w:pPr>
      <w:r>
        <w:t>Р</w:t>
      </w:r>
      <w:r w:rsidRPr="00E042C8">
        <w:rPr>
          <w:vertAlign w:val="subscript"/>
          <w:lang w:val="en-US"/>
        </w:rPr>
        <w:t>2</w:t>
      </w:r>
      <w:r>
        <w:rPr>
          <w:vertAlign w:val="subscript"/>
          <w:lang w:val="en-US"/>
        </w:rPr>
        <w:t>z</w:t>
      </w:r>
      <w:r w:rsidRPr="00E042C8">
        <w:rPr>
          <w:lang w:val="en-US"/>
        </w:rPr>
        <w:t xml:space="preserve"> = </w:t>
      </w:r>
      <w:r>
        <w:rPr>
          <w:lang w:val="en-US"/>
        </w:rPr>
        <w:t>mg cosψ + mx</w:t>
      </w:r>
      <w:r w:rsidR="008C07BB" w:rsidRPr="00E042C8">
        <w:rPr>
          <w:lang w:val="en-US"/>
        </w:rPr>
        <w:t xml:space="preserve">  </w:t>
      </w:r>
      <w:r w:rsidRPr="00E042C8">
        <w:rPr>
          <w:lang w:val="en-US"/>
        </w:rPr>
        <w:t>4</w:t>
      </w:r>
      <w:r>
        <w:t>π</w:t>
      </w:r>
      <w:r w:rsidRPr="00E042C8">
        <w:rPr>
          <w:vertAlign w:val="superscript"/>
          <w:lang w:val="en-US"/>
        </w:rPr>
        <w:t>2</w:t>
      </w:r>
      <w:r w:rsidRPr="00E042C8">
        <w:rPr>
          <w:lang w:val="en-US"/>
        </w:rPr>
        <w:t>/</w:t>
      </w:r>
      <w:r>
        <w:rPr>
          <w:lang w:val="en-US"/>
        </w:rPr>
        <w:t>T</w:t>
      </w:r>
      <w:r w:rsidRPr="00E042C8">
        <w:rPr>
          <w:vertAlign w:val="subscript"/>
          <w:lang w:val="en-US"/>
        </w:rPr>
        <w:t>2</w:t>
      </w:r>
      <w:r w:rsidRPr="00E042C8">
        <w:rPr>
          <w:vertAlign w:val="superscript"/>
          <w:lang w:val="en-US"/>
        </w:rPr>
        <w:t>2</w:t>
      </w:r>
      <w:r>
        <w:rPr>
          <w:lang w:val="en-US"/>
        </w:rPr>
        <w:t>sinψ + mr</w:t>
      </w:r>
      <w:r w:rsidRPr="00E042C8">
        <w:rPr>
          <w:lang w:val="en-US"/>
        </w:rPr>
        <w:t>4</w:t>
      </w:r>
      <w:r>
        <w:t>π</w:t>
      </w:r>
      <w:r w:rsidRPr="00E042C8">
        <w:rPr>
          <w:vertAlign w:val="superscript"/>
          <w:lang w:val="en-US"/>
        </w:rPr>
        <w:t>2</w:t>
      </w:r>
      <w:r w:rsidRPr="00E042C8">
        <w:rPr>
          <w:lang w:val="en-US"/>
        </w:rPr>
        <w:t>/</w:t>
      </w:r>
      <w:r>
        <w:rPr>
          <w:lang w:val="en-US"/>
        </w:rPr>
        <w:t>T</w:t>
      </w:r>
      <w:r w:rsidRPr="00E042C8">
        <w:rPr>
          <w:vertAlign w:val="subscript"/>
          <w:lang w:val="en-US"/>
        </w:rPr>
        <w:t>2</w:t>
      </w:r>
      <w:r w:rsidRPr="00E042C8">
        <w:rPr>
          <w:vertAlign w:val="superscript"/>
          <w:lang w:val="en-US"/>
        </w:rPr>
        <w:t>2</w:t>
      </w:r>
      <w:r>
        <w:rPr>
          <w:lang w:val="en-US"/>
        </w:rPr>
        <w:t>cosψ</w:t>
      </w:r>
      <w:r w:rsidR="008C07BB" w:rsidRPr="00E042C8">
        <w:rPr>
          <w:lang w:val="en-US"/>
        </w:rPr>
        <w:t xml:space="preserve">            </w:t>
      </w:r>
    </w:p>
    <w:p w:rsidR="008C07BB" w:rsidRDefault="008C07BB" w:rsidP="00E042C8">
      <w:pPr>
        <w:tabs>
          <w:tab w:val="left" w:pos="2760"/>
        </w:tabs>
        <w:jc w:val="both"/>
        <w:rPr>
          <w:lang w:val="en-US"/>
        </w:rPr>
      </w:pPr>
    </w:p>
    <w:p w:rsidR="00745250" w:rsidRPr="00E042C8" w:rsidRDefault="00745250" w:rsidP="00E042C8">
      <w:pPr>
        <w:tabs>
          <w:tab w:val="left" w:pos="2760"/>
        </w:tabs>
        <w:jc w:val="both"/>
      </w:pPr>
      <w:r>
        <w:rPr>
          <w:lang w:val="en-US"/>
        </w:rPr>
        <w:t>P</w:t>
      </w:r>
      <w:r>
        <w:rPr>
          <w:vertAlign w:val="subscript"/>
          <w:lang w:val="en-US"/>
        </w:rPr>
        <w:t>2z</w:t>
      </w:r>
      <w:r>
        <w:rPr>
          <w:lang w:val="en-US"/>
        </w:rPr>
        <w:t xml:space="preserve"> = </w:t>
      </w:r>
      <w:r w:rsidR="009F08EC">
        <w:t>80∙1 + 8,17∙2,6∙4∙3,14</w:t>
      </w:r>
      <w:r w:rsidR="009F08EC">
        <w:rPr>
          <w:vertAlign w:val="superscript"/>
        </w:rPr>
        <w:t>2</w:t>
      </w:r>
      <w:r w:rsidR="009F08EC">
        <w:t>/25∙0,09 + 8,17∙2∙4∙3,14</w:t>
      </w:r>
      <w:r w:rsidR="009F08EC">
        <w:rPr>
          <w:vertAlign w:val="superscript"/>
        </w:rPr>
        <w:t>2</w:t>
      </w:r>
      <w:r w:rsidR="009F08EC">
        <w:t>/25∙1 = 109,2 кН</w:t>
      </w:r>
    </w:p>
    <w:p w:rsidR="00745250" w:rsidRDefault="00745250" w:rsidP="00E042C8">
      <w:pPr>
        <w:tabs>
          <w:tab w:val="left" w:pos="2760"/>
        </w:tabs>
        <w:jc w:val="both"/>
        <w:rPr>
          <w:lang w:val="en-US"/>
        </w:rPr>
      </w:pPr>
    </w:p>
    <w:p w:rsidR="00745250" w:rsidRDefault="00745250" w:rsidP="00E042C8">
      <w:pPr>
        <w:tabs>
          <w:tab w:val="left" w:pos="2760"/>
        </w:tabs>
        <w:jc w:val="both"/>
      </w:pPr>
      <w:r>
        <w:t>В формулах приняты следующие обозначения:</w:t>
      </w:r>
    </w:p>
    <w:p w:rsidR="00745250" w:rsidRDefault="00745250" w:rsidP="00E042C8">
      <w:pPr>
        <w:tabs>
          <w:tab w:val="left" w:pos="2760"/>
        </w:tabs>
        <w:jc w:val="both"/>
      </w:pPr>
      <w:r>
        <w:rPr>
          <w:lang w:val="en-US"/>
        </w:rPr>
        <w:t>m</w:t>
      </w:r>
      <w:r w:rsidRPr="00E042C8">
        <w:t xml:space="preserve"> – </w:t>
      </w:r>
      <w:r>
        <w:t>масса груза, кг</w:t>
      </w:r>
    </w:p>
    <w:p w:rsidR="00745250" w:rsidRDefault="00745250" w:rsidP="00E042C8">
      <w:pPr>
        <w:tabs>
          <w:tab w:val="left" w:pos="2760"/>
        </w:tabs>
        <w:jc w:val="both"/>
      </w:pPr>
      <w:r>
        <w:rPr>
          <w:lang w:val="en-US"/>
        </w:rPr>
        <w:t>g</w:t>
      </w:r>
      <w:r w:rsidRPr="00E042C8">
        <w:t xml:space="preserve"> </w:t>
      </w:r>
      <w:r>
        <w:t>–</w:t>
      </w:r>
      <w:r w:rsidRPr="00E042C8">
        <w:t xml:space="preserve"> </w:t>
      </w:r>
      <w:r>
        <w:t>ускорение свободного падения, равное 9,81 м/с</w:t>
      </w:r>
      <w:r>
        <w:rPr>
          <w:vertAlign w:val="superscript"/>
        </w:rPr>
        <w:t>2</w:t>
      </w:r>
    </w:p>
    <w:p w:rsidR="00745250" w:rsidRDefault="00745250" w:rsidP="00E042C8">
      <w:pPr>
        <w:tabs>
          <w:tab w:val="left" w:pos="2760"/>
        </w:tabs>
        <w:jc w:val="both"/>
      </w:pPr>
      <w:r>
        <w:t>Т</w:t>
      </w:r>
      <w:r>
        <w:rPr>
          <w:vertAlign w:val="subscript"/>
        </w:rPr>
        <w:t>1</w:t>
      </w:r>
      <w:r>
        <w:t>, Т</w:t>
      </w:r>
      <w:r>
        <w:rPr>
          <w:vertAlign w:val="subscript"/>
        </w:rPr>
        <w:t>2</w:t>
      </w:r>
      <w:r>
        <w:t xml:space="preserve"> – соответственно периоды бортовой и килевой качки, с</w:t>
      </w:r>
    </w:p>
    <w:p w:rsidR="00745250" w:rsidRDefault="00745250" w:rsidP="00E042C8">
      <w:pPr>
        <w:tabs>
          <w:tab w:val="left" w:pos="2760"/>
        </w:tabs>
        <w:jc w:val="both"/>
      </w:pPr>
      <w:r>
        <w:t>Θ, ψ – соответственно углы крена и дифферента, рад</w:t>
      </w:r>
    </w:p>
    <w:p w:rsidR="00745250" w:rsidRDefault="00333A01" w:rsidP="00E042C8">
      <w:pPr>
        <w:tabs>
          <w:tab w:val="left" w:pos="2760"/>
        </w:tabs>
        <w:jc w:val="both"/>
      </w:pPr>
      <w:r>
        <w:t xml:space="preserve">х, у, </w:t>
      </w:r>
      <w:r>
        <w:rPr>
          <w:lang w:val="en-US"/>
        </w:rPr>
        <w:t>z</w:t>
      </w:r>
      <w:r>
        <w:t xml:space="preserve"> – координаты центра массы груза, м</w:t>
      </w:r>
    </w:p>
    <w:p w:rsidR="00333A01" w:rsidRDefault="00333A01" w:rsidP="00E042C8">
      <w:pPr>
        <w:tabs>
          <w:tab w:val="left" w:pos="2760"/>
        </w:tabs>
        <w:jc w:val="both"/>
      </w:pPr>
      <w:r>
        <w:rPr>
          <w:lang w:val="en-US"/>
        </w:rPr>
        <w:t>r</w:t>
      </w:r>
      <w:r w:rsidRPr="00E042C8">
        <w:t xml:space="preserve"> – </w:t>
      </w:r>
      <w:r>
        <w:t xml:space="preserve">радиус вращения центра массы груза при волнении, равный 0,5 </w:t>
      </w:r>
      <w:r>
        <w:rPr>
          <w:lang w:val="en-US"/>
        </w:rPr>
        <w:t>h</w:t>
      </w:r>
      <w:r>
        <w:rPr>
          <w:vertAlign w:val="subscript"/>
        </w:rPr>
        <w:t>в</w:t>
      </w:r>
      <w:r>
        <w:t xml:space="preserve">, где </w:t>
      </w:r>
      <w:r>
        <w:rPr>
          <w:lang w:val="en-US"/>
        </w:rPr>
        <w:t>h</w:t>
      </w:r>
      <w:r>
        <w:rPr>
          <w:vertAlign w:val="subscript"/>
        </w:rPr>
        <w:t xml:space="preserve">в </w:t>
      </w:r>
      <w:r>
        <w:t>ожидаемая высота волн в районе плавания, м</w:t>
      </w:r>
    </w:p>
    <w:p w:rsidR="00333A01" w:rsidRDefault="00333A01" w:rsidP="00E042C8">
      <w:pPr>
        <w:tabs>
          <w:tab w:val="left" w:pos="2760"/>
        </w:tabs>
        <w:jc w:val="both"/>
      </w:pPr>
      <w:r>
        <w:t>Р</w:t>
      </w:r>
      <w:r>
        <w:rPr>
          <w:vertAlign w:val="subscript"/>
        </w:rPr>
        <w:t>в</w:t>
      </w:r>
      <w:r>
        <w:t xml:space="preserve"> – сила ветра, Р</w:t>
      </w:r>
      <w:r>
        <w:rPr>
          <w:vertAlign w:val="subscript"/>
        </w:rPr>
        <w:t>в</w:t>
      </w:r>
      <w:r>
        <w:t xml:space="preserve"> - </w:t>
      </w:r>
      <w:r>
        <w:rPr>
          <w:lang w:val="en-US"/>
        </w:rPr>
        <w:t>S</w:t>
      </w:r>
      <w:r w:rsidRPr="00E042C8">
        <w:t>∙</w:t>
      </w:r>
      <w:r>
        <w:t>Р, где Р – давление ветра</w:t>
      </w:r>
      <w:r w:rsidR="00E65B5B">
        <w:t xml:space="preserve"> при заданной его скорости на 1 м</w:t>
      </w:r>
      <w:r w:rsidR="00E65B5B">
        <w:rPr>
          <w:vertAlign w:val="superscript"/>
        </w:rPr>
        <w:t>2</w:t>
      </w:r>
      <w:r w:rsidR="00E65B5B">
        <w:t>, при расчетах может быть принято равным 500 Па. Силу удара волны в данной работе не учитываем, так как на судах смешанного</w:t>
      </w:r>
      <w:r w:rsidR="00EE3298">
        <w:t xml:space="preserve"> плавания с этим явлением практически не сталкиваются.</w:t>
      </w:r>
    </w:p>
    <w:p w:rsidR="00EE3298" w:rsidRDefault="00EE3298" w:rsidP="00E042C8">
      <w:pPr>
        <w:tabs>
          <w:tab w:val="left" w:pos="2760"/>
        </w:tabs>
        <w:jc w:val="both"/>
      </w:pPr>
    </w:p>
    <w:p w:rsidR="00EE3298" w:rsidRDefault="00EE3298" w:rsidP="00E042C8">
      <w:pPr>
        <w:tabs>
          <w:tab w:val="left" w:pos="2760"/>
        </w:tabs>
        <w:jc w:val="center"/>
        <w:rPr>
          <w:b/>
        </w:rPr>
      </w:pPr>
      <w:r>
        <w:rPr>
          <w:b/>
        </w:rPr>
        <w:t>О</w:t>
      </w:r>
      <w:r w:rsidRPr="00E042C8">
        <w:rPr>
          <w:b/>
        </w:rPr>
        <w:t>беспечение прочности верхней палубы</w:t>
      </w:r>
    </w:p>
    <w:p w:rsidR="00EE3298" w:rsidRDefault="00EE3298" w:rsidP="00E042C8">
      <w:pPr>
        <w:tabs>
          <w:tab w:val="left" w:pos="2760"/>
        </w:tabs>
        <w:jc w:val="center"/>
        <w:rPr>
          <w:b/>
        </w:rPr>
      </w:pPr>
    </w:p>
    <w:p w:rsidR="00EE3298" w:rsidRDefault="00EE3298" w:rsidP="00E042C8">
      <w:pPr>
        <w:tabs>
          <w:tab w:val="left" w:pos="2760"/>
        </w:tabs>
        <w:jc w:val="both"/>
      </w:pPr>
      <w:r>
        <w:t>Обеспечение прочности верхней палубы достигается путем распределения тяжести груза таким образом, чтобы на 1 м</w:t>
      </w:r>
      <w:r>
        <w:rPr>
          <w:vertAlign w:val="superscript"/>
        </w:rPr>
        <w:t>2</w:t>
      </w:r>
      <w:r>
        <w:t xml:space="preserve"> палубы приходилось нагрузки не более указанной в судовых документах. Если же в судовых документах этих сведений нет, то безопасную нагрузку на 1 м</w:t>
      </w:r>
      <w:r>
        <w:rPr>
          <w:vertAlign w:val="superscript"/>
        </w:rPr>
        <w:t>2</w:t>
      </w:r>
      <w:r>
        <w:t xml:space="preserve"> можно в кПа рассчитать по формуле Регистра:</w:t>
      </w:r>
    </w:p>
    <w:p w:rsidR="00EE3298" w:rsidRDefault="00EE3298" w:rsidP="00E042C8">
      <w:pPr>
        <w:tabs>
          <w:tab w:val="left" w:pos="2760"/>
        </w:tabs>
        <w:jc w:val="both"/>
      </w:pPr>
    </w:p>
    <w:p w:rsidR="00EE3298" w:rsidRDefault="00EE3298" w:rsidP="00E042C8">
      <w:pPr>
        <w:tabs>
          <w:tab w:val="left" w:pos="2760"/>
        </w:tabs>
        <w:jc w:val="both"/>
      </w:pPr>
      <w:r>
        <w:t>Р = 0,083∙</w:t>
      </w:r>
      <w:r>
        <w:rPr>
          <w:lang w:val="en-US"/>
        </w:rPr>
        <w:t>L</w:t>
      </w:r>
      <w:r>
        <w:t>+</w:t>
      </w:r>
      <w:r>
        <w:rPr>
          <w:lang w:val="en-US"/>
        </w:rPr>
        <w:t>d</w:t>
      </w:r>
      <w:r w:rsidRPr="00E042C8">
        <w:t>/</w:t>
      </w:r>
      <w:r>
        <w:t>Д</w:t>
      </w:r>
      <w:r w:rsidR="005F61D2">
        <w:rPr>
          <w:lang w:val="en-US"/>
        </w:rPr>
        <w:t>-</w:t>
      </w:r>
      <w:r>
        <w:t>4,9</w:t>
      </w:r>
    </w:p>
    <w:p w:rsidR="00EE3298" w:rsidRDefault="00EE3298" w:rsidP="00E042C8">
      <w:pPr>
        <w:tabs>
          <w:tab w:val="left" w:pos="2760"/>
        </w:tabs>
        <w:jc w:val="both"/>
      </w:pPr>
      <w:r>
        <w:t xml:space="preserve">Где </w:t>
      </w:r>
      <w:r>
        <w:rPr>
          <w:lang w:val="en-US"/>
        </w:rPr>
        <w:t>L</w:t>
      </w:r>
      <w:r>
        <w:t xml:space="preserve"> </w:t>
      </w:r>
      <w:r w:rsidR="00517BE3">
        <w:t>–</w:t>
      </w:r>
      <w:r>
        <w:t xml:space="preserve"> </w:t>
      </w:r>
      <w:r w:rsidR="00517BE3">
        <w:t>длина судна, м</w:t>
      </w:r>
    </w:p>
    <w:p w:rsidR="00517BE3" w:rsidRDefault="00517BE3" w:rsidP="00E042C8">
      <w:pPr>
        <w:tabs>
          <w:tab w:val="left" w:pos="2760"/>
        </w:tabs>
        <w:jc w:val="both"/>
      </w:pPr>
      <w:r>
        <w:rPr>
          <w:lang w:val="en-US"/>
        </w:rPr>
        <w:t xml:space="preserve">d – </w:t>
      </w:r>
      <w:r>
        <w:t>осадка судна, м</w:t>
      </w:r>
    </w:p>
    <w:p w:rsidR="00517BE3" w:rsidRDefault="00517BE3" w:rsidP="00E042C8">
      <w:pPr>
        <w:tabs>
          <w:tab w:val="left" w:pos="2760"/>
        </w:tabs>
        <w:jc w:val="both"/>
      </w:pPr>
      <w:r>
        <w:t>Д – высота борта, м</w:t>
      </w:r>
    </w:p>
    <w:p w:rsidR="00517BE3" w:rsidRDefault="00517BE3" w:rsidP="00E042C8">
      <w:pPr>
        <w:tabs>
          <w:tab w:val="left" w:pos="2760"/>
        </w:tabs>
        <w:jc w:val="both"/>
      </w:pPr>
    </w:p>
    <w:p w:rsidR="00517BE3" w:rsidRDefault="00517BE3" w:rsidP="00E042C8">
      <w:pPr>
        <w:tabs>
          <w:tab w:val="left" w:pos="2760"/>
        </w:tabs>
        <w:jc w:val="both"/>
      </w:pPr>
      <w:r>
        <w:t>Р = 0,083∙96 + 13∙(3,4/5,4)</w:t>
      </w:r>
      <w:r w:rsidR="005F61D2">
        <w:rPr>
          <w:lang w:val="en-US"/>
        </w:rPr>
        <w:t>-</w:t>
      </w:r>
      <w:r>
        <w:t>4,9 = 11,5 кН/м</w:t>
      </w:r>
      <w:r>
        <w:rPr>
          <w:vertAlign w:val="superscript"/>
        </w:rPr>
        <w:t>2</w:t>
      </w:r>
    </w:p>
    <w:p w:rsidR="00517BE3" w:rsidRDefault="00517BE3" w:rsidP="00E042C8">
      <w:pPr>
        <w:tabs>
          <w:tab w:val="left" w:pos="2760"/>
        </w:tabs>
        <w:jc w:val="both"/>
      </w:pPr>
      <w:r>
        <w:t xml:space="preserve">Отношение </w:t>
      </w:r>
      <w:r>
        <w:rPr>
          <w:lang w:val="en-US"/>
        </w:rPr>
        <w:t>d</w:t>
      </w:r>
      <w:r>
        <w:t>/Д не следует принимать менее 0,65 или 0,80. В данном случае это отношение принимается равным 0,65</w:t>
      </w:r>
    </w:p>
    <w:p w:rsidR="00517BE3" w:rsidRDefault="00517BE3" w:rsidP="00E042C8">
      <w:pPr>
        <w:tabs>
          <w:tab w:val="left" w:pos="2760"/>
        </w:tabs>
        <w:jc w:val="both"/>
        <w:rPr>
          <w:lang w:val="en-US"/>
        </w:rPr>
      </w:pPr>
      <w:r>
        <w:t xml:space="preserve">Р = </w:t>
      </w:r>
      <w:r w:rsidR="002408D9">
        <w:rPr>
          <w:lang w:val="en-US"/>
        </w:rPr>
        <w:t>W/S =</w:t>
      </w:r>
      <w:r w:rsidR="005F61D2">
        <w:rPr>
          <w:lang w:val="en-US"/>
        </w:rPr>
        <w:t xml:space="preserve"> </w:t>
      </w:r>
      <w:r w:rsidR="002408D9">
        <w:rPr>
          <w:lang w:val="en-US"/>
        </w:rPr>
        <w:t>80</w:t>
      </w:r>
      <w:r w:rsidR="005F61D2">
        <w:rPr>
          <w:lang w:val="en-US"/>
        </w:rPr>
        <w:t xml:space="preserve">/ 4∙2 = </w:t>
      </w:r>
      <w:r w:rsidR="002408D9">
        <w:rPr>
          <w:lang w:val="en-US"/>
        </w:rPr>
        <w:t>10 &lt; 11,5</w:t>
      </w:r>
    </w:p>
    <w:p w:rsidR="002408D9" w:rsidRDefault="002408D9" w:rsidP="00E042C8">
      <w:pPr>
        <w:tabs>
          <w:tab w:val="left" w:pos="2760"/>
        </w:tabs>
        <w:jc w:val="both"/>
        <w:rPr>
          <w:lang w:val="en-US"/>
        </w:rPr>
      </w:pPr>
    </w:p>
    <w:p w:rsidR="002408D9" w:rsidRDefault="00F97DED" w:rsidP="00E042C8">
      <w:pPr>
        <w:tabs>
          <w:tab w:val="left" w:pos="2760"/>
        </w:tabs>
        <w:jc w:val="center"/>
        <w:rPr>
          <w:b/>
        </w:rPr>
      </w:pPr>
      <w:r>
        <w:rPr>
          <w:b/>
        </w:rPr>
        <w:t>1.3.Расчет найтовов</w:t>
      </w:r>
    </w:p>
    <w:p w:rsidR="00F97DED" w:rsidRDefault="00F97DED" w:rsidP="00E042C8">
      <w:pPr>
        <w:tabs>
          <w:tab w:val="left" w:pos="2760"/>
        </w:tabs>
        <w:jc w:val="center"/>
        <w:rPr>
          <w:b/>
        </w:rPr>
      </w:pPr>
    </w:p>
    <w:p w:rsidR="00F97DED" w:rsidRDefault="00F97DED" w:rsidP="00E042C8">
      <w:pPr>
        <w:tabs>
          <w:tab w:val="left" w:pos="2760"/>
        </w:tabs>
        <w:jc w:val="both"/>
      </w:pPr>
      <w:r>
        <w:t>реакция найтовов от усилий, направленных перпендикулярно диаметральной плоскости судна рассчитывается по формуле</w:t>
      </w:r>
      <w:r w:rsidR="00EB5594">
        <w:t>:</w:t>
      </w:r>
    </w:p>
    <w:p w:rsidR="00EB5594" w:rsidRDefault="00EB5594" w:rsidP="00E042C8">
      <w:pPr>
        <w:tabs>
          <w:tab w:val="left" w:pos="2760"/>
        </w:tabs>
        <w:jc w:val="both"/>
      </w:pPr>
    </w:p>
    <w:p w:rsidR="00EB5594" w:rsidRDefault="00EB5594" w:rsidP="00E042C8">
      <w:pPr>
        <w:tabs>
          <w:tab w:val="left" w:pos="2760"/>
        </w:tabs>
        <w:jc w:val="both"/>
      </w:pPr>
      <w:r>
        <w:rPr>
          <w:lang w:val="en-US"/>
        </w:rPr>
        <w:t>R</w:t>
      </w:r>
      <w:r>
        <w:rPr>
          <w:vertAlign w:val="subscript"/>
          <w:lang w:val="en-US"/>
        </w:rPr>
        <w:t>y</w:t>
      </w:r>
      <w:r w:rsidRPr="00E042C8">
        <w:t xml:space="preserve"> = </w:t>
      </w:r>
      <w:r>
        <w:rPr>
          <w:lang w:val="en-US"/>
        </w:rPr>
        <w:t>P</w:t>
      </w:r>
      <w:r>
        <w:rPr>
          <w:vertAlign w:val="subscript"/>
          <w:lang w:val="en-US"/>
        </w:rPr>
        <w:t>y</w:t>
      </w:r>
      <w:r w:rsidRPr="00E042C8">
        <w:t>/(</w:t>
      </w:r>
      <w:r>
        <w:rPr>
          <w:lang w:val="en-US"/>
        </w:rPr>
        <w:t>t</w:t>
      </w:r>
      <w:r w:rsidRPr="00E042C8">
        <w:rPr>
          <w:vertAlign w:val="subscript"/>
        </w:rPr>
        <w:t>1</w:t>
      </w:r>
      <w:r w:rsidRPr="00E042C8">
        <w:t>∙</w:t>
      </w:r>
      <w:r>
        <w:rPr>
          <w:lang w:val="en-US"/>
        </w:rPr>
        <w:t>sinά</w:t>
      </w:r>
      <w:r w:rsidRPr="00E042C8">
        <w:rPr>
          <w:vertAlign w:val="subscript"/>
        </w:rPr>
        <w:t>2</w:t>
      </w:r>
      <w:r w:rsidRPr="00E042C8">
        <w:t xml:space="preserve">) = 51 </w:t>
      </w:r>
      <w:r>
        <w:t>кН</w:t>
      </w:r>
      <w:r w:rsidRPr="00EB5594">
        <w:t>/(3</w:t>
      </w:r>
      <w:r>
        <w:rPr>
          <w:lang w:val="en-US"/>
        </w:rPr>
        <w:t>sin</w:t>
      </w:r>
      <w:r w:rsidRPr="00E042C8">
        <w:t>30</w:t>
      </w:r>
      <w:r>
        <w:rPr>
          <w:vertAlign w:val="superscript"/>
          <w:lang w:val="en-US"/>
        </w:rPr>
        <w:t>o</w:t>
      </w:r>
      <w:r w:rsidRPr="00E042C8">
        <w:t xml:space="preserve">) = 34 </w:t>
      </w:r>
      <w:r>
        <w:t>кН</w:t>
      </w:r>
    </w:p>
    <w:p w:rsidR="00EB5594" w:rsidRDefault="00EB5594" w:rsidP="00E042C8">
      <w:pPr>
        <w:tabs>
          <w:tab w:val="left" w:pos="2760"/>
        </w:tabs>
        <w:jc w:val="both"/>
      </w:pPr>
    </w:p>
    <w:p w:rsidR="00EB5594" w:rsidRDefault="00EB5594" w:rsidP="00E042C8">
      <w:pPr>
        <w:tabs>
          <w:tab w:val="left" w:pos="2760"/>
        </w:tabs>
        <w:jc w:val="both"/>
      </w:pPr>
      <w:r>
        <w:t>Реакция найтовов от усилий, направленных параллельно диаметральной плоскости судна рассчитывается по формуле:</w:t>
      </w:r>
    </w:p>
    <w:p w:rsidR="00EB5594" w:rsidRDefault="00EB5594" w:rsidP="00E042C8">
      <w:pPr>
        <w:tabs>
          <w:tab w:val="left" w:pos="2760"/>
        </w:tabs>
        <w:jc w:val="both"/>
      </w:pPr>
    </w:p>
    <w:p w:rsidR="00EB5594" w:rsidRDefault="00EB5594" w:rsidP="00E042C8">
      <w:pPr>
        <w:tabs>
          <w:tab w:val="left" w:pos="2760"/>
        </w:tabs>
        <w:jc w:val="both"/>
      </w:pPr>
      <w:r>
        <w:rPr>
          <w:lang w:val="en-US"/>
        </w:rPr>
        <w:t>R</w:t>
      </w:r>
      <w:r>
        <w:rPr>
          <w:vertAlign w:val="subscript"/>
          <w:lang w:val="en-US"/>
        </w:rPr>
        <w:t>x</w:t>
      </w:r>
      <w:r w:rsidRPr="00E042C8">
        <w:t xml:space="preserve"> = </w:t>
      </w:r>
      <w:r>
        <w:rPr>
          <w:lang w:val="en-US"/>
        </w:rPr>
        <w:t>P</w:t>
      </w:r>
      <w:r>
        <w:rPr>
          <w:vertAlign w:val="subscript"/>
          <w:lang w:val="en-US"/>
        </w:rPr>
        <w:t>x</w:t>
      </w:r>
      <w:r w:rsidRPr="00E042C8">
        <w:t>/(</w:t>
      </w:r>
      <w:r>
        <w:rPr>
          <w:lang w:val="en-US"/>
        </w:rPr>
        <w:t>t</w:t>
      </w:r>
      <w:r w:rsidRPr="00E042C8">
        <w:rPr>
          <w:vertAlign w:val="subscript"/>
        </w:rPr>
        <w:t>2</w:t>
      </w:r>
      <w:r w:rsidRPr="00E042C8">
        <w:t>∙</w:t>
      </w:r>
      <w:r>
        <w:rPr>
          <w:lang w:val="en-US"/>
        </w:rPr>
        <w:t>sinά</w:t>
      </w:r>
      <w:r w:rsidRPr="00E042C8">
        <w:rPr>
          <w:vertAlign w:val="subscript"/>
        </w:rPr>
        <w:t>3</w:t>
      </w:r>
      <w:r w:rsidRPr="00E042C8">
        <w:t>) = 13,6</w:t>
      </w:r>
      <w:r>
        <w:t>кН</w:t>
      </w:r>
      <w:r w:rsidRPr="00E042C8">
        <w:t>/(2</w:t>
      </w:r>
      <w:r>
        <w:rPr>
          <w:lang w:val="en-US"/>
        </w:rPr>
        <w:t>sin</w:t>
      </w:r>
      <w:r w:rsidRPr="00E042C8">
        <w:t>30</w:t>
      </w:r>
      <w:r>
        <w:rPr>
          <w:vertAlign w:val="superscript"/>
          <w:lang w:val="en-US"/>
        </w:rPr>
        <w:t>o</w:t>
      </w:r>
      <w:r>
        <w:t>) = 13</w:t>
      </w:r>
      <w:r w:rsidRPr="00E042C8">
        <w:t xml:space="preserve">,6 </w:t>
      </w:r>
      <w:r>
        <w:t>кН</w:t>
      </w:r>
    </w:p>
    <w:p w:rsidR="00EB5594" w:rsidRDefault="00EB5594" w:rsidP="00E042C8">
      <w:pPr>
        <w:tabs>
          <w:tab w:val="left" w:pos="2760"/>
        </w:tabs>
        <w:jc w:val="both"/>
      </w:pPr>
      <w:r>
        <w:t xml:space="preserve">Где </w:t>
      </w:r>
      <w:r>
        <w:rPr>
          <w:lang w:val="en-US"/>
        </w:rPr>
        <w:t>t</w:t>
      </w:r>
      <w:r w:rsidRPr="00E042C8">
        <w:rPr>
          <w:vertAlign w:val="subscript"/>
        </w:rPr>
        <w:t>1</w:t>
      </w:r>
      <w:r w:rsidRPr="00E042C8">
        <w:t xml:space="preserve">, </w:t>
      </w:r>
      <w:r>
        <w:rPr>
          <w:lang w:val="en-US"/>
        </w:rPr>
        <w:t>t</w:t>
      </w:r>
      <w:r w:rsidRPr="00E042C8">
        <w:rPr>
          <w:vertAlign w:val="subscript"/>
        </w:rPr>
        <w:t>2</w:t>
      </w:r>
      <w:r w:rsidRPr="00E042C8">
        <w:t xml:space="preserve"> – </w:t>
      </w:r>
      <w:r>
        <w:t>количество найтовов в поперечной и продольной плоскостях</w:t>
      </w:r>
    </w:p>
    <w:p w:rsidR="00EB5594" w:rsidRDefault="00EB5594" w:rsidP="00E042C8">
      <w:pPr>
        <w:tabs>
          <w:tab w:val="left" w:pos="2760"/>
        </w:tabs>
        <w:jc w:val="both"/>
        <w:rPr>
          <w:vertAlign w:val="superscript"/>
        </w:rPr>
      </w:pPr>
      <w:r>
        <w:t xml:space="preserve">       ά – наименьший угол наклона найтовов к вертикали, принимаемый равным 30</w:t>
      </w:r>
      <w:r>
        <w:rPr>
          <w:vertAlign w:val="superscript"/>
        </w:rPr>
        <w:t>о</w:t>
      </w:r>
    </w:p>
    <w:p w:rsidR="00997E63" w:rsidRDefault="00997E63" w:rsidP="00E042C8">
      <w:pPr>
        <w:tabs>
          <w:tab w:val="left" w:pos="2760"/>
        </w:tabs>
        <w:jc w:val="both"/>
      </w:pPr>
      <w:r>
        <w:t xml:space="preserve">        </w:t>
      </w:r>
      <w:r>
        <w:rPr>
          <w:lang w:val="en-US"/>
        </w:rPr>
        <w:t>P</w:t>
      </w:r>
      <w:r>
        <w:rPr>
          <w:vertAlign w:val="subscript"/>
          <w:lang w:val="en-US"/>
        </w:rPr>
        <w:t>y</w:t>
      </w:r>
      <w:r w:rsidRPr="00E042C8">
        <w:t xml:space="preserve">, </w:t>
      </w:r>
      <w:r>
        <w:rPr>
          <w:lang w:val="en-US"/>
        </w:rPr>
        <w:t>P</w:t>
      </w:r>
      <w:r>
        <w:rPr>
          <w:vertAlign w:val="subscript"/>
          <w:lang w:val="en-US"/>
        </w:rPr>
        <w:t>x</w:t>
      </w:r>
      <w:r w:rsidRPr="00E042C8">
        <w:t xml:space="preserve"> – </w:t>
      </w:r>
      <w:r>
        <w:t xml:space="preserve">усилия действующие вдоль оси </w:t>
      </w:r>
      <w:r>
        <w:rPr>
          <w:lang w:val="en-US"/>
        </w:rPr>
        <w:t>OY</w:t>
      </w:r>
      <w:r>
        <w:t xml:space="preserve"> и вдоль оси ОХ</w:t>
      </w:r>
    </w:p>
    <w:p w:rsidR="00997E63" w:rsidRDefault="00997E63" w:rsidP="00E042C8">
      <w:pPr>
        <w:tabs>
          <w:tab w:val="left" w:pos="2760"/>
        </w:tabs>
        <w:jc w:val="both"/>
      </w:pPr>
      <w:r>
        <w:t xml:space="preserve">Значения </w:t>
      </w:r>
      <w:r>
        <w:rPr>
          <w:lang w:val="en-US"/>
        </w:rPr>
        <w:t>R</w:t>
      </w:r>
      <w:r>
        <w:rPr>
          <w:vertAlign w:val="subscript"/>
          <w:lang w:val="en-US"/>
        </w:rPr>
        <w:t>y</w:t>
      </w:r>
      <w:r w:rsidRPr="00E042C8">
        <w:t xml:space="preserve"> </w:t>
      </w:r>
      <w:r>
        <w:t xml:space="preserve">и </w:t>
      </w:r>
      <w:r>
        <w:rPr>
          <w:lang w:val="en-US"/>
        </w:rPr>
        <w:t>R</w:t>
      </w:r>
      <w:r>
        <w:rPr>
          <w:vertAlign w:val="subscript"/>
          <w:lang w:val="en-US"/>
        </w:rPr>
        <w:t>x</w:t>
      </w:r>
      <w:r w:rsidRPr="00E042C8">
        <w:t xml:space="preserve"> </w:t>
      </w:r>
      <w:r>
        <w:t>являются рабочими нагрузками найтовов, и для получения разрывных усилий их следует умножить на коэффициент запаса прочности, принимаемый равным 3</w:t>
      </w:r>
    </w:p>
    <w:p w:rsidR="00997E63" w:rsidRDefault="00997E63" w:rsidP="00E042C8">
      <w:pPr>
        <w:tabs>
          <w:tab w:val="left" w:pos="2760"/>
        </w:tabs>
        <w:jc w:val="both"/>
      </w:pPr>
    </w:p>
    <w:p w:rsidR="00997E63" w:rsidRDefault="00997E63" w:rsidP="00E042C8">
      <w:pPr>
        <w:tabs>
          <w:tab w:val="left" w:pos="2760"/>
        </w:tabs>
        <w:jc w:val="both"/>
      </w:pPr>
      <w:r>
        <w:t>Т</w:t>
      </w:r>
      <w:r>
        <w:rPr>
          <w:vertAlign w:val="subscript"/>
        </w:rPr>
        <w:t>раз</w:t>
      </w:r>
      <w:r>
        <w:t xml:space="preserve"> = 3∙34 = 102 кН</w:t>
      </w:r>
    </w:p>
    <w:p w:rsidR="00997E63" w:rsidRPr="00E042C8" w:rsidRDefault="00997E63" w:rsidP="00E042C8">
      <w:pPr>
        <w:tabs>
          <w:tab w:val="left" w:pos="2760"/>
        </w:tabs>
        <w:jc w:val="both"/>
      </w:pPr>
      <w:r>
        <w:t xml:space="preserve">По найденному разрывному усилию подобрали трос диаметром </w:t>
      </w:r>
      <w:r>
        <w:rPr>
          <w:lang w:val="en-US"/>
        </w:rPr>
        <w:t>d</w:t>
      </w:r>
      <w:r>
        <w:t>=17мм</w:t>
      </w:r>
    </w:p>
    <w:p w:rsidR="002408D9" w:rsidRPr="00E042C8" w:rsidRDefault="002408D9" w:rsidP="00E042C8">
      <w:pPr>
        <w:tabs>
          <w:tab w:val="left" w:pos="2760"/>
        </w:tabs>
        <w:jc w:val="both"/>
      </w:pPr>
    </w:p>
    <w:p w:rsidR="002408D9" w:rsidRPr="00E042C8" w:rsidRDefault="002408D9" w:rsidP="00E042C8">
      <w:pPr>
        <w:tabs>
          <w:tab w:val="left" w:pos="2760"/>
        </w:tabs>
        <w:jc w:val="both"/>
      </w:pPr>
    </w:p>
    <w:p w:rsidR="002408D9" w:rsidRPr="00E042C8" w:rsidRDefault="002408D9" w:rsidP="00E042C8">
      <w:pPr>
        <w:tabs>
          <w:tab w:val="left" w:pos="2760"/>
        </w:tabs>
        <w:jc w:val="both"/>
      </w:pPr>
    </w:p>
    <w:p w:rsidR="002408D9" w:rsidRPr="00E042C8" w:rsidRDefault="002408D9" w:rsidP="00E042C8">
      <w:pPr>
        <w:tabs>
          <w:tab w:val="left" w:pos="2760"/>
        </w:tabs>
        <w:jc w:val="both"/>
      </w:pPr>
    </w:p>
    <w:p w:rsidR="002408D9" w:rsidRPr="00E042C8" w:rsidRDefault="002408D9" w:rsidP="00E042C8">
      <w:pPr>
        <w:tabs>
          <w:tab w:val="left" w:pos="2760"/>
        </w:tabs>
        <w:jc w:val="both"/>
      </w:pPr>
    </w:p>
    <w:p w:rsidR="002408D9" w:rsidRPr="00E042C8" w:rsidRDefault="002408D9" w:rsidP="00E042C8">
      <w:pPr>
        <w:tabs>
          <w:tab w:val="left" w:pos="2760"/>
        </w:tabs>
        <w:jc w:val="both"/>
      </w:pPr>
    </w:p>
    <w:p w:rsidR="002408D9" w:rsidRPr="00E042C8" w:rsidRDefault="002408D9" w:rsidP="00E042C8">
      <w:pPr>
        <w:tabs>
          <w:tab w:val="left" w:pos="2760"/>
        </w:tabs>
        <w:jc w:val="both"/>
      </w:pPr>
    </w:p>
    <w:p w:rsidR="002408D9" w:rsidRDefault="002408D9" w:rsidP="00E042C8">
      <w:pPr>
        <w:tabs>
          <w:tab w:val="left" w:pos="2760"/>
        </w:tabs>
        <w:jc w:val="center"/>
        <w:rPr>
          <w:b/>
        </w:rPr>
      </w:pPr>
      <w:r>
        <w:rPr>
          <w:b/>
        </w:rPr>
        <w:t>Раздел №2. Буксировка судов морем</w:t>
      </w:r>
    </w:p>
    <w:p w:rsidR="002408D9" w:rsidRDefault="002408D9" w:rsidP="00E042C8">
      <w:pPr>
        <w:tabs>
          <w:tab w:val="left" w:pos="2760"/>
        </w:tabs>
        <w:jc w:val="center"/>
        <w:rPr>
          <w:b/>
        </w:rPr>
      </w:pPr>
    </w:p>
    <w:p w:rsidR="002408D9" w:rsidRDefault="002408D9" w:rsidP="00E042C8">
      <w:pPr>
        <w:tabs>
          <w:tab w:val="left" w:pos="2760"/>
        </w:tabs>
        <w:jc w:val="both"/>
      </w:pPr>
      <w:r>
        <w:t>Цель работы – определение пригодности выбранной буксирной линии для проведения безопасной буксировки морем, в ходе расчетов определяется насколько изменяется расстояние между судами во время волнения.</w:t>
      </w:r>
    </w:p>
    <w:p w:rsidR="002408D9" w:rsidRDefault="002408D9" w:rsidP="00E042C8">
      <w:pPr>
        <w:tabs>
          <w:tab w:val="left" w:pos="2760"/>
        </w:tabs>
        <w:jc w:val="both"/>
      </w:pPr>
    </w:p>
    <w:p w:rsidR="002408D9" w:rsidRDefault="002408D9" w:rsidP="00E042C8">
      <w:pPr>
        <w:tabs>
          <w:tab w:val="left" w:pos="2760"/>
        </w:tabs>
        <w:jc w:val="center"/>
        <w:rPr>
          <w:b/>
        </w:rPr>
      </w:pPr>
      <w:r>
        <w:rPr>
          <w:b/>
        </w:rPr>
        <w:t>2.1.Определение тяговых усилий в буксирной линии при плавании на спокойной воде</w:t>
      </w:r>
    </w:p>
    <w:p w:rsidR="002408D9" w:rsidRDefault="002408D9" w:rsidP="00E042C8">
      <w:pPr>
        <w:tabs>
          <w:tab w:val="left" w:pos="2760"/>
        </w:tabs>
        <w:jc w:val="center"/>
        <w:rPr>
          <w:b/>
        </w:rPr>
      </w:pPr>
    </w:p>
    <w:p w:rsidR="002408D9" w:rsidRDefault="00F97DED" w:rsidP="00E042C8">
      <w:pPr>
        <w:tabs>
          <w:tab w:val="left" w:pos="2760"/>
        </w:tabs>
        <w:jc w:val="both"/>
      </w:pPr>
      <w:r>
        <w:t>упор винта в швартовом режиме равен:</w:t>
      </w:r>
    </w:p>
    <w:p w:rsidR="00F97DED" w:rsidRDefault="00F97DED" w:rsidP="00E042C8">
      <w:pPr>
        <w:tabs>
          <w:tab w:val="left" w:pos="2760"/>
        </w:tabs>
        <w:jc w:val="both"/>
      </w:pPr>
    </w:p>
    <w:p w:rsidR="00F97DED" w:rsidRDefault="00F97DED" w:rsidP="00E042C8">
      <w:pPr>
        <w:tabs>
          <w:tab w:val="left" w:pos="2760"/>
        </w:tabs>
        <w:jc w:val="both"/>
      </w:pPr>
      <w:r>
        <w:t>Т</w:t>
      </w:r>
      <w:r>
        <w:rPr>
          <w:vertAlign w:val="subscript"/>
        </w:rPr>
        <w:t>ш</w:t>
      </w:r>
      <w:r>
        <w:t xml:space="preserve"> = 0,136∙</w:t>
      </w:r>
      <w:r>
        <w:rPr>
          <w:lang w:val="en-US"/>
        </w:rPr>
        <w:t>N</w:t>
      </w:r>
      <w:r>
        <w:t xml:space="preserve"> = 0,136∙1300л.с.∙0,735Вт/л.с. = 130кН</w:t>
      </w:r>
    </w:p>
    <w:p w:rsidR="00F97DED" w:rsidRDefault="00F97DED" w:rsidP="00E042C8">
      <w:pPr>
        <w:tabs>
          <w:tab w:val="left" w:pos="2760"/>
        </w:tabs>
        <w:jc w:val="both"/>
      </w:pPr>
    </w:p>
    <w:p w:rsidR="00F97DED" w:rsidRDefault="00F97DED" w:rsidP="00E042C8">
      <w:pPr>
        <w:tabs>
          <w:tab w:val="left" w:pos="2760"/>
        </w:tabs>
        <w:jc w:val="both"/>
      </w:pPr>
      <w:r>
        <w:t xml:space="preserve">Принимаем упор винта в швартовом режиме равным сопротивлению воды движению судна </w:t>
      </w:r>
      <w:r>
        <w:rPr>
          <w:lang w:val="en-US"/>
        </w:rPr>
        <w:t>R</w:t>
      </w:r>
      <w:r>
        <w:rPr>
          <w:vertAlign w:val="subscript"/>
          <w:lang w:val="en-US"/>
        </w:rPr>
        <w:t>i</w:t>
      </w:r>
      <w:r w:rsidRPr="00E042C8">
        <w:t xml:space="preserve"> </w:t>
      </w:r>
      <w:r>
        <w:t>при максимальной скорости последнего без буксира:</w:t>
      </w:r>
    </w:p>
    <w:p w:rsidR="00F97DED" w:rsidRDefault="00F97DED" w:rsidP="00E042C8">
      <w:pPr>
        <w:tabs>
          <w:tab w:val="left" w:pos="2760"/>
        </w:tabs>
        <w:jc w:val="both"/>
      </w:pPr>
    </w:p>
    <w:p w:rsidR="00F97DED" w:rsidRDefault="00F97DED" w:rsidP="00E042C8">
      <w:pPr>
        <w:tabs>
          <w:tab w:val="left" w:pos="2760"/>
        </w:tabs>
        <w:jc w:val="both"/>
        <w:rPr>
          <w:vertAlign w:val="subscript"/>
        </w:rPr>
      </w:pPr>
      <w:r>
        <w:t>Т</w:t>
      </w:r>
      <w:r>
        <w:rPr>
          <w:vertAlign w:val="subscript"/>
        </w:rPr>
        <w:t>ш</w:t>
      </w:r>
      <w:r>
        <w:t xml:space="preserve"> =</w:t>
      </w:r>
      <w:r w:rsidR="009C5595" w:rsidRPr="00E042C8">
        <w:t xml:space="preserve"> 130 </w:t>
      </w:r>
      <w:r w:rsidR="009C5595">
        <w:t xml:space="preserve">кН = </w:t>
      </w:r>
      <w:r w:rsidR="009C5595">
        <w:rPr>
          <w:lang w:val="en-US"/>
        </w:rPr>
        <w:t>R</w:t>
      </w:r>
      <w:r w:rsidR="009C5595">
        <w:rPr>
          <w:vertAlign w:val="subscript"/>
        </w:rPr>
        <w:t>б1</w:t>
      </w:r>
    </w:p>
    <w:p w:rsidR="009C5595" w:rsidRDefault="009C5595" w:rsidP="00E042C8">
      <w:pPr>
        <w:tabs>
          <w:tab w:val="left" w:pos="540"/>
        </w:tabs>
        <w:jc w:val="both"/>
      </w:pPr>
      <w:r>
        <w:tab/>
        <w:t xml:space="preserve">Далее определяем сопротивление, соответствующее различным скоростям хода: </w:t>
      </w:r>
    </w:p>
    <w:p w:rsidR="009C5595" w:rsidRPr="00E042C8" w:rsidRDefault="009C5595" w:rsidP="00E042C8">
      <w:pPr>
        <w:tabs>
          <w:tab w:val="left" w:pos="2760"/>
        </w:tabs>
        <w:jc w:val="both"/>
      </w:pPr>
      <w:r>
        <w:rPr>
          <w:lang w:val="en-US"/>
        </w:rPr>
        <w:t>R</w:t>
      </w:r>
      <w:r>
        <w:rPr>
          <w:vertAlign w:val="subscript"/>
          <w:lang w:val="en-US"/>
        </w:rPr>
        <w:t>i</w:t>
      </w:r>
      <w:r w:rsidRPr="00E042C8">
        <w:rPr>
          <w:vertAlign w:val="subscript"/>
        </w:rPr>
        <w:t>-1</w:t>
      </w:r>
      <w:r w:rsidRPr="00E042C8">
        <w:t xml:space="preserve">= </w:t>
      </w:r>
      <w:r>
        <w:rPr>
          <w:lang w:val="en-US"/>
        </w:rPr>
        <w:t>R</w:t>
      </w:r>
      <w:r>
        <w:rPr>
          <w:vertAlign w:val="subscript"/>
          <w:lang w:val="en-US"/>
        </w:rPr>
        <w:t>i</w:t>
      </w:r>
      <w:r w:rsidRPr="00E042C8">
        <w:t>∙(</w:t>
      </w:r>
      <w:r>
        <w:rPr>
          <w:lang w:val="en-US"/>
        </w:rPr>
        <w:t>V</w:t>
      </w:r>
      <w:r>
        <w:rPr>
          <w:vertAlign w:val="subscript"/>
          <w:lang w:val="en-US"/>
        </w:rPr>
        <w:t>i</w:t>
      </w:r>
      <w:r w:rsidRPr="00E042C8">
        <w:rPr>
          <w:vertAlign w:val="subscript"/>
        </w:rPr>
        <w:t>-1</w:t>
      </w:r>
      <w:r w:rsidRPr="00E042C8">
        <w:rPr>
          <w:vertAlign w:val="superscript"/>
        </w:rPr>
        <w:t>2</w:t>
      </w:r>
      <w:r w:rsidRPr="00E042C8">
        <w:t>/</w:t>
      </w:r>
      <w:r>
        <w:rPr>
          <w:lang w:val="en-US"/>
        </w:rPr>
        <w:t>V</w:t>
      </w:r>
      <w:r>
        <w:rPr>
          <w:vertAlign w:val="subscript"/>
          <w:lang w:val="en-US"/>
        </w:rPr>
        <w:t>i</w:t>
      </w:r>
      <w:r w:rsidRPr="00E042C8">
        <w:rPr>
          <w:vertAlign w:val="superscript"/>
        </w:rPr>
        <w:t>2</w:t>
      </w:r>
      <w:r w:rsidRPr="00E042C8">
        <w:t>)</w:t>
      </w:r>
    </w:p>
    <w:p w:rsidR="009C5595" w:rsidRDefault="009C5595" w:rsidP="00E042C8">
      <w:pPr>
        <w:tabs>
          <w:tab w:val="left" w:pos="2760"/>
        </w:tabs>
        <w:jc w:val="both"/>
        <w:rPr>
          <w:lang w:val="en-US"/>
        </w:rPr>
      </w:pPr>
      <w:r>
        <w:t xml:space="preserve">Где </w:t>
      </w:r>
      <w:r>
        <w:rPr>
          <w:lang w:val="en-US"/>
        </w:rPr>
        <w:t>R</w:t>
      </w:r>
      <w:r>
        <w:rPr>
          <w:vertAlign w:val="subscript"/>
          <w:lang w:val="en-US"/>
        </w:rPr>
        <w:t>i</w:t>
      </w:r>
      <w:r w:rsidRPr="00E042C8">
        <w:t xml:space="preserve">, </w:t>
      </w:r>
      <w:r>
        <w:rPr>
          <w:lang w:val="en-US"/>
        </w:rPr>
        <w:t>R</w:t>
      </w:r>
      <w:r>
        <w:rPr>
          <w:vertAlign w:val="subscript"/>
          <w:lang w:val="en-US"/>
        </w:rPr>
        <w:t>i</w:t>
      </w:r>
      <w:r w:rsidRPr="00E042C8">
        <w:rPr>
          <w:vertAlign w:val="subscript"/>
        </w:rPr>
        <w:t>-1</w:t>
      </w:r>
      <w:r w:rsidRPr="00E042C8">
        <w:t xml:space="preserve"> – </w:t>
      </w:r>
      <w:r>
        <w:t xml:space="preserve">сопротивление воды движению судна при скоростях </w:t>
      </w:r>
      <w:r>
        <w:rPr>
          <w:lang w:val="en-US"/>
        </w:rPr>
        <w:t>V</w:t>
      </w:r>
      <w:r>
        <w:rPr>
          <w:vertAlign w:val="subscript"/>
          <w:lang w:val="en-US"/>
        </w:rPr>
        <w:t>i</w:t>
      </w:r>
      <w:r w:rsidRPr="00E042C8">
        <w:rPr>
          <w:vertAlign w:val="subscript"/>
        </w:rPr>
        <w:t xml:space="preserve"> </w:t>
      </w:r>
      <w:r>
        <w:t>и</w:t>
      </w:r>
      <w:r w:rsidRPr="00E042C8">
        <w:t xml:space="preserve"> </w:t>
      </w:r>
      <w:r>
        <w:rPr>
          <w:lang w:val="en-US"/>
        </w:rPr>
        <w:t>V</w:t>
      </w:r>
      <w:r>
        <w:rPr>
          <w:vertAlign w:val="subscript"/>
          <w:lang w:val="en-US"/>
        </w:rPr>
        <w:t>i</w:t>
      </w:r>
      <w:r w:rsidRPr="00E042C8">
        <w:rPr>
          <w:vertAlign w:val="subscript"/>
        </w:rPr>
        <w:t>-1</w:t>
      </w:r>
    </w:p>
    <w:p w:rsidR="009C5595" w:rsidRDefault="009C5595" w:rsidP="00E042C8">
      <w:pPr>
        <w:tabs>
          <w:tab w:val="left" w:pos="540"/>
        </w:tabs>
        <w:jc w:val="both"/>
      </w:pPr>
      <w:r>
        <w:tab/>
        <w:t>Сопротивление винтов буксируемого судна определяем по эмпирической формуле:</w:t>
      </w:r>
    </w:p>
    <w:p w:rsidR="009C5595" w:rsidRPr="00E042C8" w:rsidRDefault="009C5595" w:rsidP="00E042C8">
      <w:pPr>
        <w:tabs>
          <w:tab w:val="left" w:pos="2760"/>
        </w:tabs>
        <w:jc w:val="both"/>
      </w:pPr>
      <w:r>
        <w:rPr>
          <w:lang w:val="en-US"/>
        </w:rPr>
        <w:t>R</w:t>
      </w:r>
      <w:r>
        <w:rPr>
          <w:vertAlign w:val="subscript"/>
        </w:rPr>
        <w:t xml:space="preserve">в </w:t>
      </w:r>
      <w:r>
        <w:t>= К</w:t>
      </w:r>
      <w:r>
        <w:rPr>
          <w:vertAlign w:val="subscript"/>
        </w:rPr>
        <w:t>1</w:t>
      </w:r>
      <w:r>
        <w:t>∙</w:t>
      </w:r>
      <w:r>
        <w:rPr>
          <w:lang w:val="en-US"/>
        </w:rPr>
        <w:t>Q</w:t>
      </w:r>
      <w:r w:rsidRPr="00E042C8">
        <w:rPr>
          <w:vertAlign w:val="subscript"/>
        </w:rPr>
        <w:t>1</w:t>
      </w:r>
      <w:r w:rsidRPr="00E042C8">
        <w:t>∙</w:t>
      </w:r>
      <w:r>
        <w:rPr>
          <w:lang w:val="en-US"/>
        </w:rPr>
        <w:t>d</w:t>
      </w:r>
      <w:r>
        <w:rPr>
          <w:vertAlign w:val="subscript"/>
        </w:rPr>
        <w:t>в</w:t>
      </w:r>
      <w:r w:rsidRPr="00E042C8">
        <w:rPr>
          <w:vertAlign w:val="superscript"/>
        </w:rPr>
        <w:t>2</w:t>
      </w:r>
      <w:r w:rsidRPr="00E042C8">
        <w:t>∙</w:t>
      </w:r>
      <w:r>
        <w:rPr>
          <w:lang w:val="en-US"/>
        </w:rPr>
        <w:t>V</w:t>
      </w:r>
      <w:r w:rsidRPr="00E042C8">
        <w:rPr>
          <w:vertAlign w:val="superscript"/>
        </w:rPr>
        <w:t>2</w:t>
      </w:r>
      <w:r w:rsidRPr="00E042C8">
        <w:t>= 500∙0,6∙1,5</w:t>
      </w:r>
      <w:r w:rsidRPr="00E042C8">
        <w:rPr>
          <w:vertAlign w:val="superscript"/>
        </w:rPr>
        <w:t>2</w:t>
      </w:r>
      <w:r w:rsidRPr="00E042C8">
        <w:t>∙</w:t>
      </w:r>
      <w:r>
        <w:rPr>
          <w:lang w:val="en-US"/>
        </w:rPr>
        <w:t>V</w:t>
      </w:r>
      <w:r w:rsidRPr="00E042C8">
        <w:rPr>
          <w:vertAlign w:val="superscript"/>
        </w:rPr>
        <w:t xml:space="preserve">2 </w:t>
      </w:r>
      <w:r w:rsidRPr="00E042C8">
        <w:t>= 675∙</w:t>
      </w:r>
      <w:r>
        <w:rPr>
          <w:lang w:val="en-US"/>
        </w:rPr>
        <w:t>V</w:t>
      </w:r>
      <w:r w:rsidRPr="00E042C8">
        <w:rPr>
          <w:vertAlign w:val="superscript"/>
        </w:rPr>
        <w:t>2</w:t>
      </w:r>
    </w:p>
    <w:p w:rsidR="009C5595" w:rsidRDefault="009C5595" w:rsidP="00E042C8">
      <w:pPr>
        <w:tabs>
          <w:tab w:val="left" w:pos="2760"/>
        </w:tabs>
        <w:jc w:val="both"/>
      </w:pPr>
      <w:r>
        <w:t xml:space="preserve">Где </w:t>
      </w:r>
      <w:r>
        <w:rPr>
          <w:lang w:val="en-US"/>
        </w:rPr>
        <w:t>Q</w:t>
      </w:r>
      <w:r w:rsidRPr="00E042C8">
        <w:rPr>
          <w:vertAlign w:val="subscript"/>
        </w:rPr>
        <w:t>1</w:t>
      </w:r>
      <w:r w:rsidRPr="00E042C8">
        <w:t xml:space="preserve"> – </w:t>
      </w:r>
      <w:r>
        <w:t>дисковое отношение винта</w:t>
      </w:r>
    </w:p>
    <w:p w:rsidR="009C5595" w:rsidRDefault="009C5595" w:rsidP="00E042C8">
      <w:pPr>
        <w:tabs>
          <w:tab w:val="left" w:pos="2760"/>
        </w:tabs>
        <w:jc w:val="both"/>
      </w:pPr>
      <w:r>
        <w:t xml:space="preserve">       </w:t>
      </w:r>
      <w:r>
        <w:rPr>
          <w:lang w:val="en-US"/>
        </w:rPr>
        <w:t>d</w:t>
      </w:r>
      <w:r>
        <w:rPr>
          <w:vertAlign w:val="subscript"/>
        </w:rPr>
        <w:t>в</w:t>
      </w:r>
      <w:r>
        <w:t xml:space="preserve"> – диаметр винта, м</w:t>
      </w:r>
    </w:p>
    <w:p w:rsidR="009C5595" w:rsidRDefault="009C5595" w:rsidP="00E042C8">
      <w:pPr>
        <w:tabs>
          <w:tab w:val="left" w:pos="2760"/>
        </w:tabs>
        <w:jc w:val="both"/>
      </w:pPr>
      <w:r>
        <w:t xml:space="preserve">       </w:t>
      </w:r>
      <w:r>
        <w:rPr>
          <w:lang w:val="en-US"/>
        </w:rPr>
        <w:t>V</w:t>
      </w:r>
      <w:r>
        <w:t xml:space="preserve"> – скорость буксировки, м/с</w:t>
      </w:r>
    </w:p>
    <w:p w:rsidR="009C5595" w:rsidRDefault="009C5595" w:rsidP="00E042C8">
      <w:pPr>
        <w:tabs>
          <w:tab w:val="left" w:pos="2760"/>
        </w:tabs>
        <w:jc w:val="both"/>
      </w:pPr>
      <w:r>
        <w:t xml:space="preserve">       К</w:t>
      </w:r>
      <w:r>
        <w:rPr>
          <w:vertAlign w:val="subscript"/>
        </w:rPr>
        <w:t>1</w:t>
      </w:r>
      <w:r>
        <w:t xml:space="preserve"> – коэффициент равный 500 для застопоренного и 150 для проворачиваемого винта</w:t>
      </w:r>
    </w:p>
    <w:p w:rsidR="009C5595" w:rsidRPr="00E042C8" w:rsidRDefault="009C5595" w:rsidP="00E042C8">
      <w:pPr>
        <w:tabs>
          <w:tab w:val="left" w:pos="540"/>
        </w:tabs>
        <w:jc w:val="both"/>
      </w:pPr>
      <w:r>
        <w:tab/>
        <w:t>Сопротивление буксируемого судна находим по формуле:</w:t>
      </w:r>
    </w:p>
    <w:p w:rsidR="002408D9" w:rsidRDefault="009C5595" w:rsidP="00E042C8">
      <w:pPr>
        <w:tabs>
          <w:tab w:val="left" w:pos="2760"/>
        </w:tabs>
        <w:jc w:val="both"/>
        <w:rPr>
          <w:vertAlign w:val="subscript"/>
        </w:rPr>
      </w:pPr>
      <w:r>
        <w:rPr>
          <w:lang w:val="en-US"/>
        </w:rPr>
        <w:t>R</w:t>
      </w:r>
      <w:r>
        <w:rPr>
          <w:vertAlign w:val="subscript"/>
        </w:rPr>
        <w:t>б</w:t>
      </w:r>
      <w:r w:rsidRPr="009C5595">
        <w:rPr>
          <w:vertAlign w:val="subscript"/>
        </w:rPr>
        <w:t>.</w:t>
      </w:r>
      <w:r>
        <w:rPr>
          <w:vertAlign w:val="subscript"/>
        </w:rPr>
        <w:t>о</w:t>
      </w:r>
      <w:r w:rsidRPr="009C5595">
        <w:rPr>
          <w:vertAlign w:val="subscript"/>
        </w:rPr>
        <w:t xml:space="preserve">. </w:t>
      </w:r>
      <w:r w:rsidRPr="009C5595">
        <w:t xml:space="preserve">= </w:t>
      </w:r>
      <w:r>
        <w:rPr>
          <w:lang w:val="en-US"/>
        </w:rPr>
        <w:t>R</w:t>
      </w:r>
      <w:r w:rsidRPr="00E042C8">
        <w:rPr>
          <w:vertAlign w:val="superscript"/>
        </w:rPr>
        <w:t>′</w:t>
      </w:r>
      <w:r>
        <w:rPr>
          <w:vertAlign w:val="subscript"/>
          <w:lang w:val="en-US"/>
        </w:rPr>
        <w:t>i</w:t>
      </w:r>
      <w:r w:rsidRPr="00E042C8">
        <w:rPr>
          <w:vertAlign w:val="subscript"/>
        </w:rPr>
        <w:t>-1</w:t>
      </w:r>
      <w:r w:rsidRPr="00E042C8">
        <w:t>+</w:t>
      </w:r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 w:rsidRPr="00E042C8">
        <w:rPr>
          <w:vertAlign w:val="subscript"/>
        </w:rPr>
        <w:t>-1</w:t>
      </w:r>
      <w:r w:rsidRPr="009C5595">
        <w:t xml:space="preserve">, </w:t>
      </w:r>
      <w:r>
        <w:t>где</w:t>
      </w:r>
      <w:r w:rsidRPr="009C5595">
        <w:t xml:space="preserve"> </w:t>
      </w:r>
      <w:r>
        <w:rPr>
          <w:lang w:val="en-US"/>
        </w:rPr>
        <w:t>R</w:t>
      </w:r>
      <w:r w:rsidRPr="00E042C8">
        <w:rPr>
          <w:vertAlign w:val="superscript"/>
        </w:rPr>
        <w:t>′</w:t>
      </w:r>
      <w:r>
        <w:rPr>
          <w:vertAlign w:val="subscript"/>
          <w:lang w:val="en-US"/>
        </w:rPr>
        <w:t>i</w:t>
      </w:r>
      <w:r w:rsidRPr="00E042C8">
        <w:rPr>
          <w:vertAlign w:val="subscript"/>
        </w:rPr>
        <w:t xml:space="preserve">-1 </w:t>
      </w:r>
      <w:r>
        <w:t xml:space="preserve">– сопротивление корпуса аварийного судна, оределяемое аналогично </w:t>
      </w:r>
      <w:r>
        <w:rPr>
          <w:lang w:val="en-US"/>
        </w:rPr>
        <w:t>R</w:t>
      </w:r>
      <w:r>
        <w:rPr>
          <w:vertAlign w:val="subscript"/>
          <w:lang w:val="en-US"/>
        </w:rPr>
        <w:t>i</w:t>
      </w:r>
      <w:r w:rsidRPr="00E042C8">
        <w:rPr>
          <w:vertAlign w:val="subscript"/>
        </w:rPr>
        <w:t>-1</w:t>
      </w:r>
    </w:p>
    <w:p w:rsidR="009C5595" w:rsidRDefault="009C5595" w:rsidP="00E042C8">
      <w:pPr>
        <w:tabs>
          <w:tab w:val="left" w:pos="540"/>
        </w:tabs>
        <w:jc w:val="both"/>
      </w:pPr>
      <w:r>
        <w:tab/>
        <w:t>Общее сопротивление состава равно:</w:t>
      </w:r>
    </w:p>
    <w:p w:rsidR="009C5595" w:rsidRDefault="009C5595" w:rsidP="00E042C8">
      <w:pPr>
        <w:tabs>
          <w:tab w:val="left" w:pos="540"/>
        </w:tabs>
        <w:jc w:val="both"/>
      </w:pPr>
      <w:r>
        <w:rPr>
          <w:lang w:val="en-US"/>
        </w:rPr>
        <w:t>R</w:t>
      </w:r>
      <w:r>
        <w:rPr>
          <w:vertAlign w:val="subscript"/>
        </w:rPr>
        <w:t>с</w:t>
      </w:r>
      <w:r>
        <w:rPr>
          <w:vertAlign w:val="subscript"/>
          <w:lang w:val="en-US"/>
        </w:rPr>
        <w:t>i</w:t>
      </w:r>
      <w:r w:rsidRPr="00E042C8">
        <w:rPr>
          <w:vertAlign w:val="subscript"/>
        </w:rPr>
        <w:t>-1</w:t>
      </w:r>
      <w:r w:rsidRPr="00E042C8">
        <w:t xml:space="preserve">= </w:t>
      </w:r>
      <w:r>
        <w:rPr>
          <w:lang w:val="en-US"/>
        </w:rPr>
        <w:t>R</w:t>
      </w:r>
      <w:r>
        <w:rPr>
          <w:vertAlign w:val="subscript"/>
        </w:rPr>
        <w:t>б</w:t>
      </w:r>
      <w:r>
        <w:rPr>
          <w:vertAlign w:val="subscript"/>
          <w:lang w:val="en-US"/>
        </w:rPr>
        <w:t>i</w:t>
      </w:r>
      <w:r w:rsidRPr="00E042C8">
        <w:rPr>
          <w:vertAlign w:val="subscript"/>
        </w:rPr>
        <w:t>-1</w:t>
      </w:r>
      <w:r w:rsidRPr="009C5595">
        <w:t xml:space="preserve">+ </w:t>
      </w:r>
      <w:r>
        <w:rPr>
          <w:lang w:val="en-US"/>
        </w:rPr>
        <w:t>R</w:t>
      </w:r>
      <w:r>
        <w:rPr>
          <w:vertAlign w:val="subscript"/>
        </w:rPr>
        <w:t>б</w:t>
      </w:r>
      <w:r w:rsidRPr="009C5595">
        <w:rPr>
          <w:vertAlign w:val="subscript"/>
        </w:rPr>
        <w:t>.</w:t>
      </w:r>
      <w:r>
        <w:rPr>
          <w:vertAlign w:val="subscript"/>
        </w:rPr>
        <w:t>о</w:t>
      </w:r>
      <w:r w:rsidRPr="009C5595">
        <w:rPr>
          <w:vertAlign w:val="subscript"/>
        </w:rPr>
        <w:t>.</w:t>
      </w:r>
      <w:r>
        <w:rPr>
          <w:vertAlign w:val="subscript"/>
          <w:lang w:val="en-US"/>
        </w:rPr>
        <w:t>i</w:t>
      </w:r>
      <w:r w:rsidRPr="00E042C8">
        <w:rPr>
          <w:vertAlign w:val="subscript"/>
        </w:rPr>
        <w:t>-1</w:t>
      </w:r>
      <w:r w:rsidRPr="009C5595">
        <w:t xml:space="preserve">= </w:t>
      </w:r>
      <w:r>
        <w:rPr>
          <w:lang w:val="en-US"/>
        </w:rPr>
        <w:t>R</w:t>
      </w:r>
      <w:r>
        <w:rPr>
          <w:vertAlign w:val="subscript"/>
        </w:rPr>
        <w:t>б</w:t>
      </w:r>
      <w:r>
        <w:rPr>
          <w:vertAlign w:val="subscript"/>
          <w:lang w:val="en-US"/>
        </w:rPr>
        <w:t>i</w:t>
      </w:r>
      <w:r w:rsidRPr="00E042C8">
        <w:rPr>
          <w:vertAlign w:val="subscript"/>
        </w:rPr>
        <w:t>-1</w:t>
      </w:r>
      <w:r w:rsidRPr="009C5595">
        <w:t>+</w:t>
      </w:r>
      <w:r w:rsidRPr="009C5595">
        <w:rPr>
          <w:lang w:val="en-US"/>
        </w:rPr>
        <w:t>R</w:t>
      </w:r>
      <w:r w:rsidRPr="00E042C8">
        <w:rPr>
          <w:vertAlign w:val="superscript"/>
        </w:rPr>
        <w:t>′</w:t>
      </w:r>
      <w:r>
        <w:rPr>
          <w:vertAlign w:val="subscript"/>
          <w:lang w:val="en-US"/>
        </w:rPr>
        <w:t>i</w:t>
      </w:r>
      <w:r w:rsidRPr="00E042C8">
        <w:rPr>
          <w:vertAlign w:val="subscript"/>
        </w:rPr>
        <w:t>-1</w:t>
      </w:r>
      <w:r w:rsidRPr="009C5595">
        <w:t xml:space="preserve">+ </w:t>
      </w:r>
      <w:r>
        <w:rPr>
          <w:lang w:val="en-US"/>
        </w:rPr>
        <w:t>R</w:t>
      </w:r>
      <w:r>
        <w:rPr>
          <w:vertAlign w:val="subscript"/>
        </w:rPr>
        <w:t>в</w:t>
      </w:r>
      <w:r>
        <w:rPr>
          <w:vertAlign w:val="subscript"/>
          <w:lang w:val="en-US"/>
        </w:rPr>
        <w:t>i</w:t>
      </w:r>
      <w:r w:rsidRPr="00E042C8">
        <w:rPr>
          <w:vertAlign w:val="subscript"/>
        </w:rPr>
        <w:t>-1</w:t>
      </w:r>
    </w:p>
    <w:p w:rsidR="009C5595" w:rsidRDefault="009C5595" w:rsidP="00E042C8">
      <w:pPr>
        <w:tabs>
          <w:tab w:val="left" w:pos="540"/>
        </w:tabs>
        <w:jc w:val="both"/>
      </w:pPr>
      <w:r>
        <w:t>Данные вычислений представлены в виде таблицы</w:t>
      </w:r>
    </w:p>
    <w:p w:rsidR="009C5595" w:rsidRDefault="009C5595" w:rsidP="00E042C8">
      <w:pPr>
        <w:tabs>
          <w:tab w:val="left" w:pos="540"/>
        </w:tabs>
        <w:jc w:val="both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9C5595">
        <w:tc>
          <w:tcPr>
            <w:tcW w:w="1914" w:type="dxa"/>
          </w:tcPr>
          <w:p w:rsidR="009C5595" w:rsidRPr="009C5595" w:rsidRDefault="009C5595" w:rsidP="00E042C8">
            <w:pPr>
              <w:tabs>
                <w:tab w:val="left" w:pos="540"/>
              </w:tabs>
              <w:jc w:val="center"/>
            </w:pPr>
            <w:r>
              <w:rPr>
                <w:lang w:val="en-US"/>
              </w:rPr>
              <w:t>V</w:t>
            </w:r>
            <w:r>
              <w:t>,узлы</w:t>
            </w:r>
          </w:p>
        </w:tc>
        <w:tc>
          <w:tcPr>
            <w:tcW w:w="1914" w:type="dxa"/>
          </w:tcPr>
          <w:p w:rsidR="009C5595" w:rsidRPr="009C5595" w:rsidRDefault="009C5595" w:rsidP="00E042C8">
            <w:pPr>
              <w:tabs>
                <w:tab w:val="left" w:pos="540"/>
              </w:tabs>
              <w:jc w:val="center"/>
            </w:pPr>
            <w:r>
              <w:rPr>
                <w:lang w:val="en-US"/>
              </w:rPr>
              <w:t>R</w:t>
            </w:r>
            <w:r>
              <w:t>б, кН</w:t>
            </w:r>
          </w:p>
        </w:tc>
        <w:tc>
          <w:tcPr>
            <w:tcW w:w="1914" w:type="dxa"/>
          </w:tcPr>
          <w:p w:rsidR="009C5595" w:rsidRPr="00D11D49" w:rsidRDefault="00D11D49" w:rsidP="00E042C8">
            <w:pPr>
              <w:tabs>
                <w:tab w:val="left" w:pos="540"/>
              </w:tabs>
              <w:jc w:val="center"/>
            </w:pPr>
            <w:r>
              <w:rPr>
                <w:lang w:val="en-US"/>
              </w:rPr>
              <w:t>R</w:t>
            </w:r>
            <w:r>
              <w:t>в, кН</w:t>
            </w:r>
          </w:p>
        </w:tc>
        <w:tc>
          <w:tcPr>
            <w:tcW w:w="1914" w:type="dxa"/>
          </w:tcPr>
          <w:p w:rsidR="009C5595" w:rsidRPr="00D11D49" w:rsidRDefault="00D11D49" w:rsidP="00E042C8">
            <w:pPr>
              <w:tabs>
                <w:tab w:val="left" w:pos="540"/>
              </w:tabs>
              <w:jc w:val="center"/>
            </w:pPr>
            <w:r>
              <w:rPr>
                <w:lang w:val="en-US"/>
              </w:rPr>
              <w:t>R</w:t>
            </w:r>
            <w:r>
              <w:t>б.о., кН</w:t>
            </w:r>
          </w:p>
        </w:tc>
        <w:tc>
          <w:tcPr>
            <w:tcW w:w="1915" w:type="dxa"/>
          </w:tcPr>
          <w:p w:rsidR="009C5595" w:rsidRPr="00D11D49" w:rsidRDefault="00D11D49" w:rsidP="00E042C8">
            <w:pPr>
              <w:tabs>
                <w:tab w:val="left" w:pos="540"/>
              </w:tabs>
              <w:jc w:val="center"/>
            </w:pPr>
            <w:r>
              <w:rPr>
                <w:lang w:val="en-US"/>
              </w:rPr>
              <w:t>R</w:t>
            </w:r>
            <w:r>
              <w:t>с, кН</w:t>
            </w:r>
          </w:p>
        </w:tc>
      </w:tr>
      <w:tr w:rsidR="009C5595"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11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130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21,2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151,2</w:t>
            </w:r>
          </w:p>
        </w:tc>
        <w:tc>
          <w:tcPr>
            <w:tcW w:w="1915" w:type="dxa"/>
          </w:tcPr>
          <w:p w:rsidR="009C5595" w:rsidRDefault="00B514BE" w:rsidP="00E042C8">
            <w:pPr>
              <w:tabs>
                <w:tab w:val="left" w:pos="540"/>
              </w:tabs>
              <w:jc w:val="center"/>
            </w:pPr>
            <w:r>
              <w:t>281,2</w:t>
            </w:r>
          </w:p>
        </w:tc>
      </w:tr>
      <w:tr w:rsidR="009C5595"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10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107,4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17,6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125,0</w:t>
            </w:r>
          </w:p>
        </w:tc>
        <w:tc>
          <w:tcPr>
            <w:tcW w:w="1915" w:type="dxa"/>
          </w:tcPr>
          <w:p w:rsidR="009C5595" w:rsidRDefault="00B514BE" w:rsidP="00E042C8">
            <w:pPr>
              <w:tabs>
                <w:tab w:val="left" w:pos="540"/>
              </w:tabs>
              <w:jc w:val="center"/>
            </w:pPr>
            <w:r>
              <w:t>232,4</w:t>
            </w:r>
          </w:p>
        </w:tc>
      </w:tr>
      <w:tr w:rsidR="009C5595"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9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87,0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14,5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101,5</w:t>
            </w:r>
          </w:p>
        </w:tc>
        <w:tc>
          <w:tcPr>
            <w:tcW w:w="1915" w:type="dxa"/>
          </w:tcPr>
          <w:p w:rsidR="009C5595" w:rsidRDefault="00B514BE" w:rsidP="00E042C8">
            <w:pPr>
              <w:tabs>
                <w:tab w:val="left" w:pos="540"/>
              </w:tabs>
              <w:jc w:val="center"/>
            </w:pPr>
            <w:r>
              <w:t>188,5</w:t>
            </w:r>
          </w:p>
        </w:tc>
      </w:tr>
      <w:tr w:rsidR="009C5595"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8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68,7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11,5</w:t>
            </w:r>
          </w:p>
        </w:tc>
        <w:tc>
          <w:tcPr>
            <w:tcW w:w="1914" w:type="dxa"/>
          </w:tcPr>
          <w:p w:rsidR="009C5595" w:rsidRPr="00B514BE" w:rsidRDefault="00B514BE" w:rsidP="00E042C8">
            <w:pPr>
              <w:tabs>
                <w:tab w:val="left" w:pos="540"/>
              </w:tabs>
              <w:jc w:val="center"/>
            </w:pPr>
            <w:r>
              <w:rPr>
                <w:lang w:val="en-US"/>
              </w:rPr>
              <w:t>80,2</w:t>
            </w:r>
          </w:p>
        </w:tc>
        <w:tc>
          <w:tcPr>
            <w:tcW w:w="1915" w:type="dxa"/>
          </w:tcPr>
          <w:p w:rsidR="009C5595" w:rsidRDefault="00B514BE" w:rsidP="00E042C8">
            <w:pPr>
              <w:tabs>
                <w:tab w:val="left" w:pos="540"/>
              </w:tabs>
              <w:jc w:val="center"/>
            </w:pPr>
            <w:r>
              <w:t>148,9</w:t>
            </w:r>
          </w:p>
        </w:tc>
      </w:tr>
      <w:tr w:rsidR="009C5595"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7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52,6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8,8</w:t>
            </w:r>
          </w:p>
        </w:tc>
        <w:tc>
          <w:tcPr>
            <w:tcW w:w="1914" w:type="dxa"/>
          </w:tcPr>
          <w:p w:rsidR="009C5595" w:rsidRDefault="00B514BE" w:rsidP="00E042C8">
            <w:pPr>
              <w:tabs>
                <w:tab w:val="left" w:pos="540"/>
              </w:tabs>
              <w:jc w:val="center"/>
            </w:pPr>
            <w:r>
              <w:t>61,4</w:t>
            </w:r>
          </w:p>
        </w:tc>
        <w:tc>
          <w:tcPr>
            <w:tcW w:w="1915" w:type="dxa"/>
          </w:tcPr>
          <w:p w:rsidR="009C5595" w:rsidRDefault="00B514BE" w:rsidP="00E042C8">
            <w:pPr>
              <w:tabs>
                <w:tab w:val="left" w:pos="540"/>
              </w:tabs>
              <w:jc w:val="center"/>
            </w:pPr>
            <w:r>
              <w:t>114,0</w:t>
            </w:r>
          </w:p>
        </w:tc>
      </w:tr>
      <w:tr w:rsidR="009C5595"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6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38,7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6,4</w:t>
            </w:r>
          </w:p>
        </w:tc>
        <w:tc>
          <w:tcPr>
            <w:tcW w:w="1914" w:type="dxa"/>
          </w:tcPr>
          <w:p w:rsidR="009C5595" w:rsidRDefault="00B514BE" w:rsidP="00E042C8">
            <w:pPr>
              <w:tabs>
                <w:tab w:val="left" w:pos="540"/>
              </w:tabs>
              <w:jc w:val="center"/>
            </w:pPr>
            <w:r>
              <w:t>45,1</w:t>
            </w:r>
          </w:p>
        </w:tc>
        <w:tc>
          <w:tcPr>
            <w:tcW w:w="1915" w:type="dxa"/>
          </w:tcPr>
          <w:p w:rsidR="009C5595" w:rsidRDefault="00B514BE" w:rsidP="00E042C8">
            <w:pPr>
              <w:tabs>
                <w:tab w:val="left" w:pos="540"/>
              </w:tabs>
              <w:jc w:val="center"/>
            </w:pPr>
            <w:r>
              <w:t>83,9</w:t>
            </w:r>
          </w:p>
        </w:tc>
      </w:tr>
      <w:tr w:rsidR="009C5595"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5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26,9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4,5</w:t>
            </w:r>
          </w:p>
        </w:tc>
        <w:tc>
          <w:tcPr>
            <w:tcW w:w="1914" w:type="dxa"/>
          </w:tcPr>
          <w:p w:rsidR="009C5595" w:rsidRDefault="00B514BE" w:rsidP="00E042C8">
            <w:pPr>
              <w:tabs>
                <w:tab w:val="left" w:pos="540"/>
              </w:tabs>
              <w:jc w:val="center"/>
            </w:pPr>
            <w:r>
              <w:t>31,4</w:t>
            </w:r>
          </w:p>
        </w:tc>
        <w:tc>
          <w:tcPr>
            <w:tcW w:w="1915" w:type="dxa"/>
          </w:tcPr>
          <w:p w:rsidR="009C5595" w:rsidRDefault="00B514BE" w:rsidP="00E042C8">
            <w:pPr>
              <w:tabs>
                <w:tab w:val="left" w:pos="540"/>
              </w:tabs>
              <w:jc w:val="center"/>
            </w:pPr>
            <w:r>
              <w:t>58,3</w:t>
            </w:r>
          </w:p>
        </w:tc>
      </w:tr>
      <w:tr w:rsidR="009C5595"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4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17,2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2,9</w:t>
            </w:r>
          </w:p>
        </w:tc>
        <w:tc>
          <w:tcPr>
            <w:tcW w:w="1914" w:type="dxa"/>
          </w:tcPr>
          <w:p w:rsidR="009C5595" w:rsidRDefault="00B514BE" w:rsidP="00E042C8">
            <w:pPr>
              <w:tabs>
                <w:tab w:val="left" w:pos="540"/>
              </w:tabs>
              <w:jc w:val="center"/>
            </w:pPr>
            <w:r>
              <w:t>20,1</w:t>
            </w:r>
          </w:p>
        </w:tc>
        <w:tc>
          <w:tcPr>
            <w:tcW w:w="1915" w:type="dxa"/>
          </w:tcPr>
          <w:p w:rsidR="009C5595" w:rsidRDefault="00B514BE" w:rsidP="00E042C8">
            <w:pPr>
              <w:tabs>
                <w:tab w:val="left" w:pos="540"/>
              </w:tabs>
              <w:jc w:val="center"/>
            </w:pPr>
            <w:r>
              <w:t>37,3</w:t>
            </w:r>
          </w:p>
        </w:tc>
      </w:tr>
      <w:tr w:rsidR="009C5595"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3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9,7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1,6</w:t>
            </w:r>
          </w:p>
        </w:tc>
        <w:tc>
          <w:tcPr>
            <w:tcW w:w="1914" w:type="dxa"/>
          </w:tcPr>
          <w:p w:rsidR="009C5595" w:rsidRDefault="00B514BE" w:rsidP="00E042C8">
            <w:pPr>
              <w:tabs>
                <w:tab w:val="left" w:pos="540"/>
              </w:tabs>
              <w:jc w:val="center"/>
            </w:pPr>
            <w:r>
              <w:t>11,3</w:t>
            </w:r>
          </w:p>
        </w:tc>
        <w:tc>
          <w:tcPr>
            <w:tcW w:w="1915" w:type="dxa"/>
          </w:tcPr>
          <w:p w:rsidR="009C5595" w:rsidRDefault="00B514BE" w:rsidP="00E042C8">
            <w:pPr>
              <w:tabs>
                <w:tab w:val="left" w:pos="540"/>
              </w:tabs>
              <w:jc w:val="center"/>
            </w:pPr>
            <w:r>
              <w:t>21,0</w:t>
            </w:r>
          </w:p>
        </w:tc>
      </w:tr>
      <w:tr w:rsidR="009C5595"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2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4,3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0,7</w:t>
            </w:r>
          </w:p>
        </w:tc>
        <w:tc>
          <w:tcPr>
            <w:tcW w:w="1914" w:type="dxa"/>
          </w:tcPr>
          <w:p w:rsidR="009C5595" w:rsidRDefault="00B514BE" w:rsidP="00E042C8">
            <w:pPr>
              <w:tabs>
                <w:tab w:val="left" w:pos="540"/>
              </w:tabs>
              <w:jc w:val="center"/>
            </w:pPr>
            <w:r>
              <w:t>5,0</w:t>
            </w:r>
          </w:p>
        </w:tc>
        <w:tc>
          <w:tcPr>
            <w:tcW w:w="1915" w:type="dxa"/>
          </w:tcPr>
          <w:p w:rsidR="009C5595" w:rsidRDefault="00B514BE" w:rsidP="00E042C8">
            <w:pPr>
              <w:tabs>
                <w:tab w:val="left" w:pos="540"/>
              </w:tabs>
              <w:jc w:val="center"/>
            </w:pPr>
            <w:r>
              <w:t>9,3</w:t>
            </w:r>
          </w:p>
        </w:tc>
      </w:tr>
      <w:tr w:rsidR="009C5595"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1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1,07</w:t>
            </w:r>
          </w:p>
        </w:tc>
        <w:tc>
          <w:tcPr>
            <w:tcW w:w="1914" w:type="dxa"/>
          </w:tcPr>
          <w:p w:rsidR="009C5595" w:rsidRDefault="00D11D49" w:rsidP="00E042C8">
            <w:pPr>
              <w:tabs>
                <w:tab w:val="left" w:pos="540"/>
              </w:tabs>
              <w:jc w:val="center"/>
            </w:pPr>
            <w:r>
              <w:t>0,18</w:t>
            </w:r>
          </w:p>
        </w:tc>
        <w:tc>
          <w:tcPr>
            <w:tcW w:w="1914" w:type="dxa"/>
          </w:tcPr>
          <w:p w:rsidR="009C5595" w:rsidRDefault="00B514BE" w:rsidP="00E042C8">
            <w:pPr>
              <w:tabs>
                <w:tab w:val="left" w:pos="540"/>
              </w:tabs>
              <w:jc w:val="center"/>
            </w:pPr>
            <w:r>
              <w:t>1,25</w:t>
            </w:r>
          </w:p>
        </w:tc>
        <w:tc>
          <w:tcPr>
            <w:tcW w:w="1915" w:type="dxa"/>
          </w:tcPr>
          <w:p w:rsidR="009C5595" w:rsidRDefault="00B514BE" w:rsidP="00E042C8">
            <w:pPr>
              <w:tabs>
                <w:tab w:val="left" w:pos="540"/>
              </w:tabs>
              <w:jc w:val="center"/>
            </w:pPr>
            <w:r>
              <w:t>2,32</w:t>
            </w:r>
          </w:p>
        </w:tc>
      </w:tr>
    </w:tbl>
    <w:p w:rsidR="009C5595" w:rsidRDefault="009C5595" w:rsidP="00E042C8">
      <w:pPr>
        <w:tabs>
          <w:tab w:val="left" w:pos="540"/>
        </w:tabs>
        <w:jc w:val="both"/>
      </w:pPr>
    </w:p>
    <w:p w:rsidR="00B514BE" w:rsidRDefault="00B514BE" w:rsidP="00E042C8">
      <w:pPr>
        <w:tabs>
          <w:tab w:val="left" w:pos="540"/>
        </w:tabs>
        <w:jc w:val="both"/>
      </w:pPr>
      <w:r>
        <w:t>По результатам таблицы построен график с помощью которого можно найти тягу на гаке и скорость буксировки.</w:t>
      </w:r>
    </w:p>
    <w:p w:rsidR="00B514BE" w:rsidRDefault="00B514BE" w:rsidP="00E042C8">
      <w:pPr>
        <w:tabs>
          <w:tab w:val="left" w:pos="540"/>
        </w:tabs>
        <w:jc w:val="both"/>
      </w:pPr>
      <w:r>
        <w:t>Из графика видно, что:</w:t>
      </w:r>
    </w:p>
    <w:p w:rsidR="00B514BE" w:rsidRDefault="00B514BE" w:rsidP="00E042C8">
      <w:pPr>
        <w:tabs>
          <w:tab w:val="left" w:pos="540"/>
        </w:tabs>
        <w:jc w:val="both"/>
      </w:pPr>
      <w:r>
        <w:t xml:space="preserve">                         Т</w:t>
      </w:r>
      <w:r>
        <w:rPr>
          <w:vertAlign w:val="subscript"/>
          <w:lang w:val="en-US"/>
        </w:rPr>
        <w:t>r</w:t>
      </w:r>
      <w:r w:rsidRPr="00E042C8">
        <w:t xml:space="preserve"> = 70 </w:t>
      </w:r>
      <w:r>
        <w:t>кН</w:t>
      </w:r>
    </w:p>
    <w:p w:rsidR="00B514BE" w:rsidRDefault="00B514BE" w:rsidP="00E042C8">
      <w:pPr>
        <w:tabs>
          <w:tab w:val="left" w:pos="540"/>
        </w:tabs>
        <w:jc w:val="both"/>
      </w:pPr>
      <w:r>
        <w:t xml:space="preserve">                         </w:t>
      </w:r>
      <w:r>
        <w:rPr>
          <w:lang w:val="en-US"/>
        </w:rPr>
        <w:t>V</w:t>
      </w:r>
      <w:r>
        <w:t xml:space="preserve"> = 7,5 узла</w:t>
      </w:r>
    </w:p>
    <w:p w:rsidR="00B514BE" w:rsidRDefault="00B514BE" w:rsidP="00E042C8">
      <w:pPr>
        <w:tabs>
          <w:tab w:val="left" w:pos="540"/>
        </w:tabs>
        <w:jc w:val="both"/>
      </w:pPr>
    </w:p>
    <w:p w:rsidR="00B514BE" w:rsidRDefault="00AD6F60" w:rsidP="00E042C8">
      <w:pPr>
        <w:tabs>
          <w:tab w:val="left" w:pos="540"/>
        </w:tabs>
        <w:jc w:val="center"/>
        <w:rPr>
          <w:b/>
        </w:rPr>
      </w:pPr>
      <w:r>
        <w:rPr>
          <w:b/>
        </w:rPr>
        <w:t>2.2.Расчет «игры» буксирной линии</w:t>
      </w:r>
    </w:p>
    <w:p w:rsidR="00AD6F60" w:rsidRDefault="00AD6F60" w:rsidP="00E042C8">
      <w:pPr>
        <w:tabs>
          <w:tab w:val="left" w:pos="540"/>
        </w:tabs>
        <w:jc w:val="center"/>
        <w:rPr>
          <w:b/>
        </w:rPr>
      </w:pPr>
    </w:p>
    <w:p w:rsidR="00AD6F60" w:rsidRDefault="00AD6F60" w:rsidP="00E042C8">
      <w:pPr>
        <w:tabs>
          <w:tab w:val="left" w:pos="540"/>
        </w:tabs>
        <w:jc w:val="both"/>
      </w:pPr>
      <w:r>
        <w:tab/>
        <w:t>за максимальное усилие, могущее возникнуть при волнении в буксирной линии, принимается так называемая случайная нагрузка, принимаемая равной половине разрывной прочности троса. Так как рабочая нагрузка буксирного троса в расчетной практике принимается равной тяги, то в этом случае:</w:t>
      </w:r>
    </w:p>
    <w:p w:rsidR="00AD6F60" w:rsidRDefault="00AD6F60" w:rsidP="00E042C8">
      <w:pPr>
        <w:tabs>
          <w:tab w:val="left" w:pos="540"/>
        </w:tabs>
        <w:jc w:val="both"/>
      </w:pPr>
    </w:p>
    <w:p w:rsidR="00AD6F60" w:rsidRDefault="00AD6F60" w:rsidP="00E042C8">
      <w:pPr>
        <w:tabs>
          <w:tab w:val="left" w:pos="540"/>
        </w:tabs>
        <w:jc w:val="both"/>
      </w:pPr>
      <w:r>
        <w:t>Т</w:t>
      </w:r>
      <w:r>
        <w:rPr>
          <w:vertAlign w:val="subscript"/>
        </w:rPr>
        <w:t>раз</w:t>
      </w:r>
      <w:r>
        <w:t xml:space="preserve"> = К</w:t>
      </w:r>
      <w:r>
        <w:rPr>
          <w:vertAlign w:val="subscript"/>
        </w:rPr>
        <w:t>х</w:t>
      </w:r>
      <w:r>
        <w:t>∙Т</w:t>
      </w:r>
      <w:r>
        <w:rPr>
          <w:vertAlign w:val="subscript"/>
          <w:lang w:val="en-US"/>
        </w:rPr>
        <w:t>r</w:t>
      </w:r>
      <w:r w:rsidR="00FB0E8B">
        <w:t xml:space="preserve"> = 5∙70кН = 35</w:t>
      </w:r>
      <w:r>
        <w:t>0кН</w:t>
      </w:r>
    </w:p>
    <w:p w:rsidR="00AD6F60" w:rsidRDefault="00AD6F60" w:rsidP="00E042C8">
      <w:pPr>
        <w:tabs>
          <w:tab w:val="left" w:pos="540"/>
        </w:tabs>
        <w:jc w:val="both"/>
      </w:pPr>
      <w:r>
        <w:t>Т</w:t>
      </w:r>
      <w:r>
        <w:rPr>
          <w:vertAlign w:val="subscript"/>
        </w:rPr>
        <w:t>сл</w:t>
      </w:r>
      <w:r>
        <w:t xml:space="preserve"> =1/2Т</w:t>
      </w:r>
      <w:r>
        <w:rPr>
          <w:vertAlign w:val="subscript"/>
        </w:rPr>
        <w:t>раз</w:t>
      </w:r>
      <w:r w:rsidR="00FB0E8B">
        <w:t xml:space="preserve"> = 350/2 = 175</w:t>
      </w:r>
      <w:r>
        <w:t>кН</w:t>
      </w:r>
    </w:p>
    <w:p w:rsidR="00AD6F60" w:rsidRDefault="00AD6F60" w:rsidP="00E042C8">
      <w:pPr>
        <w:tabs>
          <w:tab w:val="left" w:pos="540"/>
        </w:tabs>
        <w:jc w:val="both"/>
      </w:pPr>
      <w:r>
        <w:t>Где Т</w:t>
      </w:r>
      <w:r>
        <w:rPr>
          <w:vertAlign w:val="subscript"/>
        </w:rPr>
        <w:t>раз</w:t>
      </w:r>
      <w:r>
        <w:t xml:space="preserve"> – разрывная прочность буксирного троса</w:t>
      </w:r>
    </w:p>
    <w:p w:rsidR="00AD6F60" w:rsidRDefault="00AD6F60" w:rsidP="00E042C8">
      <w:pPr>
        <w:tabs>
          <w:tab w:val="left" w:pos="540"/>
        </w:tabs>
        <w:jc w:val="both"/>
      </w:pPr>
      <w:r>
        <w:t xml:space="preserve">       К</w:t>
      </w:r>
      <w:r>
        <w:rPr>
          <w:vertAlign w:val="subscript"/>
        </w:rPr>
        <w:t>х</w:t>
      </w:r>
      <w:r>
        <w:t xml:space="preserve"> – коэффициент запаса прочности равный 5 – при тяге на гаке 98,1 кН и менее, 3 – при тяге на гаке 294 кН и более. Для данного значения</w:t>
      </w:r>
      <w:r w:rsidR="00FB0E8B">
        <w:t xml:space="preserve"> тяги – 70 кН коэффициент запаса прочности – 5. Диаметр троса = 28 мм. Масса одного метра каната из приложения 1 будет равна 25,9 Н/м.</w:t>
      </w:r>
    </w:p>
    <w:p w:rsidR="00FB0E8B" w:rsidRDefault="00FB0E8B" w:rsidP="00E042C8">
      <w:pPr>
        <w:tabs>
          <w:tab w:val="left" w:pos="540"/>
        </w:tabs>
        <w:jc w:val="both"/>
      </w:pPr>
      <w:r>
        <w:tab/>
        <w:t>Далее для расчета «игры» буксирной линии определяем вспомогательные параметры:</w:t>
      </w:r>
    </w:p>
    <w:p w:rsidR="00FB0E8B" w:rsidRDefault="00FB0E8B" w:rsidP="00E042C8">
      <w:pPr>
        <w:tabs>
          <w:tab w:val="left" w:pos="540"/>
        </w:tabs>
        <w:jc w:val="both"/>
      </w:pPr>
    </w:p>
    <w:p w:rsidR="00FB0E8B" w:rsidRPr="00E042C8" w:rsidRDefault="00FB0E8B" w:rsidP="00E042C8">
      <w:pPr>
        <w:tabs>
          <w:tab w:val="left" w:pos="540"/>
        </w:tabs>
        <w:jc w:val="both"/>
      </w:pPr>
      <w:r>
        <w:t>а</w:t>
      </w:r>
      <w:r>
        <w:rPr>
          <w:vertAlign w:val="subscript"/>
        </w:rPr>
        <w:t>1</w:t>
      </w:r>
      <w:r>
        <w:t xml:space="preserve"> = Т</w:t>
      </w:r>
      <w:r>
        <w:rPr>
          <w:vertAlign w:val="subscript"/>
          <w:lang w:val="en-US"/>
        </w:rPr>
        <w:t>r</w:t>
      </w:r>
      <w:r w:rsidRPr="00E042C8">
        <w:t>/</w:t>
      </w:r>
      <w:r>
        <w:rPr>
          <w:lang w:val="en-US"/>
        </w:rPr>
        <w:t>q</w:t>
      </w:r>
      <w:r w:rsidRPr="00E042C8">
        <w:t xml:space="preserve"> = </w:t>
      </w:r>
      <w:r w:rsidR="000C5534">
        <w:t>70 кН/0,87∙25,9</w:t>
      </w:r>
      <w:r w:rsidR="00F70A9E">
        <w:t>Н/м</w:t>
      </w:r>
      <w:r w:rsidR="000C5534">
        <w:t xml:space="preserve"> = </w:t>
      </w:r>
      <w:r w:rsidR="00F70A9E">
        <w:t>3,1∙10</w:t>
      </w:r>
      <w:r w:rsidR="00F70A9E">
        <w:rPr>
          <w:vertAlign w:val="superscript"/>
        </w:rPr>
        <w:t>3</w:t>
      </w:r>
      <w:r w:rsidR="00F70A9E">
        <w:t>м</w:t>
      </w:r>
    </w:p>
    <w:p w:rsidR="00FB0E8B" w:rsidRPr="00E042C8" w:rsidRDefault="00FB0E8B" w:rsidP="00E042C8">
      <w:pPr>
        <w:tabs>
          <w:tab w:val="left" w:pos="540"/>
        </w:tabs>
        <w:jc w:val="both"/>
      </w:pPr>
      <w:r>
        <w:rPr>
          <w:lang w:val="en-US"/>
        </w:rPr>
        <w:t>a</w:t>
      </w:r>
      <w:r w:rsidRPr="00E042C8">
        <w:rPr>
          <w:vertAlign w:val="subscript"/>
        </w:rPr>
        <w:t>2</w:t>
      </w:r>
      <w:r w:rsidRPr="00E042C8">
        <w:t xml:space="preserve"> = </w:t>
      </w:r>
      <w:r>
        <w:t>Т</w:t>
      </w:r>
      <w:r>
        <w:rPr>
          <w:vertAlign w:val="subscript"/>
        </w:rPr>
        <w:t>сл</w:t>
      </w:r>
      <w:r>
        <w:t>/</w:t>
      </w:r>
      <w:r>
        <w:rPr>
          <w:lang w:val="en-US"/>
        </w:rPr>
        <w:t>q</w:t>
      </w:r>
      <w:r w:rsidRPr="00E042C8">
        <w:t xml:space="preserve"> =</w:t>
      </w:r>
      <w:r w:rsidR="00F70A9E">
        <w:t xml:space="preserve"> 175 кН/ 0,87∙25,9Н/м = 7,8∙10</w:t>
      </w:r>
      <w:r w:rsidR="00F70A9E">
        <w:rPr>
          <w:vertAlign w:val="superscript"/>
        </w:rPr>
        <w:t>3</w:t>
      </w:r>
      <w:r w:rsidR="00F70A9E">
        <w:t>м</w:t>
      </w:r>
    </w:p>
    <w:p w:rsidR="00FB0E8B" w:rsidRDefault="00FB0E8B" w:rsidP="00E042C8">
      <w:pPr>
        <w:tabs>
          <w:tab w:val="left" w:pos="540"/>
        </w:tabs>
        <w:jc w:val="both"/>
      </w:pPr>
      <w:r>
        <w:t>где а1, а2 – расстояние от нижней точки провиса буксирной линии до начала координат, м</w:t>
      </w:r>
    </w:p>
    <w:p w:rsidR="00FB0E8B" w:rsidRDefault="00BA7206" w:rsidP="00E042C8">
      <w:pPr>
        <w:tabs>
          <w:tab w:val="left" w:pos="540"/>
        </w:tabs>
        <w:jc w:val="both"/>
      </w:pPr>
      <w:r w:rsidRPr="00E042C8">
        <w:t xml:space="preserve">      </w:t>
      </w:r>
      <w:r w:rsidR="00FB0E8B">
        <w:rPr>
          <w:lang w:val="en-US"/>
        </w:rPr>
        <w:t>q</w:t>
      </w:r>
      <w:r w:rsidR="00FB0E8B" w:rsidRPr="00E042C8">
        <w:t>= 0,87∙</w:t>
      </w:r>
      <w:r w:rsidR="00FB0E8B">
        <w:rPr>
          <w:lang w:val="en-US"/>
        </w:rPr>
        <w:t>q</w:t>
      </w:r>
      <w:r w:rsidR="00FB0E8B">
        <w:rPr>
          <w:vertAlign w:val="subscript"/>
        </w:rPr>
        <w:t>возд</w:t>
      </w:r>
      <w:r w:rsidRPr="00E042C8">
        <w:rPr>
          <w:vertAlign w:val="subscript"/>
        </w:rPr>
        <w:t xml:space="preserve"> </w:t>
      </w:r>
      <w:r w:rsidRPr="00E042C8">
        <w:t xml:space="preserve">– </w:t>
      </w:r>
      <w:r>
        <w:t>вес одного метра буксирной линии в воде, Н/м</w:t>
      </w:r>
    </w:p>
    <w:p w:rsidR="00BA7206" w:rsidRDefault="00BA7206" w:rsidP="00E042C8">
      <w:pPr>
        <w:tabs>
          <w:tab w:val="left" w:pos="540"/>
        </w:tabs>
        <w:jc w:val="both"/>
      </w:pPr>
      <w:r>
        <w:t xml:space="preserve">       </w:t>
      </w:r>
      <w:r>
        <w:rPr>
          <w:lang w:val="en-US"/>
        </w:rPr>
        <w:t>q</w:t>
      </w:r>
      <w:r>
        <w:rPr>
          <w:vertAlign w:val="subscript"/>
        </w:rPr>
        <w:t>возд</w:t>
      </w:r>
      <w:r>
        <w:t xml:space="preserve"> - вес одного метра буксирной линии в воздухе, Н/м</w:t>
      </w:r>
    </w:p>
    <w:p w:rsidR="00BA7206" w:rsidRDefault="00BA7206" w:rsidP="00E042C8">
      <w:pPr>
        <w:tabs>
          <w:tab w:val="left" w:pos="540"/>
        </w:tabs>
        <w:jc w:val="both"/>
      </w:pPr>
      <w:r>
        <w:tab/>
      </w:r>
    </w:p>
    <w:p w:rsidR="00BA7206" w:rsidRDefault="00BA7206" w:rsidP="00E042C8">
      <w:pPr>
        <w:tabs>
          <w:tab w:val="left" w:pos="540"/>
        </w:tabs>
        <w:jc w:val="both"/>
      </w:pPr>
      <w:r>
        <w:tab/>
        <w:t>Далее рассчитываем отношение:</w:t>
      </w:r>
    </w:p>
    <w:p w:rsidR="00BA7206" w:rsidRPr="00E042C8" w:rsidRDefault="00BA7206" w:rsidP="00E042C8">
      <w:pPr>
        <w:tabs>
          <w:tab w:val="left" w:pos="540"/>
        </w:tabs>
        <w:jc w:val="both"/>
      </w:pPr>
      <w:r>
        <w:rPr>
          <w:lang w:val="en-US"/>
        </w:rPr>
        <w:t>n</w:t>
      </w:r>
      <w:r w:rsidRPr="00E042C8">
        <w:rPr>
          <w:vertAlign w:val="subscript"/>
        </w:rPr>
        <w:t>1</w:t>
      </w:r>
      <w:r w:rsidRPr="00395DCD">
        <w:t xml:space="preserve"> = </w:t>
      </w:r>
      <w:r>
        <w:rPr>
          <w:lang w:val="en-US"/>
        </w:rPr>
        <w:t>l</w:t>
      </w:r>
      <w:r w:rsidRPr="00E042C8">
        <w:t>/</w:t>
      </w:r>
      <w:r>
        <w:rPr>
          <w:lang w:val="en-US"/>
        </w:rPr>
        <w:t>a</w:t>
      </w:r>
      <w:r w:rsidRPr="00E042C8">
        <w:rPr>
          <w:vertAlign w:val="subscript"/>
        </w:rPr>
        <w:t>1</w:t>
      </w:r>
      <w:r w:rsidRPr="00E042C8">
        <w:t xml:space="preserve"> =</w:t>
      </w:r>
      <w:r w:rsidR="00395DCD" w:rsidRPr="00395DCD">
        <w:t xml:space="preserve"> 120</w:t>
      </w:r>
      <w:r w:rsidR="00395DCD">
        <w:t>м</w:t>
      </w:r>
      <w:r w:rsidR="00395DCD" w:rsidRPr="00395DCD">
        <w:t>/3,1∙10</w:t>
      </w:r>
      <w:r w:rsidR="00395DCD" w:rsidRPr="00395DCD">
        <w:rPr>
          <w:vertAlign w:val="superscript"/>
        </w:rPr>
        <w:t>3</w:t>
      </w:r>
      <w:r w:rsidR="00395DCD">
        <w:t>м</w:t>
      </w:r>
      <w:r w:rsidR="00395DCD" w:rsidRPr="00395DCD">
        <w:t xml:space="preserve"> = 0,039</w:t>
      </w:r>
    </w:p>
    <w:p w:rsidR="00395DCD" w:rsidRPr="00E042C8" w:rsidRDefault="00BA7206" w:rsidP="00395DCD">
      <w:pPr>
        <w:tabs>
          <w:tab w:val="left" w:pos="540"/>
        </w:tabs>
        <w:jc w:val="both"/>
        <w:rPr>
          <w:lang w:val="en-US"/>
        </w:rPr>
      </w:pPr>
      <w:r>
        <w:rPr>
          <w:lang w:val="en-US"/>
        </w:rPr>
        <w:t>n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= l/a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= </w:t>
      </w:r>
      <w:r w:rsidR="00395DCD" w:rsidRPr="00E042C8">
        <w:rPr>
          <w:lang w:val="en-US"/>
        </w:rPr>
        <w:t>120</w:t>
      </w:r>
      <w:r w:rsidR="00395DCD">
        <w:t>м</w:t>
      </w:r>
      <w:r w:rsidR="00395DCD" w:rsidRPr="00E042C8">
        <w:rPr>
          <w:lang w:val="en-US"/>
        </w:rPr>
        <w:t>/7,8∙10</w:t>
      </w:r>
      <w:r w:rsidR="00395DCD" w:rsidRPr="00E042C8">
        <w:rPr>
          <w:vertAlign w:val="superscript"/>
          <w:lang w:val="en-US"/>
        </w:rPr>
        <w:t>3</w:t>
      </w:r>
      <w:r w:rsidR="00395DCD">
        <w:t>м</w:t>
      </w:r>
      <w:r w:rsidR="00395DCD" w:rsidRPr="00E042C8">
        <w:rPr>
          <w:lang w:val="en-US"/>
        </w:rPr>
        <w:t xml:space="preserve"> = 0,015</w:t>
      </w:r>
    </w:p>
    <w:p w:rsidR="00BA7206" w:rsidRDefault="00BA7206" w:rsidP="00E042C8">
      <w:pPr>
        <w:tabs>
          <w:tab w:val="left" w:pos="540"/>
        </w:tabs>
        <w:jc w:val="both"/>
      </w:pPr>
      <w:r>
        <w:t>где</w:t>
      </w:r>
      <w:r w:rsidRPr="00BA7206">
        <w:t xml:space="preserve"> </w:t>
      </w:r>
      <w:r>
        <w:rPr>
          <w:lang w:val="en-US"/>
        </w:rPr>
        <w:t>l</w:t>
      </w:r>
      <w:r w:rsidRPr="00E042C8">
        <w:t xml:space="preserve"> – </w:t>
      </w:r>
      <w:r>
        <w:t>длина буксирной линии</w:t>
      </w:r>
    </w:p>
    <w:p w:rsidR="00BA7206" w:rsidRDefault="00BA7206" w:rsidP="00E042C8">
      <w:pPr>
        <w:tabs>
          <w:tab w:val="left" w:pos="540"/>
        </w:tabs>
        <w:jc w:val="both"/>
      </w:pPr>
      <w:r>
        <w:t xml:space="preserve">Так </w:t>
      </w:r>
      <w:r w:rsidR="000C5534">
        <w:t>как 0,039</w:t>
      </w:r>
      <w:r>
        <w:t>&lt;0,25, то возможна замена буксирной линии параболой.</w:t>
      </w:r>
    </w:p>
    <w:p w:rsidR="00BA7206" w:rsidRDefault="00BA7206" w:rsidP="00E042C8">
      <w:pPr>
        <w:numPr>
          <w:ilvl w:val="0"/>
          <w:numId w:val="6"/>
        </w:numPr>
        <w:tabs>
          <w:tab w:val="left" w:pos="540"/>
        </w:tabs>
        <w:jc w:val="both"/>
      </w:pPr>
      <w:r>
        <w:t xml:space="preserve"> Рассчитываем стрелки провиса буксирной линии</w:t>
      </w:r>
    </w:p>
    <w:p w:rsidR="00BA7206" w:rsidRPr="00E042C8" w:rsidRDefault="00BA7206" w:rsidP="00E042C8">
      <w:pPr>
        <w:tabs>
          <w:tab w:val="left" w:pos="540"/>
        </w:tabs>
        <w:jc w:val="both"/>
      </w:pPr>
      <w:r>
        <w:rPr>
          <w:lang w:val="en-US"/>
        </w:rPr>
        <w:t>f</w:t>
      </w:r>
      <w:r w:rsidRPr="00E042C8">
        <w:rPr>
          <w:vertAlign w:val="subscript"/>
        </w:rPr>
        <w:t>1</w:t>
      </w:r>
      <w:r w:rsidRPr="00E042C8">
        <w:t xml:space="preserve"> = </w:t>
      </w:r>
      <w:r>
        <w:rPr>
          <w:lang w:val="en-US"/>
        </w:rPr>
        <w:t>l</w:t>
      </w:r>
      <w:r w:rsidRPr="00E042C8">
        <w:rPr>
          <w:vertAlign w:val="superscript"/>
        </w:rPr>
        <w:t>2</w:t>
      </w:r>
      <w:r w:rsidRPr="00E042C8">
        <w:t>/2</w:t>
      </w:r>
      <w:r>
        <w:rPr>
          <w:lang w:val="en-US"/>
        </w:rPr>
        <w:t>a</w:t>
      </w:r>
      <w:r w:rsidRPr="00E042C8">
        <w:rPr>
          <w:vertAlign w:val="subscript"/>
        </w:rPr>
        <w:t>1</w:t>
      </w:r>
      <w:r w:rsidRPr="00E042C8">
        <w:t xml:space="preserve"> = </w:t>
      </w:r>
      <w:r w:rsidR="00395DCD">
        <w:t>120</w:t>
      </w:r>
      <w:r w:rsidR="00395DCD">
        <w:rPr>
          <w:vertAlign w:val="superscript"/>
        </w:rPr>
        <w:t>2</w:t>
      </w:r>
      <w:r w:rsidR="00395DCD">
        <w:t>/2∙</w:t>
      </w:r>
      <w:r w:rsidR="00395DCD" w:rsidRPr="00395DCD">
        <w:t>3,1∙10</w:t>
      </w:r>
      <w:r w:rsidR="00395DCD" w:rsidRPr="00395DCD">
        <w:rPr>
          <w:vertAlign w:val="superscript"/>
        </w:rPr>
        <w:t>3</w:t>
      </w:r>
      <w:r w:rsidR="00395DCD">
        <w:t xml:space="preserve"> = 2,32м</w:t>
      </w:r>
    </w:p>
    <w:p w:rsidR="00395DCD" w:rsidRPr="00FB0E8B" w:rsidRDefault="00BA7206" w:rsidP="00395DCD">
      <w:pPr>
        <w:tabs>
          <w:tab w:val="left" w:pos="540"/>
        </w:tabs>
        <w:jc w:val="both"/>
      </w:pPr>
      <w:r>
        <w:rPr>
          <w:lang w:val="en-US"/>
        </w:rPr>
        <w:t>f</w:t>
      </w:r>
      <w:r w:rsidRPr="00E042C8">
        <w:rPr>
          <w:vertAlign w:val="subscript"/>
        </w:rPr>
        <w:t>2</w:t>
      </w:r>
      <w:r w:rsidRPr="00E042C8">
        <w:t xml:space="preserve"> = </w:t>
      </w:r>
      <w:r>
        <w:rPr>
          <w:lang w:val="en-US"/>
        </w:rPr>
        <w:t>l</w:t>
      </w:r>
      <w:r w:rsidRPr="00E042C8">
        <w:rPr>
          <w:vertAlign w:val="superscript"/>
        </w:rPr>
        <w:t>2</w:t>
      </w:r>
      <w:r w:rsidRPr="00E042C8">
        <w:t>/2</w:t>
      </w:r>
      <w:r>
        <w:rPr>
          <w:lang w:val="en-US"/>
        </w:rPr>
        <w:t>a</w:t>
      </w:r>
      <w:r w:rsidRPr="00E042C8">
        <w:rPr>
          <w:vertAlign w:val="subscript"/>
        </w:rPr>
        <w:t>2</w:t>
      </w:r>
      <w:r w:rsidRPr="00E042C8">
        <w:t xml:space="preserve"> =</w:t>
      </w:r>
      <w:r w:rsidR="00395DCD">
        <w:t xml:space="preserve"> 120</w:t>
      </w:r>
      <w:r w:rsidR="00395DCD">
        <w:rPr>
          <w:vertAlign w:val="superscript"/>
        </w:rPr>
        <w:t>2</w:t>
      </w:r>
      <w:r w:rsidR="00395DCD">
        <w:t>/2∙</w:t>
      </w:r>
      <w:r w:rsidR="00395DCD" w:rsidRPr="00395DCD">
        <w:t>7</w:t>
      </w:r>
      <w:r w:rsidR="00395DCD">
        <w:t>,8∙10</w:t>
      </w:r>
      <w:r w:rsidR="00395DCD">
        <w:rPr>
          <w:vertAlign w:val="superscript"/>
        </w:rPr>
        <w:t>3</w:t>
      </w:r>
      <w:r w:rsidR="00395DCD">
        <w:t xml:space="preserve"> = 0,92м</w:t>
      </w:r>
    </w:p>
    <w:p w:rsidR="00BA7206" w:rsidRDefault="00BA7206" w:rsidP="00E042C8">
      <w:pPr>
        <w:tabs>
          <w:tab w:val="left" w:pos="540"/>
        </w:tabs>
        <w:jc w:val="both"/>
      </w:pPr>
      <w:r>
        <w:rPr>
          <w:lang w:val="en-US"/>
        </w:rPr>
        <w:t>f</w:t>
      </w:r>
      <w:r w:rsidRPr="00E042C8">
        <w:t>1,</w:t>
      </w:r>
      <w:r>
        <w:rPr>
          <w:lang w:val="en-US"/>
        </w:rPr>
        <w:t>f</w:t>
      </w:r>
      <w:r w:rsidRPr="00E042C8">
        <w:t xml:space="preserve">2 – </w:t>
      </w:r>
      <w:r>
        <w:t xml:space="preserve">стрелки провиса буксирной линии соответственно при тяговых усилиях в тросе </w:t>
      </w:r>
      <w:r w:rsidR="000C5534">
        <w:rPr>
          <w:lang w:val="en-US"/>
        </w:rPr>
        <w:t>T</w:t>
      </w:r>
      <w:r w:rsidR="000C5534">
        <w:rPr>
          <w:vertAlign w:val="subscript"/>
          <w:lang w:val="en-US"/>
        </w:rPr>
        <w:t>r</w:t>
      </w:r>
      <w:r w:rsidR="000C5534" w:rsidRPr="00E042C8">
        <w:t xml:space="preserve"> </w:t>
      </w:r>
      <w:r w:rsidR="000C5534">
        <w:t>и</w:t>
      </w:r>
      <w:r w:rsidR="000C5534" w:rsidRPr="00E042C8">
        <w:t xml:space="preserve"> </w:t>
      </w:r>
      <w:r w:rsidR="000C5534">
        <w:t>Т</w:t>
      </w:r>
      <w:r w:rsidR="000C5534">
        <w:rPr>
          <w:vertAlign w:val="subscript"/>
        </w:rPr>
        <w:t>сл</w:t>
      </w:r>
    </w:p>
    <w:p w:rsidR="000C5534" w:rsidRDefault="000C5534" w:rsidP="00E042C8">
      <w:pPr>
        <w:numPr>
          <w:ilvl w:val="0"/>
          <w:numId w:val="6"/>
        </w:numPr>
        <w:tabs>
          <w:tab w:val="left" w:pos="540"/>
        </w:tabs>
        <w:jc w:val="both"/>
        <w:rPr>
          <w:lang w:val="en-US"/>
        </w:rPr>
      </w:pPr>
      <w:r w:rsidRPr="00E042C8">
        <w:rPr>
          <w:lang w:val="en-US"/>
        </w:rPr>
        <w:t>1-</w:t>
      </w:r>
      <w:r>
        <w:rPr>
          <w:lang w:val="en-US"/>
        </w:rPr>
        <w:t>x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 = f</w:t>
      </w:r>
      <w:r w:rsidR="00395DCD">
        <w:rPr>
          <w:vertAlign w:val="subscript"/>
          <w:lang w:val="en-US"/>
        </w:rPr>
        <w:t>1</w:t>
      </w:r>
      <w:r w:rsidR="00395DCD">
        <w:rPr>
          <w:lang w:val="en-US"/>
        </w:rPr>
        <w:t>∙</w:t>
      </w:r>
      <w:r>
        <w:rPr>
          <w:lang w:val="en-US"/>
        </w:rPr>
        <w:t>1/3a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 =</w:t>
      </w:r>
      <w:r w:rsidR="00395DCD" w:rsidRPr="00E042C8">
        <w:rPr>
          <w:lang w:val="en-US"/>
        </w:rPr>
        <w:t xml:space="preserve"> 2,32</w:t>
      </w:r>
      <w:r w:rsidR="00395DCD">
        <w:t>∙120/3∙3,1∙10</w:t>
      </w:r>
      <w:r w:rsidR="00395DCD">
        <w:rPr>
          <w:vertAlign w:val="superscript"/>
        </w:rPr>
        <w:t>3</w:t>
      </w:r>
      <w:r w:rsidR="00395DCD">
        <w:t xml:space="preserve">= </w:t>
      </w:r>
      <w:r w:rsidR="00395DCD" w:rsidRPr="00E042C8">
        <w:rPr>
          <w:lang w:val="en-US"/>
        </w:rPr>
        <w:t>0,03</w:t>
      </w:r>
      <w:r w:rsidR="00395DCD">
        <w:t>м</w:t>
      </w:r>
    </w:p>
    <w:p w:rsidR="000C5534" w:rsidRPr="00E042C8" w:rsidRDefault="000C5534" w:rsidP="00E042C8">
      <w:pPr>
        <w:tabs>
          <w:tab w:val="left" w:pos="540"/>
        </w:tabs>
        <w:jc w:val="both"/>
      </w:pPr>
      <w:r>
        <w:rPr>
          <w:lang w:val="en-US"/>
        </w:rPr>
        <w:t xml:space="preserve">         1-x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= f</w:t>
      </w:r>
      <w:r>
        <w:rPr>
          <w:vertAlign w:val="subscript"/>
          <w:lang w:val="en-US"/>
        </w:rPr>
        <w:t>2</w:t>
      </w:r>
      <w:r>
        <w:rPr>
          <w:lang w:val="en-US"/>
        </w:rPr>
        <w:t>∙1/3a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=</w:t>
      </w:r>
      <w:r w:rsidR="00395DCD">
        <w:t xml:space="preserve"> 0,92∙120/3∙7,8∙10</w:t>
      </w:r>
      <w:r w:rsidR="00395DCD">
        <w:rPr>
          <w:vertAlign w:val="superscript"/>
        </w:rPr>
        <w:t>3</w:t>
      </w:r>
      <w:r w:rsidR="00395DCD">
        <w:t>= 0,005м</w:t>
      </w:r>
    </w:p>
    <w:p w:rsidR="000C5534" w:rsidRDefault="000C5534" w:rsidP="00E042C8">
      <w:pPr>
        <w:tabs>
          <w:tab w:val="left" w:pos="540"/>
        </w:tabs>
        <w:jc w:val="both"/>
      </w:pPr>
      <w:r w:rsidRPr="00E042C8">
        <w:t xml:space="preserve">         </w:t>
      </w:r>
      <w:r>
        <w:rPr>
          <w:lang w:val="en-US"/>
        </w:rPr>
        <w:t>x</w:t>
      </w:r>
      <w:r w:rsidRPr="00E042C8">
        <w:t>1,</w:t>
      </w:r>
      <w:r>
        <w:rPr>
          <w:lang w:val="en-US"/>
        </w:rPr>
        <w:t>x</w:t>
      </w:r>
      <w:r w:rsidRPr="00E042C8">
        <w:t xml:space="preserve">2 – </w:t>
      </w:r>
      <w:r>
        <w:t>абсциссы рассматриваемых точек (в данном случае расстояние от кормы буксировщика или носа буксируемого судна до оси ординат, проходящей через низшую точку буксирной линии) соответственно при Т</w:t>
      </w:r>
      <w:r>
        <w:rPr>
          <w:vertAlign w:val="subscript"/>
        </w:rPr>
        <w:t>г</w:t>
      </w:r>
      <w:r>
        <w:t xml:space="preserve"> и Т</w:t>
      </w:r>
      <w:r>
        <w:rPr>
          <w:vertAlign w:val="subscript"/>
        </w:rPr>
        <w:t>сл</w:t>
      </w:r>
    </w:p>
    <w:p w:rsidR="000C5534" w:rsidRDefault="00395DCD" w:rsidP="00E042C8">
      <w:pPr>
        <w:numPr>
          <w:ilvl w:val="0"/>
          <w:numId w:val="6"/>
        </w:numPr>
        <w:tabs>
          <w:tab w:val="left" w:pos="540"/>
        </w:tabs>
        <w:jc w:val="both"/>
      </w:pPr>
      <w:r>
        <w:rPr>
          <w:lang w:val="en-US"/>
        </w:rPr>
        <w:t>l</w:t>
      </w:r>
      <w:r>
        <w:rPr>
          <w:vertAlign w:val="subscript"/>
          <w:lang w:val="en-US"/>
        </w:rPr>
        <w:t>1</w:t>
      </w:r>
      <w:r>
        <w:rPr>
          <w:lang w:val="en-US"/>
        </w:rPr>
        <w:t>=(2T</w:t>
      </w:r>
      <w:r>
        <w:rPr>
          <w:vertAlign w:val="subscript"/>
          <w:lang w:val="en-US"/>
        </w:rPr>
        <w:t>r</w:t>
      </w:r>
      <w:r>
        <w:rPr>
          <w:lang w:val="en-US"/>
        </w:rPr>
        <w:t>l)/(E</w:t>
      </w:r>
      <w:r>
        <w:rPr>
          <w:vertAlign w:val="subscript"/>
        </w:rPr>
        <w:t>тр</w:t>
      </w:r>
      <w:r>
        <w:t xml:space="preserve">∙ </w:t>
      </w:r>
      <w:r>
        <w:rPr>
          <w:lang w:val="en-US"/>
        </w:rPr>
        <w:t>F</w:t>
      </w:r>
      <w:r>
        <w:rPr>
          <w:vertAlign w:val="subscript"/>
        </w:rPr>
        <w:t>тр</w:t>
      </w:r>
      <w:r>
        <w:t xml:space="preserve">)= </w:t>
      </w:r>
      <w:r w:rsidR="00F05E1F">
        <w:t>(2∙70∙120)/(3,63∙6,15) = 0,75м</w:t>
      </w:r>
    </w:p>
    <w:p w:rsidR="00395DCD" w:rsidRDefault="00395DCD" w:rsidP="00E042C8">
      <w:pPr>
        <w:tabs>
          <w:tab w:val="left" w:pos="540"/>
        </w:tabs>
        <w:jc w:val="both"/>
      </w:pPr>
      <w:r>
        <w:t xml:space="preserve">        </w:t>
      </w:r>
      <w:r>
        <w:rPr>
          <w:lang w:val="en-US"/>
        </w:rPr>
        <w:t xml:space="preserve"> l</w:t>
      </w:r>
      <w:r>
        <w:rPr>
          <w:vertAlign w:val="subscript"/>
          <w:lang w:val="en-US"/>
        </w:rPr>
        <w:t>2</w:t>
      </w:r>
      <w:r w:rsidR="00F05E1F">
        <w:rPr>
          <w:lang w:val="en-US"/>
        </w:rPr>
        <w:t>=</w:t>
      </w:r>
      <w:r>
        <w:rPr>
          <w:lang w:val="en-US"/>
        </w:rPr>
        <w:t>(2T</w:t>
      </w:r>
      <w:r>
        <w:rPr>
          <w:vertAlign w:val="subscript"/>
          <w:lang w:val="en-US"/>
        </w:rPr>
        <w:t>c</w:t>
      </w:r>
      <w:r>
        <w:rPr>
          <w:vertAlign w:val="subscript"/>
        </w:rPr>
        <w:t>л</w:t>
      </w:r>
      <w:r>
        <w:rPr>
          <w:lang w:val="en-US"/>
        </w:rPr>
        <w:t>l)/(E</w:t>
      </w:r>
      <w:r>
        <w:rPr>
          <w:vertAlign w:val="subscript"/>
        </w:rPr>
        <w:t>тр</w:t>
      </w:r>
      <w:r>
        <w:t xml:space="preserve">∙ </w:t>
      </w:r>
      <w:r>
        <w:rPr>
          <w:lang w:val="en-US"/>
        </w:rPr>
        <w:t>F</w:t>
      </w:r>
      <w:r>
        <w:rPr>
          <w:vertAlign w:val="subscript"/>
        </w:rPr>
        <w:t>тр</w:t>
      </w:r>
      <w:r>
        <w:t>)=</w:t>
      </w:r>
      <w:r w:rsidR="00F05E1F">
        <w:t xml:space="preserve"> (2∙175∙120)/(3,63∙6,15) = 1,88м</w:t>
      </w:r>
    </w:p>
    <w:p w:rsidR="00395DCD" w:rsidRDefault="00395DCD" w:rsidP="00E042C8">
      <w:pPr>
        <w:tabs>
          <w:tab w:val="left" w:pos="540"/>
        </w:tabs>
        <w:jc w:val="both"/>
      </w:pPr>
      <w:r>
        <w:t xml:space="preserve">       где</w:t>
      </w:r>
      <w:r w:rsidR="00F05E1F">
        <w:t xml:space="preserve"> </w:t>
      </w:r>
      <w:r w:rsidR="00F05E1F">
        <w:rPr>
          <w:lang w:val="en-US"/>
        </w:rPr>
        <w:t>l</w:t>
      </w:r>
      <w:r w:rsidR="00F05E1F" w:rsidRPr="00E042C8">
        <w:rPr>
          <w:vertAlign w:val="subscript"/>
        </w:rPr>
        <w:t>1</w:t>
      </w:r>
      <w:r w:rsidR="00F05E1F" w:rsidRPr="00E042C8">
        <w:t xml:space="preserve">, </w:t>
      </w:r>
      <w:r w:rsidR="00F05E1F">
        <w:rPr>
          <w:lang w:val="en-US"/>
        </w:rPr>
        <w:t>l</w:t>
      </w:r>
      <w:r w:rsidR="00F05E1F" w:rsidRPr="00E042C8">
        <w:rPr>
          <w:vertAlign w:val="subscript"/>
        </w:rPr>
        <w:t>2</w:t>
      </w:r>
      <w:r w:rsidR="00F05E1F" w:rsidRPr="00E042C8">
        <w:t xml:space="preserve"> – </w:t>
      </w:r>
      <w:r w:rsidR="00F05E1F">
        <w:t>удлинение буксирной линии за счет упругой деформации троса соответственно при Т</w:t>
      </w:r>
      <w:r w:rsidR="00F05E1F">
        <w:rPr>
          <w:vertAlign w:val="subscript"/>
        </w:rPr>
        <w:t>г</w:t>
      </w:r>
      <w:r w:rsidR="00F05E1F">
        <w:t xml:space="preserve"> и Т</w:t>
      </w:r>
      <w:r w:rsidR="00F05E1F">
        <w:rPr>
          <w:vertAlign w:val="subscript"/>
        </w:rPr>
        <w:t>сл</w:t>
      </w:r>
    </w:p>
    <w:p w:rsidR="00F05E1F" w:rsidRDefault="00F05E1F" w:rsidP="00E042C8">
      <w:pPr>
        <w:tabs>
          <w:tab w:val="left" w:pos="540"/>
        </w:tabs>
        <w:jc w:val="both"/>
      </w:pPr>
      <w:r>
        <w:t xml:space="preserve">               Е</w:t>
      </w:r>
      <w:r>
        <w:rPr>
          <w:vertAlign w:val="subscript"/>
        </w:rPr>
        <w:t>тр</w:t>
      </w:r>
      <w:r>
        <w:t xml:space="preserve"> – модуль упругости троса, при расчетах принимаем равным </w:t>
      </w:r>
      <w:r w:rsidR="00F95025">
        <w:t>3,63</w:t>
      </w:r>
    </w:p>
    <w:p w:rsidR="00F95025" w:rsidRDefault="00F95025" w:rsidP="00E042C8">
      <w:pPr>
        <w:tabs>
          <w:tab w:val="left" w:pos="540"/>
        </w:tabs>
        <w:jc w:val="both"/>
      </w:pPr>
      <w:r>
        <w:t xml:space="preserve">               </w:t>
      </w:r>
      <w:r>
        <w:rPr>
          <w:lang w:val="en-US"/>
        </w:rPr>
        <w:t>F</w:t>
      </w:r>
      <w:r>
        <w:rPr>
          <w:vertAlign w:val="subscript"/>
        </w:rPr>
        <w:t>тр</w:t>
      </w:r>
      <w:r>
        <w:t xml:space="preserve"> – суммарная площадь сечения всех проволок в тросе, выбирается из ГОСТа и равна 6,15 см</w:t>
      </w:r>
      <w:r>
        <w:rPr>
          <w:vertAlign w:val="superscript"/>
        </w:rPr>
        <w:t>2</w:t>
      </w:r>
    </w:p>
    <w:p w:rsidR="00F95025" w:rsidRDefault="00F95025" w:rsidP="00E042C8">
      <w:pPr>
        <w:numPr>
          <w:ilvl w:val="0"/>
          <w:numId w:val="6"/>
        </w:numPr>
        <w:tabs>
          <w:tab w:val="left" w:pos="540"/>
        </w:tabs>
        <w:jc w:val="both"/>
        <w:rPr>
          <w:lang w:val="en-US"/>
        </w:rPr>
      </w:pPr>
      <w:r>
        <w:t xml:space="preserve"> ά</w:t>
      </w:r>
      <w:r>
        <w:rPr>
          <w:vertAlign w:val="subscript"/>
        </w:rPr>
        <w:t>1</w:t>
      </w:r>
      <w:r>
        <w:t xml:space="preserve"> = 2∙((</w:t>
      </w:r>
      <w:r>
        <w:rPr>
          <w:lang w:val="en-US"/>
        </w:rPr>
        <w:t>l-x</w:t>
      </w:r>
      <w:r>
        <w:rPr>
          <w:vertAlign w:val="subscript"/>
          <w:lang w:val="en-US"/>
        </w:rPr>
        <w:t>1</w:t>
      </w:r>
      <w:r>
        <w:rPr>
          <w:lang w:val="en-US"/>
        </w:rPr>
        <w:t>)-(l-x</w:t>
      </w:r>
      <w:r>
        <w:rPr>
          <w:vertAlign w:val="subscript"/>
          <w:lang w:val="en-US"/>
        </w:rPr>
        <w:t>2</w:t>
      </w:r>
      <w:r>
        <w:rPr>
          <w:lang w:val="en-US"/>
        </w:rPr>
        <w:t>)) = 2∙(0,03-0,005) = 0,025</w:t>
      </w:r>
      <w:r>
        <w:t>м</w:t>
      </w:r>
    </w:p>
    <w:p w:rsidR="00F95025" w:rsidRDefault="00F95025" w:rsidP="00E042C8">
      <w:pPr>
        <w:tabs>
          <w:tab w:val="left" w:pos="540"/>
        </w:tabs>
        <w:jc w:val="both"/>
      </w:pPr>
      <w:r>
        <w:t>ά</w:t>
      </w:r>
      <w:r>
        <w:rPr>
          <w:vertAlign w:val="subscript"/>
        </w:rPr>
        <w:t>1</w:t>
      </w:r>
      <w:r w:rsidRPr="00E042C8">
        <w:t xml:space="preserve"> – </w:t>
      </w:r>
      <w:r>
        <w:t>изменение расстояния между судами за счет изменения формы буксирной линии</w:t>
      </w:r>
    </w:p>
    <w:p w:rsidR="00F95025" w:rsidRDefault="00F95025" w:rsidP="00E042C8">
      <w:pPr>
        <w:numPr>
          <w:ilvl w:val="0"/>
          <w:numId w:val="6"/>
        </w:numPr>
        <w:tabs>
          <w:tab w:val="left" w:pos="540"/>
        </w:tabs>
        <w:jc w:val="both"/>
      </w:pPr>
      <w:r>
        <w:t>β=</w:t>
      </w:r>
      <w:r>
        <w:rPr>
          <w:lang w:val="en-US"/>
        </w:rPr>
        <w:t>l</w:t>
      </w:r>
      <w:r>
        <w:rPr>
          <w:vertAlign w:val="subscript"/>
          <w:lang w:val="en-US"/>
        </w:rPr>
        <w:t>2</w:t>
      </w:r>
      <w:r>
        <w:rPr>
          <w:lang w:val="en-US"/>
        </w:rPr>
        <w:t>-l</w:t>
      </w:r>
      <w:r>
        <w:rPr>
          <w:vertAlign w:val="subscript"/>
          <w:lang w:val="en-US"/>
        </w:rPr>
        <w:t>1</w:t>
      </w:r>
      <w:r>
        <w:rPr>
          <w:lang w:val="en-US"/>
        </w:rPr>
        <w:t>= 1</w:t>
      </w:r>
      <w:r>
        <w:t>,88-0,75 = 1,13м</w:t>
      </w:r>
    </w:p>
    <w:p w:rsidR="00F95025" w:rsidRDefault="00F95025" w:rsidP="00E042C8">
      <w:pPr>
        <w:tabs>
          <w:tab w:val="left" w:pos="540"/>
        </w:tabs>
        <w:jc w:val="both"/>
      </w:pPr>
      <w:r>
        <w:t>β – изменение длины троса, обусловленное его упругой деформацией</w:t>
      </w:r>
    </w:p>
    <w:p w:rsidR="00F95025" w:rsidRDefault="00F95025" w:rsidP="00E042C8">
      <w:pPr>
        <w:numPr>
          <w:ilvl w:val="0"/>
          <w:numId w:val="6"/>
        </w:numPr>
        <w:tabs>
          <w:tab w:val="left" w:pos="540"/>
        </w:tabs>
        <w:jc w:val="both"/>
      </w:pPr>
      <w:r>
        <w:rPr>
          <w:lang w:val="en-US"/>
        </w:rPr>
        <w:t>h</w:t>
      </w:r>
      <w:r>
        <w:rPr>
          <w:vertAlign w:val="subscript"/>
          <w:lang w:val="en-US"/>
        </w:rPr>
        <w:t>p</w:t>
      </w:r>
      <w:r>
        <w:rPr>
          <w:lang w:val="en-US"/>
        </w:rPr>
        <w:t xml:space="preserve">= </w:t>
      </w:r>
      <w:r>
        <w:t>ά</w:t>
      </w:r>
      <w:r>
        <w:rPr>
          <w:vertAlign w:val="subscript"/>
        </w:rPr>
        <w:t>1</w:t>
      </w:r>
      <w:r>
        <w:rPr>
          <w:lang w:val="en-US"/>
        </w:rPr>
        <w:t>+β = 0,025+1,13 = 1,155</w:t>
      </w:r>
      <w:r>
        <w:t>м</w:t>
      </w:r>
    </w:p>
    <w:p w:rsidR="00F95025" w:rsidRDefault="00F95025" w:rsidP="00E042C8">
      <w:pPr>
        <w:tabs>
          <w:tab w:val="left" w:pos="540"/>
        </w:tabs>
        <w:jc w:val="both"/>
      </w:pPr>
      <w:r>
        <w:rPr>
          <w:lang w:val="en-US"/>
        </w:rPr>
        <w:t>h</w:t>
      </w:r>
      <w:r>
        <w:rPr>
          <w:vertAlign w:val="subscript"/>
          <w:lang w:val="en-US"/>
        </w:rPr>
        <w:t>p</w:t>
      </w:r>
      <w:r>
        <w:t xml:space="preserve"> – общее расхождение судов за счет ά</w:t>
      </w:r>
      <w:r>
        <w:rPr>
          <w:vertAlign w:val="subscript"/>
        </w:rPr>
        <w:t>1</w:t>
      </w:r>
      <w:r w:rsidR="004A4D22">
        <w:rPr>
          <w:vertAlign w:val="subscript"/>
        </w:rPr>
        <w:t xml:space="preserve">, </w:t>
      </w:r>
      <w:r w:rsidR="004A4D22">
        <w:t>β должно быть больше или равно максимальной высоте волны в районе плавания</w:t>
      </w:r>
    </w:p>
    <w:p w:rsidR="004A4D22" w:rsidRDefault="004A4D22" w:rsidP="00E042C8">
      <w:pPr>
        <w:tabs>
          <w:tab w:val="left" w:pos="540"/>
        </w:tabs>
        <w:jc w:val="both"/>
      </w:pPr>
      <w:r>
        <w:t xml:space="preserve">Так как </w:t>
      </w:r>
      <w:r>
        <w:rPr>
          <w:lang w:val="en-US"/>
        </w:rPr>
        <w:t>h</w:t>
      </w:r>
      <w:r>
        <w:rPr>
          <w:vertAlign w:val="subscript"/>
          <w:lang w:val="en-US"/>
        </w:rPr>
        <w:t>p</w:t>
      </w:r>
      <w:r>
        <w:t>=1,155м&lt;4,0=</w:t>
      </w:r>
      <w:r w:rsidRPr="00E042C8">
        <w:t xml:space="preserve"> </w:t>
      </w:r>
      <w:r>
        <w:rPr>
          <w:lang w:val="en-US"/>
        </w:rPr>
        <w:t>h</w:t>
      </w:r>
      <w:r>
        <w:rPr>
          <w:vertAlign w:val="subscript"/>
        </w:rPr>
        <w:t>в</w:t>
      </w:r>
      <w:r>
        <w:t>, то необходимо увеличить стрелку провеса путем введения в буксирную линию якорной цепи</w:t>
      </w:r>
    </w:p>
    <w:p w:rsidR="004A4D22" w:rsidRDefault="004A4D22" w:rsidP="00E042C8">
      <w:pPr>
        <w:tabs>
          <w:tab w:val="left" w:pos="540"/>
        </w:tabs>
        <w:jc w:val="both"/>
      </w:pPr>
      <w:r>
        <w:t>Рассчитываем требуемую длину якорной цепи:</w:t>
      </w:r>
    </w:p>
    <w:p w:rsidR="004A4D22" w:rsidRDefault="004A4D22" w:rsidP="00E042C8">
      <w:pPr>
        <w:tabs>
          <w:tab w:val="left" w:pos="540"/>
        </w:tabs>
        <w:jc w:val="both"/>
      </w:pPr>
      <w:r>
        <w:t>ά</w:t>
      </w:r>
      <w:r>
        <w:rPr>
          <w:vertAlign w:val="subscript"/>
        </w:rPr>
        <w:t>тр</w:t>
      </w:r>
      <w:r>
        <w:t xml:space="preserve"> </w:t>
      </w:r>
      <w:r w:rsidR="00216BD4">
        <w:t xml:space="preserve">= </w:t>
      </w:r>
      <w:r w:rsidR="00216BD4">
        <w:rPr>
          <w:lang w:val="en-US"/>
        </w:rPr>
        <w:t>h</w:t>
      </w:r>
      <w:r w:rsidR="00216BD4">
        <w:rPr>
          <w:vertAlign w:val="subscript"/>
        </w:rPr>
        <w:t>в</w:t>
      </w:r>
      <w:r w:rsidR="00216BD4">
        <w:t>β = 4-1,155= 2,845 м</w:t>
      </w:r>
    </w:p>
    <w:p w:rsidR="00216BD4" w:rsidRDefault="00216BD4" w:rsidP="00E042C8">
      <w:pPr>
        <w:tabs>
          <w:tab w:val="left" w:pos="540"/>
        </w:tabs>
        <w:jc w:val="both"/>
      </w:pPr>
    </w:p>
    <w:p w:rsidR="00216BD4" w:rsidRPr="00216BD4" w:rsidRDefault="00216BD4" w:rsidP="00E042C8">
      <w:pPr>
        <w:tabs>
          <w:tab w:val="left" w:pos="540"/>
        </w:tabs>
        <w:jc w:val="both"/>
      </w:pPr>
      <w:r>
        <w:t xml:space="preserve">              3∙ά</w:t>
      </w:r>
      <w:r>
        <w:rPr>
          <w:vertAlign w:val="subscript"/>
        </w:rPr>
        <w:t>тр</w:t>
      </w:r>
      <w:r>
        <w:t>∙а</w:t>
      </w:r>
      <w:r>
        <w:rPr>
          <w:vertAlign w:val="subscript"/>
        </w:rPr>
        <w:t>2</w:t>
      </w:r>
      <w:r>
        <w:rPr>
          <w:vertAlign w:val="superscript"/>
        </w:rPr>
        <w:t>2</w:t>
      </w:r>
      <w:r>
        <w:t>∙а</w:t>
      </w:r>
      <w:r>
        <w:rPr>
          <w:vertAlign w:val="subscript"/>
        </w:rPr>
        <w:t>1</w:t>
      </w:r>
      <w:r>
        <w:rPr>
          <w:vertAlign w:val="superscript"/>
        </w:rPr>
        <w:t>2</w:t>
      </w:r>
      <w:r>
        <w:t xml:space="preserve">         3∙2,8∙3,1</w:t>
      </w:r>
      <w:r>
        <w:rPr>
          <w:vertAlign w:val="superscript"/>
        </w:rPr>
        <w:t>2</w:t>
      </w:r>
      <w:r>
        <w:t>∙7,8</w:t>
      </w:r>
      <w:r>
        <w:rPr>
          <w:vertAlign w:val="superscript"/>
        </w:rPr>
        <w:t>2</w:t>
      </w:r>
      <w:r>
        <w:t>∙10</w:t>
      </w:r>
      <w:r>
        <w:rPr>
          <w:vertAlign w:val="superscript"/>
        </w:rPr>
        <w:t>12</w:t>
      </w:r>
    </w:p>
    <w:p w:rsidR="00216BD4" w:rsidRPr="00216BD4" w:rsidRDefault="00216BD4" w:rsidP="00E042C8">
      <w:pPr>
        <w:tabs>
          <w:tab w:val="left" w:pos="540"/>
        </w:tabs>
        <w:jc w:val="both"/>
      </w:pPr>
      <w:r>
        <w:rPr>
          <w:lang w:val="en-US"/>
        </w:rPr>
        <w:t>l</w:t>
      </w:r>
      <w:r>
        <w:rPr>
          <w:vertAlign w:val="subscript"/>
          <w:lang w:val="en-US"/>
        </w:rPr>
        <w:t>c</w:t>
      </w:r>
      <w:r>
        <w:rPr>
          <w:vertAlign w:val="subscript"/>
        </w:rPr>
        <w:t>т.тр.</w:t>
      </w:r>
      <w:r>
        <w:t>=   ---------------   =  ------------------------ = 457,7 м</w:t>
      </w:r>
    </w:p>
    <w:p w:rsidR="004A4D22" w:rsidRDefault="00216BD4" w:rsidP="00E042C8">
      <w:pPr>
        <w:tabs>
          <w:tab w:val="left" w:pos="540"/>
        </w:tabs>
        <w:jc w:val="both"/>
      </w:pPr>
      <w:r>
        <w:t xml:space="preserve">               а</w:t>
      </w:r>
      <w:r>
        <w:rPr>
          <w:vertAlign w:val="subscript"/>
        </w:rPr>
        <w:t>2</w:t>
      </w:r>
      <w:r>
        <w:rPr>
          <w:vertAlign w:val="superscript"/>
        </w:rPr>
        <w:t>2</w:t>
      </w:r>
      <w:r>
        <w:t>-а</w:t>
      </w:r>
      <w:r>
        <w:rPr>
          <w:vertAlign w:val="subscript"/>
        </w:rPr>
        <w:t>1</w:t>
      </w:r>
      <w:r>
        <w:rPr>
          <w:vertAlign w:val="superscript"/>
        </w:rPr>
        <w:t>2</w:t>
      </w:r>
      <w:r>
        <w:t xml:space="preserve">                   (7,8</w:t>
      </w:r>
      <w:r>
        <w:rPr>
          <w:vertAlign w:val="superscript"/>
        </w:rPr>
        <w:t>2</w:t>
      </w:r>
      <w:r>
        <w:t>-3,1</w:t>
      </w:r>
      <w:r>
        <w:rPr>
          <w:vertAlign w:val="superscript"/>
        </w:rPr>
        <w:t>2</w:t>
      </w:r>
      <w:r>
        <w:t>)10</w:t>
      </w:r>
      <w:r>
        <w:rPr>
          <w:vertAlign w:val="superscript"/>
        </w:rPr>
        <w:t>6</w:t>
      </w:r>
    </w:p>
    <w:p w:rsidR="00216BD4" w:rsidRDefault="00216BD4" w:rsidP="00E042C8">
      <w:pPr>
        <w:tabs>
          <w:tab w:val="left" w:pos="540"/>
        </w:tabs>
        <w:jc w:val="both"/>
      </w:pPr>
    </w:p>
    <w:p w:rsidR="00216BD4" w:rsidRDefault="00216BD4" w:rsidP="00E042C8">
      <w:pPr>
        <w:tabs>
          <w:tab w:val="left" w:pos="540"/>
        </w:tabs>
        <w:jc w:val="both"/>
      </w:pPr>
      <w:r>
        <w:rPr>
          <w:lang w:val="en-US"/>
        </w:rPr>
        <w:t>l</w:t>
      </w:r>
      <w:r>
        <w:rPr>
          <w:vertAlign w:val="subscript"/>
        </w:rPr>
        <w:t>н</w:t>
      </w:r>
      <w:r>
        <w:t xml:space="preserve"> = 2(</w:t>
      </w:r>
      <w:r>
        <w:rPr>
          <w:lang w:val="en-US"/>
        </w:rPr>
        <w:t>l</w:t>
      </w:r>
      <w:r>
        <w:rPr>
          <w:vertAlign w:val="subscript"/>
          <w:lang w:val="en-US"/>
        </w:rPr>
        <w:t>c</w:t>
      </w:r>
      <w:r>
        <w:rPr>
          <w:vertAlign w:val="subscript"/>
        </w:rPr>
        <w:t>т.тр</w:t>
      </w:r>
      <w:r>
        <w:t xml:space="preserve"> – </w:t>
      </w:r>
      <w:r>
        <w:rPr>
          <w:lang w:val="en-US"/>
        </w:rPr>
        <w:t>l</w:t>
      </w:r>
      <w:r w:rsidRPr="00E042C8">
        <w:t xml:space="preserve">) = 2(457,7 – 120) = 675,4 </w:t>
      </w:r>
      <w:r>
        <w:t>м</w:t>
      </w:r>
    </w:p>
    <w:p w:rsidR="00216BD4" w:rsidRDefault="00216BD4" w:rsidP="00E042C8">
      <w:pPr>
        <w:tabs>
          <w:tab w:val="left" w:pos="540"/>
        </w:tabs>
        <w:jc w:val="both"/>
      </w:pPr>
      <w:r>
        <w:rPr>
          <w:lang w:val="en-US"/>
        </w:rPr>
        <w:t>l</w:t>
      </w:r>
      <w:r>
        <w:rPr>
          <w:vertAlign w:val="subscript"/>
        </w:rPr>
        <w:t>ц</w:t>
      </w:r>
      <w:r w:rsidRPr="00E042C8">
        <w:t xml:space="preserve"> = (</w:t>
      </w:r>
      <w:r>
        <w:rPr>
          <w:lang w:val="en-US"/>
        </w:rPr>
        <w:t>l</w:t>
      </w:r>
      <w:r>
        <w:rPr>
          <w:vertAlign w:val="subscript"/>
        </w:rPr>
        <w:t>н</w:t>
      </w:r>
      <w:r w:rsidR="00A4470B" w:rsidRPr="00E042C8">
        <w:t>∙</w:t>
      </w:r>
      <w:r w:rsidR="00A4470B">
        <w:rPr>
          <w:lang w:val="en-US"/>
        </w:rPr>
        <w:t>q</w:t>
      </w:r>
      <w:r w:rsidR="00A4470B">
        <w:rPr>
          <w:vertAlign w:val="subscript"/>
        </w:rPr>
        <w:t>ст.тр.</w:t>
      </w:r>
      <w:r w:rsidR="00A4470B">
        <w:t>)/</w:t>
      </w:r>
      <w:r w:rsidR="00A4470B">
        <w:rPr>
          <w:lang w:val="en-US"/>
        </w:rPr>
        <w:t>q</w:t>
      </w:r>
      <w:r w:rsidR="00A4470B">
        <w:rPr>
          <w:vertAlign w:val="subscript"/>
          <w:lang w:val="en-US"/>
        </w:rPr>
        <w:t>n</w:t>
      </w:r>
      <w:r w:rsidR="00A4470B" w:rsidRPr="00E042C8">
        <w:t xml:space="preserve"> = (675,4 </w:t>
      </w:r>
      <w:r w:rsidR="00A4470B">
        <w:t>∙</w:t>
      </w:r>
      <w:r w:rsidR="00A4470B" w:rsidRPr="00E042C8">
        <w:t xml:space="preserve"> 25,9)/(25</w:t>
      </w:r>
      <w:r w:rsidR="00A4470B">
        <w:t>∙</w:t>
      </w:r>
      <w:r w:rsidR="00A4470B" w:rsidRPr="00E042C8">
        <w:t xml:space="preserve">9,81) = </w:t>
      </w:r>
      <w:r w:rsidR="00A4470B">
        <w:t>71,3 м цепи  3,7 смычки</w:t>
      </w:r>
    </w:p>
    <w:p w:rsidR="00A4470B" w:rsidRDefault="00A4470B" w:rsidP="00E042C8">
      <w:pPr>
        <w:tabs>
          <w:tab w:val="left" w:pos="540"/>
        </w:tabs>
        <w:jc w:val="both"/>
      </w:pPr>
    </w:p>
    <w:p w:rsidR="00A4470B" w:rsidRDefault="00A4470B" w:rsidP="00E042C8">
      <w:pPr>
        <w:tabs>
          <w:tab w:val="left" w:pos="540"/>
        </w:tabs>
        <w:jc w:val="both"/>
      </w:pPr>
      <w:r>
        <w:t>где ά</w:t>
      </w:r>
      <w:r>
        <w:rPr>
          <w:vertAlign w:val="subscript"/>
        </w:rPr>
        <w:t>тр</w:t>
      </w:r>
      <w:r>
        <w:t xml:space="preserve"> – требуемая весовая «игра» буксирной линии, м</w:t>
      </w:r>
    </w:p>
    <w:p w:rsidR="00A4470B" w:rsidRDefault="00A4470B" w:rsidP="00E042C8">
      <w:pPr>
        <w:tabs>
          <w:tab w:val="left" w:pos="540"/>
        </w:tabs>
        <w:jc w:val="both"/>
      </w:pPr>
      <w:r>
        <w:t xml:space="preserve">       </w:t>
      </w:r>
      <w:r>
        <w:rPr>
          <w:lang w:val="en-US"/>
        </w:rPr>
        <w:t>l</w:t>
      </w:r>
      <w:r>
        <w:rPr>
          <w:vertAlign w:val="subscript"/>
          <w:lang w:val="en-US"/>
        </w:rPr>
        <w:t>c</w:t>
      </w:r>
      <w:r>
        <w:rPr>
          <w:vertAlign w:val="subscript"/>
        </w:rPr>
        <w:t>т.тр</w:t>
      </w:r>
      <w:r>
        <w:t xml:space="preserve"> – общая полудлина буксирного троса с имеющимися параметрами, которая может обеспечить ά</w:t>
      </w:r>
      <w:r>
        <w:rPr>
          <w:vertAlign w:val="subscript"/>
        </w:rPr>
        <w:t>тр</w:t>
      </w:r>
    </w:p>
    <w:p w:rsidR="00A4470B" w:rsidRDefault="00A4470B" w:rsidP="00E042C8">
      <w:pPr>
        <w:tabs>
          <w:tab w:val="left" w:pos="540"/>
        </w:tabs>
        <w:jc w:val="both"/>
      </w:pPr>
      <w:r>
        <w:t xml:space="preserve">       </w:t>
      </w:r>
      <w:r>
        <w:rPr>
          <w:lang w:val="en-US"/>
        </w:rPr>
        <w:t>l</w:t>
      </w:r>
      <w:r>
        <w:t xml:space="preserve"> – имеющаяся полудлина троса</w:t>
      </w:r>
    </w:p>
    <w:p w:rsidR="00A4470B" w:rsidRDefault="00A4470B" w:rsidP="00E042C8">
      <w:pPr>
        <w:tabs>
          <w:tab w:val="left" w:pos="540"/>
        </w:tabs>
        <w:jc w:val="both"/>
      </w:pPr>
      <w:r>
        <w:t xml:space="preserve">       </w:t>
      </w:r>
      <w:r>
        <w:rPr>
          <w:lang w:val="en-US"/>
        </w:rPr>
        <w:t>l</w:t>
      </w:r>
      <w:r>
        <w:rPr>
          <w:vertAlign w:val="subscript"/>
        </w:rPr>
        <w:t>н</w:t>
      </w:r>
      <w:r>
        <w:t xml:space="preserve"> – недостающая длина троса</w:t>
      </w:r>
    </w:p>
    <w:p w:rsidR="00A4470B" w:rsidRDefault="00A4470B" w:rsidP="00E042C8">
      <w:pPr>
        <w:tabs>
          <w:tab w:val="left" w:pos="540"/>
        </w:tabs>
        <w:jc w:val="both"/>
      </w:pPr>
      <w:r>
        <w:t xml:space="preserve">       </w:t>
      </w:r>
      <w:r>
        <w:rPr>
          <w:lang w:val="en-US"/>
        </w:rPr>
        <w:t>l</w:t>
      </w:r>
      <w:r>
        <w:rPr>
          <w:vertAlign w:val="subscript"/>
        </w:rPr>
        <w:t>ц</w:t>
      </w:r>
      <w:r>
        <w:t xml:space="preserve"> – требуемая длина якорного каната</w:t>
      </w:r>
    </w:p>
    <w:p w:rsidR="00A4470B" w:rsidRPr="00A4470B" w:rsidRDefault="00A4470B" w:rsidP="00E042C8">
      <w:pPr>
        <w:tabs>
          <w:tab w:val="left" w:pos="540"/>
        </w:tabs>
        <w:jc w:val="both"/>
      </w:pPr>
      <w:r>
        <w:t xml:space="preserve">       </w:t>
      </w:r>
      <w:r>
        <w:rPr>
          <w:lang w:val="en-US"/>
        </w:rPr>
        <w:t>q</w:t>
      </w:r>
      <w:r>
        <w:rPr>
          <w:vertAlign w:val="subscript"/>
        </w:rPr>
        <w:t>ст</w:t>
      </w:r>
      <w:r>
        <w:t xml:space="preserve">, </w:t>
      </w:r>
      <w:r>
        <w:rPr>
          <w:lang w:val="en-US"/>
        </w:rPr>
        <w:t>q</w:t>
      </w:r>
      <w:r>
        <w:rPr>
          <w:vertAlign w:val="subscript"/>
          <w:lang w:val="en-US"/>
        </w:rPr>
        <w:t>n</w:t>
      </w:r>
      <w:r w:rsidRPr="00E042C8">
        <w:t xml:space="preserve"> – </w:t>
      </w:r>
      <w:r>
        <w:t>соответственно вес одного метра имеющегося на судне стального троса и якорной цепи.</w:t>
      </w:r>
    </w:p>
    <w:p w:rsidR="004A4D22" w:rsidRDefault="004A4D22" w:rsidP="00E042C8">
      <w:pPr>
        <w:tabs>
          <w:tab w:val="left" w:pos="540"/>
        </w:tabs>
        <w:jc w:val="both"/>
      </w:pPr>
    </w:p>
    <w:p w:rsidR="004A4D22" w:rsidRDefault="004A4D22" w:rsidP="00E042C8">
      <w:pPr>
        <w:tabs>
          <w:tab w:val="left" w:pos="540"/>
        </w:tabs>
        <w:jc w:val="center"/>
        <w:rPr>
          <w:b/>
        </w:rPr>
      </w:pPr>
      <w:r>
        <w:rPr>
          <w:b/>
        </w:rPr>
        <w:t>Раздел №3. Снятие судна с мели</w:t>
      </w:r>
    </w:p>
    <w:p w:rsidR="004A4D22" w:rsidRDefault="004A4D22" w:rsidP="00E042C8">
      <w:pPr>
        <w:tabs>
          <w:tab w:val="left" w:pos="540"/>
        </w:tabs>
        <w:jc w:val="center"/>
        <w:rPr>
          <w:b/>
        </w:rPr>
      </w:pPr>
    </w:p>
    <w:p w:rsidR="004A4D22" w:rsidRDefault="004A4D22" w:rsidP="00E042C8">
      <w:pPr>
        <w:tabs>
          <w:tab w:val="left" w:pos="540"/>
        </w:tabs>
        <w:jc w:val="both"/>
      </w:pPr>
      <w:r>
        <w:t>1.Определение потерянного водоизмещения</w:t>
      </w:r>
    </w:p>
    <w:p w:rsidR="004A4D22" w:rsidRDefault="004A4D22" w:rsidP="00E042C8">
      <w:pPr>
        <w:tabs>
          <w:tab w:val="left" w:pos="540"/>
        </w:tabs>
        <w:jc w:val="both"/>
      </w:pPr>
      <w:r>
        <w:t>Определение потерянного водоизмещения производится по формуле:</w:t>
      </w:r>
    </w:p>
    <w:p w:rsidR="004A4D22" w:rsidRDefault="004A4D22" w:rsidP="00E042C8">
      <w:pPr>
        <w:tabs>
          <w:tab w:val="left" w:pos="540"/>
        </w:tabs>
        <w:jc w:val="both"/>
      </w:pPr>
      <w:r>
        <w:rPr>
          <w:lang w:val="en-US"/>
        </w:rPr>
        <w:t>Q</w:t>
      </w:r>
      <w:r w:rsidRPr="00E042C8">
        <w:t>=100</w:t>
      </w:r>
      <w:r>
        <w:rPr>
          <w:lang w:val="en-US"/>
        </w:rPr>
        <w:t>q</w:t>
      </w:r>
      <w:r w:rsidRPr="00E042C8">
        <w:rPr>
          <w:vertAlign w:val="subscript"/>
        </w:rPr>
        <w:t>1</w:t>
      </w:r>
      <w:r w:rsidRPr="00E042C8">
        <w:t>((</w:t>
      </w:r>
      <w:r>
        <w:rPr>
          <w:lang w:val="en-US"/>
        </w:rPr>
        <w:t>T</w:t>
      </w:r>
      <w:r>
        <w:rPr>
          <w:vertAlign w:val="subscript"/>
        </w:rPr>
        <w:t>н</w:t>
      </w:r>
      <w:r>
        <w:t>+Т</w:t>
      </w:r>
      <w:r>
        <w:rPr>
          <w:vertAlign w:val="subscript"/>
        </w:rPr>
        <w:t>к</w:t>
      </w:r>
      <w:r>
        <w:t>)/2) + γ∙</w:t>
      </w:r>
      <w:r>
        <w:rPr>
          <w:lang w:val="en-US"/>
        </w:rPr>
        <w:t>V</w:t>
      </w:r>
      <w:r>
        <w:rPr>
          <w:vertAlign w:val="subscript"/>
          <w:lang w:val="en-US"/>
        </w:rPr>
        <w:t>oi</w:t>
      </w:r>
      <w:r>
        <w:t xml:space="preserve"> = </w:t>
      </w:r>
      <w:r w:rsidR="0085616D">
        <w:t>100∙10(0,1+0,2)/2 + 1,025∙80,7 = 233т= 2285,7 кН</w:t>
      </w:r>
    </w:p>
    <w:p w:rsidR="004A4D22" w:rsidRDefault="004A4D22" w:rsidP="00E042C8">
      <w:pPr>
        <w:tabs>
          <w:tab w:val="left" w:pos="540"/>
        </w:tabs>
        <w:jc w:val="both"/>
      </w:pPr>
      <w:r>
        <w:t xml:space="preserve">Где </w:t>
      </w:r>
      <w:r>
        <w:rPr>
          <w:lang w:val="en-US"/>
        </w:rPr>
        <w:t>T</w:t>
      </w:r>
      <w:r>
        <w:rPr>
          <w:vertAlign w:val="subscript"/>
        </w:rPr>
        <w:t xml:space="preserve">н </w:t>
      </w:r>
      <w:r>
        <w:t>и Т</w:t>
      </w:r>
      <w:r>
        <w:rPr>
          <w:vertAlign w:val="subscript"/>
        </w:rPr>
        <w:t>к</w:t>
      </w:r>
      <w:r>
        <w:t xml:space="preserve"> – изменение осадки носом и кормой после посадки на мель, м</w:t>
      </w:r>
    </w:p>
    <w:p w:rsidR="004A4D22" w:rsidRDefault="004A4D22" w:rsidP="00E042C8">
      <w:pPr>
        <w:tabs>
          <w:tab w:val="left" w:pos="540"/>
        </w:tabs>
        <w:jc w:val="both"/>
      </w:pPr>
      <w:r>
        <w:t xml:space="preserve">       γ – удельный вес забортной воды, кН/м</w:t>
      </w:r>
      <w:r>
        <w:rPr>
          <w:vertAlign w:val="superscript"/>
        </w:rPr>
        <w:t>3</w:t>
      </w:r>
    </w:p>
    <w:p w:rsidR="004A4D22" w:rsidRDefault="004A4D22" w:rsidP="00E042C8">
      <w:pPr>
        <w:tabs>
          <w:tab w:val="left" w:pos="540"/>
        </w:tabs>
        <w:jc w:val="both"/>
      </w:pPr>
      <w:r>
        <w:t xml:space="preserve">       </w:t>
      </w:r>
      <w:r w:rsidR="00C93D66">
        <w:rPr>
          <w:lang w:val="en-US"/>
        </w:rPr>
        <w:t>V</w:t>
      </w:r>
      <w:r w:rsidR="00C93D66">
        <w:rPr>
          <w:vertAlign w:val="subscript"/>
          <w:lang w:val="en-US"/>
        </w:rPr>
        <w:t>oi</w:t>
      </w:r>
      <w:r w:rsidR="00C93D66">
        <w:t xml:space="preserve"> – объем воды, попавшей внутрь судна через пробоину, м</w:t>
      </w:r>
      <w:r w:rsidR="00C93D66">
        <w:rPr>
          <w:vertAlign w:val="superscript"/>
        </w:rPr>
        <w:t>3</w:t>
      </w:r>
      <w:r w:rsidR="00C93D66">
        <w:t>, рассчитывается по формуле:</w:t>
      </w:r>
    </w:p>
    <w:p w:rsidR="00C93D66" w:rsidRPr="00E042C8" w:rsidRDefault="00C93D66" w:rsidP="00E042C8">
      <w:pPr>
        <w:tabs>
          <w:tab w:val="left" w:pos="540"/>
        </w:tabs>
        <w:jc w:val="both"/>
      </w:pPr>
      <w:r>
        <w:rPr>
          <w:lang w:val="en-US"/>
        </w:rPr>
        <w:t>V</w:t>
      </w:r>
      <w:r>
        <w:rPr>
          <w:vertAlign w:val="subscript"/>
          <w:lang w:val="en-US"/>
        </w:rPr>
        <w:t>oi</w:t>
      </w:r>
      <w:r>
        <w:t xml:space="preserve"> = К</w:t>
      </w:r>
      <w:r>
        <w:rPr>
          <w:vertAlign w:val="subscript"/>
        </w:rPr>
        <w:t>1</w:t>
      </w:r>
      <w:r>
        <w:t>∙К</w:t>
      </w:r>
      <w:r>
        <w:rPr>
          <w:vertAlign w:val="subscript"/>
        </w:rPr>
        <w:t>2</w:t>
      </w:r>
      <w:r>
        <w:t>∙</w:t>
      </w:r>
      <w:r>
        <w:rPr>
          <w:lang w:val="en-US"/>
        </w:rPr>
        <w:t>l</w:t>
      </w:r>
      <w:r w:rsidRPr="00E042C8">
        <w:t>∙</w:t>
      </w:r>
      <w:r>
        <w:rPr>
          <w:lang w:val="en-US"/>
        </w:rPr>
        <w:t>b</w:t>
      </w:r>
      <w:r w:rsidRPr="00E042C8">
        <w:t>∙</w:t>
      </w:r>
      <w:r>
        <w:rPr>
          <w:lang w:val="en-US"/>
        </w:rPr>
        <w:t>h</w:t>
      </w:r>
      <w:r>
        <w:rPr>
          <w:vertAlign w:val="subscript"/>
          <w:lang w:val="en-US"/>
        </w:rPr>
        <w:t>o</w:t>
      </w:r>
      <w:r w:rsidRPr="00E042C8">
        <w:t xml:space="preserve"> = </w:t>
      </w:r>
      <w:r w:rsidR="0085616D">
        <w:t>0,7∙0,97∙18∙11∙0,6=80,7 м</w:t>
      </w:r>
      <w:r w:rsidR="0085616D">
        <w:rPr>
          <w:vertAlign w:val="superscript"/>
        </w:rPr>
        <w:t>3</w:t>
      </w:r>
    </w:p>
    <w:p w:rsidR="00C93D66" w:rsidRDefault="00C93D66" w:rsidP="00E042C8">
      <w:pPr>
        <w:tabs>
          <w:tab w:val="left" w:pos="540"/>
        </w:tabs>
        <w:jc w:val="both"/>
      </w:pPr>
      <w:r>
        <w:t>К</w:t>
      </w:r>
      <w:r>
        <w:rPr>
          <w:vertAlign w:val="subscript"/>
        </w:rPr>
        <w:t>1</w:t>
      </w:r>
      <w:r w:rsidRPr="00E042C8">
        <w:t xml:space="preserve"> – </w:t>
      </w:r>
      <w:r>
        <w:t>коэффициент полноты затопленного отсека</w:t>
      </w:r>
    </w:p>
    <w:p w:rsidR="00C93D66" w:rsidRDefault="00C93D66" w:rsidP="00E042C8">
      <w:pPr>
        <w:tabs>
          <w:tab w:val="left" w:pos="540"/>
        </w:tabs>
        <w:jc w:val="both"/>
      </w:pPr>
      <w:r>
        <w:t>К</w:t>
      </w:r>
      <w:r>
        <w:rPr>
          <w:vertAlign w:val="subscript"/>
        </w:rPr>
        <w:t>2</w:t>
      </w:r>
      <w:r>
        <w:t xml:space="preserve"> - коэффициент проницаемости затопленного отсека</w:t>
      </w:r>
    </w:p>
    <w:p w:rsidR="00C93D66" w:rsidRDefault="00C93D66" w:rsidP="00E042C8">
      <w:pPr>
        <w:tabs>
          <w:tab w:val="left" w:pos="540"/>
        </w:tabs>
        <w:jc w:val="both"/>
      </w:pPr>
      <w:r>
        <w:rPr>
          <w:lang w:val="en-US"/>
        </w:rPr>
        <w:t>l</w:t>
      </w:r>
      <w:r w:rsidRPr="00E042C8">
        <w:t xml:space="preserve">, </w:t>
      </w:r>
      <w:r>
        <w:rPr>
          <w:lang w:val="en-US"/>
        </w:rPr>
        <w:t>b</w:t>
      </w:r>
      <w:r w:rsidRPr="00E042C8">
        <w:t xml:space="preserve"> </w:t>
      </w:r>
      <w:r w:rsidR="00AF0171">
        <w:t>–</w:t>
      </w:r>
      <w:r w:rsidRPr="00E042C8">
        <w:t xml:space="preserve"> </w:t>
      </w:r>
      <w:r w:rsidR="00AF0171">
        <w:t>длина и ширина затопленного отсека, м</w:t>
      </w:r>
    </w:p>
    <w:p w:rsidR="00AF0171" w:rsidRDefault="00AF0171" w:rsidP="00E042C8">
      <w:pPr>
        <w:tabs>
          <w:tab w:val="left" w:pos="540"/>
        </w:tabs>
        <w:jc w:val="both"/>
      </w:pPr>
      <w:r>
        <w:rPr>
          <w:lang w:val="en-US"/>
        </w:rPr>
        <w:t>h</w:t>
      </w:r>
      <w:r>
        <w:rPr>
          <w:vertAlign w:val="subscript"/>
          <w:lang w:val="en-US"/>
        </w:rPr>
        <w:t>o</w:t>
      </w:r>
      <w:r>
        <w:t xml:space="preserve"> – высота уровня воды в затопленном отсеке, м</w:t>
      </w:r>
    </w:p>
    <w:p w:rsidR="00AF0171" w:rsidRDefault="00AF0171" w:rsidP="00E042C8">
      <w:pPr>
        <w:tabs>
          <w:tab w:val="left" w:pos="540"/>
        </w:tabs>
        <w:jc w:val="both"/>
      </w:pPr>
      <w:r>
        <w:rPr>
          <w:lang w:val="en-US"/>
        </w:rPr>
        <w:t>q</w:t>
      </w:r>
      <w:r w:rsidRPr="004A4D22">
        <w:rPr>
          <w:vertAlign w:val="subscript"/>
        </w:rPr>
        <w:t>1</w:t>
      </w:r>
      <w:r>
        <w:t xml:space="preserve"> – вес груза, изменяющий осадку на 1 см, кН/см</w:t>
      </w:r>
    </w:p>
    <w:p w:rsidR="00AF0171" w:rsidRDefault="00AF0171" w:rsidP="00E042C8">
      <w:pPr>
        <w:tabs>
          <w:tab w:val="left" w:pos="540"/>
        </w:tabs>
        <w:jc w:val="both"/>
      </w:pPr>
      <w:r>
        <w:t>2. Усилие необходимое для снятия судна с мели</w:t>
      </w:r>
    </w:p>
    <w:p w:rsidR="00AF0171" w:rsidRDefault="00AF0171" w:rsidP="00AF0171">
      <w:pPr>
        <w:tabs>
          <w:tab w:val="left" w:pos="540"/>
        </w:tabs>
        <w:jc w:val="both"/>
      </w:pPr>
      <w:r>
        <w:t>Усилие необходимое для снятия судна с мели, находится из выражения:</w:t>
      </w:r>
    </w:p>
    <w:p w:rsidR="00AF0171" w:rsidRPr="00E042C8" w:rsidRDefault="00AF0171" w:rsidP="00AF0171">
      <w:pPr>
        <w:tabs>
          <w:tab w:val="left" w:pos="540"/>
        </w:tabs>
        <w:jc w:val="both"/>
      </w:pPr>
      <w:r>
        <w:rPr>
          <w:lang w:val="en-US"/>
        </w:rPr>
        <w:t>F</w:t>
      </w:r>
      <w:r w:rsidRPr="00E042C8">
        <w:t xml:space="preserve">= </w:t>
      </w:r>
      <w:r>
        <w:rPr>
          <w:lang w:val="en-US"/>
        </w:rPr>
        <w:t>T</w:t>
      </w:r>
      <w:r w:rsidRPr="00E042C8">
        <w:t>∙</w:t>
      </w:r>
      <w:r>
        <w:rPr>
          <w:lang w:val="en-US"/>
        </w:rPr>
        <w:t>Q</w:t>
      </w:r>
      <w:r w:rsidRPr="00E042C8">
        <w:t>=</w:t>
      </w:r>
      <w:r w:rsidR="0085616D">
        <w:t xml:space="preserve"> 0,5∙2285,7= 1142,9 кН</w:t>
      </w:r>
    </w:p>
    <w:p w:rsidR="00AF0171" w:rsidRDefault="00AF0171" w:rsidP="00AF0171">
      <w:pPr>
        <w:tabs>
          <w:tab w:val="left" w:pos="540"/>
        </w:tabs>
        <w:jc w:val="both"/>
      </w:pPr>
      <w:r>
        <w:rPr>
          <w:lang w:val="en-US"/>
        </w:rPr>
        <w:t>T</w:t>
      </w:r>
      <w:r w:rsidRPr="00E042C8">
        <w:t xml:space="preserve"> – </w:t>
      </w:r>
      <w:r>
        <w:t>коэффициент трения корпуса судна о грунт, равный 0,50 так как грунт – крупный песок и машина на судне находится в положении СТОП.</w:t>
      </w:r>
    </w:p>
    <w:p w:rsidR="00AF0171" w:rsidRDefault="00AF0171" w:rsidP="00AF0171">
      <w:pPr>
        <w:tabs>
          <w:tab w:val="left" w:pos="540"/>
        </w:tabs>
        <w:jc w:val="both"/>
      </w:pPr>
      <w:r>
        <w:t>Упор винта собственного судна на заднем ходу, определяется по формуле:</w:t>
      </w:r>
    </w:p>
    <w:p w:rsidR="00AF0171" w:rsidRDefault="00AF0171" w:rsidP="00AF0171">
      <w:pPr>
        <w:tabs>
          <w:tab w:val="left" w:pos="540"/>
        </w:tabs>
        <w:jc w:val="both"/>
      </w:pPr>
      <w:r>
        <w:t>Т</w:t>
      </w:r>
      <w:r>
        <w:rPr>
          <w:vertAlign w:val="subscript"/>
        </w:rPr>
        <w:t>ш.з.х.</w:t>
      </w:r>
      <w:r>
        <w:t xml:space="preserve">= 0,1 </w:t>
      </w:r>
      <w:r>
        <w:rPr>
          <w:lang w:val="en-US"/>
        </w:rPr>
        <w:t>N</w:t>
      </w:r>
      <w:r>
        <w:t xml:space="preserve">= 0,1 ∙ 1300 ∙ 0,7355 = </w:t>
      </w:r>
      <w:r w:rsidR="00216BD4">
        <w:t>95,6 кН</w:t>
      </w:r>
    </w:p>
    <w:p w:rsidR="00B43C5D" w:rsidRDefault="00B43C5D" w:rsidP="00AF0171">
      <w:pPr>
        <w:tabs>
          <w:tab w:val="left" w:pos="540"/>
        </w:tabs>
        <w:jc w:val="both"/>
      </w:pPr>
      <w:r>
        <w:t xml:space="preserve">Где </w:t>
      </w:r>
      <w:r>
        <w:rPr>
          <w:lang w:val="en-US"/>
        </w:rPr>
        <w:t>N</w:t>
      </w:r>
      <w:r>
        <w:t xml:space="preserve"> – индикатор мощности главного двигателя</w:t>
      </w:r>
    </w:p>
    <w:p w:rsidR="00B43C5D" w:rsidRDefault="00216BD4" w:rsidP="00AF0171">
      <w:pPr>
        <w:tabs>
          <w:tab w:val="left" w:pos="540"/>
        </w:tabs>
        <w:jc w:val="both"/>
      </w:pPr>
      <w:r>
        <w:t>Так как 95,6 кН&lt;</w:t>
      </w:r>
      <w:r w:rsidR="0085616D">
        <w:t>1142,9кН, то от этого способа придется отказаться</w:t>
      </w:r>
    </w:p>
    <w:p w:rsidR="0085616D" w:rsidRDefault="0085616D" w:rsidP="00AF0171">
      <w:pPr>
        <w:tabs>
          <w:tab w:val="left" w:pos="540"/>
        </w:tabs>
        <w:jc w:val="both"/>
      </w:pPr>
      <w:r>
        <w:t>Для расчета снятия судна с мели с помощью якорей определим тяговое усилие, которое может быть создано с помощью гиней.</w:t>
      </w:r>
    </w:p>
    <w:p w:rsidR="0085616D" w:rsidRPr="00E042C8" w:rsidRDefault="0085616D" w:rsidP="00AF0171">
      <w:pPr>
        <w:tabs>
          <w:tab w:val="left" w:pos="540"/>
        </w:tabs>
        <w:jc w:val="both"/>
      </w:pPr>
      <w:r>
        <w:rPr>
          <w:lang w:val="en-US"/>
        </w:rPr>
        <w:t>F</w:t>
      </w:r>
      <w:r>
        <w:rPr>
          <w:vertAlign w:val="subscript"/>
        </w:rPr>
        <w:t xml:space="preserve">гин </w:t>
      </w:r>
      <w:r>
        <w:t xml:space="preserve">= </w:t>
      </w:r>
      <w:r>
        <w:rPr>
          <w:lang w:val="en-US"/>
        </w:rPr>
        <w:t>F</w:t>
      </w:r>
      <w:r>
        <w:rPr>
          <w:vertAlign w:val="subscript"/>
        </w:rPr>
        <w:t>леб</w:t>
      </w:r>
      <w:r>
        <w:t>∙(</w:t>
      </w:r>
      <w:r>
        <w:rPr>
          <w:lang w:val="en-US"/>
        </w:rPr>
        <w:t>n</w:t>
      </w:r>
      <w:r w:rsidRPr="00E042C8">
        <w:t>+1)/(1+0,1</w:t>
      </w:r>
      <w:r>
        <w:rPr>
          <w:lang w:val="en-US"/>
        </w:rPr>
        <w:t>n</w:t>
      </w:r>
      <w:r w:rsidRPr="00E042C8">
        <w:t xml:space="preserve">) = </w:t>
      </w:r>
      <w:r w:rsidR="00763B46">
        <w:t>27 (6+1)/(1+0,1∙1,6) = 118,1 кН</w:t>
      </w:r>
    </w:p>
    <w:p w:rsidR="0085616D" w:rsidRDefault="0085616D" w:rsidP="00AF0171">
      <w:pPr>
        <w:tabs>
          <w:tab w:val="left" w:pos="540"/>
        </w:tabs>
        <w:jc w:val="both"/>
      </w:pPr>
      <w:r>
        <w:t xml:space="preserve">Где </w:t>
      </w:r>
      <w:r>
        <w:rPr>
          <w:lang w:val="en-US"/>
        </w:rPr>
        <w:t>F</w:t>
      </w:r>
      <w:r>
        <w:rPr>
          <w:vertAlign w:val="subscript"/>
        </w:rPr>
        <w:t xml:space="preserve">леб – </w:t>
      </w:r>
      <w:r>
        <w:t>усилие развиваемое лебедкой, кН</w:t>
      </w:r>
    </w:p>
    <w:p w:rsidR="0085616D" w:rsidRDefault="0085616D" w:rsidP="00AF0171">
      <w:pPr>
        <w:tabs>
          <w:tab w:val="left" w:pos="540"/>
        </w:tabs>
        <w:jc w:val="both"/>
      </w:pPr>
      <w:r>
        <w:t xml:space="preserve">       </w:t>
      </w:r>
      <w:r>
        <w:rPr>
          <w:lang w:val="en-US"/>
        </w:rPr>
        <w:t>n</w:t>
      </w:r>
      <w:r w:rsidRPr="00E042C8">
        <w:t xml:space="preserve"> – </w:t>
      </w:r>
      <w:r>
        <w:t>количество шкивов, шт</w:t>
      </w:r>
    </w:p>
    <w:p w:rsidR="0085616D" w:rsidRDefault="0085616D" w:rsidP="00AF0171">
      <w:pPr>
        <w:tabs>
          <w:tab w:val="left" w:pos="540"/>
        </w:tabs>
        <w:jc w:val="both"/>
      </w:pPr>
      <w:r>
        <w:t xml:space="preserve">     </w:t>
      </w:r>
      <w:r w:rsidR="00FD07A6">
        <w:t>Число якорей, которое необходимо завести, чтобы полностью использовать мощность, развиваемую палубным механизмами и гинями, находим из выражения:</w:t>
      </w:r>
    </w:p>
    <w:p w:rsidR="00FD07A6" w:rsidRPr="00FD07A6" w:rsidRDefault="00FD07A6" w:rsidP="00AF0171">
      <w:pPr>
        <w:tabs>
          <w:tab w:val="left" w:pos="540"/>
        </w:tabs>
        <w:jc w:val="both"/>
      </w:pPr>
      <w:r>
        <w:rPr>
          <w:lang w:val="en-US"/>
        </w:rPr>
        <w:t>N</w:t>
      </w:r>
      <w:r>
        <w:t>=</w:t>
      </w:r>
      <w:r>
        <w:rPr>
          <w:lang w:val="en-US"/>
        </w:rPr>
        <w:t>F</w:t>
      </w:r>
      <w:r>
        <w:rPr>
          <w:vertAlign w:val="subscript"/>
        </w:rPr>
        <w:t>гин</w:t>
      </w:r>
      <w:r>
        <w:t>/η</w:t>
      </w:r>
      <w:r>
        <w:rPr>
          <w:vertAlign w:val="subscript"/>
        </w:rPr>
        <w:t>я</w:t>
      </w:r>
      <w:r>
        <w:t>∙Р</w:t>
      </w:r>
      <w:r>
        <w:rPr>
          <w:vertAlign w:val="subscript"/>
        </w:rPr>
        <w:t>я</w:t>
      </w:r>
      <w:r>
        <w:t xml:space="preserve">∙9,81 = </w:t>
      </w:r>
      <w:r w:rsidR="00763B46">
        <w:t>118,1/1,7∙1900∙9,81 = 4 якоря</w:t>
      </w:r>
    </w:p>
    <w:p w:rsidR="00AF0171" w:rsidRDefault="00FD07A6" w:rsidP="00E042C8">
      <w:pPr>
        <w:tabs>
          <w:tab w:val="left" w:pos="540"/>
        </w:tabs>
        <w:jc w:val="both"/>
      </w:pPr>
      <w:r>
        <w:t>Где Р</w:t>
      </w:r>
      <w:r>
        <w:rPr>
          <w:vertAlign w:val="subscript"/>
        </w:rPr>
        <w:t>я</w:t>
      </w:r>
      <w:r>
        <w:t xml:space="preserve"> – вес якоря, кН</w:t>
      </w:r>
    </w:p>
    <w:p w:rsidR="00FD07A6" w:rsidRDefault="00FD07A6" w:rsidP="00E042C8">
      <w:pPr>
        <w:tabs>
          <w:tab w:val="left" w:pos="540"/>
        </w:tabs>
        <w:jc w:val="both"/>
      </w:pPr>
      <w:r>
        <w:t xml:space="preserve">       η</w:t>
      </w:r>
      <w:r>
        <w:rPr>
          <w:vertAlign w:val="subscript"/>
        </w:rPr>
        <w:t>я</w:t>
      </w:r>
      <w:r>
        <w:t xml:space="preserve"> – коэффициент держащей силы якоря, который равен 1,7</w:t>
      </w:r>
    </w:p>
    <w:p w:rsidR="00FD07A6" w:rsidRDefault="00FD07A6" w:rsidP="00E042C8">
      <w:pPr>
        <w:tabs>
          <w:tab w:val="left" w:pos="540"/>
        </w:tabs>
        <w:jc w:val="both"/>
      </w:pPr>
      <w:r>
        <w:t>разрывная прочность закрепляемого за якорь троса:</w:t>
      </w:r>
    </w:p>
    <w:p w:rsidR="00FD07A6" w:rsidRDefault="00FD07A6" w:rsidP="00E042C8">
      <w:pPr>
        <w:tabs>
          <w:tab w:val="left" w:pos="540"/>
        </w:tabs>
        <w:jc w:val="both"/>
      </w:pPr>
      <w:r>
        <w:rPr>
          <w:lang w:val="en-US"/>
        </w:rPr>
        <w:t>R</w:t>
      </w:r>
      <w:r>
        <w:rPr>
          <w:vertAlign w:val="subscript"/>
        </w:rPr>
        <w:t>раз</w:t>
      </w:r>
      <w:r>
        <w:t xml:space="preserve"> = 5∙</w:t>
      </w:r>
      <w:r w:rsidRPr="00FD07A6">
        <w:rPr>
          <w:lang w:val="en-US"/>
        </w:rPr>
        <w:t xml:space="preserve"> </w:t>
      </w:r>
      <w:r>
        <w:rPr>
          <w:lang w:val="en-US"/>
        </w:rPr>
        <w:t>F</w:t>
      </w:r>
      <w:r>
        <w:rPr>
          <w:vertAlign w:val="subscript"/>
        </w:rPr>
        <w:t xml:space="preserve">гин </w:t>
      </w:r>
      <w:r>
        <w:t>= 5∙</w:t>
      </w:r>
      <w:r w:rsidR="00763B46">
        <w:t>118,1 = 590,5 кН</w:t>
      </w:r>
    </w:p>
    <w:p w:rsidR="00FD07A6" w:rsidRDefault="00FD07A6" w:rsidP="00E042C8">
      <w:pPr>
        <w:tabs>
          <w:tab w:val="left" w:pos="540"/>
        </w:tabs>
        <w:jc w:val="both"/>
      </w:pPr>
      <w:r>
        <w:t>Где 5 – коэффициент запаса прочности троса</w:t>
      </w:r>
    </w:p>
    <w:p w:rsidR="00FD07A6" w:rsidRDefault="00FD07A6" w:rsidP="00E042C8">
      <w:pPr>
        <w:tabs>
          <w:tab w:val="left" w:pos="540"/>
        </w:tabs>
        <w:jc w:val="both"/>
      </w:pPr>
    </w:p>
    <w:p w:rsidR="00FD07A6" w:rsidRDefault="00FD07A6" w:rsidP="00E042C8">
      <w:pPr>
        <w:tabs>
          <w:tab w:val="left" w:pos="540"/>
        </w:tabs>
        <w:jc w:val="both"/>
      </w:pPr>
      <w:r>
        <w:t xml:space="preserve">По </w:t>
      </w:r>
      <w:r>
        <w:rPr>
          <w:lang w:val="en-US"/>
        </w:rPr>
        <w:t>R</w:t>
      </w:r>
      <w:r>
        <w:rPr>
          <w:vertAlign w:val="subscript"/>
        </w:rPr>
        <w:t>раз</w:t>
      </w:r>
      <w:r>
        <w:t xml:space="preserve"> из ГОСТа находим диаметр и массу метра троса, диаметр равен 37,5 мм, диаметр проволоки равен 2,0мм, а масса метра троса равна 46,2 кг</w:t>
      </w:r>
    </w:p>
    <w:p w:rsidR="00763B46" w:rsidRDefault="00763B46" w:rsidP="00E042C8">
      <w:pPr>
        <w:tabs>
          <w:tab w:val="left" w:pos="540"/>
        </w:tabs>
        <w:jc w:val="both"/>
      </w:pPr>
    </w:p>
    <w:p w:rsidR="00763B46" w:rsidRDefault="00C93142" w:rsidP="00E042C8">
      <w:pPr>
        <w:tabs>
          <w:tab w:val="left" w:pos="540"/>
        </w:tabs>
        <w:jc w:val="both"/>
      </w:pPr>
      <w:r>
        <w:t>Расстояние х, на которое необходимо завести якоря, находится из выражения:</w:t>
      </w:r>
    </w:p>
    <w:p w:rsidR="00C93142" w:rsidRPr="00E042C8" w:rsidRDefault="00C93142" w:rsidP="00E042C8">
      <w:pPr>
        <w:tabs>
          <w:tab w:val="left" w:pos="540"/>
        </w:tabs>
        <w:jc w:val="both"/>
        <w:rPr>
          <w:lang w:val="en-US"/>
        </w:rPr>
      </w:pPr>
      <w:r>
        <w:t xml:space="preserve">        2</w:t>
      </w:r>
      <w:r>
        <w:rPr>
          <w:lang w:val="en-US"/>
        </w:rPr>
        <w:t>f∙F</w:t>
      </w:r>
      <w:r>
        <w:rPr>
          <w:vertAlign w:val="subscript"/>
        </w:rPr>
        <w:t>гин</w:t>
      </w:r>
      <w:r>
        <w:rPr>
          <w:lang w:val="en-US"/>
        </w:rPr>
        <w:t xml:space="preserve">        2∙4∙118,1</w:t>
      </w:r>
    </w:p>
    <w:p w:rsidR="00C93142" w:rsidRPr="00C93142" w:rsidRDefault="00C93142" w:rsidP="00E042C8">
      <w:pPr>
        <w:tabs>
          <w:tab w:val="left" w:pos="540"/>
        </w:tabs>
        <w:jc w:val="both"/>
      </w:pPr>
      <w:r>
        <w:t>х&gt;  -----------</w:t>
      </w:r>
      <w:r>
        <w:rPr>
          <w:lang w:val="en-US"/>
        </w:rPr>
        <w:t xml:space="preserve"> = -------------- = 49,1 </w:t>
      </w:r>
      <w:r>
        <w:t>м</w:t>
      </w:r>
    </w:p>
    <w:p w:rsidR="00C93142" w:rsidRDefault="00C93142" w:rsidP="00E042C8">
      <w:pPr>
        <w:tabs>
          <w:tab w:val="left" w:pos="540"/>
        </w:tabs>
        <w:jc w:val="both"/>
      </w:pPr>
      <w:r>
        <w:t xml:space="preserve">           </w:t>
      </w:r>
      <w:r>
        <w:rPr>
          <w:lang w:val="en-US"/>
        </w:rPr>
        <w:t>q               0,87∙0,45</w:t>
      </w:r>
    </w:p>
    <w:p w:rsidR="00C93142" w:rsidRDefault="00C93142" w:rsidP="00E042C8">
      <w:pPr>
        <w:tabs>
          <w:tab w:val="left" w:pos="540"/>
        </w:tabs>
        <w:jc w:val="both"/>
      </w:pPr>
    </w:p>
    <w:p w:rsidR="00C93142" w:rsidRDefault="00C93142" w:rsidP="00E042C8">
      <w:pPr>
        <w:tabs>
          <w:tab w:val="left" w:pos="540"/>
        </w:tabs>
        <w:jc w:val="both"/>
      </w:pPr>
      <w:r>
        <w:t xml:space="preserve">где </w:t>
      </w:r>
      <w:r>
        <w:rPr>
          <w:lang w:val="en-US"/>
        </w:rPr>
        <w:t>f</w:t>
      </w:r>
      <w:r w:rsidRPr="00E042C8">
        <w:t xml:space="preserve"> – </w:t>
      </w:r>
      <w:r>
        <w:t>стрелка провиса троса равная глубине места подкладки якоря, м</w:t>
      </w:r>
    </w:p>
    <w:p w:rsidR="00C93142" w:rsidRDefault="00C93142" w:rsidP="00E042C8">
      <w:pPr>
        <w:tabs>
          <w:tab w:val="left" w:pos="540"/>
        </w:tabs>
        <w:jc w:val="both"/>
      </w:pPr>
      <w:r>
        <w:t xml:space="preserve">      </w:t>
      </w:r>
      <w:r>
        <w:rPr>
          <w:lang w:val="en-US"/>
        </w:rPr>
        <w:t>q</w:t>
      </w:r>
      <w:r w:rsidRPr="00E042C8">
        <w:t xml:space="preserve"> – </w:t>
      </w:r>
      <w:r>
        <w:t>вес метра троса в воде, кН/м</w:t>
      </w:r>
    </w:p>
    <w:p w:rsidR="00C93142" w:rsidRDefault="00C93142" w:rsidP="00E042C8">
      <w:pPr>
        <w:tabs>
          <w:tab w:val="left" w:pos="540"/>
        </w:tabs>
        <w:jc w:val="both"/>
      </w:pPr>
      <w:r>
        <w:t>требуемая длина троса:</w:t>
      </w:r>
    </w:p>
    <w:p w:rsidR="00C93142" w:rsidRDefault="00C93142" w:rsidP="00E042C8">
      <w:pPr>
        <w:tabs>
          <w:tab w:val="left" w:pos="540"/>
        </w:tabs>
        <w:jc w:val="both"/>
      </w:pPr>
    </w:p>
    <w:p w:rsidR="00C93142" w:rsidRDefault="00C93142" w:rsidP="00E042C8">
      <w:pPr>
        <w:tabs>
          <w:tab w:val="left" w:pos="540"/>
        </w:tabs>
        <w:jc w:val="both"/>
      </w:pPr>
      <w:r>
        <w:rPr>
          <w:lang w:val="en-US"/>
        </w:rPr>
        <w:t>l</w:t>
      </w:r>
      <w:r>
        <w:t xml:space="preserve"> =  (х</w:t>
      </w:r>
      <w:r>
        <w:rPr>
          <w:vertAlign w:val="superscript"/>
        </w:rPr>
        <w:t>2</w:t>
      </w:r>
      <w:r>
        <w:t>+Н</w:t>
      </w:r>
      <w:r>
        <w:rPr>
          <w:vertAlign w:val="superscript"/>
        </w:rPr>
        <w:t>2</w:t>
      </w:r>
      <w:r>
        <w:t>) =   49,1</w:t>
      </w:r>
      <w:r>
        <w:rPr>
          <w:vertAlign w:val="superscript"/>
        </w:rPr>
        <w:t>2</w:t>
      </w:r>
      <w:r>
        <w:t>+4</w:t>
      </w:r>
      <w:r>
        <w:rPr>
          <w:vertAlign w:val="superscript"/>
        </w:rPr>
        <w:t>2</w:t>
      </w:r>
      <w:r>
        <w:t xml:space="preserve"> = 49,3 м</w:t>
      </w:r>
    </w:p>
    <w:p w:rsidR="00C93142" w:rsidRDefault="00C93142" w:rsidP="00E042C8">
      <w:pPr>
        <w:tabs>
          <w:tab w:val="left" w:pos="540"/>
        </w:tabs>
        <w:jc w:val="both"/>
      </w:pPr>
      <w:r>
        <w:t>где Н – глубина места подкладки якоря, м</w:t>
      </w:r>
    </w:p>
    <w:p w:rsidR="00C93142" w:rsidRDefault="00C93142" w:rsidP="00E042C8">
      <w:pPr>
        <w:tabs>
          <w:tab w:val="left" w:pos="540"/>
        </w:tabs>
        <w:jc w:val="both"/>
      </w:pPr>
      <w:r>
        <w:t xml:space="preserve">     </w:t>
      </w:r>
      <w:r>
        <w:rPr>
          <w:lang w:val="en-US"/>
        </w:rPr>
        <w:t>F</w:t>
      </w:r>
      <w:r>
        <w:rPr>
          <w:vertAlign w:val="subscript"/>
        </w:rPr>
        <w:t>гин</w:t>
      </w:r>
      <w:r>
        <w:t>+ Т</w:t>
      </w:r>
      <w:r>
        <w:rPr>
          <w:vertAlign w:val="subscript"/>
        </w:rPr>
        <w:t>ш.з.х.</w:t>
      </w:r>
      <w:r>
        <w:t xml:space="preserve"> = 118,1 + 95,6 = 213,7 кН</w:t>
      </w:r>
    </w:p>
    <w:p w:rsidR="00C93142" w:rsidRDefault="00C93142" w:rsidP="00E042C8">
      <w:pPr>
        <w:tabs>
          <w:tab w:val="left" w:pos="540"/>
        </w:tabs>
        <w:jc w:val="both"/>
      </w:pPr>
      <w:r>
        <w:t>Так как 213,7&lt;1142,9, то от этого способа тоже придется отказаться и необходимо вызвать на помощь другие суда. Рассчитаем количество судов требуемых для снятия с мели.</w:t>
      </w:r>
    </w:p>
    <w:p w:rsidR="009507E0" w:rsidRDefault="009507E0" w:rsidP="00E042C8">
      <w:pPr>
        <w:tabs>
          <w:tab w:val="left" w:pos="540"/>
        </w:tabs>
        <w:jc w:val="both"/>
      </w:pPr>
      <w:r>
        <w:t>В нашем случае считаем, что судно буксировщик однотипное с нашим судном.</w:t>
      </w:r>
    </w:p>
    <w:p w:rsidR="009507E0" w:rsidRDefault="009507E0" w:rsidP="00E042C8">
      <w:pPr>
        <w:tabs>
          <w:tab w:val="left" w:pos="540"/>
        </w:tabs>
        <w:jc w:val="both"/>
      </w:pPr>
      <w:r>
        <w:rPr>
          <w:lang w:val="en-US"/>
        </w:rPr>
        <w:t>N</w:t>
      </w:r>
      <w:r w:rsidRPr="00E042C8">
        <w:t xml:space="preserve"> = </w:t>
      </w:r>
      <w:r>
        <w:rPr>
          <w:lang w:val="en-US"/>
        </w:rPr>
        <w:t>F</w:t>
      </w:r>
      <w:r w:rsidRPr="00E042C8">
        <w:t>/</w:t>
      </w:r>
      <w:r>
        <w:rPr>
          <w:lang w:val="en-US"/>
        </w:rPr>
        <w:t>T</w:t>
      </w:r>
      <w:r>
        <w:rPr>
          <w:vertAlign w:val="subscript"/>
          <w:lang w:val="en-US"/>
        </w:rPr>
        <w:t>r</w:t>
      </w:r>
      <w:r w:rsidRPr="00E042C8">
        <w:t xml:space="preserve"> = 1142,9/70 = 16 </w:t>
      </w:r>
      <w:r>
        <w:rPr>
          <w:lang w:val="en-US"/>
        </w:rPr>
        <w:t>c</w:t>
      </w:r>
      <w:r>
        <w:t>удов</w:t>
      </w:r>
    </w:p>
    <w:p w:rsidR="009507E0" w:rsidRDefault="009507E0" w:rsidP="00E042C8">
      <w:pPr>
        <w:tabs>
          <w:tab w:val="left" w:pos="540"/>
        </w:tabs>
        <w:jc w:val="both"/>
      </w:pPr>
      <w:r>
        <w:t>От этого способа тоже необходимо отказаться, потому что такое количество судов невозможно разместить.</w:t>
      </w:r>
    </w:p>
    <w:p w:rsidR="009507E0" w:rsidRDefault="009507E0" w:rsidP="00E042C8">
      <w:pPr>
        <w:tabs>
          <w:tab w:val="left" w:pos="540"/>
        </w:tabs>
        <w:jc w:val="both"/>
      </w:pPr>
      <w:r>
        <w:t>Иногда требуется применять рывок для снятия судна с мели. Для этого необходимо подобрать трос.</w:t>
      </w:r>
    </w:p>
    <w:p w:rsidR="009507E0" w:rsidRDefault="009507E0" w:rsidP="00E042C8">
      <w:pPr>
        <w:tabs>
          <w:tab w:val="left" w:pos="540"/>
        </w:tabs>
        <w:jc w:val="both"/>
      </w:pPr>
      <w:r>
        <w:t>Т</w:t>
      </w:r>
      <w:r>
        <w:rPr>
          <w:vertAlign w:val="subscript"/>
        </w:rPr>
        <w:t>сл</w:t>
      </w:r>
      <w:r>
        <w:t>&gt;</w:t>
      </w:r>
      <w:r>
        <w:rPr>
          <w:lang w:val="en-US"/>
        </w:rPr>
        <w:t>F</w:t>
      </w:r>
      <w:r>
        <w:t xml:space="preserve"> = 1142,9 кН</w:t>
      </w:r>
    </w:p>
    <w:p w:rsidR="009507E0" w:rsidRDefault="009507E0" w:rsidP="00E042C8">
      <w:pPr>
        <w:tabs>
          <w:tab w:val="left" w:pos="540"/>
        </w:tabs>
        <w:jc w:val="both"/>
      </w:pPr>
      <w:r>
        <w:t>Р</w:t>
      </w:r>
      <w:r>
        <w:rPr>
          <w:vertAlign w:val="subscript"/>
        </w:rPr>
        <w:t>раз</w:t>
      </w:r>
      <w:r>
        <w:t>= 2Т</w:t>
      </w:r>
      <w:r>
        <w:rPr>
          <w:vertAlign w:val="subscript"/>
        </w:rPr>
        <w:t>сл</w:t>
      </w:r>
      <w:r>
        <w:t>= 2</w:t>
      </w:r>
      <w:r w:rsidR="00A83E00">
        <w:t>∙1142,9 = 2285,</w:t>
      </w:r>
      <w:r>
        <w:t>8 кН</w:t>
      </w:r>
    </w:p>
    <w:p w:rsidR="00A83E00" w:rsidRDefault="009507E0" w:rsidP="00E042C8">
      <w:pPr>
        <w:tabs>
          <w:tab w:val="left" w:pos="540"/>
        </w:tabs>
        <w:jc w:val="both"/>
      </w:pPr>
      <w:r>
        <w:t>Троса с таким Т</w:t>
      </w:r>
      <w:r>
        <w:rPr>
          <w:vertAlign w:val="subscript"/>
        </w:rPr>
        <w:t>раз</w:t>
      </w:r>
      <w:r>
        <w:t xml:space="preserve"> нет,</w:t>
      </w:r>
      <w:r w:rsidR="00A83E00">
        <w:t xml:space="preserve"> </w:t>
      </w:r>
      <w:r>
        <w:t>поэтому необходимо для сня</w:t>
      </w:r>
      <w:r w:rsidR="00A83E00">
        <w:t>тия с мели снять часть груза, чтобы уменьшить давление судна на грунт.</w:t>
      </w:r>
    </w:p>
    <w:p w:rsidR="00A83E00" w:rsidRDefault="00A83E00" w:rsidP="00E042C8">
      <w:pPr>
        <w:tabs>
          <w:tab w:val="left" w:pos="540"/>
        </w:tabs>
        <w:jc w:val="both"/>
      </w:pPr>
      <w:r>
        <w:t>Усилие требуемое для снятия судна с мели с учетом действия собственных движителей и с помощью буксира:</w:t>
      </w:r>
    </w:p>
    <w:p w:rsidR="00A83E00" w:rsidRDefault="00A83E00" w:rsidP="00E042C8">
      <w:pPr>
        <w:tabs>
          <w:tab w:val="left" w:pos="540"/>
        </w:tabs>
        <w:jc w:val="both"/>
      </w:pPr>
      <w:r>
        <w:rPr>
          <w:lang w:val="en-US"/>
        </w:rPr>
        <w:t>F</w:t>
      </w:r>
      <w:r w:rsidRPr="00E042C8">
        <w:rPr>
          <w:vertAlign w:val="subscript"/>
        </w:rPr>
        <w:t>1</w:t>
      </w:r>
      <w:r w:rsidRPr="00E042C8">
        <w:t>=</w:t>
      </w:r>
      <w:r>
        <w:rPr>
          <w:lang w:val="en-US"/>
        </w:rPr>
        <w:t>F</w:t>
      </w:r>
      <w:r w:rsidRPr="00E042C8">
        <w:t xml:space="preserve"> – (</w:t>
      </w:r>
      <w:r>
        <w:rPr>
          <w:lang w:val="en-US"/>
        </w:rPr>
        <w:t>T</w:t>
      </w:r>
      <w:r>
        <w:rPr>
          <w:vertAlign w:val="subscript"/>
        </w:rPr>
        <w:t>ш.з.х.</w:t>
      </w:r>
      <w:r>
        <w:t>+ Т</w:t>
      </w:r>
      <w:r>
        <w:rPr>
          <w:vertAlign w:val="subscript"/>
        </w:rPr>
        <w:t>г</w:t>
      </w:r>
      <w:r>
        <w:t>) = 1142,9 – (95,6 + 70) = 977,3 кН</w:t>
      </w:r>
    </w:p>
    <w:p w:rsidR="00A83E00" w:rsidRDefault="00A83E00" w:rsidP="00E042C8">
      <w:pPr>
        <w:tabs>
          <w:tab w:val="left" w:pos="540"/>
        </w:tabs>
        <w:jc w:val="both"/>
      </w:pPr>
      <w:r>
        <w:rPr>
          <w:lang w:val="en-US"/>
        </w:rPr>
        <w:t>Q</w:t>
      </w:r>
      <w:r w:rsidRPr="00E042C8">
        <w:rPr>
          <w:vertAlign w:val="subscript"/>
        </w:rPr>
        <w:t>1</w:t>
      </w:r>
      <w:r w:rsidRPr="00E042C8">
        <w:t xml:space="preserve"> = </w:t>
      </w:r>
      <w:r>
        <w:rPr>
          <w:lang w:val="en-US"/>
        </w:rPr>
        <w:t>F</w:t>
      </w:r>
      <w:r w:rsidRPr="00E042C8">
        <w:rPr>
          <w:vertAlign w:val="subscript"/>
        </w:rPr>
        <w:t>1</w:t>
      </w:r>
      <w:r w:rsidRPr="00E042C8">
        <w:t>/</w:t>
      </w:r>
      <w:r>
        <w:rPr>
          <w:lang w:val="en-US"/>
        </w:rPr>
        <w:t>f</w:t>
      </w:r>
      <w:r>
        <w:t xml:space="preserve"> = 977,3/0,5 = 1954,6 кН</w:t>
      </w:r>
    </w:p>
    <w:p w:rsidR="00A83E00" w:rsidRPr="00E042C8" w:rsidRDefault="00A83E00" w:rsidP="00E042C8">
      <w:pPr>
        <w:tabs>
          <w:tab w:val="left" w:pos="540"/>
        </w:tabs>
        <w:jc w:val="both"/>
        <w:rPr>
          <w:lang w:val="en-US"/>
        </w:rPr>
      </w:pPr>
      <w:r>
        <w:t>М</w:t>
      </w:r>
      <w:r>
        <w:rPr>
          <w:vertAlign w:val="subscript"/>
        </w:rPr>
        <w:t>1</w:t>
      </w:r>
      <w:r>
        <w:t xml:space="preserve"> = </w:t>
      </w:r>
      <w:r>
        <w:rPr>
          <w:lang w:val="en-US"/>
        </w:rPr>
        <w:t>Q</w:t>
      </w:r>
      <w:r w:rsidRPr="00E042C8">
        <w:rPr>
          <w:vertAlign w:val="subscript"/>
        </w:rPr>
        <w:t>1</w:t>
      </w:r>
      <w:r w:rsidRPr="00E042C8">
        <w:t>/</w:t>
      </w:r>
      <w:r>
        <w:rPr>
          <w:lang w:val="en-US"/>
        </w:rPr>
        <w:t>g</w:t>
      </w:r>
      <w:r w:rsidRPr="00E042C8">
        <w:t xml:space="preserve"> = 199,3 </w:t>
      </w:r>
      <w:r>
        <w:t>т</w:t>
      </w:r>
    </w:p>
    <w:p w:rsidR="009507E0" w:rsidRPr="009507E0" w:rsidRDefault="00A83E00" w:rsidP="00E042C8">
      <w:pPr>
        <w:numPr>
          <w:ins w:id="0" w:author="Denver" w:date="2004-02-23T20:00:00Z"/>
        </w:numPr>
        <w:tabs>
          <w:tab w:val="left" w:pos="540"/>
        </w:tabs>
        <w:jc w:val="both"/>
      </w:pPr>
      <w:r>
        <w:t xml:space="preserve"> </w:t>
      </w:r>
      <w:bookmarkStart w:id="1" w:name="_GoBack"/>
      <w:bookmarkEnd w:id="1"/>
    </w:p>
    <w:sectPr w:rsidR="009507E0" w:rsidRPr="00950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1572E"/>
    <w:multiLevelType w:val="hybridMultilevel"/>
    <w:tmpl w:val="1A800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1031A5"/>
    <w:multiLevelType w:val="hybridMultilevel"/>
    <w:tmpl w:val="8256B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EE1B76"/>
    <w:multiLevelType w:val="hybridMultilevel"/>
    <w:tmpl w:val="66460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E9759E"/>
    <w:multiLevelType w:val="multilevel"/>
    <w:tmpl w:val="1F14B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A40570A"/>
    <w:multiLevelType w:val="hybridMultilevel"/>
    <w:tmpl w:val="C7E64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B70138"/>
    <w:multiLevelType w:val="hybridMultilevel"/>
    <w:tmpl w:val="00EA7B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EBE"/>
    <w:rsid w:val="000A3EF7"/>
    <w:rsid w:val="000C5534"/>
    <w:rsid w:val="00216BD4"/>
    <w:rsid w:val="002408D9"/>
    <w:rsid w:val="002C5B16"/>
    <w:rsid w:val="00313561"/>
    <w:rsid w:val="00333A01"/>
    <w:rsid w:val="00395BA7"/>
    <w:rsid w:val="00395DCD"/>
    <w:rsid w:val="003D4A15"/>
    <w:rsid w:val="00401658"/>
    <w:rsid w:val="00437FAB"/>
    <w:rsid w:val="004A4D22"/>
    <w:rsid w:val="00517BE3"/>
    <w:rsid w:val="005579BA"/>
    <w:rsid w:val="005E6C80"/>
    <w:rsid w:val="005F61D2"/>
    <w:rsid w:val="0070643F"/>
    <w:rsid w:val="00745250"/>
    <w:rsid w:val="00763B46"/>
    <w:rsid w:val="0085616D"/>
    <w:rsid w:val="008C07BB"/>
    <w:rsid w:val="009507E0"/>
    <w:rsid w:val="00992055"/>
    <w:rsid w:val="00997E63"/>
    <w:rsid w:val="009C5595"/>
    <w:rsid w:val="009F08EC"/>
    <w:rsid w:val="00A13A6E"/>
    <w:rsid w:val="00A4470B"/>
    <w:rsid w:val="00A83E00"/>
    <w:rsid w:val="00AD6F60"/>
    <w:rsid w:val="00AF0171"/>
    <w:rsid w:val="00AF080D"/>
    <w:rsid w:val="00B43C5D"/>
    <w:rsid w:val="00B514BE"/>
    <w:rsid w:val="00BA7206"/>
    <w:rsid w:val="00C24EE6"/>
    <w:rsid w:val="00C43E70"/>
    <w:rsid w:val="00C93142"/>
    <w:rsid w:val="00C93D66"/>
    <w:rsid w:val="00CD3EBE"/>
    <w:rsid w:val="00D11D49"/>
    <w:rsid w:val="00D6676A"/>
    <w:rsid w:val="00E042C8"/>
    <w:rsid w:val="00E65B5B"/>
    <w:rsid w:val="00EB5594"/>
    <w:rsid w:val="00EE3298"/>
    <w:rsid w:val="00F005F3"/>
    <w:rsid w:val="00F05E1F"/>
    <w:rsid w:val="00F70A9E"/>
    <w:rsid w:val="00F95025"/>
    <w:rsid w:val="00F97DED"/>
    <w:rsid w:val="00FB0E8B"/>
    <w:rsid w:val="00FD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E96602-46B6-4383-B3E6-731AAEF9E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5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2145</Words>
  <Characters>12233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ТРАНСПОРТА РОСИЙСКОЙ ФЕДЕРАЦИИ</vt:lpstr>
    </vt:vector>
  </TitlesOfParts>
  <Company/>
  <LinksUpToDate>false</LinksUpToDate>
  <CharactersWithSpaces>14350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ТРАНСПОРТА РОСИЙСКОЙ ФЕДЕРАЦИИ</dc:title>
  <dc:subject/>
  <dc:creator>Denver</dc:creator>
  <cp:keywords/>
  <dc:description/>
  <cp:lastModifiedBy>Irina</cp:lastModifiedBy>
  <cp:revision>2</cp:revision>
  <dcterms:created xsi:type="dcterms:W3CDTF">2014-07-20T10:09:00Z</dcterms:created>
  <dcterms:modified xsi:type="dcterms:W3CDTF">2014-07-20T10:09:00Z</dcterms:modified>
</cp:coreProperties>
</file>