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Toc169054137"/>
      <w:bookmarkStart w:id="1" w:name="_Toc169354567"/>
      <w:bookmarkStart w:id="2" w:name="_Toc169361937"/>
      <w:bookmarkStart w:id="3" w:name="_Toc185587965"/>
      <w:r w:rsidRPr="00794996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«Приднестровский государственный университет им. Т.Г. Шевченко»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Рыбницкий филиал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Кафедра физики, математики и информатики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Курсовая работа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 дисциплине: «Численные методы»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на тему: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4996">
        <w:rPr>
          <w:rFonts w:ascii="Times New Roman" w:hAnsi="Times New Roman"/>
          <w:b/>
          <w:sz w:val="28"/>
          <w:szCs w:val="28"/>
        </w:rPr>
        <w:t>«Использование линейного программирования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94996">
        <w:rPr>
          <w:rFonts w:ascii="Times New Roman" w:hAnsi="Times New Roman"/>
          <w:b/>
          <w:sz w:val="28"/>
          <w:szCs w:val="28"/>
        </w:rPr>
        <w:t>для решения задач оптимизации»</w:t>
      </w:r>
    </w:p>
    <w:p w:rsidR="0025123A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Выполнила:</w:t>
      </w:r>
    </w:p>
    <w:p w:rsidR="0025123A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студентка </w:t>
      </w:r>
      <w:r w:rsidRPr="00794996">
        <w:rPr>
          <w:rFonts w:ascii="Times New Roman" w:hAnsi="Times New Roman"/>
          <w:sz w:val="28"/>
          <w:szCs w:val="28"/>
          <w:lang w:val="en-US"/>
        </w:rPr>
        <w:t>II</w:t>
      </w:r>
      <w:r w:rsidRPr="00794996">
        <w:rPr>
          <w:rFonts w:ascii="Times New Roman" w:hAnsi="Times New Roman"/>
          <w:sz w:val="28"/>
          <w:szCs w:val="28"/>
        </w:rPr>
        <w:t xml:space="preserve"> курса;</w:t>
      </w:r>
    </w:p>
    <w:p w:rsidR="00CC2526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230</w:t>
      </w:r>
      <w:r w:rsidRPr="00794996">
        <w:rPr>
          <w:rFonts w:ascii="Times New Roman" w:hAnsi="Times New Roman"/>
          <w:sz w:val="28"/>
          <w:szCs w:val="28"/>
          <w:vertAlign w:val="superscript"/>
        </w:rPr>
        <w:t>й</w:t>
      </w:r>
      <w:r w:rsidRPr="00794996">
        <w:rPr>
          <w:rFonts w:ascii="Times New Roman" w:hAnsi="Times New Roman"/>
          <w:sz w:val="28"/>
          <w:szCs w:val="28"/>
        </w:rPr>
        <w:t xml:space="preserve"> группы</w:t>
      </w:r>
    </w:p>
    <w:p w:rsidR="00CC2526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специальности: «Информатика</w:t>
      </w:r>
    </w:p>
    <w:p w:rsidR="00CC2526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с доп. специальностью английский</w:t>
      </w:r>
      <w:r w:rsidR="00794996">
        <w:rPr>
          <w:rFonts w:ascii="Times New Roman" w:hAnsi="Times New Roman"/>
          <w:sz w:val="28"/>
          <w:szCs w:val="28"/>
        </w:rPr>
        <w:t xml:space="preserve"> язык»</w:t>
      </w:r>
    </w:p>
    <w:p w:rsidR="00CC2526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Нистор А.Г.</w:t>
      </w:r>
    </w:p>
    <w:p w:rsidR="00CC2526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Проверила:</w:t>
      </w:r>
    </w:p>
    <w:p w:rsidR="0025123A" w:rsidRPr="00794996" w:rsidRDefault="0025123A" w:rsidP="00794996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преподаватель Балан Л.А.</w:t>
      </w:r>
    </w:p>
    <w:p w:rsidR="0025123A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94996" w:rsidRDefault="00794996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94996" w:rsidRPr="00794996" w:rsidRDefault="00794996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5123A" w:rsidRPr="00794996" w:rsidRDefault="0025123A" w:rsidP="00794996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г. Рыбница</w:t>
      </w:r>
    </w:p>
    <w:p w:rsidR="0025123A" w:rsidRPr="00794996" w:rsidRDefault="0025123A" w:rsidP="00794996">
      <w:pPr>
        <w:pStyle w:val="11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8"/>
        </w:rPr>
      </w:pPr>
      <w:r w:rsidRPr="00794996">
        <w:rPr>
          <w:rFonts w:ascii="Times New Roman" w:hAnsi="Times New Roman"/>
          <w:i w:val="0"/>
          <w:sz w:val="28"/>
          <w:szCs w:val="28"/>
        </w:rPr>
        <w:t>2007 год</w:t>
      </w:r>
    </w:p>
    <w:p w:rsidR="00A041E6" w:rsidRPr="00794996" w:rsidRDefault="0025123A" w:rsidP="00794996">
      <w:pPr>
        <w:pStyle w:val="11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</w:rPr>
      </w:pPr>
      <w:r w:rsidRPr="00794996">
        <w:rPr>
          <w:rFonts w:ascii="Times New Roman" w:hAnsi="Times New Roman"/>
          <w:i w:val="0"/>
          <w:sz w:val="28"/>
          <w:szCs w:val="28"/>
        </w:rPr>
        <w:br w:type="page"/>
      </w:r>
      <w:r w:rsidR="00A041E6" w:rsidRPr="00794996">
        <w:rPr>
          <w:rFonts w:ascii="Times New Roman" w:hAnsi="Times New Roman"/>
          <w:i w:val="0"/>
          <w:sz w:val="28"/>
          <w:szCs w:val="28"/>
        </w:rPr>
        <w:lastRenderedPageBreak/>
        <w:t>Оглавление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792" w:rsidRPr="00794996" w:rsidRDefault="00160792" w:rsidP="00794996">
      <w:pPr>
        <w:pStyle w:val="11"/>
        <w:widowControl w:val="0"/>
        <w:tabs>
          <w:tab w:val="right" w:leader="dot" w:pos="9356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i w:val="0"/>
          <w:noProof/>
          <w:color w:val="000000"/>
          <w:sz w:val="28"/>
          <w:szCs w:val="28"/>
        </w:rPr>
      </w:pPr>
      <w:r w:rsidRPr="00794996">
        <w:rPr>
          <w:rFonts w:ascii="Times New Roman" w:hAnsi="Times New Roman"/>
          <w:b w:val="0"/>
          <w:i w:val="0"/>
          <w:color w:val="000000"/>
          <w:sz w:val="28"/>
          <w:szCs w:val="28"/>
        </w:rPr>
        <w:fldChar w:fldCharType="begin"/>
      </w:r>
      <w:r w:rsidRPr="00794996">
        <w:rPr>
          <w:rFonts w:ascii="Times New Roman" w:hAnsi="Times New Roman"/>
          <w:b w:val="0"/>
          <w:i w:val="0"/>
          <w:color w:val="000000"/>
          <w:sz w:val="28"/>
          <w:szCs w:val="28"/>
        </w:rPr>
        <w:instrText xml:space="preserve"> TOC \o "1-2" \h \z \u </w:instrText>
      </w:r>
      <w:r w:rsidRPr="00794996">
        <w:rPr>
          <w:rFonts w:ascii="Times New Roman" w:hAnsi="Times New Roman"/>
          <w:b w:val="0"/>
          <w:i w:val="0"/>
          <w:color w:val="000000"/>
          <w:sz w:val="28"/>
          <w:szCs w:val="28"/>
        </w:rPr>
        <w:fldChar w:fldCharType="separate"/>
      </w:r>
      <w:hyperlink w:anchor="_Toc187160756" w:history="1">
        <w:r w:rsidRPr="00794996">
          <w:rPr>
            <w:rStyle w:val="a3"/>
            <w:rFonts w:ascii="Times New Roman" w:hAnsi="Times New Roman"/>
            <w:b w:val="0"/>
            <w:i w:val="0"/>
            <w:iCs/>
            <w:noProof/>
            <w:color w:val="000000"/>
            <w:sz w:val="28"/>
            <w:szCs w:val="28"/>
            <w:u w:val="none"/>
          </w:rPr>
          <w:t>Введение</w:t>
        </w:r>
      </w:hyperlink>
    </w:p>
    <w:p w:rsidR="00160792" w:rsidRPr="00794996" w:rsidRDefault="00051644" w:rsidP="00794996">
      <w:pPr>
        <w:pStyle w:val="11"/>
        <w:widowControl w:val="0"/>
        <w:tabs>
          <w:tab w:val="right" w:leader="dot" w:pos="9356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i w:val="0"/>
          <w:noProof/>
          <w:color w:val="000000"/>
          <w:sz w:val="28"/>
          <w:szCs w:val="28"/>
        </w:rPr>
      </w:pPr>
      <w:hyperlink w:anchor="_Toc187160757" w:history="1">
        <w:r w:rsidR="00160792" w:rsidRPr="00794996">
          <w:rPr>
            <w:rStyle w:val="a3"/>
            <w:rFonts w:ascii="Times New Roman" w:hAnsi="Times New Roman"/>
            <w:b w:val="0"/>
            <w:i w:val="0"/>
            <w:iCs/>
            <w:noProof/>
            <w:color w:val="000000"/>
            <w:sz w:val="28"/>
            <w:szCs w:val="28"/>
            <w:u w:val="none"/>
          </w:rPr>
          <w:t>I.Теоретический раздел</w:t>
        </w:r>
      </w:hyperlink>
    </w:p>
    <w:p w:rsidR="00160792" w:rsidRPr="00794996" w:rsidRDefault="00051644" w:rsidP="00794996">
      <w:pPr>
        <w:pStyle w:val="22"/>
        <w:widowControl w:val="0"/>
        <w:tabs>
          <w:tab w:val="right" w:leader="dot" w:pos="9356"/>
        </w:tabs>
        <w:spacing w:before="0" w:after="0" w:line="360" w:lineRule="auto"/>
        <w:ind w:left="0"/>
        <w:jc w:val="both"/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</w:pPr>
      <w:hyperlink w:anchor="_Toc187160758" w:history="1"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1.1 Понятие о линейном программировании. Формулировка задачи линейного программирования</w:t>
        </w:r>
      </w:hyperlink>
    </w:p>
    <w:p w:rsidR="00160792" w:rsidRPr="00794996" w:rsidRDefault="00051644" w:rsidP="00794996">
      <w:pPr>
        <w:pStyle w:val="22"/>
        <w:widowControl w:val="0"/>
        <w:tabs>
          <w:tab w:val="right" w:leader="dot" w:pos="9356"/>
        </w:tabs>
        <w:spacing w:before="0" w:after="0" w:line="360" w:lineRule="auto"/>
        <w:ind w:left="0"/>
        <w:jc w:val="both"/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</w:pPr>
      <w:hyperlink w:anchor="_Toc187160759" w:history="1"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1.2 Виды задач линейного программирования</w:t>
        </w:r>
      </w:hyperlink>
    </w:p>
    <w:p w:rsidR="00160792" w:rsidRPr="00794996" w:rsidRDefault="00051644" w:rsidP="00794996">
      <w:pPr>
        <w:pStyle w:val="22"/>
        <w:widowControl w:val="0"/>
        <w:tabs>
          <w:tab w:val="right" w:leader="dot" w:pos="9356"/>
        </w:tabs>
        <w:spacing w:before="0" w:after="0" w:line="360" w:lineRule="auto"/>
        <w:ind w:left="0"/>
        <w:jc w:val="both"/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</w:pPr>
      <w:hyperlink w:anchor="_Toc187160760" w:history="1"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1.3</w:t>
        </w:r>
        <w:r w:rsidR="0025123A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 xml:space="preserve"> </w:t>
        </w:r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Методы решения задач линейного программирования</w:t>
        </w:r>
      </w:hyperlink>
    </w:p>
    <w:p w:rsidR="00160792" w:rsidRPr="00794996" w:rsidRDefault="00051644" w:rsidP="00794996">
      <w:pPr>
        <w:pStyle w:val="11"/>
        <w:widowControl w:val="0"/>
        <w:tabs>
          <w:tab w:val="right" w:leader="dot" w:pos="9356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i w:val="0"/>
          <w:noProof/>
          <w:color w:val="000000"/>
          <w:sz w:val="28"/>
          <w:szCs w:val="28"/>
        </w:rPr>
      </w:pPr>
      <w:hyperlink w:anchor="_Toc187160761" w:history="1">
        <w:r w:rsidR="00160792" w:rsidRPr="00794996">
          <w:rPr>
            <w:rStyle w:val="a3"/>
            <w:rFonts w:ascii="Times New Roman" w:hAnsi="Times New Roman"/>
            <w:b w:val="0"/>
            <w:i w:val="0"/>
            <w:iCs/>
            <w:noProof/>
            <w:color w:val="000000"/>
            <w:sz w:val="28"/>
            <w:szCs w:val="28"/>
            <w:u w:val="none"/>
          </w:rPr>
          <w:t>II. Практический раздел</w:t>
        </w:r>
      </w:hyperlink>
    </w:p>
    <w:p w:rsidR="00160792" w:rsidRPr="00794996" w:rsidRDefault="00051644" w:rsidP="00794996">
      <w:pPr>
        <w:pStyle w:val="22"/>
        <w:widowControl w:val="0"/>
        <w:tabs>
          <w:tab w:val="right" w:leader="dot" w:pos="9356"/>
        </w:tabs>
        <w:spacing w:before="0" w:after="0" w:line="360" w:lineRule="auto"/>
        <w:ind w:left="0"/>
        <w:jc w:val="both"/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</w:pPr>
      <w:hyperlink w:anchor="_Toc187160762" w:history="1"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2.1 Решение транспортной задачи</w:t>
        </w:r>
      </w:hyperlink>
    </w:p>
    <w:p w:rsidR="00160792" w:rsidRPr="00794996" w:rsidRDefault="00051644" w:rsidP="00794996">
      <w:pPr>
        <w:pStyle w:val="22"/>
        <w:widowControl w:val="0"/>
        <w:tabs>
          <w:tab w:val="right" w:leader="dot" w:pos="9356"/>
        </w:tabs>
        <w:spacing w:before="0" w:after="0" w:line="360" w:lineRule="auto"/>
        <w:ind w:left="0"/>
        <w:jc w:val="both"/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</w:pPr>
      <w:hyperlink w:anchor="_Toc187160763" w:history="1">
        <w:r w:rsidR="00160792" w:rsidRPr="00794996">
          <w:rPr>
            <w:rStyle w:val="a3"/>
            <w:rFonts w:ascii="Times New Roman" w:hAnsi="Times New Roman"/>
            <w:i w:val="0"/>
            <w:noProof/>
            <w:color w:val="000000"/>
            <w:sz w:val="28"/>
            <w:szCs w:val="28"/>
            <w:u w:val="none"/>
          </w:rPr>
          <w:t>2.2 Решение производственной задачи</w:t>
        </w:r>
      </w:hyperlink>
    </w:p>
    <w:p w:rsidR="00160792" w:rsidRPr="00794996" w:rsidRDefault="00051644" w:rsidP="00794996">
      <w:pPr>
        <w:pStyle w:val="11"/>
        <w:widowControl w:val="0"/>
        <w:tabs>
          <w:tab w:val="right" w:leader="dot" w:pos="9356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i w:val="0"/>
          <w:noProof/>
          <w:color w:val="000000"/>
          <w:sz w:val="28"/>
          <w:szCs w:val="28"/>
        </w:rPr>
      </w:pPr>
      <w:hyperlink w:anchor="_Toc187160764" w:history="1">
        <w:r w:rsidR="00160792" w:rsidRPr="00794996">
          <w:rPr>
            <w:rStyle w:val="a3"/>
            <w:rFonts w:ascii="Times New Roman" w:hAnsi="Times New Roman"/>
            <w:b w:val="0"/>
            <w:i w:val="0"/>
            <w:iCs/>
            <w:noProof/>
            <w:color w:val="000000"/>
            <w:sz w:val="28"/>
            <w:szCs w:val="28"/>
            <w:u w:val="none"/>
          </w:rPr>
          <w:t>Заключение</w:t>
        </w:r>
      </w:hyperlink>
    </w:p>
    <w:p w:rsidR="00CA1EDA" w:rsidRPr="00794996" w:rsidRDefault="00160792" w:rsidP="00794996">
      <w:pPr>
        <w:pStyle w:val="1"/>
        <w:keepNext w:val="0"/>
        <w:widowControl w:val="0"/>
        <w:tabs>
          <w:tab w:val="right" w:leader="dot" w:pos="9356"/>
        </w:tabs>
        <w:spacing w:after="0" w:line="360" w:lineRule="auto"/>
        <w:jc w:val="both"/>
        <w:rPr>
          <w:rFonts w:ascii="Times New Roman" w:hAnsi="Times New Roman"/>
          <w:i w:val="0"/>
          <w:sz w:val="28"/>
          <w:szCs w:val="28"/>
          <w:u w:val="none"/>
          <w:lang w:val="ru-RU"/>
        </w:rPr>
      </w:pPr>
      <w:r w:rsidRPr="00794996">
        <w:rPr>
          <w:rFonts w:ascii="Times New Roman" w:hAnsi="Times New Roman"/>
          <w:b w:val="0"/>
          <w:i w:val="0"/>
          <w:color w:val="000000"/>
          <w:sz w:val="28"/>
          <w:szCs w:val="28"/>
        </w:rPr>
        <w:fldChar w:fldCharType="end"/>
      </w:r>
      <w:r w:rsidR="00484DB4" w:rsidRPr="00794996">
        <w:rPr>
          <w:rFonts w:ascii="Times New Roman" w:hAnsi="Times New Roman"/>
          <w:i w:val="0"/>
          <w:sz w:val="28"/>
          <w:szCs w:val="28"/>
          <w:u w:val="none"/>
          <w:lang w:val="ru-RU"/>
        </w:rPr>
        <w:t xml:space="preserve"> </w:t>
      </w:r>
    </w:p>
    <w:p w:rsidR="0025123A" w:rsidRPr="00794996" w:rsidRDefault="0025123A" w:rsidP="00794996">
      <w:pPr>
        <w:pStyle w:val="2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bookmarkStart w:id="4" w:name="_Toc187058291"/>
      <w:bookmarkStart w:id="5" w:name="_Toc187058817"/>
      <w:bookmarkStart w:id="6" w:name="_Toc187160258"/>
      <w:bookmarkStart w:id="7" w:name="_Toc187160756"/>
      <w:r w:rsidR="00C06C7C" w:rsidRPr="00794996">
        <w:rPr>
          <w:rFonts w:ascii="Times New Roman" w:hAnsi="Times New Roman"/>
          <w:b/>
          <w:bCs/>
          <w:iCs/>
          <w:sz w:val="28"/>
          <w:szCs w:val="28"/>
        </w:rPr>
        <w:t>Введени</w:t>
      </w:r>
      <w:r w:rsidR="00234C24" w:rsidRPr="00794996">
        <w:rPr>
          <w:rFonts w:ascii="Times New Roman" w:hAnsi="Times New Roman"/>
          <w:b/>
          <w:bCs/>
          <w:iCs/>
          <w:sz w:val="28"/>
          <w:szCs w:val="28"/>
        </w:rPr>
        <w:t>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5123A" w:rsidRPr="00794996" w:rsidRDefault="00AB28E7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Оптимизация как раздел математ</w:t>
      </w:r>
      <w:r w:rsidR="00DC3CAD" w:rsidRPr="00794996">
        <w:rPr>
          <w:rFonts w:ascii="Times New Roman" w:hAnsi="Times New Roman"/>
          <w:szCs w:val="28"/>
        </w:rPr>
        <w:t>ики существует достаточно давно и обозначает</w:t>
      </w:r>
      <w:r w:rsidRPr="00794996">
        <w:rPr>
          <w:rFonts w:ascii="Times New Roman" w:hAnsi="Times New Roman"/>
          <w:szCs w:val="28"/>
        </w:rPr>
        <w:t xml:space="preserve"> выбор, т.е. то, чем постоянно приходится заниматься в повседневной жизни. Термином "оптимизация" в литературе обозначают процесс или последовательность операций, позволяющих получить уточн</w:t>
      </w:r>
      <w:r w:rsidR="00DC3CAD" w:rsidRPr="00794996">
        <w:rPr>
          <w:rFonts w:ascii="Times New Roman" w:hAnsi="Times New Roman"/>
          <w:szCs w:val="28"/>
        </w:rPr>
        <w:t>ё</w:t>
      </w:r>
      <w:r w:rsidRPr="00794996">
        <w:rPr>
          <w:rFonts w:ascii="Times New Roman" w:hAnsi="Times New Roman"/>
          <w:szCs w:val="28"/>
        </w:rPr>
        <w:t>нное решение. Хотя конечной целью оптимизации является отыскание наилучшего или "оптимального" решения, обычно приходится довольствоваться улучшением известных решений, а не доведением их до совершенства. По этому под оптимизацией понимают скорее стремление к совершенству, которое, возможно, и не будет достигнуто.</w:t>
      </w:r>
    </w:p>
    <w:p w:rsidR="0025123A" w:rsidRPr="00794996" w:rsidRDefault="00AB28E7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Практика порождает все новые и новые задачи </w:t>
      </w:r>
      <w:r w:rsidR="0048098C" w:rsidRPr="00794996">
        <w:rPr>
          <w:rFonts w:ascii="Times New Roman" w:hAnsi="Times New Roman"/>
          <w:szCs w:val="28"/>
        </w:rPr>
        <w:t>оптимизации,</w:t>
      </w:r>
      <w:r w:rsidRPr="00794996">
        <w:rPr>
          <w:rFonts w:ascii="Times New Roman" w:hAnsi="Times New Roman"/>
          <w:szCs w:val="28"/>
        </w:rPr>
        <w:t xml:space="preserve"> причем их сложность растет. Требуются новые математические модели и методы, которые учитывают наличие многих критериев, проводят глобальный поиск оптимума. Другими словами, жизнь заставляет развивать математический аппарат оптимизации.</w:t>
      </w:r>
    </w:p>
    <w:p w:rsidR="0025123A" w:rsidRPr="00794996" w:rsidRDefault="00AB28E7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Реальные прикладные задачи оптимизации очень сложны. Современные методы оптимизации далеко не всегда справляются с решением реальных задач без помощи человека. Нет, пока такой теории, которая учла бы любые особенности функций, описывающих постановку задачи. Следует отдавать предпочтение таким методам, которыми проще управлять в процессе решения задачи. </w:t>
      </w:r>
    </w:p>
    <w:p w:rsidR="00C82B76" w:rsidRPr="00794996" w:rsidRDefault="00234C2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Таким образом целью данной курсовой работы является : освоить навыки использования линейного программирования для решения задач оптимизации.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Для этого были поставлены следующие задачи :</w:t>
      </w:r>
    </w:p>
    <w:p w:rsidR="00C06C7C" w:rsidRPr="00794996" w:rsidRDefault="004B0FFA" w:rsidP="00794996">
      <w:pPr>
        <w:widowControl w:val="0"/>
        <w:tabs>
          <w:tab w:val="right" w:leader="dot" w:pos="91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1)</w:t>
      </w:r>
      <w:r w:rsidR="00C06C7C" w:rsidRPr="00794996">
        <w:rPr>
          <w:rFonts w:ascii="Times New Roman" w:hAnsi="Times New Roman"/>
          <w:sz w:val="28"/>
          <w:szCs w:val="28"/>
        </w:rPr>
        <w:t>Изучить теоретические сведения,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06C7C" w:rsidRPr="00794996">
        <w:rPr>
          <w:rFonts w:ascii="Times New Roman" w:hAnsi="Times New Roman"/>
          <w:sz w:val="28"/>
          <w:szCs w:val="28"/>
        </w:rPr>
        <w:t>необходимые для решения задач оптимизации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методом линейного программирования. </w:t>
      </w:r>
    </w:p>
    <w:p w:rsidR="008F1319" w:rsidRPr="00794996" w:rsidRDefault="00234C24" w:rsidP="00794996">
      <w:pPr>
        <w:widowControl w:val="0"/>
        <w:tabs>
          <w:tab w:val="right" w:leader="dot" w:pos="91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2</w:t>
      </w:r>
      <w:r w:rsidR="004B0FFA" w:rsidRPr="00794996">
        <w:rPr>
          <w:rFonts w:ascii="Times New Roman" w:hAnsi="Times New Roman"/>
          <w:sz w:val="28"/>
          <w:szCs w:val="28"/>
        </w:rPr>
        <w:t>)</w:t>
      </w:r>
      <w:r w:rsidR="008F1319" w:rsidRPr="00794996">
        <w:rPr>
          <w:rFonts w:ascii="Times New Roman" w:hAnsi="Times New Roman"/>
          <w:sz w:val="28"/>
          <w:szCs w:val="28"/>
        </w:rPr>
        <w:t xml:space="preserve">Изучить методы решения задач линейного программирования. </w:t>
      </w:r>
    </w:p>
    <w:p w:rsidR="004B0FFA" w:rsidRPr="00794996" w:rsidRDefault="00234C24" w:rsidP="00794996">
      <w:pPr>
        <w:widowControl w:val="0"/>
        <w:tabs>
          <w:tab w:val="right" w:leader="dot" w:pos="91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3</w:t>
      </w:r>
      <w:r w:rsidR="0025123A" w:rsidRPr="00794996">
        <w:rPr>
          <w:rFonts w:ascii="Times New Roman" w:hAnsi="Times New Roman"/>
          <w:sz w:val="28"/>
          <w:szCs w:val="28"/>
        </w:rPr>
        <w:t>)</w:t>
      </w:r>
      <w:r w:rsidR="004B0FFA" w:rsidRPr="00794996">
        <w:rPr>
          <w:rFonts w:ascii="Times New Roman" w:hAnsi="Times New Roman"/>
          <w:sz w:val="28"/>
          <w:szCs w:val="28"/>
        </w:rPr>
        <w:t>Решить</w:t>
      </w:r>
      <w:r w:rsidR="00CA1EDA" w:rsidRPr="00794996">
        <w:rPr>
          <w:rFonts w:ascii="Times New Roman" w:hAnsi="Times New Roman"/>
          <w:sz w:val="28"/>
          <w:szCs w:val="28"/>
        </w:rPr>
        <w:t xml:space="preserve"> поставленные </w:t>
      </w:r>
      <w:r w:rsidR="004B0FFA" w:rsidRPr="00794996">
        <w:rPr>
          <w:rFonts w:ascii="Times New Roman" w:hAnsi="Times New Roman"/>
          <w:sz w:val="28"/>
          <w:szCs w:val="28"/>
        </w:rPr>
        <w:t>задачи,</w:t>
      </w:r>
      <w:r w:rsidR="008F1319" w:rsidRPr="00794996">
        <w:rPr>
          <w:rFonts w:ascii="Times New Roman" w:hAnsi="Times New Roman"/>
          <w:sz w:val="28"/>
          <w:szCs w:val="28"/>
        </w:rPr>
        <w:t xml:space="preserve"> </w:t>
      </w:r>
      <w:r w:rsidR="004B0FFA" w:rsidRPr="00794996">
        <w:rPr>
          <w:rFonts w:ascii="Times New Roman" w:hAnsi="Times New Roman"/>
          <w:sz w:val="28"/>
          <w:szCs w:val="28"/>
        </w:rPr>
        <w:t xml:space="preserve">используя </w:t>
      </w:r>
      <w:r w:rsidR="008F1319" w:rsidRPr="00794996">
        <w:rPr>
          <w:rFonts w:ascii="Times New Roman" w:hAnsi="Times New Roman"/>
          <w:sz w:val="28"/>
          <w:szCs w:val="28"/>
        </w:rPr>
        <w:t xml:space="preserve">рассмотренные </w:t>
      </w:r>
      <w:r w:rsidR="004B0FFA" w:rsidRPr="00794996">
        <w:rPr>
          <w:rFonts w:ascii="Times New Roman" w:hAnsi="Times New Roman"/>
          <w:sz w:val="28"/>
          <w:szCs w:val="28"/>
        </w:rPr>
        <w:t>метод</w:t>
      </w:r>
      <w:r w:rsidR="008F1319" w:rsidRPr="00794996">
        <w:rPr>
          <w:rFonts w:ascii="Times New Roman" w:hAnsi="Times New Roman"/>
          <w:sz w:val="28"/>
          <w:szCs w:val="28"/>
        </w:rPr>
        <w:t xml:space="preserve">ы </w:t>
      </w:r>
      <w:r w:rsidR="00043CC1" w:rsidRPr="00794996">
        <w:rPr>
          <w:rFonts w:ascii="Times New Roman" w:hAnsi="Times New Roman"/>
          <w:sz w:val="28"/>
          <w:szCs w:val="28"/>
        </w:rPr>
        <w:t>линейного программирования</w:t>
      </w:r>
      <w:r w:rsidR="004B0FFA" w:rsidRPr="00794996">
        <w:rPr>
          <w:rFonts w:ascii="Times New Roman" w:hAnsi="Times New Roman"/>
          <w:sz w:val="28"/>
          <w:szCs w:val="28"/>
        </w:rPr>
        <w:t>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06C7C" w:rsidRPr="00794996" w:rsidRDefault="0025123A" w:rsidP="00794996">
      <w:pPr>
        <w:pStyle w:val="1"/>
        <w:keepNext w:val="0"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</w:pPr>
      <w:bookmarkStart w:id="8" w:name="_Toc169361938"/>
      <w:bookmarkStart w:id="9" w:name="_Toc185587967"/>
      <w:bookmarkStart w:id="10" w:name="_Toc187058293"/>
      <w:bookmarkStart w:id="11" w:name="_Toc187058819"/>
      <w:bookmarkStart w:id="12" w:name="_Toc187160259"/>
      <w:bookmarkStart w:id="13" w:name="_Toc187160757"/>
      <w:bookmarkStart w:id="14" w:name="_Toc169054139"/>
      <w:bookmarkStart w:id="15" w:name="_Toc169354568"/>
      <w:r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br w:type="page"/>
      </w:r>
      <w:r w:rsidR="00C06C7C" w:rsidRPr="00794996">
        <w:rPr>
          <w:rFonts w:ascii="Times New Roman" w:hAnsi="Times New Roman"/>
          <w:bCs/>
          <w:i w:val="0"/>
          <w:iCs/>
          <w:sz w:val="28"/>
          <w:szCs w:val="28"/>
          <w:u w:val="none"/>
        </w:rPr>
        <w:t>I</w:t>
      </w:r>
      <w:r w:rsidR="00C06C7C"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t>.</w:t>
      </w:r>
      <w:r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t xml:space="preserve"> </w:t>
      </w:r>
      <w:r w:rsidR="00C06C7C"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t>Теоретический раздел</w:t>
      </w:r>
      <w:bookmarkEnd w:id="8"/>
      <w:bookmarkEnd w:id="9"/>
      <w:bookmarkEnd w:id="10"/>
      <w:bookmarkEnd w:id="11"/>
      <w:bookmarkEnd w:id="12"/>
      <w:bookmarkEnd w:id="13"/>
    </w:p>
    <w:p w:rsidR="0025123A" w:rsidRPr="00794996" w:rsidRDefault="0025123A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6" w:name="_Toc187058294"/>
      <w:bookmarkStart w:id="17" w:name="_Toc187058820"/>
      <w:bookmarkStart w:id="18" w:name="_Toc187160260"/>
      <w:bookmarkStart w:id="19" w:name="_Toc187160758"/>
    </w:p>
    <w:p w:rsidR="00B11C6A" w:rsidRPr="00794996" w:rsidRDefault="00B11C6A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794996">
        <w:rPr>
          <w:rFonts w:ascii="Times New Roman" w:hAnsi="Times New Roman" w:cs="Times New Roman"/>
          <w:i w:val="0"/>
        </w:rPr>
        <w:t xml:space="preserve">1.1 </w:t>
      </w:r>
      <w:r w:rsidR="00160792" w:rsidRPr="00794996">
        <w:rPr>
          <w:rFonts w:ascii="Times New Roman" w:hAnsi="Times New Roman" w:cs="Times New Roman"/>
          <w:i w:val="0"/>
        </w:rPr>
        <w:t>П</w:t>
      </w:r>
      <w:r w:rsidR="00234C24" w:rsidRPr="00794996">
        <w:rPr>
          <w:rFonts w:ascii="Times New Roman" w:hAnsi="Times New Roman" w:cs="Times New Roman"/>
          <w:i w:val="0"/>
        </w:rPr>
        <w:t>онятие о л</w:t>
      </w:r>
      <w:r w:rsidRPr="00794996">
        <w:rPr>
          <w:rFonts w:ascii="Times New Roman" w:hAnsi="Times New Roman" w:cs="Times New Roman"/>
          <w:i w:val="0"/>
        </w:rPr>
        <w:t>инейно</w:t>
      </w:r>
      <w:r w:rsidR="00234C24" w:rsidRPr="00794996">
        <w:rPr>
          <w:rFonts w:ascii="Times New Roman" w:hAnsi="Times New Roman" w:cs="Times New Roman"/>
          <w:i w:val="0"/>
        </w:rPr>
        <w:t>м</w:t>
      </w:r>
      <w:r w:rsidRPr="00794996">
        <w:rPr>
          <w:rFonts w:ascii="Times New Roman" w:hAnsi="Times New Roman" w:cs="Times New Roman"/>
          <w:i w:val="0"/>
        </w:rPr>
        <w:t xml:space="preserve"> программировани</w:t>
      </w:r>
      <w:bookmarkEnd w:id="16"/>
      <w:bookmarkEnd w:id="17"/>
      <w:r w:rsidR="00234C24" w:rsidRPr="00794996">
        <w:rPr>
          <w:rFonts w:ascii="Times New Roman" w:hAnsi="Times New Roman" w:cs="Times New Roman"/>
          <w:i w:val="0"/>
        </w:rPr>
        <w:t>и. Формулировка задачи линейного программирования</w:t>
      </w:r>
      <w:bookmarkEnd w:id="18"/>
      <w:bookmarkEnd w:id="19"/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bCs/>
          <w:szCs w:val="28"/>
        </w:rPr>
        <w:t>Линейное программирование</w:t>
      </w:r>
      <w:r w:rsidRPr="00794996">
        <w:rPr>
          <w:rFonts w:ascii="Times New Roman" w:hAnsi="Times New Roman"/>
          <w:szCs w:val="28"/>
        </w:rPr>
        <w:t xml:space="preserve"> — математическая дисциплина, посвященная теории и методам решения задач об экстремумах линейных функций на множествах </w:t>
      </w:r>
      <w:r w:rsidRPr="00794996">
        <w:rPr>
          <w:rFonts w:ascii="Times New Roman" w:hAnsi="Times New Roman"/>
          <w:iCs/>
          <w:szCs w:val="28"/>
        </w:rPr>
        <w:t>n</w:t>
      </w:r>
      <w:r w:rsidRPr="00794996">
        <w:rPr>
          <w:rFonts w:ascii="Times New Roman" w:hAnsi="Times New Roman"/>
          <w:szCs w:val="28"/>
        </w:rPr>
        <w:t>-мерного векторного пространства, задаваемых системами линейных уравнений и неравенств.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Линейное программирование является частным случаем математического программирования. Одновременно оно - основа нескольких методов решения задач целочисленного и нелинейного программирования.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Многие свойства задач линейного программирования можно интерпретировать также как свойства многогранников и таким образом геометрически формулировать и доказывать их.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Термин «программирование» нужно понимать в смысле «планирования». Он был предложен в середине 1940-х годов Джорджем Данцигом, одним из основателей линейного программирования, еще до того, как компьютеры были использованы для </w:t>
      </w:r>
    </w:p>
    <w:p w:rsidR="00B11C6A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решения линейных задач оптимизации.</w:t>
      </w:r>
    </w:p>
    <w:p w:rsidR="00884AC1" w:rsidRPr="00794996" w:rsidRDefault="00234C24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bookmarkStart w:id="20" w:name="_Toc187058295"/>
      <w:bookmarkStart w:id="21" w:name="_Toc187058821"/>
      <w:r w:rsidRPr="00794996">
        <w:rPr>
          <w:rFonts w:ascii="Times New Roman" w:hAnsi="Times New Roman"/>
          <w:iCs/>
        </w:rPr>
        <w:t>Ф</w:t>
      </w:r>
      <w:r w:rsidR="00884AC1" w:rsidRPr="00794996">
        <w:rPr>
          <w:rStyle w:val="mw-headline"/>
          <w:rFonts w:ascii="Times New Roman" w:hAnsi="Times New Roman"/>
          <w:iCs/>
        </w:rPr>
        <w:t>ормулировка задачи линейного программирования</w:t>
      </w:r>
      <w:bookmarkEnd w:id="20"/>
      <w:bookmarkEnd w:id="21"/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Нужно максимизировать</w: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7" type="#_x0000_t75" style="width:229.5pt;height:34.5pt">
            <v:imagedata r:id="rId7" o:title=""/>
          </v:shape>
        </w:pic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при условиях</w: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5123A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120" type="#_x0000_t75" style="width:59.25pt;height:27.75pt">
            <v:imagedata r:id="rId8" o:title=""/>
          </v:shape>
        </w:pict>
      </w:r>
    </w:p>
    <w:p w:rsidR="00884AC1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br w:type="page"/>
      </w:r>
      <w:r w:rsidR="00884AC1" w:rsidRPr="00794996">
        <w:rPr>
          <w:rFonts w:ascii="Times New Roman" w:hAnsi="Times New Roman"/>
          <w:szCs w:val="28"/>
        </w:rPr>
        <w:t>при</w:t>
      </w:r>
      <w:r w:rsidRPr="00794996">
        <w:rPr>
          <w:rFonts w:ascii="Times New Roman" w:hAnsi="Times New Roman"/>
          <w:szCs w:val="28"/>
        </w:rPr>
        <w:t xml:space="preserve"> </w:t>
      </w:r>
      <w:r w:rsidR="00160792" w:rsidRPr="00794996">
        <w:rPr>
          <w:rFonts w:ascii="Times New Roman" w:hAnsi="Times New Roman"/>
          <w:szCs w:val="28"/>
          <w:lang w:val="en-US"/>
        </w:rPr>
        <w:t>i</w:t>
      </w:r>
      <w:r w:rsidR="00160792" w:rsidRPr="00794996">
        <w:rPr>
          <w:rFonts w:ascii="Times New Roman" w:hAnsi="Times New Roman"/>
          <w:szCs w:val="28"/>
        </w:rPr>
        <w:t xml:space="preserve"> =</w:t>
      </w:r>
      <w:r w:rsidR="00884AC1" w:rsidRPr="00794996">
        <w:rPr>
          <w:rFonts w:ascii="Times New Roman" w:hAnsi="Times New Roman"/>
          <w:szCs w:val="28"/>
        </w:rPr>
        <w:t xml:space="preserve"> </w:t>
      </w:r>
      <w:r w:rsidR="00160792" w:rsidRPr="00794996">
        <w:rPr>
          <w:rFonts w:ascii="Times New Roman" w:hAnsi="Times New Roman"/>
          <w:szCs w:val="28"/>
        </w:rPr>
        <w:t>1,</w:t>
      </w:r>
      <w:r w:rsidRPr="00794996">
        <w:rPr>
          <w:rFonts w:ascii="Times New Roman" w:hAnsi="Times New Roman"/>
          <w:szCs w:val="28"/>
        </w:rPr>
        <w:t xml:space="preserve"> </w:t>
      </w:r>
      <w:r w:rsidR="00160792" w:rsidRPr="00794996">
        <w:rPr>
          <w:rFonts w:ascii="Times New Roman" w:hAnsi="Times New Roman"/>
          <w:szCs w:val="28"/>
        </w:rPr>
        <w:t>2, 3, . . .</w:t>
      </w:r>
      <w:r w:rsidR="0073086E" w:rsidRPr="00794996">
        <w:rPr>
          <w:rFonts w:ascii="Times New Roman" w:hAnsi="Times New Roman"/>
          <w:szCs w:val="28"/>
        </w:rPr>
        <w:t>,</w:t>
      </w:r>
      <w:r w:rsidR="00160792" w:rsidRPr="00794996">
        <w:rPr>
          <w:rFonts w:ascii="Times New Roman" w:hAnsi="Times New Roman"/>
          <w:szCs w:val="28"/>
        </w:rPr>
        <w:t xml:space="preserve"> </w:t>
      </w:r>
      <w:r w:rsidR="00160792" w:rsidRPr="00794996">
        <w:rPr>
          <w:rFonts w:ascii="Times New Roman" w:hAnsi="Times New Roman"/>
          <w:szCs w:val="28"/>
          <w:lang w:val="en-US"/>
        </w:rPr>
        <w:t>m</w:t>
      </w:r>
      <w:r w:rsidR="00160792" w:rsidRPr="00794996">
        <w:rPr>
          <w:rFonts w:ascii="Times New Roman" w:hAnsi="Times New Roman"/>
          <w:szCs w:val="28"/>
        </w:rPr>
        <w:t>.</w:t>
      </w:r>
      <w:r w:rsidR="00884AC1" w:rsidRPr="00794996">
        <w:rPr>
          <w:rFonts w:ascii="Times New Roman" w:hAnsi="Times New Roman"/>
          <w:szCs w:val="28"/>
        </w:rPr>
        <w:t>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Иногда на </w:t>
      </w:r>
      <w:r w:rsidRPr="00794996">
        <w:rPr>
          <w:rStyle w:val="texhtml"/>
          <w:rFonts w:ascii="Times New Roman" w:hAnsi="Times New Roman"/>
          <w:iCs/>
          <w:szCs w:val="28"/>
        </w:rPr>
        <w:t>x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</w:t>
      </w:r>
      <w:r w:rsidRPr="00794996">
        <w:rPr>
          <w:rFonts w:ascii="Times New Roman" w:hAnsi="Times New Roman"/>
          <w:szCs w:val="28"/>
        </w:rPr>
        <w:t xml:space="preserve"> также накладывается некоторый набор ограничений в виде равенств, но от них можно избавиться, последовательно выражая одну переменную через другие и подставляя ее во всех остальных равенствах и неравенствах (а также в функции </w:t>
      </w:r>
      <w:r w:rsidRPr="00794996">
        <w:rPr>
          <w:rStyle w:val="texhtml"/>
          <w:rFonts w:ascii="Times New Roman" w:hAnsi="Times New Roman"/>
          <w:iCs/>
          <w:szCs w:val="28"/>
        </w:rPr>
        <w:t>f</w:t>
      </w:r>
      <w:r w:rsidRPr="00794996">
        <w:rPr>
          <w:rFonts w:ascii="Times New Roman" w:hAnsi="Times New Roman"/>
          <w:szCs w:val="28"/>
        </w:rPr>
        <w:t>).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Такую задачу называют "основной" или "стандартной" в линейном программировании.</w:t>
      </w:r>
    </w:p>
    <w:p w:rsidR="0025123A" w:rsidRPr="00794996" w:rsidRDefault="0025123A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i w:val="0"/>
          <w:iCs w:val="0"/>
        </w:rPr>
      </w:pPr>
      <w:bookmarkStart w:id="22" w:name=".D0.9F.D1.80.D0.B8.D0.BC.D0.B5.D1.80.D1."/>
      <w:bookmarkStart w:id="23" w:name="_Toc187058296"/>
      <w:bookmarkStart w:id="24" w:name="_Toc187058822"/>
      <w:bookmarkStart w:id="25" w:name="_Toc187160261"/>
      <w:bookmarkStart w:id="26" w:name="_Toc187160759"/>
      <w:bookmarkEnd w:id="22"/>
    </w:p>
    <w:p w:rsidR="00884AC1" w:rsidRPr="00794996" w:rsidRDefault="0025123A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794996">
        <w:rPr>
          <w:rStyle w:val="mw-headline"/>
          <w:rFonts w:ascii="Times New Roman" w:hAnsi="Times New Roman"/>
          <w:i w:val="0"/>
          <w:iCs w:val="0"/>
        </w:rPr>
        <w:t>1.</w:t>
      </w:r>
      <w:r w:rsidR="00234C24" w:rsidRPr="00794996">
        <w:rPr>
          <w:rStyle w:val="mw-headline"/>
          <w:rFonts w:ascii="Times New Roman" w:hAnsi="Times New Roman"/>
          <w:i w:val="0"/>
          <w:iCs w:val="0"/>
        </w:rPr>
        <w:t xml:space="preserve">2 Виды </w:t>
      </w:r>
      <w:r w:rsidR="00884AC1" w:rsidRPr="00794996">
        <w:rPr>
          <w:rStyle w:val="mw-headline"/>
          <w:rFonts w:ascii="Times New Roman" w:hAnsi="Times New Roman"/>
          <w:i w:val="0"/>
          <w:iCs w:val="0"/>
        </w:rPr>
        <w:t>задач линейного программирования</w:t>
      </w:r>
      <w:bookmarkEnd w:id="23"/>
      <w:bookmarkEnd w:id="24"/>
      <w:bookmarkEnd w:id="25"/>
      <w:bookmarkEnd w:id="26"/>
    </w:p>
    <w:p w:rsidR="0025123A" w:rsidRPr="00794996" w:rsidRDefault="0025123A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iCs/>
        </w:rPr>
      </w:pPr>
    </w:p>
    <w:p w:rsidR="00884AC1" w:rsidRPr="00794996" w:rsidRDefault="00884AC1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r w:rsidRPr="00794996">
        <w:rPr>
          <w:rStyle w:val="mw-headline"/>
          <w:rFonts w:ascii="Times New Roman" w:hAnsi="Times New Roman"/>
          <w:iCs/>
        </w:rPr>
        <w:t>Поток и паросочетание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Рассмотрим задачу о максимальном паросочетании: есть несколько юношей и девушек; для каждой пары известно, любят ли они друг друга. Нужно поженить максимальное число пар. Введем переменные </w:t>
      </w:r>
      <w:r w:rsidRPr="00794996">
        <w:rPr>
          <w:rStyle w:val="texhtml"/>
          <w:rFonts w:ascii="Times New Roman" w:hAnsi="Times New Roman"/>
          <w:iCs/>
          <w:szCs w:val="28"/>
        </w:rPr>
        <w:t>x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ij</w:t>
      </w:r>
      <w:r w:rsidRPr="00794996">
        <w:rPr>
          <w:rFonts w:ascii="Times New Roman" w:hAnsi="Times New Roman"/>
          <w:szCs w:val="28"/>
        </w:rPr>
        <w:t xml:space="preserve"> — они соответствуют паре из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-того юноши и </w:t>
      </w:r>
      <w:r w:rsidRPr="00794996">
        <w:rPr>
          <w:rStyle w:val="texhtml"/>
          <w:rFonts w:ascii="Times New Roman" w:hAnsi="Times New Roman"/>
          <w:iCs/>
          <w:szCs w:val="28"/>
        </w:rPr>
        <w:t>j</w:t>
      </w:r>
      <w:r w:rsidRPr="00794996">
        <w:rPr>
          <w:rFonts w:ascii="Times New Roman" w:hAnsi="Times New Roman"/>
          <w:szCs w:val="28"/>
        </w:rPr>
        <w:t>-той девушки. Введем ограничения:</w:t>
      </w:r>
      <w:r w:rsidR="00160792" w:rsidRPr="00794996">
        <w:rPr>
          <w:rFonts w:ascii="Times New Roman" w:hAnsi="Times New Roman"/>
          <w:szCs w:val="28"/>
        </w:rPr>
        <w:t xml:space="preserve"> </w:t>
      </w:r>
      <w:r w:rsidR="00160792" w:rsidRPr="00794996">
        <w:rPr>
          <w:rFonts w:ascii="Times New Roman" w:hAnsi="Times New Roman"/>
          <w:b/>
          <w:szCs w:val="28"/>
          <w:lang w:val="en-US"/>
        </w:rPr>
        <w:t>x</w:t>
      </w:r>
      <w:r w:rsidR="00160792" w:rsidRPr="00794996">
        <w:rPr>
          <w:rFonts w:ascii="Times New Roman" w:hAnsi="Times New Roman"/>
          <w:b/>
          <w:szCs w:val="28"/>
        </w:rPr>
        <w:t xml:space="preserve"> </w:t>
      </w:r>
      <w:r w:rsidR="00160792" w:rsidRPr="00794996">
        <w:rPr>
          <w:rFonts w:ascii="Times New Roman" w:hAnsi="Times New Roman"/>
          <w:b/>
          <w:szCs w:val="28"/>
          <w:vertAlign w:val="subscript"/>
          <w:lang w:val="en-US"/>
        </w:rPr>
        <w:t>ij</w:t>
      </w:r>
      <w:r w:rsidR="00160792" w:rsidRPr="00794996">
        <w:rPr>
          <w:rFonts w:ascii="Times New Roman" w:hAnsi="Times New Roman"/>
          <w:b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Cs w:val="28"/>
        </w:rPr>
        <w:t>≥ 0</w:t>
      </w:r>
      <w:r w:rsidRPr="00794996">
        <w:rPr>
          <w:rFonts w:ascii="Times New Roman" w:hAnsi="Times New Roman"/>
          <w:b/>
          <w:szCs w:val="28"/>
        </w:rPr>
        <w:t>,</w:t>
      </w:r>
      <w:r w:rsidR="004C02BE" w:rsidRPr="00794996">
        <w:rPr>
          <w:rFonts w:ascii="Times New Roman" w:hAnsi="Times New Roman"/>
          <w:b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Cs w:val="28"/>
          <w:vertAlign w:val="subscript"/>
          <w:lang w:val="en-US"/>
        </w:rPr>
        <w:t>ij</w:t>
      </w:r>
      <w:r w:rsidR="0025123A" w:rsidRPr="00794996">
        <w:rPr>
          <w:rFonts w:ascii="Times New Roman" w:hAnsi="Times New Roman"/>
          <w:b/>
          <w:szCs w:val="28"/>
          <w:vertAlign w:val="subscript"/>
        </w:rPr>
        <w:t xml:space="preserve"> </w:t>
      </w:r>
      <w:r w:rsidR="004C02BE" w:rsidRPr="00794996">
        <w:rPr>
          <w:rFonts w:ascii="Times New Roman" w:hAnsi="Times New Roman"/>
          <w:b/>
          <w:szCs w:val="28"/>
        </w:rPr>
        <w:t>≤ 1</w: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23" type="#_x0000_t75" style="width:153pt;height:12.75pt">
            <v:imagedata r:id="rId9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26" type="#_x0000_t75" style="width:157.5pt;height:12.75pt">
            <v:imagedata r:id="rId10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29" type="#_x0000_t75" style="width:167.25pt;height:15pt">
            <v:imagedata r:id="rId11" o:title=""/>
          </v:shape>
        </w:pict>
      </w:r>
      <w:r w:rsidRPr="00794996">
        <w:rPr>
          <w:rFonts w:ascii="Times New Roman" w:hAnsi="Times New Roman"/>
          <w:szCs w:val="28"/>
        </w:rPr>
        <w:t>. Можно показать, что среди оптимальных решений этой задачи найдется целочисленное. Переменные, равные 1, будут соответствовать парам, которые следует поженить.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Вторая важная задача — максимальный поток. Пусть имеется граф (с ориентированными ребрами), в котором для каждого ребра указана его пропускная способность. И заданы 2 вершины: сток и исток. Нужно указать для каждого ребра, сколько через него будет протекать жидкости (не больше его пропускной способности) так, чтобы максимизировать суммарный поток из стока в исток (жидкость не может появляться или исчезать во всех вершинах, кроме стока и истока). Возьмем в качестве переменных </w:t>
      </w:r>
      <w:r w:rsidRPr="00794996">
        <w:rPr>
          <w:rStyle w:val="texhtml"/>
          <w:rFonts w:ascii="Times New Roman" w:hAnsi="Times New Roman"/>
          <w:iCs/>
          <w:szCs w:val="28"/>
        </w:rPr>
        <w:t>x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</w:t>
      </w:r>
      <w:r w:rsidRPr="00794996">
        <w:rPr>
          <w:rFonts w:ascii="Times New Roman" w:hAnsi="Times New Roman"/>
          <w:szCs w:val="28"/>
        </w:rPr>
        <w:t xml:space="preserve"> — количество жидкости, протекающих через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-тое ребро. Тогда </w:t>
      </w:r>
      <w:r w:rsidR="00051644">
        <w:rPr>
          <w:rFonts w:ascii="Times New Roman" w:hAnsi="Times New Roman"/>
          <w:szCs w:val="28"/>
        </w:rPr>
        <w:pict>
          <v:shape id="_x0000_i1132" type="#_x0000_t75" style="width:41.25pt;height:12.75pt">
            <v:imagedata r:id="rId12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35" type="#_x0000_t75" style="width:36.75pt;height:9pt">
            <v:imagedata r:id="rId13" o:title=""/>
          </v:shape>
        </w:pict>
      </w:r>
      <w:r w:rsidRPr="00794996">
        <w:rPr>
          <w:rFonts w:ascii="Times New Roman" w:hAnsi="Times New Roman"/>
          <w:szCs w:val="28"/>
        </w:rPr>
        <w:t xml:space="preserve">, где </w:t>
      </w:r>
      <w:r w:rsidRPr="00794996">
        <w:rPr>
          <w:rStyle w:val="texhtml"/>
          <w:rFonts w:ascii="Times New Roman" w:hAnsi="Times New Roman"/>
          <w:iCs/>
          <w:szCs w:val="28"/>
        </w:rPr>
        <w:t>c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</w:t>
      </w:r>
      <w:r w:rsidRPr="00794996">
        <w:rPr>
          <w:rFonts w:ascii="Times New Roman" w:hAnsi="Times New Roman"/>
          <w:szCs w:val="28"/>
        </w:rPr>
        <w:t xml:space="preserve"> — пропускная способность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-того ребра. Эти неравенства надо дополнить равенством количества втекающей и вытекающей жидкости для каждой вершины, кроме стока и истока. В качестве функции </w:t>
      </w:r>
      <w:r w:rsidRPr="00794996">
        <w:rPr>
          <w:rStyle w:val="texhtml"/>
          <w:rFonts w:ascii="Times New Roman" w:hAnsi="Times New Roman"/>
          <w:iCs/>
          <w:szCs w:val="28"/>
        </w:rPr>
        <w:t>f</w:t>
      </w:r>
      <w:r w:rsidRPr="00794996">
        <w:rPr>
          <w:rFonts w:ascii="Times New Roman" w:hAnsi="Times New Roman"/>
          <w:szCs w:val="28"/>
        </w:rPr>
        <w:t xml:space="preserve"> естественно взять разность между количеством вытекающей и втекающей жидкости в истоке.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Обобщение предыдущей задачи — максимальный поток минимальной стоимости. В этой задаче даны стоимости для каждого ребра и нужно среди максимальных потоков выбрать поток с минимальной стоимостью. Эта задача сводится к 2 задачам линейного программирования: сначала нужно решить задачу о максимальном потоке, а потом добавить к этой задаче ограничение </w:t>
      </w:r>
      <w:r w:rsidR="00051644">
        <w:rPr>
          <w:rFonts w:ascii="Times New Roman" w:hAnsi="Times New Roman"/>
          <w:szCs w:val="28"/>
        </w:rPr>
        <w:pict>
          <v:shape id="_x0000_i1138" type="#_x0000_t75" style="width:64.5pt;height:17.25pt">
            <v:imagedata r:id="rId14" o:title=""/>
          </v:shape>
        </w:pict>
      </w:r>
      <w:r w:rsidRPr="00794996">
        <w:rPr>
          <w:rFonts w:ascii="Times New Roman" w:hAnsi="Times New Roman"/>
          <w:szCs w:val="28"/>
        </w:rPr>
        <w:t xml:space="preserve">, где </w:t>
      </w:r>
      <w:r w:rsidRPr="00794996">
        <w:rPr>
          <w:rStyle w:val="texhtml"/>
          <w:rFonts w:ascii="Times New Roman" w:hAnsi="Times New Roman"/>
          <w:iCs/>
          <w:szCs w:val="28"/>
        </w:rPr>
        <w:t>m</w:t>
      </w:r>
      <w:r w:rsidRPr="00794996">
        <w:rPr>
          <w:rFonts w:ascii="Times New Roman" w:hAnsi="Times New Roman"/>
          <w:szCs w:val="28"/>
        </w:rPr>
        <w:t xml:space="preserve"> — величина максимального потока, и решить задачу с новой функцией </w:t>
      </w:r>
      <w:r w:rsidRPr="00794996">
        <w:rPr>
          <w:rStyle w:val="texhtml"/>
          <w:rFonts w:ascii="Times New Roman" w:hAnsi="Times New Roman"/>
          <w:iCs/>
          <w:szCs w:val="28"/>
        </w:rPr>
        <w:t>f</w:t>
      </w:r>
      <w:r w:rsidRPr="00794996">
        <w:rPr>
          <w:rStyle w:val="texhtml"/>
          <w:rFonts w:ascii="Times New Roman" w:hAnsi="Times New Roman"/>
          <w:szCs w:val="28"/>
        </w:rPr>
        <w:t>(</w:t>
      </w:r>
      <w:r w:rsidRPr="00794996">
        <w:rPr>
          <w:rStyle w:val="texhtml"/>
          <w:rFonts w:ascii="Times New Roman" w:hAnsi="Times New Roman"/>
          <w:iCs/>
          <w:szCs w:val="28"/>
        </w:rPr>
        <w:t>x</w:t>
      </w:r>
      <w:r w:rsidRPr="00794996">
        <w:rPr>
          <w:rStyle w:val="texhtml"/>
          <w:rFonts w:ascii="Times New Roman" w:hAnsi="Times New Roman"/>
          <w:szCs w:val="28"/>
        </w:rPr>
        <w:t>)</w:t>
      </w:r>
      <w:r w:rsidRPr="00794996">
        <w:rPr>
          <w:rFonts w:ascii="Times New Roman" w:hAnsi="Times New Roman"/>
          <w:szCs w:val="28"/>
        </w:rPr>
        <w:t xml:space="preserve"> — стоимостью потока.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Все эти задачи могут быть решены быстрее, чем с помощью общих алгоритмов решения задач линейного программирования, за счет особой структуры уравнений и неравенств.</w:t>
      </w:r>
    </w:p>
    <w:p w:rsidR="00884AC1" w:rsidRPr="00794996" w:rsidRDefault="00884AC1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r w:rsidRPr="00794996">
        <w:rPr>
          <w:rStyle w:val="mw-headline"/>
          <w:rFonts w:ascii="Times New Roman" w:hAnsi="Times New Roman"/>
          <w:iCs/>
        </w:rPr>
        <w:t>Транспортная задача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Имеется некий однородный груз, который нужно перевести с </w:t>
      </w:r>
      <w:r w:rsidRPr="00794996">
        <w:rPr>
          <w:rStyle w:val="texhtml"/>
          <w:rFonts w:ascii="Times New Roman" w:hAnsi="Times New Roman"/>
          <w:iCs/>
          <w:szCs w:val="28"/>
        </w:rPr>
        <w:t>n</w:t>
      </w:r>
      <w:r w:rsidRPr="00794996">
        <w:rPr>
          <w:rFonts w:ascii="Times New Roman" w:hAnsi="Times New Roman"/>
          <w:szCs w:val="28"/>
        </w:rPr>
        <w:t xml:space="preserve"> складов на </w:t>
      </w:r>
      <w:r w:rsidRPr="00794996">
        <w:rPr>
          <w:rStyle w:val="texhtml"/>
          <w:rFonts w:ascii="Times New Roman" w:hAnsi="Times New Roman"/>
          <w:iCs/>
          <w:szCs w:val="28"/>
        </w:rPr>
        <w:t>m</w:t>
      </w:r>
      <w:r w:rsidRPr="00794996">
        <w:rPr>
          <w:rFonts w:ascii="Times New Roman" w:hAnsi="Times New Roman"/>
          <w:szCs w:val="28"/>
        </w:rPr>
        <w:t xml:space="preserve"> заводов. Для каждого склада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 известно, сколько в нем находится груза </w:t>
      </w:r>
      <w:r w:rsidRPr="00794996">
        <w:rPr>
          <w:rStyle w:val="texhtml"/>
          <w:rFonts w:ascii="Times New Roman" w:hAnsi="Times New Roman"/>
          <w:iCs/>
          <w:szCs w:val="28"/>
        </w:rPr>
        <w:t>a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</w:t>
      </w:r>
      <w:r w:rsidRPr="00794996">
        <w:rPr>
          <w:rFonts w:ascii="Times New Roman" w:hAnsi="Times New Roman"/>
          <w:szCs w:val="28"/>
        </w:rPr>
        <w:t xml:space="preserve">, а для каждого завода известна его потребность </w:t>
      </w:r>
      <w:r w:rsidRPr="00794996">
        <w:rPr>
          <w:rStyle w:val="texhtml"/>
          <w:rFonts w:ascii="Times New Roman" w:hAnsi="Times New Roman"/>
          <w:iCs/>
          <w:szCs w:val="28"/>
        </w:rPr>
        <w:t>b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j</w:t>
      </w:r>
      <w:r w:rsidRPr="00794996">
        <w:rPr>
          <w:rFonts w:ascii="Times New Roman" w:hAnsi="Times New Roman"/>
          <w:szCs w:val="28"/>
        </w:rPr>
        <w:t xml:space="preserve"> в грузе. Стоимость перевозки пропорциональна расстоянию от склада до завода (все расстояния </w:t>
      </w:r>
      <w:r w:rsidRPr="00794996">
        <w:rPr>
          <w:rStyle w:val="texhtml"/>
          <w:rFonts w:ascii="Times New Roman" w:hAnsi="Times New Roman"/>
          <w:iCs/>
          <w:szCs w:val="28"/>
        </w:rPr>
        <w:t>c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ij</w:t>
      </w:r>
      <w:r w:rsidRPr="00794996">
        <w:rPr>
          <w:rFonts w:ascii="Times New Roman" w:hAnsi="Times New Roman"/>
          <w:szCs w:val="28"/>
        </w:rPr>
        <w:t xml:space="preserve"> от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-го склада до </w:t>
      </w:r>
      <w:r w:rsidRPr="00794996">
        <w:rPr>
          <w:rStyle w:val="texhtml"/>
          <w:rFonts w:ascii="Times New Roman" w:hAnsi="Times New Roman"/>
          <w:iCs/>
          <w:szCs w:val="28"/>
        </w:rPr>
        <w:t>j</w:t>
      </w:r>
      <w:r w:rsidRPr="00794996">
        <w:rPr>
          <w:rFonts w:ascii="Times New Roman" w:hAnsi="Times New Roman"/>
          <w:szCs w:val="28"/>
        </w:rPr>
        <w:t xml:space="preserve">-го завода известны). Требуется составить наиболее дешевый план перевозки. Решающими переменными в данном случае являются </w:t>
      </w:r>
      <w:r w:rsidRPr="00794996">
        <w:rPr>
          <w:rStyle w:val="texhtml"/>
          <w:rFonts w:ascii="Times New Roman" w:hAnsi="Times New Roman"/>
          <w:iCs/>
          <w:szCs w:val="28"/>
        </w:rPr>
        <w:t>x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ij</w:t>
      </w:r>
      <w:r w:rsidRPr="00794996">
        <w:rPr>
          <w:rFonts w:ascii="Times New Roman" w:hAnsi="Times New Roman"/>
          <w:szCs w:val="28"/>
        </w:rPr>
        <w:t xml:space="preserve"> — количества груза, перевезенного из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-го склада на </w:t>
      </w:r>
      <w:r w:rsidRPr="00794996">
        <w:rPr>
          <w:rStyle w:val="texhtml"/>
          <w:rFonts w:ascii="Times New Roman" w:hAnsi="Times New Roman"/>
          <w:iCs/>
          <w:szCs w:val="28"/>
        </w:rPr>
        <w:t>j</w:t>
      </w:r>
      <w:r w:rsidRPr="00794996">
        <w:rPr>
          <w:rFonts w:ascii="Times New Roman" w:hAnsi="Times New Roman"/>
          <w:szCs w:val="28"/>
        </w:rPr>
        <w:t>-й завод.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Ограничениями будут </w:t>
      </w:r>
      <w:r w:rsidR="00051644">
        <w:rPr>
          <w:rFonts w:ascii="Times New Roman" w:hAnsi="Times New Roman"/>
          <w:szCs w:val="28"/>
        </w:rPr>
        <w:pict>
          <v:shape id="_x0000_i1141" type="#_x0000_t75" style="width:162pt;height:12.75pt">
            <v:imagedata r:id="rId15" o:title=""/>
          </v:shape>
        </w:pict>
      </w:r>
      <w:r w:rsidRPr="00794996">
        <w:rPr>
          <w:rFonts w:ascii="Times New Roman" w:hAnsi="Times New Roman"/>
          <w:szCs w:val="28"/>
        </w:rPr>
        <w:t>и</w: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144" type="#_x0000_t75" style="width:162pt;height:17.25pt">
            <v:imagedata r:id="rId16" o:title=""/>
          </v:shape>
        </w:pict>
      </w:r>
      <w:r w:rsidR="00884AC1" w:rsidRPr="00794996">
        <w:rPr>
          <w:rFonts w:ascii="Times New Roman" w:hAnsi="Times New Roman"/>
          <w:szCs w:val="28"/>
        </w:rPr>
        <w:t>.</w: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Целевая функция имеет вид: </w:t>
      </w:r>
      <w:r w:rsidR="00051644">
        <w:rPr>
          <w:rFonts w:ascii="Times New Roman" w:hAnsi="Times New Roman"/>
          <w:szCs w:val="28"/>
        </w:rPr>
        <w:pict>
          <v:shape id="_x0000_i1147" type="#_x0000_t75" style="width:243.75pt;height:17.25pt">
            <v:imagedata r:id="rId17" o:title=""/>
          </v:shape>
        </w:pict>
      </w:r>
      <w:r w:rsidRPr="00794996">
        <w:rPr>
          <w:rFonts w:ascii="Times New Roman" w:hAnsi="Times New Roman"/>
          <w:szCs w:val="28"/>
        </w:rPr>
        <w:t>, которую надо минимизировать.</w:t>
      </w:r>
    </w:p>
    <w:p w:rsidR="00884AC1" w:rsidRPr="00794996" w:rsidRDefault="00884AC1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r w:rsidRPr="00794996">
        <w:rPr>
          <w:rStyle w:val="mw-headline"/>
          <w:rFonts w:ascii="Times New Roman" w:hAnsi="Times New Roman"/>
          <w:iCs/>
        </w:rPr>
        <w:t>Игра с нулевой суммой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Есть матрица </w:t>
      </w:r>
      <w:r w:rsidRPr="00794996">
        <w:rPr>
          <w:rStyle w:val="texhtml"/>
          <w:rFonts w:ascii="Times New Roman" w:hAnsi="Times New Roman"/>
          <w:iCs/>
          <w:szCs w:val="28"/>
        </w:rPr>
        <w:t>A</w:t>
      </w:r>
      <w:r w:rsidRPr="00794996">
        <w:rPr>
          <w:rFonts w:ascii="Times New Roman" w:hAnsi="Times New Roman"/>
          <w:szCs w:val="28"/>
        </w:rPr>
        <w:t xml:space="preserve"> размера </w:t>
      </w:r>
      <w:r w:rsidR="00051644">
        <w:rPr>
          <w:rFonts w:ascii="Times New Roman" w:hAnsi="Times New Roman"/>
          <w:szCs w:val="28"/>
        </w:rPr>
        <w:pict>
          <v:shape id="_x0000_i1150" type="#_x0000_t75" style="width:39pt;height:6.75pt">
            <v:imagedata r:id="rId18" o:title=""/>
          </v:shape>
        </w:pict>
      </w:r>
      <w:r w:rsidRPr="00794996">
        <w:rPr>
          <w:rFonts w:ascii="Times New Roman" w:hAnsi="Times New Roman"/>
          <w:szCs w:val="28"/>
        </w:rPr>
        <w:t xml:space="preserve">. Первый игрок выбирает число от 1 до </w:t>
      </w:r>
      <w:r w:rsidRPr="00794996">
        <w:rPr>
          <w:rStyle w:val="texhtml"/>
          <w:rFonts w:ascii="Times New Roman" w:hAnsi="Times New Roman"/>
          <w:iCs/>
          <w:szCs w:val="28"/>
        </w:rPr>
        <w:t>n</w:t>
      </w:r>
      <w:r w:rsidRPr="00794996">
        <w:rPr>
          <w:rFonts w:ascii="Times New Roman" w:hAnsi="Times New Roman"/>
          <w:szCs w:val="28"/>
        </w:rPr>
        <w:t xml:space="preserve">, второй — от 1 до </w:t>
      </w:r>
      <w:r w:rsidRPr="00794996">
        <w:rPr>
          <w:rStyle w:val="texhtml"/>
          <w:rFonts w:ascii="Times New Roman" w:hAnsi="Times New Roman"/>
          <w:iCs/>
          <w:szCs w:val="28"/>
        </w:rPr>
        <w:t>m</w:t>
      </w:r>
      <w:r w:rsidRPr="00794996">
        <w:rPr>
          <w:rFonts w:ascii="Times New Roman" w:hAnsi="Times New Roman"/>
          <w:szCs w:val="28"/>
        </w:rPr>
        <w:t xml:space="preserve">. Затем они сверяют числа и первый игрок получает </w:t>
      </w:r>
      <w:r w:rsidRPr="00794996">
        <w:rPr>
          <w:rStyle w:val="texhtml"/>
          <w:rFonts w:ascii="Times New Roman" w:hAnsi="Times New Roman"/>
          <w:iCs/>
          <w:szCs w:val="28"/>
        </w:rPr>
        <w:t>a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ij</w:t>
      </w:r>
      <w:r w:rsidRPr="00794996">
        <w:rPr>
          <w:rFonts w:ascii="Times New Roman" w:hAnsi="Times New Roman"/>
          <w:szCs w:val="28"/>
        </w:rPr>
        <w:t xml:space="preserve"> очков, а второй </w:t>
      </w:r>
      <w:r w:rsidRPr="00794996">
        <w:rPr>
          <w:rStyle w:val="texhtml"/>
          <w:rFonts w:ascii="Times New Roman" w:hAnsi="Times New Roman"/>
          <w:szCs w:val="28"/>
        </w:rPr>
        <w:t xml:space="preserve">( − </w:t>
      </w:r>
      <w:r w:rsidRPr="00794996">
        <w:rPr>
          <w:rStyle w:val="texhtml"/>
          <w:rFonts w:ascii="Times New Roman" w:hAnsi="Times New Roman"/>
          <w:iCs/>
          <w:szCs w:val="28"/>
        </w:rPr>
        <w:t>a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ij</w:t>
      </w:r>
      <w:r w:rsidRPr="00794996">
        <w:rPr>
          <w:rStyle w:val="texhtml"/>
          <w:rFonts w:ascii="Times New Roman" w:hAnsi="Times New Roman"/>
          <w:szCs w:val="28"/>
        </w:rPr>
        <w:t>)</w:t>
      </w:r>
      <w:r w:rsidRPr="00794996">
        <w:rPr>
          <w:rFonts w:ascii="Times New Roman" w:hAnsi="Times New Roman"/>
          <w:szCs w:val="28"/>
        </w:rPr>
        <w:t xml:space="preserve"> очков (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 — число, выбранное первым игроком, </w:t>
      </w:r>
      <w:r w:rsidRPr="00794996">
        <w:rPr>
          <w:rStyle w:val="texhtml"/>
          <w:rFonts w:ascii="Times New Roman" w:hAnsi="Times New Roman"/>
          <w:iCs/>
          <w:szCs w:val="28"/>
        </w:rPr>
        <w:t>j</w:t>
      </w:r>
      <w:r w:rsidRPr="00794996">
        <w:rPr>
          <w:rFonts w:ascii="Times New Roman" w:hAnsi="Times New Roman"/>
          <w:szCs w:val="28"/>
        </w:rPr>
        <w:t xml:space="preserve"> — вторым). Нужно найти оптимальную стратегию первого игрока. Пусть в оптимальной стратегии число </w:t>
      </w:r>
      <w:r w:rsidRPr="00794996">
        <w:rPr>
          <w:rStyle w:val="texhtml"/>
          <w:rFonts w:ascii="Times New Roman" w:hAnsi="Times New Roman"/>
          <w:iCs/>
          <w:szCs w:val="28"/>
        </w:rPr>
        <w:t>i</w:t>
      </w:r>
      <w:r w:rsidRPr="00794996">
        <w:rPr>
          <w:rFonts w:ascii="Times New Roman" w:hAnsi="Times New Roman"/>
          <w:szCs w:val="28"/>
        </w:rPr>
        <w:t xml:space="preserve"> нужно выбирать с вероятностью </w:t>
      </w:r>
      <w:r w:rsidRPr="00794996">
        <w:rPr>
          <w:rStyle w:val="texhtml"/>
          <w:rFonts w:ascii="Times New Roman" w:hAnsi="Times New Roman"/>
          <w:iCs/>
          <w:szCs w:val="28"/>
        </w:rPr>
        <w:t>p</w:t>
      </w:r>
      <w:r w:rsidRPr="00794996">
        <w:rPr>
          <w:rStyle w:val="texhtml"/>
          <w:rFonts w:ascii="Times New Roman" w:hAnsi="Times New Roman"/>
          <w:iCs/>
          <w:szCs w:val="28"/>
          <w:vertAlign w:val="subscript"/>
        </w:rPr>
        <w:t>i</w:t>
      </w:r>
      <w:r w:rsidRPr="00794996">
        <w:rPr>
          <w:rFonts w:ascii="Times New Roman" w:hAnsi="Times New Roman"/>
          <w:szCs w:val="28"/>
        </w:rPr>
        <w:t xml:space="preserve">. Тогда оптимальная стратегия является решением следующей задачи линейного программирования: </w:t>
      </w:r>
      <w:r w:rsidR="00051644">
        <w:rPr>
          <w:rFonts w:ascii="Times New Roman" w:hAnsi="Times New Roman"/>
          <w:szCs w:val="28"/>
        </w:rPr>
        <w:pict>
          <v:shape id="_x0000_i1153" type="#_x0000_t75" style="width:41.25pt;height:15pt">
            <v:imagedata r:id="rId19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56" type="#_x0000_t75" style="width:41.25pt;height:15pt">
            <v:imagedata r:id="rId20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59" type="#_x0000_t75" style="width:110.25pt;height:15pt">
            <v:imagedata r:id="rId21" o:title=""/>
          </v:shape>
        </w:pict>
      </w:r>
      <w:r w:rsidRPr="00794996">
        <w:rPr>
          <w:rFonts w:ascii="Times New Roman" w:hAnsi="Times New Roman"/>
          <w:szCs w:val="28"/>
        </w:rPr>
        <w:t xml:space="preserve">, </w:t>
      </w:r>
      <w:r w:rsidR="00051644">
        <w:rPr>
          <w:rFonts w:ascii="Times New Roman" w:hAnsi="Times New Roman"/>
          <w:szCs w:val="28"/>
        </w:rPr>
        <w:pict>
          <v:shape id="_x0000_i1162" type="#_x0000_t75" style="width:194.25pt;height:12.75pt">
            <v:imagedata r:id="rId22" o:title=""/>
          </v:shape>
        </w:pict>
      </w:r>
      <w:r w:rsidRPr="00794996">
        <w:rPr>
          <w:rFonts w:ascii="Times New Roman" w:hAnsi="Times New Roman"/>
          <w:szCs w:val="28"/>
        </w:rPr>
        <w:t>(</w:t>
      </w:r>
      <w:r w:rsidR="00051644">
        <w:rPr>
          <w:rFonts w:ascii="Times New Roman" w:hAnsi="Times New Roman"/>
          <w:szCs w:val="28"/>
        </w:rPr>
        <w:pict>
          <v:shape id="_x0000_i1165" type="#_x0000_t75" style="width:75.75pt;height:12.75pt">
            <v:imagedata r:id="rId23" o:title=""/>
          </v:shape>
        </w:pict>
      </w:r>
      <w:r w:rsidRPr="00794996">
        <w:rPr>
          <w:rFonts w:ascii="Times New Roman" w:hAnsi="Times New Roman"/>
          <w:szCs w:val="28"/>
        </w:rPr>
        <w:t xml:space="preserve">), в которой нужно максимизировать функцию </w:t>
      </w:r>
      <w:r w:rsidR="00051644">
        <w:rPr>
          <w:rFonts w:ascii="Times New Roman" w:hAnsi="Times New Roman"/>
          <w:szCs w:val="28"/>
        </w:rPr>
        <w:pict>
          <v:shape id="_x0000_i1168" type="#_x0000_t75" style="width:123pt;height:17.25pt">
            <v:imagedata r:id="rId24" o:title=""/>
          </v:shape>
        </w:pict>
      </w:r>
      <w:r w:rsidRPr="00794996">
        <w:rPr>
          <w:rFonts w:ascii="Times New Roman" w:hAnsi="Times New Roman"/>
          <w:szCs w:val="28"/>
        </w:rPr>
        <w:t xml:space="preserve">. </w:t>
      </w:r>
      <w:r w:rsidRPr="00794996">
        <w:rPr>
          <w:rStyle w:val="texhtml"/>
          <w:rFonts w:ascii="Times New Roman" w:hAnsi="Times New Roman"/>
          <w:iCs/>
          <w:szCs w:val="28"/>
        </w:rPr>
        <w:t>c</w:t>
      </w:r>
      <w:r w:rsidRPr="00794996">
        <w:rPr>
          <w:rFonts w:ascii="Times New Roman" w:hAnsi="Times New Roman"/>
          <w:szCs w:val="28"/>
        </w:rPr>
        <w:t xml:space="preserve"> в оптимальном решении будет математическим ожиданием выигрыша первого игрока в наихудшем случае.</w:t>
      </w:r>
    </w:p>
    <w:p w:rsidR="0025123A" w:rsidRPr="00794996" w:rsidRDefault="0025123A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27" w:name=".D0.90.D0.BB.D0.B3.D0.BE.D1.80.D0.B8.D1."/>
      <w:bookmarkStart w:id="28" w:name=".D0.98.D1.81.D1.82.D0.BE.D1.80.D0.B8.D1."/>
      <w:bookmarkStart w:id="29" w:name="_Toc187058823"/>
      <w:bookmarkStart w:id="30" w:name="_Toc187160262"/>
      <w:bookmarkStart w:id="31" w:name="_Toc187160760"/>
      <w:bookmarkStart w:id="32" w:name="SECTION00053300000000000000"/>
      <w:bookmarkStart w:id="33" w:name="_Toc187058297"/>
      <w:bookmarkEnd w:id="27"/>
      <w:bookmarkEnd w:id="28"/>
    </w:p>
    <w:p w:rsidR="008F1319" w:rsidRPr="00794996" w:rsidRDefault="008F1319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794996">
        <w:rPr>
          <w:rFonts w:ascii="Times New Roman" w:hAnsi="Times New Roman" w:cs="Times New Roman"/>
          <w:i w:val="0"/>
          <w:iCs w:val="0"/>
        </w:rPr>
        <w:t>1.3</w:t>
      </w:r>
      <w:r w:rsidR="0025123A" w:rsidRPr="00794996">
        <w:rPr>
          <w:rFonts w:ascii="Times New Roman" w:hAnsi="Times New Roman" w:cs="Times New Roman"/>
          <w:i w:val="0"/>
          <w:iCs w:val="0"/>
        </w:rPr>
        <w:t xml:space="preserve"> </w:t>
      </w:r>
      <w:r w:rsidR="005A7E84" w:rsidRPr="00794996">
        <w:rPr>
          <w:rFonts w:ascii="Times New Roman" w:hAnsi="Times New Roman" w:cs="Times New Roman"/>
          <w:i w:val="0"/>
          <w:iCs w:val="0"/>
        </w:rPr>
        <w:t>М</w:t>
      </w:r>
      <w:r w:rsidRPr="00794996">
        <w:rPr>
          <w:rFonts w:ascii="Times New Roman" w:hAnsi="Times New Roman" w:cs="Times New Roman"/>
          <w:i w:val="0"/>
          <w:iCs w:val="0"/>
        </w:rPr>
        <w:t>етоды решения задач линейного программирования</w:t>
      </w:r>
      <w:bookmarkEnd w:id="29"/>
      <w:bookmarkEnd w:id="30"/>
      <w:bookmarkEnd w:id="31"/>
    </w:p>
    <w:p w:rsidR="0025123A" w:rsidRPr="00794996" w:rsidRDefault="0025123A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</w:p>
    <w:p w:rsidR="00884AC1" w:rsidRPr="00794996" w:rsidRDefault="00884AC1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r w:rsidRPr="00794996">
        <w:rPr>
          <w:rFonts w:ascii="Times New Roman" w:hAnsi="Times New Roman"/>
          <w:iCs/>
        </w:rPr>
        <w:t>Симплекс-метод</w:t>
      </w:r>
      <w:bookmarkEnd w:id="32"/>
      <w:bookmarkEnd w:id="33"/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Сведём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задачу линейного программирования к просмотру крайних точек допустимого множества. Именно направленный перебор крайних точек допустимого множества и осуществляется в симплекс-методе, изложенном ниже.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Рассмотрим связь между геометрическим понятием крайней точки и его аналитической интерпретацией. Для ограниченного множества </w:t>
      </w:r>
      <w:r w:rsidR="00051644">
        <w:rPr>
          <w:rFonts w:ascii="Times New Roman" w:hAnsi="Times New Roman"/>
          <w:szCs w:val="28"/>
        </w:rPr>
        <w:pict>
          <v:shape id="_x0000_i1171" type="#_x0000_t75" style="width:12.75pt;height:10.5pt">
            <v:imagedata r:id="rId25" o:title=""/>
          </v:shape>
        </w:pict>
      </w:r>
      <w:r w:rsidRPr="00794996">
        <w:rPr>
          <w:rFonts w:ascii="Times New Roman" w:hAnsi="Times New Roman"/>
          <w:szCs w:val="28"/>
        </w:rPr>
        <w:t>, описанного с помощью системы неравенств</w:t>
      </w:r>
      <w:r w:rsidR="0025123A" w:rsidRPr="00794996">
        <w:rPr>
          <w:rFonts w:ascii="Times New Roman" w:hAnsi="Times New Roman"/>
          <w:szCs w:val="28"/>
        </w:rPr>
        <w:t xml:space="preserve"> </w: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174" type="#_x0000_t75" style="width:132pt;height:21.75pt">
            <v:imagedata r:id="rId26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крайними точками являются решения невырожденных подсистем вида: </w:t>
      </w:r>
    </w:p>
    <w:p w:rsidR="00CD6034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6" type="#_x0000_t75" alt="\begin{displaymath}a^ix = b_i, i \in S \quad a^ix &lt; b_i, i \notin S, \end{displaymath}" style="position:absolute;left:0;text-align:left;margin-left:40.2pt;margin-top:24.2pt;width:177pt;height:22.2pt;z-index:251665920">
            <v:imagedata r:id="rId27" o:title="img793"/>
            <w10:wrap type="square" side="right"/>
          </v:shape>
        </w:pict>
      </w:r>
    </w:p>
    <w:p w:rsidR="00884AC1" w:rsidRPr="00794996" w:rsidRDefault="00051644" w:rsidP="00794996">
      <w:pPr>
        <w:widowControl w:val="0"/>
        <w:tabs>
          <w:tab w:val="center" w:pos="13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76" type="#_x0000_t75" style="width:177pt;height:22.5pt">
            <v:imagedata r:id="rId27" o:title=""/>
          </v:shape>
        </w:pict>
      </w:r>
      <w:r w:rsidR="00CD6034" w:rsidRPr="00794996">
        <w:rPr>
          <w:rFonts w:ascii="Times New Roman" w:hAnsi="Times New Roman"/>
          <w:sz w:val="28"/>
          <w:szCs w:val="28"/>
        </w:rPr>
        <w:t xml:space="preserve"> </w:t>
      </w:r>
      <w:r w:rsidR="00884AC1" w:rsidRPr="00794996">
        <w:rPr>
          <w:rFonts w:ascii="Times New Roman" w:hAnsi="Times New Roman"/>
          <w:sz w:val="28"/>
          <w:szCs w:val="28"/>
        </w:rPr>
        <w:t>(1)</w:t>
      </w:r>
      <w:bookmarkStart w:id="34" w:name="subsys"/>
      <w:bookmarkEnd w:id="34"/>
    </w:p>
    <w:p w:rsidR="00CD6034" w:rsidRPr="00794996" w:rsidRDefault="00CD6034" w:rsidP="00794996">
      <w:pPr>
        <w:widowControl w:val="0"/>
        <w:tabs>
          <w:tab w:val="center" w:pos="13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где </w:t>
      </w:r>
      <w:r w:rsidR="00051644">
        <w:rPr>
          <w:rFonts w:ascii="Times New Roman" w:hAnsi="Times New Roman"/>
          <w:sz w:val="28"/>
          <w:szCs w:val="28"/>
        </w:rPr>
        <w:pict>
          <v:shape id="_x0000_i1179" type="#_x0000_t75" style="width:10.5pt;height:10.5pt">
            <v:imagedata r:id="rId2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 некоторое подмножество индексов </w:t>
      </w:r>
    </w:p>
    <w:p w:rsidR="00884AC1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r w:rsidR="00051644">
        <w:rPr>
          <w:rFonts w:ascii="Times New Roman" w:hAnsi="Times New Roman"/>
          <w:sz w:val="28"/>
          <w:szCs w:val="28"/>
        </w:rPr>
        <w:pict>
          <v:shape id="_x0000_i1182" type="#_x0000_t75" style="width:90.75pt;height:24pt">
            <v:imagedata r:id="rId29" o:title=""/>
          </v:shape>
        </w:pict>
      </w:r>
    </w:p>
    <w:p w:rsidR="00CC2526" w:rsidRPr="00794996" w:rsidRDefault="00CC252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</w:t>
      </w:r>
    </w:p>
    <w:p w:rsidR="00B8318D" w:rsidRPr="00794996" w:rsidRDefault="00B8318D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185" type="#_x0000_t75" style="width:117pt;height:21.75pt">
            <v:imagedata r:id="rId30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 матрица, составленная из строк-векторов а</w:t>
      </w:r>
      <w:r w:rsidRPr="00794996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r w:rsidRPr="00794996">
        <w:rPr>
          <w:rFonts w:ascii="Times New Roman" w:hAnsi="Times New Roman"/>
          <w:sz w:val="28"/>
          <w:szCs w:val="28"/>
        </w:rPr>
        <w:t xml:space="preserve">, неособенная.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  <w:vertAlign w:val="subscript"/>
        </w:rPr>
      </w:pPr>
      <w:r w:rsidRPr="00794996">
        <w:rPr>
          <w:rFonts w:ascii="Times New Roman" w:hAnsi="Times New Roman"/>
          <w:szCs w:val="28"/>
        </w:rPr>
        <w:t>Обозначим единственное решение системы (3) через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  <w:lang w:val="en-US"/>
        </w:rPr>
        <w:t>x</w:t>
      </w:r>
      <w:r w:rsidRPr="00794996">
        <w:rPr>
          <w:rFonts w:ascii="Times New Roman" w:hAnsi="Times New Roman"/>
          <w:szCs w:val="28"/>
        </w:rPr>
        <w:t>. Предположим теперь, что существуют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051644">
        <w:rPr>
          <w:rFonts w:ascii="Times New Roman" w:hAnsi="Times New Roman"/>
          <w:szCs w:val="28"/>
        </w:rPr>
        <w:pict>
          <v:shape id="_x0000_i1188" type="#_x0000_t75" style="width:41.25pt;height:13.5pt">
            <v:imagedata r:id="rId31" o:title=""/>
          </v:shape>
        </w:pict>
      </w:r>
      <w:r w:rsidRPr="00794996">
        <w:rPr>
          <w:rFonts w:ascii="Times New Roman" w:hAnsi="Times New Roman"/>
          <w:szCs w:val="28"/>
        </w:rPr>
        <w:t xml:space="preserve">и </w:t>
      </w:r>
      <w:r w:rsidR="00051644">
        <w:rPr>
          <w:rFonts w:ascii="Times New Roman" w:hAnsi="Times New Roman"/>
          <w:szCs w:val="28"/>
        </w:rPr>
        <w:pict>
          <v:shape id="_x0000_i1191" type="#_x0000_t75" style="width:43.5pt;height:6.75pt">
            <v:imagedata r:id="rId32" o:title=""/>
          </v:shape>
        </w:pict>
      </w:r>
      <w:r w:rsidRPr="00794996">
        <w:rPr>
          <w:rFonts w:ascii="Times New Roman" w:hAnsi="Times New Roman"/>
          <w:szCs w:val="28"/>
        </w:rPr>
        <w:t>такие, что для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051644">
        <w:rPr>
          <w:rFonts w:ascii="Times New Roman" w:hAnsi="Times New Roman"/>
          <w:szCs w:val="28"/>
        </w:rPr>
        <w:pict>
          <v:shape id="_x0000_i1194" type="#_x0000_t75" style="width:58.5pt;height:6.75pt">
            <v:imagedata r:id="rId33" o:title=""/>
          </v:shape>
        </w:pic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051644">
        <w:rPr>
          <w:rFonts w:ascii="Times New Roman" w:hAnsi="Times New Roman"/>
          <w:szCs w:val="28"/>
        </w:rPr>
        <w:pict>
          <v:shape id="_x0000_i1197" type="#_x0000_t75" style="width:117pt;height:12.75pt">
            <v:imagedata r:id="rId34" o:title=""/>
          </v:shape>
        </w:pict>
      </w:r>
      <w:r w:rsidRPr="00794996">
        <w:rPr>
          <w:rFonts w:ascii="Times New Roman" w:hAnsi="Times New Roman"/>
          <w:szCs w:val="28"/>
        </w:rPr>
        <w:t xml:space="preserve">Поскольку для </w:t>
      </w:r>
      <w:r w:rsidR="00051644">
        <w:rPr>
          <w:rFonts w:ascii="Times New Roman" w:hAnsi="Times New Roman"/>
          <w:szCs w:val="28"/>
          <w:vertAlign w:val="subscript"/>
        </w:rPr>
        <w:pict>
          <v:shape id="_x0000_i1200" type="#_x0000_t75" style="width:23.25pt;height:9pt">
            <v:imagedata r:id="rId35" o:title=""/>
          </v:shape>
        </w:pic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  <w:vertAlign w:val="subscript"/>
        </w:rPr>
      </w:pPr>
    </w:p>
    <w:p w:rsidR="00884AC1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szCs w:val="28"/>
        </w:rPr>
        <w:pict>
          <v:shape id="_x0000_i1203" type="#_x0000_t75" style="width:209.25pt;height:14.25pt">
            <v:imagedata r:id="rId36" o:title=""/>
          </v:shape>
        </w:pic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то, очевидно, </w:t>
      </w:r>
      <w:r w:rsidR="00051644">
        <w:rPr>
          <w:rFonts w:ascii="Times New Roman" w:hAnsi="Times New Roman"/>
          <w:sz w:val="28"/>
          <w:szCs w:val="28"/>
        </w:rPr>
        <w:pict>
          <v:shape id="_x0000_i1206" type="#_x0000_t75" style="width:81.75pt;height:17.25pt">
            <v:imagedata r:id="rId37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. В силу единственности решения (3) </w:t>
      </w:r>
      <w:r w:rsidR="00051644">
        <w:rPr>
          <w:rFonts w:ascii="Times New Roman" w:hAnsi="Times New Roman"/>
          <w:sz w:val="28"/>
          <w:szCs w:val="28"/>
        </w:rPr>
        <w:pict>
          <v:shape id="_x0000_i1209" type="#_x0000_t75" style="width:60.75pt;height:15pt">
            <v:imagedata r:id="rId3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.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С другой стороны, если </w:t>
      </w:r>
      <w:r w:rsidR="00051644">
        <w:rPr>
          <w:rFonts w:ascii="Times New Roman" w:hAnsi="Times New Roman"/>
          <w:szCs w:val="28"/>
        </w:rPr>
        <w:pict>
          <v:shape id="_x0000_i1212" type="#_x0000_t75" style="width:9pt;height:10.5pt">
            <v:imagedata r:id="rId39" o:title=""/>
          </v:shape>
        </w:pict>
      </w:r>
      <w:r w:rsidRPr="00794996">
        <w:rPr>
          <w:rFonts w:ascii="Times New Roman" w:hAnsi="Times New Roman"/>
          <w:szCs w:val="28"/>
        </w:rPr>
        <w:t xml:space="preserve">-- крайняя точка, то можно обозначить через </w:t>
      </w:r>
      <w:r w:rsidR="00051644">
        <w:rPr>
          <w:rFonts w:ascii="Times New Roman" w:hAnsi="Times New Roman"/>
          <w:szCs w:val="28"/>
        </w:rPr>
        <w:pict>
          <v:shape id="_x0000_i1215" type="#_x0000_t75" style="width:10.5pt;height:10.5pt">
            <v:imagedata r:id="rId28" o:title=""/>
          </v:shape>
        </w:pict>
      </w:r>
      <w:r w:rsidRPr="00794996">
        <w:rPr>
          <w:rFonts w:ascii="Times New Roman" w:hAnsi="Times New Roman"/>
          <w:szCs w:val="28"/>
        </w:rPr>
        <w:t xml:space="preserve">множество равенств </w: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AC1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218" type="#_x0000_t75" style="width:93pt;height:19.5pt">
            <v:imagedata r:id="rId40" o:title=""/>
          </v:shape>
        </w:pic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Обозначим через </w:t>
      </w:r>
      <w:r w:rsidR="00051644">
        <w:rPr>
          <w:rFonts w:ascii="Times New Roman" w:hAnsi="Times New Roman"/>
          <w:sz w:val="28"/>
          <w:szCs w:val="28"/>
        </w:rPr>
        <w:pict>
          <v:shape id="_x0000_i1221" type="#_x0000_t75" style="width:19.5pt;height:11.25pt">
            <v:imagedata r:id="rId41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матрицу, составленную из строк </w:t>
      </w:r>
      <w:r w:rsidR="00051644">
        <w:rPr>
          <w:rFonts w:ascii="Times New Roman" w:hAnsi="Times New Roman"/>
          <w:sz w:val="28"/>
          <w:szCs w:val="28"/>
        </w:rPr>
        <w:pict>
          <v:shape id="_x0000_i1224" type="#_x0000_t75" style="width:52.5pt;height:18pt">
            <v:imagedata r:id="rId42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Если предположить, что </w:t>
      </w:r>
      <w:r w:rsidR="00051644">
        <w:rPr>
          <w:rFonts w:ascii="Times New Roman" w:hAnsi="Times New Roman"/>
          <w:sz w:val="28"/>
          <w:szCs w:val="28"/>
        </w:rPr>
        <w:pict>
          <v:shape id="_x0000_i1227" type="#_x0000_t75" style="width:47.25pt;height:15.75pt">
            <v:imagedata r:id="rId43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, то существует нетривиальное нуль-пространство 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30" type="#_x0000_t75" style="width:80.25pt;height:21.75pt">
            <v:imagedata r:id="rId44" o:title=""/>
          </v:shape>
        </w:pict>
      </w:r>
      <w:r w:rsidR="0025123A" w:rsidRPr="00794996">
        <w:rPr>
          <w:rFonts w:ascii="Times New Roman" w:hAnsi="Times New Roman"/>
          <w:sz w:val="28"/>
          <w:szCs w:val="28"/>
        </w:rPr>
        <w:t>2)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null-space"/>
      <w:bookmarkEnd w:id="35"/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Выбирая </w:t>
      </w:r>
      <w:r w:rsidR="00051644">
        <w:rPr>
          <w:rFonts w:ascii="Times New Roman" w:hAnsi="Times New Roman"/>
          <w:sz w:val="28"/>
          <w:szCs w:val="28"/>
        </w:rPr>
        <w:pict>
          <v:shape id="_x0000_i1233" type="#_x0000_t75" style="width:9pt;height:10.5pt">
            <v:imagedata r:id="rId45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достаточно малым по норме, можно добиться того, что для </w:t>
      </w:r>
      <w:r w:rsidR="00051644">
        <w:rPr>
          <w:rFonts w:ascii="Times New Roman" w:hAnsi="Times New Roman"/>
          <w:sz w:val="28"/>
          <w:szCs w:val="28"/>
        </w:rPr>
        <w:pict>
          <v:shape id="_x0000_i1236" type="#_x0000_t75" style="width:30pt;height:19.5pt">
            <v:imagedata r:id="rId46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вектор </w:t>
      </w:r>
      <w:r w:rsidR="00051644">
        <w:rPr>
          <w:rFonts w:ascii="Times New Roman" w:hAnsi="Times New Roman"/>
          <w:sz w:val="28"/>
          <w:szCs w:val="28"/>
        </w:rPr>
        <w:pict>
          <v:shape id="_x0000_i1239" type="#_x0000_t75" style="width:80.25pt;height:6.75pt">
            <v:imagedata r:id="rId47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или </w:t>
      </w:r>
      <w:r w:rsidR="00051644">
        <w:rPr>
          <w:rFonts w:ascii="Times New Roman" w:hAnsi="Times New Roman"/>
          <w:sz w:val="28"/>
          <w:szCs w:val="28"/>
        </w:rPr>
        <w:pict>
          <v:shape id="_x0000_i1242" type="#_x0000_t75" style="width:127.5pt;height:19.5pt">
            <v:imagedata r:id="rId48" o:title=""/>
          </v:shape>
        </w:pict>
      </w: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для </w:t>
      </w:r>
      <w:r w:rsidR="00051644">
        <w:rPr>
          <w:rFonts w:ascii="Times New Roman" w:hAnsi="Times New Roman"/>
          <w:sz w:val="28"/>
          <w:szCs w:val="28"/>
        </w:rPr>
        <w:pict>
          <v:shape id="_x0000_i1245" type="#_x0000_t75" style="width:45pt;height:15pt">
            <v:imagedata r:id="rId35" o:title=""/>
          </v:shape>
        </w:pict>
      </w:r>
      <w:r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51644">
        <w:rPr>
          <w:rFonts w:ascii="Times New Roman" w:hAnsi="Times New Roman"/>
          <w:sz w:val="28"/>
          <w:szCs w:val="28"/>
        </w:rPr>
        <w:pict>
          <v:shape id="_x0000_i1248" type="#_x0000_t75" style="width:282pt;height:21.75pt">
            <v:imagedata r:id="rId49" o:title=""/>
          </v:shape>
        </w:pict>
      </w: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для достаточно малых </w:t>
      </w:r>
      <w:r w:rsidR="00051644">
        <w:rPr>
          <w:rFonts w:ascii="Times New Roman" w:hAnsi="Times New Roman"/>
          <w:sz w:val="28"/>
          <w:szCs w:val="28"/>
        </w:rPr>
        <w:pict>
          <v:shape id="_x0000_i1251" type="#_x0000_t75" style="width:17.25pt;height:12.75pt">
            <v:imagedata r:id="rId50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. Аналогично можно показать, что при этом и </w:t>
      </w:r>
      <w:r w:rsidR="00051644">
        <w:rPr>
          <w:rFonts w:ascii="Times New Roman" w:hAnsi="Times New Roman"/>
          <w:sz w:val="28"/>
          <w:szCs w:val="28"/>
        </w:rPr>
        <w:pict>
          <v:shape id="_x0000_i1254" type="#_x0000_t75" style="width:54pt;height:11.25pt">
            <v:imagedata r:id="rId51" o:title=""/>
          </v:shape>
        </w:pict>
      </w:r>
      <w:r w:rsidRPr="00794996">
        <w:rPr>
          <w:rFonts w:ascii="Times New Roman" w:hAnsi="Times New Roman"/>
          <w:sz w:val="28"/>
          <w:szCs w:val="28"/>
        </w:rPr>
        <w:t>. Так как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51644">
        <w:rPr>
          <w:rFonts w:ascii="Times New Roman" w:hAnsi="Times New Roman"/>
          <w:sz w:val="28"/>
          <w:szCs w:val="28"/>
        </w:rPr>
        <w:pict>
          <v:shape id="_x0000_i1257" type="#_x0000_t75" style="width:129.75pt;height:19.5pt">
            <v:imagedata r:id="rId52" o:title=""/>
          </v:shape>
        </w:pic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получаем противоречие с определением крайней точки.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Для направленного просмотра крайних точек допустимого многогранника применяют симплекс-метод, предложенный Дж. Данцигом и затем усовершенствованный многочисленными математиками. Основная идея метода заключается в разбиении множества переменных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 =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,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="004C02BE" w:rsidRPr="00794996">
        <w:rPr>
          <w:rFonts w:ascii="Times New Roman" w:hAnsi="Times New Roman"/>
          <w:b/>
          <w:sz w:val="28"/>
          <w:szCs w:val="28"/>
        </w:rPr>
        <w:t>, . . .</w:t>
      </w:r>
      <w:r w:rsidR="0073086E" w:rsidRPr="00794996">
        <w:rPr>
          <w:rFonts w:ascii="Times New Roman" w:hAnsi="Times New Roman"/>
          <w:b/>
          <w:sz w:val="28"/>
          <w:szCs w:val="28"/>
        </w:rPr>
        <w:t>,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  <w:vertAlign w:val="subscript"/>
          <w:lang w:val="en-US"/>
        </w:rPr>
        <w:t>n</w:t>
      </w:r>
      <w:r w:rsidR="004C02BE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на базисные </w:t>
      </w:r>
      <w:r w:rsidR="00051644">
        <w:rPr>
          <w:rFonts w:ascii="Times New Roman" w:hAnsi="Times New Roman"/>
          <w:sz w:val="28"/>
          <w:szCs w:val="28"/>
        </w:rPr>
        <w:pict>
          <v:shape id="_x0000_i1260" type="#_x0000_t75" style="width:41.25pt;height:15.75pt">
            <v:imagedata r:id="rId53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и небазисные </w:t>
      </w:r>
      <w:r w:rsidR="00051644">
        <w:rPr>
          <w:rFonts w:ascii="Times New Roman" w:hAnsi="Times New Roman"/>
          <w:sz w:val="28"/>
          <w:szCs w:val="28"/>
        </w:rPr>
        <w:pict>
          <v:shape id="_x0000_i1263" type="#_x0000_t75" style="width:19.5pt;height:17.25pt">
            <v:imagedata r:id="rId54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. Не умаляя общности, можно считать, что базисные переменные являются первыми в векторе </w:t>
      </w:r>
      <w:r w:rsidR="004C02BE"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т.е.</w:t>
      </w:r>
      <w:r w:rsidR="004C02BE" w:rsidRPr="00794996">
        <w:rPr>
          <w:rFonts w:ascii="Times New Roman" w:hAnsi="Times New Roman"/>
          <w:sz w:val="28"/>
          <w:szCs w:val="28"/>
        </w:rPr>
        <w:t xml:space="preserve">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 = (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  <w:vertAlign w:val="superscript"/>
          <w:lang w:val="en-US"/>
        </w:rPr>
        <w:t>B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, </w:t>
      </w:r>
      <w:r w:rsidR="004C02BE" w:rsidRPr="00794996">
        <w:rPr>
          <w:rFonts w:ascii="Times New Roman" w:hAnsi="Times New Roman"/>
          <w:b/>
          <w:sz w:val="28"/>
          <w:szCs w:val="28"/>
          <w:lang w:val="en-US"/>
        </w:rPr>
        <w:t>x</w:t>
      </w:r>
      <w:r w:rsidR="004C02BE" w:rsidRPr="00794996">
        <w:rPr>
          <w:rFonts w:ascii="Times New Roman" w:hAnsi="Times New Roman"/>
          <w:b/>
          <w:sz w:val="28"/>
          <w:szCs w:val="28"/>
          <w:vertAlign w:val="superscript"/>
          <w:lang w:val="en-US"/>
        </w:rPr>
        <w:t>N</w:t>
      </w:r>
      <w:r w:rsidR="004C02BE" w:rsidRPr="00794996">
        <w:rPr>
          <w:rFonts w:ascii="Times New Roman" w:hAnsi="Times New Roman"/>
          <w:b/>
          <w:sz w:val="28"/>
          <w:szCs w:val="28"/>
        </w:rPr>
        <w:t xml:space="preserve"> )</w:t>
      </w:r>
      <w:r w:rsidRPr="00794996">
        <w:rPr>
          <w:rFonts w:ascii="Times New Roman" w:hAnsi="Times New Roman"/>
          <w:sz w:val="28"/>
          <w:szCs w:val="28"/>
        </w:rPr>
        <w:t>.</w:t>
      </w:r>
      <w:r w:rsidRPr="00794996">
        <w:rPr>
          <w:rFonts w:ascii="Times New Roman" w:hAnsi="Times New Roman"/>
          <w:b/>
          <w:sz w:val="28"/>
          <w:szCs w:val="28"/>
        </w:rPr>
        <w:t xml:space="preserve">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Система ограничений канонической формы задачи линейного программирования может быть соответственно переписана в виде: </w:t>
      </w:r>
    </w:p>
    <w:p w:rsidR="0025123A" w:rsidRPr="00794996" w:rsidRDefault="002512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5123A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266" type="#_x0000_t75" style="width:129.75pt;height:17.25pt">
            <v:imagedata r:id="rId55" o:title=""/>
          </v:shape>
        </w:pict>
      </w:r>
      <w:r w:rsidR="0025123A" w:rsidRPr="00794996">
        <w:rPr>
          <w:rFonts w:ascii="Times New Roman" w:hAnsi="Times New Roman"/>
          <w:szCs w:val="28"/>
        </w:rPr>
        <w:t>(3)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Предположим, что матрица </w:t>
      </w:r>
      <w:r w:rsidR="00051644">
        <w:rPr>
          <w:rFonts w:ascii="Times New Roman" w:hAnsi="Times New Roman"/>
          <w:sz w:val="28"/>
          <w:szCs w:val="28"/>
        </w:rPr>
        <w:pict>
          <v:shape id="_x0000_i1269" type="#_x0000_t75" style="width:26.25pt;height:13.5pt">
            <v:imagedata r:id="rId56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имеет полный ранг, т.е. </w:t>
      </w:r>
      <w:r w:rsidR="00051644">
        <w:rPr>
          <w:rFonts w:ascii="Times New Roman" w:hAnsi="Times New Roman"/>
          <w:sz w:val="28"/>
          <w:szCs w:val="28"/>
        </w:rPr>
        <w:pict>
          <v:shape id="_x0000_i1272" type="#_x0000_t75" style="width:26.25pt;height:13.5pt">
            <v:imagedata r:id="rId56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 - невырожденная. Тогда из равенства (5) следует 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75" type="#_x0000_t75" style="width:81.75pt;height:21.75pt">
            <v:imagedata r:id="rId57" o:title=""/>
          </v:shape>
        </w:pict>
      </w:r>
      <w:r w:rsidR="0025123A" w:rsidRPr="00794996">
        <w:rPr>
          <w:rFonts w:ascii="Times New Roman" w:hAnsi="Times New Roman"/>
          <w:sz w:val="28"/>
          <w:szCs w:val="28"/>
        </w:rPr>
        <w:t>4)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solve-basic"/>
      <w:bookmarkEnd w:id="36"/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Целевая функция задачи ЛПР также может быть разбита на базисную и не базисную части: 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78" type="#_x0000_t75" style="width:112.5pt;height:21.75pt">
            <v:imagedata r:id="rId58" o:title=""/>
          </v:shape>
        </w:pic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Подстановка (6) дает 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81" type="#_x0000_t75" style="width:201pt;height:21.75pt">
            <v:imagedata r:id="rId59" o:title=""/>
          </v:shape>
        </w:pict>
      </w:r>
      <w:r w:rsidR="0025123A" w:rsidRPr="00794996">
        <w:rPr>
          <w:rFonts w:ascii="Times New Roman" w:hAnsi="Times New Roman"/>
          <w:sz w:val="28"/>
          <w:szCs w:val="28"/>
        </w:rPr>
        <w:t>5)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bas-cost"/>
      <w:bookmarkEnd w:id="37"/>
    </w:p>
    <w:p w:rsidR="00884AC1" w:rsidRPr="00794996" w:rsidRDefault="009805C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r w:rsidR="00884AC1" w:rsidRPr="00794996">
        <w:rPr>
          <w:rFonts w:ascii="Times New Roman" w:hAnsi="Times New Roman"/>
          <w:sz w:val="28"/>
          <w:szCs w:val="28"/>
        </w:rPr>
        <w:t xml:space="preserve">Предположим, что мы находимся в некоторой начальной точке </w:t>
      </w:r>
      <w:r w:rsidR="00051644">
        <w:rPr>
          <w:rFonts w:ascii="Times New Roman" w:hAnsi="Times New Roman"/>
          <w:sz w:val="28"/>
          <w:szCs w:val="28"/>
        </w:rPr>
        <w:pict>
          <v:shape id="_x0000_i1284" type="#_x0000_t75" style="width:75.75pt;height:11.25pt">
            <v:imagedata r:id="rId60" o:title=""/>
          </v:shape>
        </w:pict>
      </w:r>
      <w:r w:rsidR="00884AC1" w:rsidRPr="00794996">
        <w:rPr>
          <w:rFonts w:ascii="Times New Roman" w:hAnsi="Times New Roman"/>
          <w:sz w:val="28"/>
          <w:szCs w:val="28"/>
        </w:rPr>
        <w:t xml:space="preserve">со значением целевой функции </w:t>
      </w:r>
    </w:p>
    <w:p w:rsidR="0025123A" w:rsidRPr="00794996" w:rsidRDefault="0025123A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87" type="#_x0000_t75" style="width:101.25pt;height:21.75pt">
            <v:imagedata r:id="rId61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Каким образом можно уменьшить далее значение целевой функции? Из соотношения (</w:t>
      </w:r>
      <w:r w:rsidR="0039303A" w:rsidRPr="00794996">
        <w:rPr>
          <w:rFonts w:ascii="Times New Roman" w:hAnsi="Times New Roman"/>
          <w:sz w:val="28"/>
          <w:szCs w:val="28"/>
        </w:rPr>
        <w:t>5</w:t>
      </w:r>
      <w:r w:rsidRPr="00794996">
        <w:rPr>
          <w:rFonts w:ascii="Times New Roman" w:hAnsi="Times New Roman"/>
          <w:sz w:val="28"/>
          <w:szCs w:val="28"/>
        </w:rPr>
        <w:t xml:space="preserve">) следует, что для этого достаточно сделать положительными те компоненты вектора </w:t>
      </w:r>
      <w:r w:rsidR="00051644">
        <w:rPr>
          <w:rFonts w:ascii="Times New Roman" w:hAnsi="Times New Roman"/>
          <w:sz w:val="28"/>
          <w:szCs w:val="28"/>
        </w:rPr>
        <w:pict>
          <v:shape id="_x0000_i1290" type="#_x0000_t75" style="width:19.5pt;height:12.75pt">
            <v:imagedata r:id="rId62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, которым соответствуют отрицательные значения координат вектора модифицированных стоимостей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293" type="#_x0000_t75" style="width:142.5pt;height:21.75pt">
            <v:imagedata r:id="rId63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сохраняя при этом неотрицательность базисных переменных </w:t>
      </w:r>
      <w:r w:rsidR="00051644">
        <w:rPr>
          <w:rFonts w:ascii="Times New Roman" w:hAnsi="Times New Roman"/>
          <w:sz w:val="28"/>
          <w:szCs w:val="28"/>
        </w:rPr>
        <w:pict>
          <v:shape id="_x0000_i1296" type="#_x0000_t75" style="width:19.5pt;height:12.75pt">
            <v:imagedata r:id="rId64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.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Увеличение </w:t>
      </w:r>
      <w:r w:rsidR="00051644">
        <w:rPr>
          <w:rFonts w:ascii="Times New Roman" w:hAnsi="Times New Roman"/>
          <w:szCs w:val="28"/>
        </w:rPr>
        <w:pict>
          <v:shape id="_x0000_i1299" type="#_x0000_t75" style="width:19.5pt;height:12.75pt">
            <v:imagedata r:id="rId62" o:title=""/>
          </v:shape>
        </w:pict>
      </w:r>
      <w:r w:rsidRPr="00794996">
        <w:rPr>
          <w:rFonts w:ascii="Times New Roman" w:hAnsi="Times New Roman"/>
          <w:szCs w:val="28"/>
        </w:rPr>
        <w:t xml:space="preserve">может быть проделано различным образом, и за время существования симплекс-метода были проделаны многочисленные эксперименты по поиску наиболее эффективных стратегий увеличения </w:t>
      </w:r>
      <w:r w:rsidR="00051644">
        <w:rPr>
          <w:rFonts w:ascii="Times New Roman" w:hAnsi="Times New Roman"/>
          <w:szCs w:val="28"/>
        </w:rPr>
        <w:pict>
          <v:shape id="_x0000_i1302" type="#_x0000_t75" style="width:24pt;height:12.75pt">
            <v:imagedata r:id="rId65" o:title=""/>
          </v:shape>
        </w:pic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Здесь будет рассмотрена простейшая: </w:t>
      </w:r>
    </w:p>
    <w:p w:rsidR="00884AC1" w:rsidRPr="00794996" w:rsidRDefault="00884AC1" w:rsidP="00794996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среди компонент вектора </w:t>
      </w:r>
      <w:r w:rsidR="00051644">
        <w:rPr>
          <w:rFonts w:ascii="Times New Roman" w:hAnsi="Times New Roman"/>
          <w:sz w:val="28"/>
          <w:szCs w:val="28"/>
        </w:rPr>
        <w:pict>
          <v:shape id="_x0000_i1305" type="#_x0000_t75" style="width:99pt;height:12.75pt">
            <v:imagedata r:id="rId66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находится минимальная; </w:t>
      </w:r>
    </w:p>
    <w:p w:rsidR="00884AC1" w:rsidRPr="00794996" w:rsidRDefault="00884AC1" w:rsidP="00794996">
      <w:pPr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соответствующая небазисная переменная </w:t>
      </w:r>
      <w:r w:rsidR="00051644">
        <w:rPr>
          <w:rFonts w:ascii="Times New Roman" w:hAnsi="Times New Roman"/>
          <w:sz w:val="28"/>
          <w:szCs w:val="28"/>
        </w:rPr>
        <w:pict>
          <v:shape id="_x0000_i1308" type="#_x0000_t75" style="width:26.25pt;height:13.5pt">
            <v:imagedata r:id="rId67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получает максимально возможное приращение, сохраняющее неотрицательность базисных переменных. </w:t>
      </w: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Поскольку при увеличении </w:t>
      </w:r>
      <w:r w:rsidR="00051644">
        <w:rPr>
          <w:rFonts w:ascii="Times New Roman" w:hAnsi="Times New Roman"/>
          <w:sz w:val="28"/>
          <w:szCs w:val="28"/>
        </w:rPr>
        <w:pict>
          <v:shape id="_x0000_i1311" type="#_x0000_t75" style="width:6.75pt;height:10.5pt">
            <v:imagedata r:id="rId6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-й компоненты вектор </w:t>
      </w:r>
      <w:r w:rsidR="00051644">
        <w:rPr>
          <w:rFonts w:ascii="Times New Roman" w:hAnsi="Times New Roman"/>
          <w:sz w:val="28"/>
          <w:szCs w:val="28"/>
        </w:rPr>
        <w:pict>
          <v:shape id="_x0000_i1314" type="#_x0000_t75" style="width:19.5pt;height:12.75pt">
            <v:imagedata r:id="rId62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приобретает вид: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17" type="#_x0000_t75" style="width:54pt;height:21.75pt">
            <v:imagedata r:id="rId69" o:title=""/>
          </v:shape>
        </w:pict>
      </w:r>
    </w:p>
    <w:p w:rsidR="009805C4" w:rsidRPr="00794996" w:rsidRDefault="009805C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где </w:t>
      </w:r>
      <w:r w:rsidR="00051644">
        <w:rPr>
          <w:rFonts w:ascii="Times New Roman" w:hAnsi="Times New Roman"/>
          <w:sz w:val="28"/>
          <w:szCs w:val="28"/>
        </w:rPr>
        <w:pict>
          <v:shape id="_x0000_i1320" type="#_x0000_t75" style="width:12.75pt;height:12.75pt">
            <v:imagedata r:id="rId70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это </w:t>
      </w:r>
      <w:r w:rsidR="00051644">
        <w:rPr>
          <w:rFonts w:ascii="Times New Roman" w:hAnsi="Times New Roman"/>
          <w:sz w:val="28"/>
          <w:szCs w:val="28"/>
        </w:rPr>
        <w:pict>
          <v:shape id="_x0000_i1323" type="#_x0000_t75" style="width:6.75pt;height:10.5pt">
            <v:imagedata r:id="rId6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-й орт, а </w:t>
      </w:r>
      <w:r w:rsidR="00051644">
        <w:rPr>
          <w:rFonts w:ascii="Times New Roman" w:hAnsi="Times New Roman"/>
          <w:sz w:val="28"/>
          <w:szCs w:val="28"/>
        </w:rPr>
        <w:pict>
          <v:shape id="_x0000_i1326" type="#_x0000_t75" style="width:10.5pt;height:10.5pt">
            <v:imagedata r:id="rId71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-- степень увеличения этой переменной или шаг алгоритма, то модифицированный базисный вектор выражается следующим образом: </w:t>
      </w:r>
    </w:p>
    <w:p w:rsidR="00884AC1" w:rsidRPr="00794996" w:rsidRDefault="009805C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r w:rsidR="00051644">
        <w:rPr>
          <w:rFonts w:ascii="Times New Roman" w:hAnsi="Times New Roman"/>
          <w:sz w:val="28"/>
          <w:szCs w:val="28"/>
        </w:rPr>
        <w:pict>
          <v:shape id="_x0000_i1329" type="#_x0000_t75" style="width:235.5pt;height:21.75pt">
            <v:imagedata r:id="rId72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где </w:t>
      </w:r>
      <w:r w:rsidR="00051644">
        <w:rPr>
          <w:rFonts w:ascii="Times New Roman" w:hAnsi="Times New Roman"/>
          <w:sz w:val="28"/>
          <w:szCs w:val="28"/>
        </w:rPr>
        <w:pict>
          <v:shape id="_x0000_i1332" type="#_x0000_t75" style="width:10.5pt;height:10.5pt">
            <v:imagedata r:id="rId73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 </w:t>
      </w:r>
      <w:r w:rsidR="00051644">
        <w:rPr>
          <w:rFonts w:ascii="Times New Roman" w:hAnsi="Times New Roman"/>
          <w:sz w:val="28"/>
          <w:szCs w:val="28"/>
        </w:rPr>
        <w:pict>
          <v:shape id="_x0000_i1335" type="#_x0000_t75" style="width:6.75pt;height:10.5pt">
            <v:imagedata r:id="rId6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-й столбец матрицы </w:t>
      </w:r>
      <w:r w:rsidR="00051644">
        <w:rPr>
          <w:rFonts w:ascii="Times New Roman" w:hAnsi="Times New Roman"/>
          <w:sz w:val="28"/>
          <w:szCs w:val="28"/>
        </w:rPr>
        <w:pict>
          <v:shape id="_x0000_i1338" type="#_x0000_t75" style="width:64.5pt;height:21.75pt">
            <v:imagedata r:id="rId74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Шаг </w:t>
      </w:r>
      <w:r w:rsidR="00051644">
        <w:rPr>
          <w:rFonts w:ascii="Times New Roman" w:hAnsi="Times New Roman"/>
          <w:sz w:val="28"/>
          <w:szCs w:val="28"/>
        </w:rPr>
        <w:pict>
          <v:shape id="_x0000_i1341" type="#_x0000_t75" style="width:10.5pt;height:10.5pt">
            <v:imagedata r:id="rId71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определяется при этом из условия: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44" type="#_x0000_t75" style="width:66.75pt;height:21.75pt">
            <v:imagedata r:id="rId75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Максимально возможное значение </w:t>
      </w:r>
      <w:r w:rsidR="00051644">
        <w:rPr>
          <w:rFonts w:ascii="Times New Roman" w:hAnsi="Times New Roman"/>
          <w:sz w:val="28"/>
          <w:szCs w:val="28"/>
        </w:rPr>
        <w:pict>
          <v:shape id="_x0000_i1347" type="#_x0000_t75" style="width:10.5pt;height:10.5pt">
            <v:imagedata r:id="rId71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определится при этом как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034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50" type="#_x0000_t75" style="width:66.75pt;height:32.25pt">
            <v:imagedata r:id="rId76" o:title=""/>
          </v:shape>
        </w:pict>
      </w:r>
      <w:r w:rsidR="00CD6034" w:rsidRPr="00794996">
        <w:rPr>
          <w:rFonts w:ascii="Times New Roman" w:hAnsi="Times New Roman"/>
          <w:sz w:val="28"/>
          <w:szCs w:val="28"/>
        </w:rPr>
        <w:t>6)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step-size"/>
      <w:bookmarkEnd w:id="38"/>
      <w:r w:rsidRPr="00794996">
        <w:rPr>
          <w:rFonts w:ascii="Times New Roman" w:hAnsi="Times New Roman"/>
          <w:sz w:val="28"/>
          <w:szCs w:val="28"/>
        </w:rPr>
        <w:t xml:space="preserve">Пусть </w:t>
      </w:r>
      <w:r w:rsidR="00051644">
        <w:rPr>
          <w:rFonts w:ascii="Times New Roman" w:hAnsi="Times New Roman"/>
          <w:sz w:val="28"/>
          <w:szCs w:val="28"/>
        </w:rPr>
        <w:pict>
          <v:shape id="_x0000_i1353" type="#_x0000_t75" style="width:9pt;height:10.5pt">
            <v:imagedata r:id="rId77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-- номер </w:t>
      </w:r>
      <w:r w:rsidR="00051644">
        <w:rPr>
          <w:rFonts w:ascii="Times New Roman" w:hAnsi="Times New Roman"/>
          <w:sz w:val="28"/>
          <w:szCs w:val="28"/>
        </w:rPr>
        <w:pict>
          <v:shape id="_x0000_i1356" type="#_x0000_t75" style="width:6.75pt;height:10.5pt">
            <v:imagedata r:id="rId68" o:title=""/>
          </v:shape>
        </w:pict>
      </w:r>
      <w:r w:rsidRPr="00794996">
        <w:rPr>
          <w:rFonts w:ascii="Times New Roman" w:hAnsi="Times New Roman"/>
          <w:sz w:val="28"/>
          <w:szCs w:val="28"/>
        </w:rPr>
        <w:t>, на которой достигается минимум (</w:t>
      </w:r>
      <w:r w:rsidR="0039303A" w:rsidRPr="00794996">
        <w:rPr>
          <w:rFonts w:ascii="Times New Roman" w:hAnsi="Times New Roman"/>
          <w:sz w:val="28"/>
          <w:szCs w:val="28"/>
        </w:rPr>
        <w:t>6</w:t>
      </w:r>
      <w:r w:rsidRPr="00794996">
        <w:rPr>
          <w:rFonts w:ascii="Times New Roman" w:hAnsi="Times New Roman"/>
          <w:sz w:val="28"/>
          <w:szCs w:val="28"/>
        </w:rPr>
        <w:t xml:space="preserve">). Очевидно, что при этом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59" type="#_x0000_t75" style="width:112.5pt;height:21.75pt">
            <v:imagedata r:id="rId78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При этом говорят, что переменная </w:t>
      </w:r>
      <w:r w:rsidR="00051644">
        <w:rPr>
          <w:rFonts w:ascii="Times New Roman" w:hAnsi="Times New Roman"/>
          <w:sz w:val="28"/>
          <w:szCs w:val="28"/>
        </w:rPr>
        <w:pict>
          <v:shape id="_x0000_i1362" type="#_x0000_t75" style="width:17.25pt;height:17.25pt">
            <v:imagedata r:id="rId79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выводится из базиса (обращается в нуль), а переменная </w:t>
      </w:r>
      <w:r w:rsidR="00051644">
        <w:rPr>
          <w:rFonts w:ascii="Times New Roman" w:hAnsi="Times New Roman"/>
          <w:sz w:val="28"/>
          <w:szCs w:val="28"/>
        </w:rPr>
        <w:pict>
          <v:shape id="_x0000_i1365" type="#_x0000_t75" style="width:17.25pt;height:26.25pt">
            <v:imagedata r:id="rId67" o:title=""/>
          </v:shape>
        </w:pict>
      </w:r>
      <w:r w:rsidRPr="00794996">
        <w:rPr>
          <w:rFonts w:ascii="Times New Roman" w:hAnsi="Times New Roman"/>
          <w:sz w:val="28"/>
          <w:szCs w:val="28"/>
        </w:rPr>
        <w:t xml:space="preserve">вводится в базис. Целевая функция при этом уменьшается на величину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368" type="#_x0000_t75" style="width:63pt;height:21.75pt">
            <v:imagedata r:id="rId80" o:title=""/>
          </v:shape>
        </w:pic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AC1" w:rsidRPr="00794996" w:rsidRDefault="00884AC1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Важную роль в теории симплекс-метода играет условие невырожденности, в котором предполагается полный ранг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D760A" w:rsidRPr="00794996">
        <w:rPr>
          <w:rFonts w:ascii="Times New Roman" w:hAnsi="Times New Roman"/>
          <w:b/>
          <w:sz w:val="28"/>
          <w:szCs w:val="28"/>
          <w:lang w:val="en-US"/>
        </w:rPr>
        <w:t>A</w:t>
      </w:r>
      <w:r w:rsidR="00ED760A" w:rsidRPr="00794996">
        <w:rPr>
          <w:rFonts w:ascii="Times New Roman" w:hAnsi="Times New Roman"/>
          <w:b/>
          <w:sz w:val="28"/>
          <w:szCs w:val="28"/>
          <w:vertAlign w:val="subscript"/>
          <w:lang w:val="en-US"/>
        </w:rPr>
        <w:t>B</w:t>
      </w:r>
      <w:r w:rsidR="0025123A" w:rsidRPr="00794996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 строгая положительность базисного решения</w:t>
      </w:r>
      <w:r w:rsidR="00B11C6A" w:rsidRPr="00794996">
        <w:rPr>
          <w:rFonts w:ascii="Times New Roman" w:hAnsi="Times New Roman"/>
          <w:sz w:val="28"/>
          <w:szCs w:val="28"/>
        </w:rPr>
        <w:t xml:space="preserve"> β</w:t>
      </w:r>
      <w:r w:rsidRPr="00794996">
        <w:rPr>
          <w:rFonts w:ascii="Times New Roman" w:hAnsi="Times New Roman"/>
          <w:sz w:val="28"/>
          <w:szCs w:val="28"/>
        </w:rPr>
        <w:t>. При этом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11C6A" w:rsidRPr="00794996">
        <w:rPr>
          <w:rFonts w:ascii="Times New Roman" w:hAnsi="Times New Roman"/>
          <w:sz w:val="28"/>
          <w:szCs w:val="28"/>
        </w:rPr>
        <w:t>λ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11C6A" w:rsidRPr="00794996">
        <w:rPr>
          <w:rFonts w:ascii="Times New Roman" w:hAnsi="Times New Roman"/>
          <w:sz w:val="28"/>
          <w:szCs w:val="28"/>
        </w:rPr>
        <w:t>&gt;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11C6A" w:rsidRPr="00794996">
        <w:rPr>
          <w:rFonts w:ascii="Times New Roman" w:hAnsi="Times New Roman"/>
          <w:sz w:val="28"/>
          <w:szCs w:val="28"/>
        </w:rPr>
        <w:t xml:space="preserve">0 </w:t>
      </w:r>
      <w:r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11C6A" w:rsidRPr="00794996">
        <w:rPr>
          <w:rFonts w:ascii="Times New Roman" w:hAnsi="Times New Roman"/>
          <w:sz w:val="28"/>
          <w:szCs w:val="28"/>
        </w:rPr>
        <w:t>δ</w:t>
      </w:r>
      <w:r w:rsidR="00B11C6A" w:rsidRPr="00794996">
        <w:rPr>
          <w:rFonts w:ascii="Times New Roman" w:hAnsi="Times New Roman"/>
          <w:sz w:val="28"/>
          <w:szCs w:val="28"/>
          <w:lang w:val="en-US"/>
        </w:rPr>
        <w:t>cx</w:t>
      </w:r>
      <w:r w:rsidR="00B11C6A" w:rsidRPr="00794996">
        <w:rPr>
          <w:rFonts w:ascii="Times New Roman" w:hAnsi="Times New Roman"/>
          <w:sz w:val="28"/>
          <w:szCs w:val="28"/>
        </w:rPr>
        <w:t xml:space="preserve"> &lt; 0</w:t>
      </w:r>
      <w:r w:rsidRPr="00794996">
        <w:rPr>
          <w:rFonts w:ascii="Times New Roman" w:hAnsi="Times New Roman"/>
          <w:sz w:val="28"/>
          <w:szCs w:val="28"/>
        </w:rPr>
        <w:t xml:space="preserve">, то есть целевая функция уменьшается при переходе к новому базису. </w:t>
      </w:r>
    </w:p>
    <w:p w:rsidR="00884AC1" w:rsidRPr="00794996" w:rsidRDefault="00884AC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Поскольку в задаче линейного программрования может быть лишь конечное число базисов, а на каждой итерации происходит уменьшение целевой функции, базисы не могут повторяться. Следовательно, после конечного числа итераций вектор модифицированных стоимостей станет неотрицательным, а это означает, что дальнейшее уменьшение целевой функции невозможно, т.е. будет получено одно из оптимальных решений. </w:t>
      </w:r>
    </w:p>
    <w:p w:rsidR="0088453A" w:rsidRPr="00794996" w:rsidRDefault="00884AC1" w:rsidP="00794996">
      <w:pPr>
        <w:pStyle w:val="a7"/>
        <w:numPr>
          <w:ins w:id="39" w:author="Customer" w:date="2008-01-02T12:51:00Z"/>
        </w:numPr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В силу выпуклости задачи любое другое оптимальное решение будет иметь также значение целевой функции, т.е. будет в этом смысле эквивалентно. </w:t>
      </w:r>
      <w:bookmarkEnd w:id="14"/>
      <w:bookmarkEnd w:id="15"/>
    </w:p>
    <w:p w:rsidR="0088453A" w:rsidRPr="00794996" w:rsidRDefault="00A90198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bookmarkStart w:id="40" w:name="_Toc187058298"/>
      <w:r w:rsidRPr="00794996">
        <w:rPr>
          <w:rFonts w:ascii="Times New Roman" w:hAnsi="Times New Roman"/>
          <w:iCs/>
        </w:rPr>
        <w:t>Геометрический</w:t>
      </w:r>
      <w:r w:rsidR="0025123A" w:rsidRPr="00794996">
        <w:rPr>
          <w:rFonts w:ascii="Times New Roman" w:hAnsi="Times New Roman"/>
          <w:iCs/>
        </w:rPr>
        <w:t xml:space="preserve"> </w:t>
      </w:r>
      <w:r w:rsidRPr="00794996">
        <w:rPr>
          <w:rFonts w:ascii="Times New Roman" w:hAnsi="Times New Roman"/>
          <w:iCs/>
        </w:rPr>
        <w:t xml:space="preserve">метод </w:t>
      </w:r>
      <w:bookmarkEnd w:id="40"/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034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pict>
          <v:shape id="_x0000_i1109" type="#_x0000_t75" style="width:288.75pt;height:207pt" o:allowoverlap="f">
            <v:imagedata r:id="rId81" o:title="" cropbottom="4873f" cropleft="2943f"/>
          </v:shape>
        </w:pic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88453A" w:rsidRPr="00794996" w:rsidRDefault="0088453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Р</w:t>
      </w:r>
      <w:r w:rsidR="00FD72AB" w:rsidRPr="00794996">
        <w:rPr>
          <w:rFonts w:ascii="Times New Roman" w:hAnsi="Times New Roman"/>
          <w:szCs w:val="28"/>
        </w:rPr>
        <w:t>ассмотрим задачу линейного программирования в стандартной форме с двумя переменными (</w:t>
      </w:r>
      <w:r w:rsidR="00FD72AB" w:rsidRPr="00794996">
        <w:rPr>
          <w:rFonts w:ascii="Times New Roman" w:hAnsi="Times New Roman"/>
          <w:szCs w:val="28"/>
          <w:lang w:val="en-US"/>
        </w:rPr>
        <w:t>n</w:t>
      </w:r>
      <w:r w:rsidR="00FD72AB" w:rsidRPr="00794996">
        <w:rPr>
          <w:rFonts w:ascii="Times New Roman" w:hAnsi="Times New Roman"/>
          <w:szCs w:val="28"/>
        </w:rPr>
        <w:t xml:space="preserve"> = 2). К такой форме может быть сведена и каноническая задача (с</w:t>
      </w:r>
      <w:r w:rsidRPr="00794996">
        <w:rPr>
          <w:rFonts w:ascii="Times New Roman" w:hAnsi="Times New Roman"/>
          <w:szCs w:val="28"/>
        </w:rPr>
        <w:t xml:space="preserve"> о</w:t>
      </w:r>
      <w:r w:rsidR="00FD72AB" w:rsidRPr="00794996">
        <w:rPr>
          <w:rFonts w:ascii="Times New Roman" w:hAnsi="Times New Roman"/>
          <w:szCs w:val="28"/>
        </w:rPr>
        <w:t>граничениями в виде уравнений),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FD72AB" w:rsidRPr="00794996">
        <w:rPr>
          <w:rFonts w:ascii="Times New Roman" w:hAnsi="Times New Roman"/>
          <w:szCs w:val="28"/>
        </w:rPr>
        <w:t>когда число переменных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FD72AB" w:rsidRPr="00794996">
        <w:rPr>
          <w:rFonts w:ascii="Times New Roman" w:hAnsi="Times New Roman"/>
          <w:szCs w:val="28"/>
          <w:lang w:val="en-US"/>
        </w:rPr>
        <w:t>n</w:t>
      </w:r>
      <w:r w:rsidR="00FD72AB" w:rsidRPr="00794996">
        <w:rPr>
          <w:rFonts w:ascii="Times New Roman" w:hAnsi="Times New Roman"/>
          <w:szCs w:val="28"/>
        </w:rPr>
        <w:t xml:space="preserve"> больше числа уравнений </w:t>
      </w:r>
      <w:r w:rsidR="00FD72AB" w:rsidRPr="00794996">
        <w:rPr>
          <w:rFonts w:ascii="Times New Roman" w:hAnsi="Times New Roman"/>
          <w:szCs w:val="28"/>
          <w:lang w:val="en-US"/>
        </w:rPr>
        <w:t>m</w:t>
      </w:r>
      <w:r w:rsidR="00FD72AB" w:rsidRPr="00794996">
        <w:rPr>
          <w:rFonts w:ascii="Times New Roman" w:hAnsi="Times New Roman"/>
          <w:szCs w:val="28"/>
        </w:rPr>
        <w:t xml:space="preserve"> на 2,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FD72AB" w:rsidRPr="00794996">
        <w:rPr>
          <w:rFonts w:ascii="Times New Roman" w:hAnsi="Times New Roman"/>
          <w:szCs w:val="28"/>
        </w:rPr>
        <w:t xml:space="preserve">т. е. </w:t>
      </w:r>
      <w:r w:rsidR="00FD72AB" w:rsidRPr="00794996">
        <w:rPr>
          <w:rFonts w:ascii="Times New Roman" w:hAnsi="Times New Roman"/>
          <w:szCs w:val="28"/>
          <w:lang w:val="en-US"/>
        </w:rPr>
        <w:t>n</w:t>
      </w:r>
      <w:r w:rsidR="00FD72AB" w:rsidRPr="00794996">
        <w:rPr>
          <w:rFonts w:ascii="Times New Roman" w:hAnsi="Times New Roman"/>
          <w:szCs w:val="28"/>
        </w:rPr>
        <w:t xml:space="preserve"> – </w:t>
      </w:r>
      <w:r w:rsidR="00FD72AB" w:rsidRPr="00794996">
        <w:rPr>
          <w:rFonts w:ascii="Times New Roman" w:hAnsi="Times New Roman"/>
          <w:szCs w:val="28"/>
          <w:lang w:val="en-US"/>
        </w:rPr>
        <w:t>m</w:t>
      </w:r>
      <w:r w:rsidR="00FD72AB" w:rsidRPr="00794996">
        <w:rPr>
          <w:rFonts w:ascii="Times New Roman" w:hAnsi="Times New Roman"/>
          <w:szCs w:val="28"/>
        </w:rPr>
        <w:t xml:space="preserve"> = 2. </w:t>
      </w:r>
    </w:p>
    <w:p w:rsidR="00D71D70" w:rsidRPr="00794996" w:rsidRDefault="00D71D7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Пусть геометрическим изображением системы ограничений является многоугольник </w:t>
      </w:r>
      <w:r w:rsidRPr="00794996">
        <w:rPr>
          <w:rFonts w:ascii="Times New Roman" w:hAnsi="Times New Roman"/>
          <w:sz w:val="28"/>
          <w:szCs w:val="28"/>
          <w:lang w:val="en-US"/>
        </w:rPr>
        <w:t>ABCDE</w:t>
      </w:r>
      <w:r w:rsidRPr="00794996">
        <w:rPr>
          <w:rFonts w:ascii="Times New Roman" w:hAnsi="Times New Roman"/>
          <w:sz w:val="28"/>
          <w:szCs w:val="28"/>
        </w:rPr>
        <w:t xml:space="preserve"> (рис.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1). Необходимо среди точек этого многоугольника найти такую точку,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в которой линейная функция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=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 xml:space="preserve">принимает максимальное (или минимальное) значение. </w:t>
      </w:r>
    </w:p>
    <w:p w:rsidR="0025123A" w:rsidRPr="00794996" w:rsidRDefault="00D71D7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Рассмотрим так называемую линию уровня линейной функции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A2FA5" w:rsidRPr="00794996">
        <w:rPr>
          <w:rFonts w:ascii="Times New Roman" w:hAnsi="Times New Roman"/>
          <w:sz w:val="28"/>
          <w:szCs w:val="28"/>
        </w:rPr>
        <w:t>т. е.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A2FA5" w:rsidRPr="00794996">
        <w:rPr>
          <w:rFonts w:ascii="Times New Roman" w:hAnsi="Times New Roman"/>
          <w:sz w:val="28"/>
          <w:szCs w:val="28"/>
        </w:rPr>
        <w:t xml:space="preserve">линию вдоль которой эта функция принимает одно и тоже значение </w:t>
      </w:r>
      <w:r w:rsidR="00EA2FA5" w:rsidRPr="00794996">
        <w:rPr>
          <w:rFonts w:ascii="Times New Roman" w:hAnsi="Times New Roman"/>
          <w:sz w:val="28"/>
          <w:szCs w:val="28"/>
          <w:lang w:val="en-US"/>
        </w:rPr>
        <w:t>a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A2FA5" w:rsidRPr="00794996">
        <w:rPr>
          <w:rFonts w:ascii="Times New Roman" w:hAnsi="Times New Roman"/>
          <w:sz w:val="28"/>
          <w:szCs w:val="28"/>
        </w:rPr>
        <w:t>т.е.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A2FA5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EA2FA5" w:rsidRPr="00794996">
        <w:rPr>
          <w:rFonts w:ascii="Times New Roman" w:hAnsi="Times New Roman"/>
          <w:sz w:val="28"/>
          <w:szCs w:val="28"/>
        </w:rPr>
        <w:t xml:space="preserve"> = </w:t>
      </w:r>
      <w:r w:rsidR="00EA2FA5" w:rsidRPr="00794996">
        <w:rPr>
          <w:rFonts w:ascii="Times New Roman" w:hAnsi="Times New Roman"/>
          <w:sz w:val="28"/>
          <w:szCs w:val="28"/>
          <w:lang w:val="en-US"/>
        </w:rPr>
        <w:t>a</w:t>
      </w:r>
      <w:r w:rsidR="00EA2FA5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A2FA5" w:rsidRPr="00794996">
        <w:rPr>
          <w:rFonts w:ascii="Times New Roman" w:hAnsi="Times New Roman"/>
          <w:sz w:val="28"/>
          <w:szCs w:val="28"/>
        </w:rPr>
        <w:t>или</w:t>
      </w:r>
    </w:p>
    <w:p w:rsidR="00CD6034" w:rsidRPr="00794996" w:rsidRDefault="00CD6034" w:rsidP="00794996">
      <w:pPr>
        <w:widowControl w:val="0"/>
        <w:tabs>
          <w:tab w:val="left" w:pos="83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0F6" w:rsidRPr="00794996" w:rsidRDefault="00EA2FA5" w:rsidP="00794996">
      <w:pPr>
        <w:widowControl w:val="0"/>
        <w:tabs>
          <w:tab w:val="left" w:pos="83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(1)</w:t>
      </w:r>
    </w:p>
    <w:p w:rsidR="00CD6034" w:rsidRPr="00794996" w:rsidRDefault="00CD6034" w:rsidP="00794996">
      <w:pPr>
        <w:widowControl w:val="0"/>
        <w:tabs>
          <w:tab w:val="left" w:pos="83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0F6" w:rsidRPr="00794996" w:rsidRDefault="00EA2FA5" w:rsidP="00794996">
      <w:pPr>
        <w:widowControl w:val="0"/>
        <w:tabs>
          <w:tab w:val="left" w:pos="83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линии уровня широко используются,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например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картах прогноза погоды,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где извилистые линии – так называемые изотермы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есть ничто иное,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как линии уровня температуры Т = с. Ещё более простым примером линий уровня являются параллели на географической карте. Это линии уровня широты. </w:t>
      </w:r>
    </w:p>
    <w:p w:rsidR="00EA2FA5" w:rsidRPr="00794996" w:rsidRDefault="00EA2FA5" w:rsidP="00794996">
      <w:pPr>
        <w:widowControl w:val="0"/>
        <w:tabs>
          <w:tab w:val="left" w:pos="83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Предположим надо найти самую северную точку какой-либо области,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например страны или материка.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Это будет точка,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имеющая наибольшую широту,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т. е. точка через котору</w:t>
      </w:r>
      <w:r w:rsidR="000160F6" w:rsidRPr="00794996">
        <w:rPr>
          <w:rFonts w:ascii="Times New Roman" w:hAnsi="Times New Roman"/>
          <w:sz w:val="28"/>
          <w:szCs w:val="28"/>
        </w:rPr>
        <w:t>ю</w:t>
      </w:r>
      <w:r w:rsidRPr="00794996">
        <w:rPr>
          <w:rFonts w:ascii="Times New Roman" w:hAnsi="Times New Roman"/>
          <w:sz w:val="28"/>
          <w:szCs w:val="28"/>
        </w:rPr>
        <w:t xml:space="preserve"> проходит </w:t>
      </w:r>
      <w:r w:rsidR="00557017" w:rsidRPr="00794996">
        <w:rPr>
          <w:rFonts w:ascii="Times New Roman" w:hAnsi="Times New Roman"/>
          <w:sz w:val="28"/>
          <w:szCs w:val="28"/>
        </w:rPr>
        <w:t xml:space="preserve">параллель (линия уровня) с самой большой широтой (уровнем). </w:t>
      </w:r>
    </w:p>
    <w:p w:rsidR="000160F6" w:rsidRPr="00794996" w:rsidRDefault="0055701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Именно так и надо поступать при геометрическом решении задач линейного программирования . на многоугольнике решений следует найти точку,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через которую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проходит линия уровня функции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60F6" w:rsidRPr="00794996">
        <w:rPr>
          <w:rFonts w:ascii="Times New Roman" w:hAnsi="Times New Roman"/>
          <w:sz w:val="28"/>
          <w:szCs w:val="28"/>
        </w:rPr>
        <w:t>с наибольшим (если линейная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60F6" w:rsidRPr="00794996">
        <w:rPr>
          <w:rFonts w:ascii="Times New Roman" w:hAnsi="Times New Roman"/>
          <w:sz w:val="28"/>
          <w:szCs w:val="28"/>
        </w:rPr>
        <w:t>функция максимизируется) или наименьшим (если она минимизируется)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60F6" w:rsidRPr="00794996">
        <w:rPr>
          <w:rFonts w:ascii="Times New Roman" w:hAnsi="Times New Roman"/>
          <w:sz w:val="28"/>
          <w:szCs w:val="28"/>
        </w:rPr>
        <w:t xml:space="preserve">уровнем. </w:t>
      </w:r>
    </w:p>
    <w:p w:rsidR="000160F6" w:rsidRPr="00794996" w:rsidRDefault="000160F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Уравнение линии функции (1) есть уравнение прямой линии. При различных уровнях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</w:t>
      </w:r>
    </w:p>
    <w:p w:rsidR="00573BB3" w:rsidRPr="00794996" w:rsidRDefault="000160F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Линии уровня параллельны,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так как их угловые коэффициенты определяются только соотношением между коэффициентами 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 следовательно,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равны. Таким образом,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линии уровня функции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– это своеобразные </w:t>
      </w:r>
      <w:r w:rsidR="00573BB3" w:rsidRPr="00794996">
        <w:rPr>
          <w:rFonts w:ascii="Times New Roman" w:hAnsi="Times New Roman"/>
          <w:sz w:val="28"/>
          <w:szCs w:val="28"/>
        </w:rPr>
        <w:t>“параллели ”,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573BB3" w:rsidRPr="00794996">
        <w:rPr>
          <w:rFonts w:ascii="Times New Roman" w:hAnsi="Times New Roman"/>
          <w:sz w:val="28"/>
          <w:szCs w:val="28"/>
        </w:rPr>
        <w:t xml:space="preserve">расположенные обычно под углом к осям координат. </w:t>
      </w:r>
    </w:p>
    <w:p w:rsidR="00573BB3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Важное свойство линии уровня линейной функции состоит в том,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что при параллельном смещении линии в одну сторону уровень только возрастает,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а при смещении линии в другую сторону – только убывает. </w:t>
      </w:r>
    </w:p>
    <w:p w:rsidR="0025123A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Пусть имеются три линии уровня 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=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 xml:space="preserve">+ 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а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I</w:t>
      </w:r>
      <w:r w:rsidRPr="00794996">
        <w:rPr>
          <w:rFonts w:ascii="Times New Roman" w:hAnsi="Times New Roman"/>
          <w:sz w:val="28"/>
          <w:szCs w:val="28"/>
        </w:rPr>
        <w:t>)</w:t>
      </w:r>
    </w:p>
    <w:p w:rsidR="0025123A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=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 xml:space="preserve">+ 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 = а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II</w:t>
      </w:r>
      <w:r w:rsidRPr="00794996">
        <w:rPr>
          <w:rFonts w:ascii="Times New Roman" w:hAnsi="Times New Roman"/>
          <w:sz w:val="28"/>
          <w:szCs w:val="28"/>
        </w:rPr>
        <w:t>)</w:t>
      </w:r>
    </w:p>
    <w:p w:rsidR="00573BB3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=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 xml:space="preserve">+ </w:t>
      </w:r>
      <w:r w:rsidRPr="00794996">
        <w:rPr>
          <w:rFonts w:ascii="Times New Roman" w:hAnsi="Times New Roman"/>
          <w:sz w:val="28"/>
          <w:szCs w:val="28"/>
          <w:lang w:val="en-US"/>
        </w:rPr>
        <w:t>c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 = а</w:t>
      </w:r>
      <w:r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III</w:t>
      </w:r>
      <w:r w:rsidRPr="00794996">
        <w:rPr>
          <w:rFonts w:ascii="Times New Roman" w:hAnsi="Times New Roman"/>
          <w:sz w:val="28"/>
          <w:szCs w:val="28"/>
        </w:rPr>
        <w:t>)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AF2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 xml:space="preserve">Причём линия </w:t>
      </w:r>
      <w:r w:rsidRPr="00794996">
        <w:rPr>
          <w:rFonts w:ascii="Times New Roman" w:hAnsi="Times New Roman"/>
          <w:sz w:val="28"/>
          <w:szCs w:val="28"/>
          <w:lang w:val="en-US"/>
        </w:rPr>
        <w:t>II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заключена между линиями </w:t>
      </w:r>
      <w:r w:rsidRPr="00794996">
        <w:rPr>
          <w:rFonts w:ascii="Times New Roman" w:hAnsi="Times New Roman"/>
          <w:sz w:val="28"/>
          <w:szCs w:val="28"/>
          <w:lang w:val="en-US"/>
        </w:rPr>
        <w:t>I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III</w:t>
      </w:r>
      <w:r w:rsidRPr="00794996">
        <w:rPr>
          <w:rFonts w:ascii="Times New Roman" w:hAnsi="Times New Roman"/>
          <w:sz w:val="28"/>
          <w:szCs w:val="28"/>
        </w:rPr>
        <w:t>. Тогда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&lt; а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&lt; а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3 и </w:t>
      </w:r>
      <w:r w:rsidRPr="00794996">
        <w:rPr>
          <w:rFonts w:ascii="Times New Roman" w:hAnsi="Times New Roman"/>
          <w:sz w:val="28"/>
          <w:szCs w:val="28"/>
        </w:rPr>
        <w:t>а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&gt; а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&gt;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</w:t>
      </w:r>
      <w:r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B81AF2"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573BB3" w:rsidRPr="00794996" w:rsidRDefault="00B81AF2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 самом деле,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 штриховой линии (перпендикулярной к линиям уровня на рис. 2) уровень является линейной функцией,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 значит,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при смещении в одном направлении возрастает,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а в другом – убывает.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034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7" editas="canvas" style="width:305.95pt;height:234pt;mso-position-horizontal-relative:char;mso-position-vertical-relative:line" coordorigin="3141,3504" coordsize="6119,4680">
            <o:lock v:ext="edit" aspectratio="t"/>
            <v:shape id="_x0000_s1028" type="#_x0000_t75" style="position:absolute;left:3141;top:3504;width:6119;height:4680" o:preferrelative="f">
              <v:fill o:detectmouseclick="t"/>
              <v:stroke dashstyle="dash"/>
              <v:path o:extrusionok="t" o:connecttype="none"/>
              <o:lock v:ext="edit" text="t"/>
            </v:shape>
            <v:line id="_x0000_s1029" style="position:absolute;flip:x y" from="3501,4224" to="3503,7464">
              <v:stroke endarrow="block"/>
            </v:line>
            <v:line id="_x0000_s1030" style="position:absolute" from="3322,7104" to="8001,710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6741;top:5844;width:1079;height:540" filled="f" stroked="f">
              <v:textbox style="mso-next-textbox:#_x0000_s1031">
                <w:txbxContent>
                  <w:p w:rsidR="00D515D0" w:rsidRPr="00FD72AB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 =</w:t>
                    </w:r>
                    <w:r w:rsidRPr="00B81AF2"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a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2" type="#_x0000_t202" style="position:absolute;left:7461;top:5484;width:1080;height:540" filled="f" stroked="f">
              <v:textbox style="mso-next-textbox:#_x0000_s1032">
                <w:txbxContent>
                  <w:p w:rsidR="00D515D0" w:rsidRPr="00FD72AB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 =</w:t>
                    </w:r>
                    <w:r w:rsidRPr="00B81AF2"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a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3" type="#_x0000_t202" style="position:absolute;left:6921;top:5304;width:539;height:540" filled="f" stroked="f">
              <v:textbox style="mso-next-textbox:#_x0000_s1033">
                <w:txbxContent>
                  <w:p w:rsidR="00D515D0" w:rsidRPr="00FD72AB" w:rsidRDefault="00D515D0" w:rsidP="00B81AF2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34" type="#_x0000_t202" style="position:absolute;left:4401;top:4044;width:540;height:540" filled="f" stroked="f">
              <v:textbox style="mso-next-textbox:#_x0000_s1034">
                <w:txbxContent>
                  <w:p w:rsidR="00D515D0" w:rsidRPr="00F0409E" w:rsidRDefault="00D515D0" w:rsidP="00B81AF2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35" type="#_x0000_t202" style="position:absolute;left:4761;top:6384;width:541;height:540" filled="f" stroked="f">
              <v:textbox style="mso-next-textbox:#_x0000_s1035">
                <w:txbxContent>
                  <w:p w:rsidR="00D515D0" w:rsidRPr="00F0409E" w:rsidRDefault="00D515D0" w:rsidP="00B81AF2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036" type="#_x0000_t202" style="position:absolute;left:6201;top:6204;width:1079;height:540" filled="f" stroked="f">
              <v:textbox style="mso-next-textbox:#_x0000_s1036">
                <w:txbxContent>
                  <w:p w:rsidR="00D515D0" w:rsidRPr="00B81AF2" w:rsidRDefault="00D515D0" w:rsidP="00B81AF2">
                    <w:r>
                      <w:rPr>
                        <w:lang w:val="en-US"/>
                      </w:rPr>
                      <w:t>F = a</w:t>
                    </w:r>
                    <w:r w:rsidRPr="00B81AF2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7" type="#_x0000_t202" style="position:absolute;left:7461;top:7104;width:539;height:540" filled="f" stroked="f">
              <v:textbox style="mso-next-textbox:#_x0000_s1037">
                <w:txbxContent>
                  <w:p w:rsidR="00D515D0" w:rsidRPr="00D71D70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 w:rsidRPr="00D71D70"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38" type="#_x0000_t202" style="position:absolute;left:3141;top:4224;width:540;height:480" filled="f" stroked="f">
              <v:textbox style="mso-next-textbox:#_x0000_s1038">
                <w:txbxContent>
                  <w:p w:rsidR="00D515D0" w:rsidRPr="00D71D70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9" type="#_x0000_t202" style="position:absolute;left:3501;top:7644;width:1079;height:540" filled="f" stroked="f">
              <v:textbox style="mso-next-textbox:#_x0000_s1039">
                <w:txbxContent>
                  <w:p w:rsidR="00D515D0" w:rsidRPr="00D71D70" w:rsidRDefault="00D515D0" w:rsidP="00B81AF2">
                    <w:r>
                      <w:t>Рис. 2</w:t>
                    </w:r>
                  </w:p>
                </w:txbxContent>
              </v:textbox>
            </v:shape>
            <v:shape id="_x0000_s1040" type="#_x0000_t202" style="position:absolute;left:5121;top:4404;width:1080;height:540" filled="f" stroked="f">
              <v:textbox style="mso-next-textbox:#_x0000_s1040">
                <w:txbxContent>
                  <w:p w:rsidR="00D515D0" w:rsidRPr="00B81AF2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041" type="#_x0000_t202" style="position:absolute;left:6201;top:3684;width:1080;height:540" filled="f" stroked="f">
              <v:textbox style="mso-next-textbox:#_x0000_s1041">
                <w:txbxContent>
                  <w:p w:rsidR="00D515D0" w:rsidRPr="00FD72AB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shape id="_x0000_s1042" type="#_x0000_t202" style="position:absolute;left:5661;top:4044;width:1080;height:540" filled="f" stroked="f">
              <v:textbox style="mso-next-textbox:#_x0000_s1042">
                <w:txbxContent>
                  <w:p w:rsidR="00D515D0" w:rsidRPr="00FD72AB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line id="_x0000_s1043" style="position:absolute;flip:y" from="3501,4404" to="7461,7104">
              <v:stroke dashstyle="dash"/>
            </v:line>
            <v:line id="_x0000_s1044" style="position:absolute" from="5121,4764" to="6381,6564"/>
            <v:line id="_x0000_s1045" style="position:absolute" from="5661,4404" to="6921,6204"/>
            <v:line id="_x0000_s1046" style="position:absolute" from="6381,4044" to="7641,5844"/>
            <v:shape id="_x0000_s1047" type="#_x0000_t202" style="position:absolute;left:3141;top:7104;width:360;height:540" filled="f" stroked="f">
              <v:textbox style="mso-next-textbox:#_x0000_s1047">
                <w:txbxContent>
                  <w:p w:rsidR="00D515D0" w:rsidRPr="00B81AF2" w:rsidRDefault="00D515D0" w:rsidP="00B81AF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73BB3" w:rsidRPr="00794996" w:rsidRDefault="00573B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81AF2" w:rsidRPr="00794996" w:rsidRDefault="00B81AF2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Для определения направления возрастания </w:t>
      </w:r>
      <w:r w:rsidR="00E16D57" w:rsidRPr="00794996">
        <w:rPr>
          <w:rFonts w:ascii="Times New Roman" w:hAnsi="Times New Roman"/>
          <w:sz w:val="28"/>
          <w:szCs w:val="28"/>
        </w:rPr>
        <w:t>рекомендуется изобразить две линии уровня и определить,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на какой них уровень больше. Например,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 xml:space="preserve">одну из линий взять проходящей через начало координат (если линия функция имеет вид </w:t>
      </w:r>
      <w:r w:rsidR="00E16D57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E16D57" w:rsidRPr="00794996">
        <w:rPr>
          <w:rFonts w:ascii="Times New Roman" w:hAnsi="Times New Roman"/>
          <w:sz w:val="28"/>
          <w:szCs w:val="28"/>
        </w:rPr>
        <w:t>=</w:t>
      </w:r>
      <w:r w:rsidR="00E16D57" w:rsidRPr="00794996">
        <w:rPr>
          <w:rFonts w:ascii="Times New Roman" w:hAnsi="Times New Roman"/>
          <w:sz w:val="28"/>
          <w:szCs w:val="28"/>
          <w:lang w:val="en-US"/>
        </w:rPr>
        <w:t>c</w:t>
      </w:r>
      <w:r w:rsidR="00E16D57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E16D57"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E16D57"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E16D57" w:rsidRPr="00794996">
        <w:rPr>
          <w:rFonts w:ascii="Times New Roman" w:hAnsi="Times New Roman"/>
          <w:sz w:val="28"/>
          <w:szCs w:val="28"/>
        </w:rPr>
        <w:t xml:space="preserve">+ </w:t>
      </w:r>
      <w:r w:rsidR="00E16D57" w:rsidRPr="00794996">
        <w:rPr>
          <w:rFonts w:ascii="Times New Roman" w:hAnsi="Times New Roman"/>
          <w:sz w:val="28"/>
          <w:szCs w:val="28"/>
          <w:lang w:val="en-US"/>
        </w:rPr>
        <w:t>c</w:t>
      </w:r>
      <w:r w:rsidR="00E16D57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E16D57"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E16D57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E16D57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т. е. без свободного члена,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то это соответствует нулевому уровню). Другую линию можно провести произвольно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так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например,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чтобы она проходила через множество решений системы ограничений. Далее найдём точку,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>в которой функция принимает максимальное значение,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E16D57" w:rsidRPr="00794996">
        <w:rPr>
          <w:rFonts w:ascii="Times New Roman" w:hAnsi="Times New Roman"/>
          <w:sz w:val="28"/>
          <w:szCs w:val="28"/>
        </w:rPr>
        <w:t xml:space="preserve">подобно тому как на карте находится самая северная или самая южная точка (на рис. 1 – это точка С или А). </w:t>
      </w:r>
    </w:p>
    <w:p w:rsidR="007B1D0D" w:rsidRPr="00794996" w:rsidRDefault="00CA1EDA" w:rsidP="00794996">
      <w:pPr>
        <w:pStyle w:val="1"/>
        <w:keepNext w:val="0"/>
        <w:widowControl w:val="0"/>
        <w:spacing w:after="0"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u w:val="none"/>
          <w:lang w:val="ru-RU"/>
        </w:rPr>
      </w:pPr>
      <w:bookmarkStart w:id="41" w:name="_Toc187058299"/>
      <w:bookmarkStart w:id="42" w:name="_Toc187058824"/>
      <w:bookmarkStart w:id="43" w:name="_Toc187160263"/>
      <w:bookmarkStart w:id="44" w:name="_Toc187160761"/>
      <w:r w:rsidRPr="00794996">
        <w:rPr>
          <w:rFonts w:ascii="Times New Roman" w:hAnsi="Times New Roman"/>
          <w:bCs/>
          <w:i w:val="0"/>
          <w:iCs/>
          <w:sz w:val="28"/>
          <w:szCs w:val="28"/>
          <w:u w:val="none"/>
        </w:rPr>
        <w:t>II</w:t>
      </w:r>
      <w:r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t xml:space="preserve">. </w:t>
      </w:r>
      <w:r w:rsidR="00A041E6" w:rsidRPr="00794996">
        <w:rPr>
          <w:rFonts w:ascii="Times New Roman" w:hAnsi="Times New Roman"/>
          <w:bCs/>
          <w:i w:val="0"/>
          <w:iCs/>
          <w:sz w:val="28"/>
          <w:szCs w:val="28"/>
          <w:u w:val="none"/>
          <w:lang w:val="ru-RU"/>
        </w:rPr>
        <w:t>Практический раздел</w:t>
      </w:r>
      <w:bookmarkEnd w:id="41"/>
      <w:bookmarkEnd w:id="42"/>
      <w:bookmarkEnd w:id="43"/>
      <w:bookmarkEnd w:id="44"/>
    </w:p>
    <w:p w:rsidR="00CD6034" w:rsidRPr="00794996" w:rsidRDefault="00CD6034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5" w:name="_Toc187058300"/>
      <w:bookmarkStart w:id="46" w:name="_Toc187058825"/>
      <w:bookmarkStart w:id="47" w:name="_Toc187160264"/>
      <w:bookmarkStart w:id="48" w:name="_Toc187160762"/>
    </w:p>
    <w:p w:rsidR="007B1D0D" w:rsidRPr="00794996" w:rsidRDefault="00C56A53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794996">
        <w:rPr>
          <w:rFonts w:ascii="Times New Roman" w:hAnsi="Times New Roman" w:cs="Times New Roman"/>
          <w:i w:val="0"/>
        </w:rPr>
        <w:t xml:space="preserve">2.1 Решение </w:t>
      </w:r>
      <w:r w:rsidR="007B1D0D" w:rsidRPr="00794996">
        <w:rPr>
          <w:rFonts w:ascii="Times New Roman" w:hAnsi="Times New Roman" w:cs="Times New Roman"/>
          <w:i w:val="0"/>
        </w:rPr>
        <w:t>транспортн</w:t>
      </w:r>
      <w:r w:rsidRPr="00794996">
        <w:rPr>
          <w:rFonts w:ascii="Times New Roman" w:hAnsi="Times New Roman" w:cs="Times New Roman"/>
          <w:i w:val="0"/>
        </w:rPr>
        <w:t>ой</w:t>
      </w:r>
      <w:r w:rsidR="007B1D0D" w:rsidRPr="00794996">
        <w:rPr>
          <w:rFonts w:ascii="Times New Roman" w:hAnsi="Times New Roman" w:cs="Times New Roman"/>
          <w:i w:val="0"/>
        </w:rPr>
        <w:t xml:space="preserve"> задач</w:t>
      </w:r>
      <w:bookmarkEnd w:id="45"/>
      <w:bookmarkEnd w:id="46"/>
      <w:r w:rsidRPr="00794996">
        <w:rPr>
          <w:rFonts w:ascii="Times New Roman" w:hAnsi="Times New Roman" w:cs="Times New Roman"/>
          <w:i w:val="0"/>
        </w:rPr>
        <w:t>и</w:t>
      </w:r>
      <w:bookmarkEnd w:id="47"/>
      <w:bookmarkEnd w:id="48"/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7B1D0D" w:rsidRPr="00794996" w:rsidRDefault="007B1D0D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Имеются два склада с сырьём. Ежедневно вывозится с первого склада 60 т сырья,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со второго – 80 т. сырьё используется двумя заводами,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причём первый завод получает – 50 т,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а второй – 90 т. нужно организовать оптимальную (наиболее дешёвую)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схему перевозок,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если известно,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что доставка 1 т сырья с первого склада на первый завод стоит 7 рублей,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с первого склада на второй завод – 9 рублей,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 xml:space="preserve">со второго склада на первый завод – 10 рублей, со второго склада на второй завод – 8 рублей. </w:t>
      </w:r>
    </w:p>
    <w:p w:rsidR="00CA1EDA" w:rsidRPr="00794996" w:rsidRDefault="007B1D0D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Решение:</w:t>
      </w:r>
    </w:p>
    <w:p w:rsidR="006A66F0" w:rsidRPr="00794996" w:rsidRDefault="006A66F0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Обозначим через х</w:t>
      </w:r>
      <w:r w:rsidRPr="00794996">
        <w:rPr>
          <w:rFonts w:ascii="Times New Roman" w:hAnsi="Times New Roman"/>
          <w:szCs w:val="28"/>
          <w:vertAlign w:val="subscript"/>
        </w:rPr>
        <w:t>1</w:t>
      </w:r>
      <w:r w:rsidRPr="00794996">
        <w:rPr>
          <w:rFonts w:ascii="Times New Roman" w:hAnsi="Times New Roman"/>
          <w:szCs w:val="28"/>
        </w:rPr>
        <w:t>,</w:t>
      </w:r>
      <w:r w:rsidRPr="00794996">
        <w:rPr>
          <w:rFonts w:ascii="Times New Roman" w:hAnsi="Times New Roman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Cs w:val="28"/>
        </w:rPr>
        <w:t>х</w:t>
      </w:r>
      <w:r w:rsidRPr="00794996">
        <w:rPr>
          <w:rFonts w:ascii="Times New Roman" w:hAnsi="Times New Roman"/>
          <w:szCs w:val="28"/>
          <w:vertAlign w:val="subscript"/>
        </w:rPr>
        <w:t>2</w:t>
      </w:r>
      <w:r w:rsidR="007B1D0D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 xml:space="preserve">количество </w:t>
      </w:r>
      <w:r w:rsidR="005A7237" w:rsidRPr="00794996">
        <w:rPr>
          <w:rFonts w:ascii="Times New Roman" w:hAnsi="Times New Roman"/>
          <w:szCs w:val="28"/>
        </w:rPr>
        <w:t>сырья</w:t>
      </w:r>
      <w:r w:rsidRPr="00794996">
        <w:rPr>
          <w:rFonts w:ascii="Times New Roman" w:hAnsi="Times New Roman"/>
          <w:szCs w:val="28"/>
        </w:rPr>
        <w:t>,</w:t>
      </w:r>
      <w:r w:rsidR="005A7237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который нужно доставить с первой базы соответственно на первый,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второй заводы,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а через х</w:t>
      </w:r>
      <w:r w:rsidRPr="00794996">
        <w:rPr>
          <w:rFonts w:ascii="Times New Roman" w:hAnsi="Times New Roman"/>
          <w:szCs w:val="28"/>
          <w:vertAlign w:val="subscript"/>
        </w:rPr>
        <w:t>3</w:t>
      </w:r>
      <w:r w:rsidRPr="00794996">
        <w:rPr>
          <w:rFonts w:ascii="Times New Roman" w:hAnsi="Times New Roman"/>
          <w:szCs w:val="28"/>
        </w:rPr>
        <w:t>, х</w:t>
      </w:r>
      <w:r w:rsidR="0025123A" w:rsidRPr="00794996">
        <w:rPr>
          <w:rFonts w:ascii="Times New Roman" w:hAnsi="Times New Roman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Cs w:val="28"/>
        </w:rPr>
        <w:t xml:space="preserve">количество </w:t>
      </w:r>
      <w:r w:rsidR="005A7237" w:rsidRPr="00794996">
        <w:rPr>
          <w:rFonts w:ascii="Times New Roman" w:hAnsi="Times New Roman"/>
          <w:szCs w:val="28"/>
        </w:rPr>
        <w:t>сырья</w:t>
      </w:r>
      <w:r w:rsidRPr="00794996">
        <w:rPr>
          <w:rFonts w:ascii="Times New Roman" w:hAnsi="Times New Roman"/>
          <w:szCs w:val="28"/>
        </w:rPr>
        <w:t>,</w:t>
      </w:r>
      <w:r w:rsidR="005A7237" w:rsidRPr="00794996">
        <w:rPr>
          <w:rFonts w:ascii="Times New Roman" w:hAnsi="Times New Roman"/>
          <w:szCs w:val="28"/>
        </w:rPr>
        <w:t xml:space="preserve"> к</w:t>
      </w:r>
      <w:r w:rsidRPr="00794996">
        <w:rPr>
          <w:rFonts w:ascii="Times New Roman" w:hAnsi="Times New Roman"/>
          <w:szCs w:val="28"/>
        </w:rPr>
        <w:t>оторый нужно доставить со второй базы соответственно на первый,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второй заводы. Составим выражения,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которые в соответствии с исходными данными должны удовлетворять следующим условиям:</w:t>
      </w:r>
    </w:p>
    <w:p w:rsidR="00CD6034" w:rsidRPr="00794996" w:rsidRDefault="0005164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8" type="#_x0000_t87" style="position:absolute;left:0;text-align:left;margin-left:9.45pt;margin-top:21.8pt;width:9pt;height:105pt;z-index:251641344" adj=",10234"/>
        </w:pict>
      </w:r>
    </w:p>
    <w:p w:rsidR="0025123A" w:rsidRPr="00794996" w:rsidRDefault="006A66F0" w:rsidP="00794996">
      <w:pPr>
        <w:widowControl w:val="0"/>
        <w:tabs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5A723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A7237" w:rsidRPr="00794996">
        <w:rPr>
          <w:rFonts w:ascii="Times New Roman" w:hAnsi="Times New Roman"/>
          <w:sz w:val="28"/>
          <w:szCs w:val="28"/>
        </w:rPr>
        <w:t>=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5A7237" w:rsidRPr="00794996">
        <w:rPr>
          <w:rFonts w:ascii="Times New Roman" w:hAnsi="Times New Roman"/>
          <w:sz w:val="28"/>
          <w:szCs w:val="28"/>
        </w:rPr>
        <w:t>60;</w:t>
      </w:r>
      <w:r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6A66F0" w:rsidP="00794996">
      <w:pPr>
        <w:widowControl w:val="0"/>
        <w:tabs>
          <w:tab w:val="left" w:pos="800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5A723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A7237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х</w:t>
      </w:r>
      <w:r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5A723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A7237" w:rsidRPr="00794996">
        <w:rPr>
          <w:rFonts w:ascii="Times New Roman" w:hAnsi="Times New Roman"/>
          <w:sz w:val="28"/>
          <w:szCs w:val="28"/>
        </w:rPr>
        <w:t>= 80;</w:t>
      </w:r>
      <w:r w:rsidR="00CC2526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C6971" w:rsidRPr="00794996">
        <w:rPr>
          <w:rFonts w:ascii="Times New Roman" w:hAnsi="Times New Roman"/>
          <w:sz w:val="28"/>
          <w:szCs w:val="28"/>
        </w:rPr>
        <w:t>(1)</w:t>
      </w:r>
    </w:p>
    <w:p w:rsidR="0025123A" w:rsidRPr="00794996" w:rsidRDefault="005A723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94996">
        <w:rPr>
          <w:rFonts w:ascii="Times New Roman" w:hAnsi="Times New Roman"/>
          <w:sz w:val="28"/>
          <w:szCs w:val="28"/>
        </w:rPr>
        <w:t>= 50;</w:t>
      </w:r>
    </w:p>
    <w:p w:rsidR="0025123A" w:rsidRPr="00794996" w:rsidRDefault="005A723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90.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237" w:rsidRPr="00794996" w:rsidRDefault="005A723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Первое и второе уравнения описывают количество сырья,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которое необходимо вывезти с первого и второго складов,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 третье и четвёртое – сколько нужно завести сырья на первый и второй заводы. К данной системе уравнений нужно добавить систему неравенств: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5A9" w:rsidRPr="00794996" w:rsidRDefault="00FC05A9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х</w:t>
      </w:r>
      <w:r w:rsidRPr="00794996">
        <w:rPr>
          <w:rFonts w:ascii="Times New Roman" w:hAnsi="Times New Roman"/>
          <w:szCs w:val="28"/>
          <w:vertAlign w:val="subscript"/>
        </w:rPr>
        <w:t>i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≥ 0,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где i = 1,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. .</w:t>
      </w:r>
      <w:r w:rsidR="0073086E" w:rsidRPr="00794996">
        <w:rPr>
          <w:rFonts w:ascii="Times New Roman" w:hAnsi="Times New Roman"/>
          <w:szCs w:val="28"/>
        </w:rPr>
        <w:t>,</w:t>
      </w:r>
      <w:r w:rsidRPr="00794996">
        <w:rPr>
          <w:rFonts w:ascii="Times New Roman" w:hAnsi="Times New Roman"/>
          <w:szCs w:val="28"/>
        </w:rPr>
        <w:t xml:space="preserve"> 4,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4C6971" w:rsidRPr="00794996">
        <w:rPr>
          <w:rFonts w:ascii="Times New Roman" w:hAnsi="Times New Roman"/>
          <w:szCs w:val="28"/>
        </w:rPr>
        <w:t>(</w:t>
      </w:r>
      <w:r w:rsidR="00BC73B7" w:rsidRPr="00794996">
        <w:rPr>
          <w:rFonts w:ascii="Times New Roman" w:hAnsi="Times New Roman"/>
          <w:szCs w:val="28"/>
        </w:rPr>
        <w:t>2</w:t>
      </w:r>
      <w:r w:rsidR="004C6971" w:rsidRPr="00794996">
        <w:rPr>
          <w:rFonts w:ascii="Times New Roman" w:hAnsi="Times New Roman"/>
          <w:szCs w:val="28"/>
        </w:rPr>
        <w:t>)</w:t>
      </w:r>
    </w:p>
    <w:p w:rsidR="0025123A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br w:type="page"/>
      </w:r>
      <w:r w:rsidR="00FC05A9" w:rsidRPr="00794996">
        <w:rPr>
          <w:rFonts w:ascii="Times New Roman" w:hAnsi="Times New Roman"/>
          <w:szCs w:val="28"/>
        </w:rPr>
        <w:t>которая означает,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="00FC05A9" w:rsidRPr="00794996">
        <w:rPr>
          <w:rFonts w:ascii="Times New Roman" w:hAnsi="Times New Roman"/>
          <w:szCs w:val="28"/>
        </w:rPr>
        <w:t>что сырьё обратно с заводов на склады не вывозится. Тогда общая стоимость перевозок с учётом приведённых в таблице расценок выразится формулой :</w: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5123A" w:rsidRPr="00794996" w:rsidRDefault="00FC05A9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  <w:vertAlign w:val="subscript"/>
        </w:rPr>
      </w:pPr>
      <w:r w:rsidRPr="00794996">
        <w:rPr>
          <w:rFonts w:ascii="Times New Roman" w:hAnsi="Times New Roman"/>
          <w:b/>
          <w:szCs w:val="28"/>
          <w:lang w:val="en-US"/>
        </w:rPr>
        <w:t>f</w:t>
      </w:r>
      <w:r w:rsidRPr="00794996">
        <w:rPr>
          <w:rFonts w:ascii="Times New Roman" w:hAnsi="Times New Roman"/>
          <w:szCs w:val="28"/>
        </w:rPr>
        <w:t xml:space="preserve"> = </w:t>
      </w:r>
      <w:r w:rsidR="004C6971" w:rsidRPr="00794996">
        <w:rPr>
          <w:rFonts w:ascii="Times New Roman" w:hAnsi="Times New Roman"/>
          <w:szCs w:val="28"/>
        </w:rPr>
        <w:t>7х</w:t>
      </w:r>
      <w:r w:rsidR="004C6971" w:rsidRPr="00794996">
        <w:rPr>
          <w:rFonts w:ascii="Times New Roman" w:hAnsi="Times New Roman"/>
          <w:szCs w:val="28"/>
          <w:vertAlign w:val="subscript"/>
        </w:rPr>
        <w:t>1</w:t>
      </w:r>
      <w:r w:rsidR="004C6971" w:rsidRPr="00794996">
        <w:rPr>
          <w:rFonts w:ascii="Times New Roman" w:hAnsi="Times New Roman"/>
          <w:szCs w:val="28"/>
        </w:rPr>
        <w:t xml:space="preserve"> + 9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 </w:t>
      </w:r>
      <w:r w:rsidR="004C6971" w:rsidRPr="00794996">
        <w:rPr>
          <w:rFonts w:ascii="Times New Roman" w:hAnsi="Times New Roman"/>
          <w:szCs w:val="28"/>
        </w:rPr>
        <w:t>х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2 </w:t>
      </w:r>
      <w:r w:rsidR="004C6971" w:rsidRPr="00794996">
        <w:rPr>
          <w:rFonts w:ascii="Times New Roman" w:hAnsi="Times New Roman"/>
          <w:szCs w:val="28"/>
        </w:rPr>
        <w:t>+ 10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 </w:t>
      </w:r>
      <w:r w:rsidR="004C6971" w:rsidRPr="00794996">
        <w:rPr>
          <w:rFonts w:ascii="Times New Roman" w:hAnsi="Times New Roman"/>
          <w:szCs w:val="28"/>
        </w:rPr>
        <w:t>х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3 </w:t>
      </w:r>
      <w:r w:rsidR="004C6971" w:rsidRPr="00794996">
        <w:rPr>
          <w:rFonts w:ascii="Times New Roman" w:hAnsi="Times New Roman"/>
          <w:szCs w:val="28"/>
        </w:rPr>
        <w:t>+ 8х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 4.</w:t>
      </w:r>
      <w:r w:rsidR="0025123A" w:rsidRPr="00794996">
        <w:rPr>
          <w:rFonts w:ascii="Times New Roman" w:hAnsi="Times New Roman"/>
          <w:szCs w:val="28"/>
          <w:vertAlign w:val="subscript"/>
        </w:rPr>
        <w:t xml:space="preserve"> </w:t>
      </w:r>
      <w:r w:rsidR="004C6971" w:rsidRPr="00794996">
        <w:rPr>
          <w:rFonts w:ascii="Times New Roman" w:hAnsi="Times New Roman"/>
          <w:szCs w:val="28"/>
        </w:rPr>
        <w:t>(</w:t>
      </w:r>
      <w:r w:rsidR="00BC73B7" w:rsidRPr="00794996">
        <w:rPr>
          <w:rFonts w:ascii="Times New Roman" w:hAnsi="Times New Roman"/>
          <w:szCs w:val="28"/>
        </w:rPr>
        <w:t>3</w:t>
      </w:r>
      <w:r w:rsidR="004C6971" w:rsidRPr="00794996">
        <w:rPr>
          <w:rFonts w:ascii="Times New Roman" w:hAnsi="Times New Roman"/>
          <w:szCs w:val="28"/>
        </w:rPr>
        <w:t>)</w:t>
      </w:r>
      <w:r w:rsidR="004C6971" w:rsidRPr="00794996">
        <w:rPr>
          <w:rFonts w:ascii="Times New Roman" w:hAnsi="Times New Roman"/>
          <w:szCs w:val="28"/>
          <w:vertAlign w:val="subscript"/>
        </w:rPr>
        <w:t xml:space="preserve"> </w: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4C6971" w:rsidRPr="00794996" w:rsidRDefault="004C697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Таким образом,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мы пришли к типичной задаче линейного программирования : найти оптимальные значения проектных параметров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х</w:t>
      </w:r>
      <w:r w:rsidRPr="00794996">
        <w:rPr>
          <w:rFonts w:ascii="Times New Roman" w:hAnsi="Times New Roman"/>
          <w:szCs w:val="28"/>
          <w:vertAlign w:val="subscript"/>
          <w:lang w:val="en-US"/>
        </w:rPr>
        <w:t>i</w:t>
      </w:r>
      <w:r w:rsidR="0025123A" w:rsidRPr="00794996">
        <w:rPr>
          <w:rFonts w:ascii="Times New Roman" w:hAnsi="Times New Roman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Cs w:val="28"/>
        </w:rPr>
        <w:t>(</w:t>
      </w:r>
      <w:r w:rsidRPr="00794996">
        <w:rPr>
          <w:rFonts w:ascii="Times New Roman" w:hAnsi="Times New Roman"/>
          <w:szCs w:val="28"/>
          <w:lang w:val="en-US"/>
        </w:rPr>
        <w:t>i</w:t>
      </w:r>
      <w:r w:rsidRPr="00794996">
        <w:rPr>
          <w:rFonts w:ascii="Times New Roman" w:hAnsi="Times New Roman"/>
          <w:szCs w:val="28"/>
        </w:rPr>
        <w:t xml:space="preserve"> = 1,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. .</w:t>
      </w:r>
      <w:r w:rsidR="0073086E" w:rsidRPr="00794996">
        <w:rPr>
          <w:rFonts w:ascii="Times New Roman" w:hAnsi="Times New Roman"/>
          <w:szCs w:val="28"/>
        </w:rPr>
        <w:t>,</w:t>
      </w:r>
      <w:r w:rsidRPr="00794996">
        <w:rPr>
          <w:rFonts w:ascii="Times New Roman" w:hAnsi="Times New Roman"/>
          <w:szCs w:val="28"/>
        </w:rPr>
        <w:t xml:space="preserve"> 4),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удовлетворяющим условиям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(2),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(3)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и минимизирующим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стоимость перевозок (3).</w:t>
      </w:r>
      <w:r w:rsidR="0025123A" w:rsidRPr="00794996">
        <w:rPr>
          <w:rFonts w:ascii="Times New Roman" w:hAnsi="Times New Roman"/>
          <w:szCs w:val="28"/>
        </w:rPr>
        <w:t xml:space="preserve"> </w:t>
      </w:r>
    </w:p>
    <w:p w:rsidR="00BC73B7" w:rsidRPr="00794996" w:rsidRDefault="004C6971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Из анализа системы уравнений (1) следует,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что только первые два уравнения являются независимыми,</w:t>
      </w:r>
      <w:r w:rsidR="0025123A" w:rsidRPr="00794996">
        <w:rPr>
          <w:rFonts w:ascii="Times New Roman" w:hAnsi="Times New Roman"/>
          <w:szCs w:val="28"/>
        </w:rPr>
        <w:t xml:space="preserve"> </w:t>
      </w:r>
      <w:r w:rsidRPr="00794996">
        <w:rPr>
          <w:rFonts w:ascii="Times New Roman" w:hAnsi="Times New Roman"/>
          <w:szCs w:val="28"/>
        </w:rPr>
        <w:t>а последние можно получить из них</w:t>
      </w:r>
      <w:r w:rsidR="00BC73B7" w:rsidRPr="00794996">
        <w:rPr>
          <w:rFonts w:ascii="Times New Roman" w:hAnsi="Times New Roman"/>
          <w:szCs w:val="28"/>
        </w:rPr>
        <w:t>. Поэтому фактически имеем систему :</w:t>
      </w:r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25123A" w:rsidRPr="00794996" w:rsidRDefault="00051644" w:rsidP="00794996">
      <w:pPr>
        <w:widowControl w:val="0"/>
        <w:tabs>
          <w:tab w:val="left" w:pos="25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9" type="#_x0000_t87" style="position:absolute;left:0;text-align:left;margin-left:22.95pt;margin-top:.15pt;width:9pt;height:81pt;z-index:251642368" adj=",10234"/>
        </w:pict>
      </w:r>
      <w:r w:rsidR="00BC73B7" w:rsidRPr="00794996">
        <w:rPr>
          <w:rFonts w:ascii="Times New Roman" w:hAnsi="Times New Roman"/>
          <w:sz w:val="28"/>
          <w:szCs w:val="28"/>
        </w:rPr>
        <w:t>х</w:t>
      </w:r>
      <w:r w:rsidR="00BC73B7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BC73B7" w:rsidRPr="00794996">
        <w:rPr>
          <w:rFonts w:ascii="Times New Roman" w:hAnsi="Times New Roman"/>
          <w:sz w:val="28"/>
          <w:szCs w:val="28"/>
        </w:rPr>
        <w:t xml:space="preserve"> +</w:t>
      </w:r>
      <w:r w:rsidR="00BC73B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C73B7" w:rsidRPr="00794996">
        <w:rPr>
          <w:rFonts w:ascii="Times New Roman" w:hAnsi="Times New Roman"/>
          <w:sz w:val="28"/>
          <w:szCs w:val="28"/>
        </w:rPr>
        <w:t>х</w:t>
      </w:r>
      <w:r w:rsidR="00BC73B7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B8318D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C73B7" w:rsidRPr="00794996">
        <w:rPr>
          <w:rFonts w:ascii="Times New Roman" w:hAnsi="Times New Roman"/>
          <w:sz w:val="28"/>
          <w:szCs w:val="28"/>
        </w:rPr>
        <w:t>=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C73B7" w:rsidRPr="00794996">
        <w:rPr>
          <w:rFonts w:ascii="Times New Roman" w:hAnsi="Times New Roman"/>
          <w:sz w:val="28"/>
          <w:szCs w:val="28"/>
        </w:rPr>
        <w:t xml:space="preserve">60; </w:t>
      </w:r>
    </w:p>
    <w:p w:rsidR="0025123A" w:rsidRPr="00794996" w:rsidRDefault="00BC73B7" w:rsidP="00794996">
      <w:pPr>
        <w:widowControl w:val="0"/>
        <w:tabs>
          <w:tab w:val="left" w:pos="800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94996">
        <w:rPr>
          <w:rFonts w:ascii="Times New Roman" w:hAnsi="Times New Roman"/>
          <w:sz w:val="28"/>
          <w:szCs w:val="28"/>
        </w:rPr>
        <w:t>+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80;</w:t>
      </w:r>
      <w:r w:rsidR="00CC2526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(4)</w:t>
      </w:r>
    </w:p>
    <w:p w:rsidR="0025123A" w:rsidRPr="00794996" w:rsidRDefault="00BC73B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94996">
        <w:rPr>
          <w:rFonts w:ascii="Times New Roman" w:hAnsi="Times New Roman"/>
          <w:sz w:val="28"/>
          <w:szCs w:val="28"/>
        </w:rPr>
        <w:t>= 50 -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;</w:t>
      </w:r>
    </w:p>
    <w:p w:rsidR="0025123A" w:rsidRPr="00794996" w:rsidRDefault="00BC73B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90 -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BC73B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Поскольку в соответствии с (2) все проектные параметры должны быть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05FA0" w:rsidRPr="00794996">
        <w:rPr>
          <w:rFonts w:ascii="Times New Roman" w:hAnsi="Times New Roman"/>
          <w:sz w:val="28"/>
          <w:szCs w:val="28"/>
        </w:rPr>
        <w:t>н</w:t>
      </w:r>
      <w:r w:rsidRPr="00794996">
        <w:rPr>
          <w:rFonts w:ascii="Times New Roman" w:hAnsi="Times New Roman"/>
          <w:sz w:val="28"/>
          <w:szCs w:val="28"/>
        </w:rPr>
        <w:t>еотрицательны,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с учётом (4) получим следующую систему неравенств: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BC73B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≥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286F8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≥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6F6236" w:rsidRPr="00794996">
        <w:rPr>
          <w:rFonts w:ascii="Times New Roman" w:hAnsi="Times New Roman"/>
          <w:sz w:val="28"/>
          <w:szCs w:val="28"/>
        </w:rPr>
        <w:t>50</w:t>
      </w:r>
      <w:r w:rsidRPr="00794996">
        <w:rPr>
          <w:rFonts w:ascii="Times New Roman" w:hAnsi="Times New Roman"/>
          <w:sz w:val="28"/>
          <w:szCs w:val="28"/>
        </w:rPr>
        <w:t xml:space="preserve"> -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≥ 0, </w:t>
      </w:r>
      <w:r w:rsidR="006F6236" w:rsidRPr="00794996">
        <w:rPr>
          <w:rFonts w:ascii="Times New Roman" w:hAnsi="Times New Roman"/>
          <w:sz w:val="28"/>
          <w:szCs w:val="28"/>
        </w:rPr>
        <w:t>90 -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6F6236" w:rsidRPr="00794996">
        <w:rPr>
          <w:rFonts w:ascii="Times New Roman" w:hAnsi="Times New Roman"/>
          <w:sz w:val="28"/>
          <w:szCs w:val="28"/>
        </w:rPr>
        <w:t>х</w:t>
      </w:r>
      <w:r w:rsidR="006F6236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6F6236" w:rsidRPr="00794996">
        <w:rPr>
          <w:rFonts w:ascii="Times New Roman" w:hAnsi="Times New Roman"/>
          <w:sz w:val="28"/>
          <w:szCs w:val="28"/>
        </w:rPr>
        <w:t xml:space="preserve">≥ 0.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6F623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Эти неравенства можно записать в более компактном виде 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1D0D" w:rsidRPr="00794996" w:rsidRDefault="006F623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0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≤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 xml:space="preserve">≤ </w:t>
      </w:r>
      <w:r w:rsidR="00C3512C" w:rsidRPr="00794996">
        <w:rPr>
          <w:rFonts w:ascii="Times New Roman" w:hAnsi="Times New Roman"/>
          <w:sz w:val="28"/>
          <w:szCs w:val="28"/>
        </w:rPr>
        <w:t>50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0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≤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≤ 9</w:t>
      </w:r>
      <w:r w:rsidR="00C3512C" w:rsidRPr="00794996">
        <w:rPr>
          <w:rFonts w:ascii="Times New Roman" w:hAnsi="Times New Roman"/>
          <w:sz w:val="28"/>
          <w:szCs w:val="28"/>
        </w:rPr>
        <w:t>0.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(5)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B32F1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Данная система неравенств описывает все допустимые решения рассматриваемой задачи. Среди всех допустимых значений свободных параметров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нужно найти</w:t>
      </w:r>
      <w:r w:rsidR="00CD6034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оптимальные,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минимизирующие целевую функцию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b/>
          <w:sz w:val="28"/>
          <w:szCs w:val="28"/>
        </w:rPr>
        <w:t>.</w:t>
      </w:r>
      <w:r w:rsidR="0025123A" w:rsidRPr="00794996">
        <w:rPr>
          <w:rFonts w:ascii="Times New Roman" w:hAnsi="Times New Roman"/>
          <w:b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Формула (3) для неё с учётом соотношений (4) принимает вид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B32F1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7х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+ 9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+ 10</w:t>
      </w:r>
      <w:r w:rsidR="005F5FF8" w:rsidRPr="00794996">
        <w:rPr>
          <w:rFonts w:ascii="Times New Roman" w:hAnsi="Times New Roman"/>
          <w:sz w:val="28"/>
          <w:szCs w:val="28"/>
        </w:rPr>
        <w:t>(50 - х</w:t>
      </w:r>
      <w:r w:rsidR="005F5FF8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5F5FF8" w:rsidRPr="00794996">
        <w:rPr>
          <w:rFonts w:ascii="Times New Roman" w:hAnsi="Times New Roman"/>
          <w:sz w:val="28"/>
          <w:szCs w:val="28"/>
        </w:rPr>
        <w:t>)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+ 8</w:t>
      </w:r>
      <w:r w:rsidR="005F5FF8" w:rsidRPr="00794996">
        <w:rPr>
          <w:rFonts w:ascii="Times New Roman" w:hAnsi="Times New Roman"/>
          <w:sz w:val="28"/>
          <w:szCs w:val="28"/>
        </w:rPr>
        <w:t>(90 - х</w:t>
      </w:r>
      <w:r w:rsidR="005F5FF8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5F5FF8" w:rsidRPr="00794996">
        <w:rPr>
          <w:rFonts w:ascii="Times New Roman" w:hAnsi="Times New Roman"/>
          <w:sz w:val="28"/>
          <w:szCs w:val="28"/>
        </w:rPr>
        <w:t>);</w:t>
      </w:r>
    </w:p>
    <w:p w:rsidR="005F5FF8" w:rsidRPr="00794996" w:rsidRDefault="005F5FF8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-3х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 xml:space="preserve">+ 1220.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5F5FF8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Отсюда следует,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что стоимость перевозок </w:t>
      </w:r>
      <w:r w:rsidR="00562466" w:rsidRPr="00794996">
        <w:rPr>
          <w:rFonts w:ascii="Times New Roman" w:hAnsi="Times New Roman"/>
          <w:sz w:val="28"/>
          <w:szCs w:val="28"/>
        </w:rPr>
        <w:t>уменьшается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с увеличением значений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562466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;</w:t>
      </w:r>
      <w:r w:rsidR="000C7602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поэтому нужно взять его </w:t>
      </w:r>
      <w:r w:rsidR="00393203" w:rsidRPr="00794996">
        <w:rPr>
          <w:rFonts w:ascii="Times New Roman" w:hAnsi="Times New Roman"/>
          <w:sz w:val="28"/>
          <w:szCs w:val="28"/>
        </w:rPr>
        <w:t>наи</w:t>
      </w:r>
      <w:r w:rsidR="00562466" w:rsidRPr="00794996">
        <w:rPr>
          <w:rFonts w:ascii="Times New Roman" w:hAnsi="Times New Roman"/>
          <w:sz w:val="28"/>
          <w:szCs w:val="28"/>
        </w:rPr>
        <w:t>бол</w:t>
      </w:r>
      <w:r w:rsidR="00393203" w:rsidRPr="00794996">
        <w:rPr>
          <w:rFonts w:ascii="Times New Roman" w:hAnsi="Times New Roman"/>
          <w:sz w:val="28"/>
          <w:szCs w:val="28"/>
        </w:rPr>
        <w:t>ь</w:t>
      </w:r>
      <w:r w:rsidRPr="00794996">
        <w:rPr>
          <w:rFonts w:ascii="Times New Roman" w:hAnsi="Times New Roman"/>
          <w:sz w:val="28"/>
          <w:szCs w:val="28"/>
        </w:rPr>
        <w:t>шее допустимое значение</w:t>
      </w:r>
      <w:r w:rsidR="000C7602" w:rsidRPr="00794996">
        <w:rPr>
          <w:rFonts w:ascii="Times New Roman" w:hAnsi="Times New Roman"/>
          <w:sz w:val="28"/>
          <w:szCs w:val="28"/>
        </w:rPr>
        <w:t>.</w:t>
      </w:r>
      <w:r w:rsidR="00562466" w:rsidRPr="00794996">
        <w:rPr>
          <w:rFonts w:ascii="Times New Roman" w:hAnsi="Times New Roman"/>
          <w:sz w:val="28"/>
          <w:szCs w:val="28"/>
        </w:rPr>
        <w:t xml:space="preserve"> </w:t>
      </w:r>
      <w:r w:rsidR="000C7602" w:rsidRPr="00794996">
        <w:rPr>
          <w:rFonts w:ascii="Times New Roman" w:hAnsi="Times New Roman"/>
          <w:sz w:val="28"/>
          <w:szCs w:val="28"/>
        </w:rPr>
        <w:t xml:space="preserve">В соответствии </w:t>
      </w:r>
      <w:r w:rsidR="00C3512C" w:rsidRPr="00794996">
        <w:rPr>
          <w:rFonts w:ascii="Times New Roman" w:hAnsi="Times New Roman"/>
          <w:sz w:val="28"/>
          <w:szCs w:val="28"/>
        </w:rPr>
        <w:t xml:space="preserve">с </w:t>
      </w:r>
      <w:r w:rsidR="000C7602" w:rsidRPr="00794996">
        <w:rPr>
          <w:rFonts w:ascii="Times New Roman" w:hAnsi="Times New Roman"/>
          <w:sz w:val="28"/>
          <w:szCs w:val="28"/>
        </w:rPr>
        <w:t>(5)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6C60E7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562466" w:rsidRPr="00794996">
        <w:rPr>
          <w:rFonts w:ascii="Times New Roman" w:hAnsi="Times New Roman"/>
          <w:sz w:val="28"/>
          <w:szCs w:val="28"/>
        </w:rPr>
        <w:t>5</w:t>
      </w:r>
      <w:r w:rsidR="00393203" w:rsidRPr="00794996">
        <w:rPr>
          <w:rFonts w:ascii="Times New Roman" w:hAnsi="Times New Roman"/>
          <w:sz w:val="28"/>
          <w:szCs w:val="28"/>
        </w:rPr>
        <w:t>0</w:t>
      </w:r>
      <w:r w:rsidR="000C7602" w:rsidRPr="00794996">
        <w:rPr>
          <w:rFonts w:ascii="Times New Roman" w:hAnsi="Times New Roman"/>
          <w:sz w:val="28"/>
          <w:szCs w:val="28"/>
        </w:rPr>
        <w:t xml:space="preserve">, </w:t>
      </w:r>
      <w:r w:rsidR="00C14AFF" w:rsidRPr="00794996">
        <w:rPr>
          <w:rFonts w:ascii="Times New Roman" w:hAnsi="Times New Roman"/>
          <w:sz w:val="28"/>
          <w:szCs w:val="28"/>
        </w:rPr>
        <w:t>тогда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C7602" w:rsidRPr="00794996">
        <w:rPr>
          <w:rFonts w:ascii="Times New Roman" w:hAnsi="Times New Roman"/>
          <w:sz w:val="28"/>
          <w:szCs w:val="28"/>
        </w:rPr>
        <w:t>получим</w:t>
      </w:r>
      <w:r w:rsidR="00C14AFF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14AFF" w:rsidRPr="00794996">
        <w:rPr>
          <w:rFonts w:ascii="Times New Roman" w:hAnsi="Times New Roman"/>
          <w:sz w:val="28"/>
          <w:szCs w:val="28"/>
        </w:rPr>
        <w:t>что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C7602" w:rsidRPr="00794996">
        <w:rPr>
          <w:rFonts w:ascii="Times New Roman" w:hAnsi="Times New Roman"/>
          <w:sz w:val="28"/>
          <w:szCs w:val="28"/>
        </w:rPr>
        <w:t>х</w:t>
      </w:r>
      <w:r w:rsidR="006C60E7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0C7602" w:rsidRPr="00794996">
        <w:rPr>
          <w:rFonts w:ascii="Times New Roman" w:hAnsi="Times New Roman"/>
          <w:sz w:val="28"/>
          <w:szCs w:val="28"/>
        </w:rPr>
        <w:t xml:space="preserve"> = 60 -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C7602" w:rsidRPr="00794996">
        <w:rPr>
          <w:rFonts w:ascii="Times New Roman" w:hAnsi="Times New Roman"/>
          <w:sz w:val="28"/>
          <w:szCs w:val="28"/>
        </w:rPr>
        <w:t>х</w:t>
      </w:r>
      <w:r w:rsidR="00562466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0C7602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62466" w:rsidRPr="00794996">
        <w:rPr>
          <w:rFonts w:ascii="Times New Roman" w:hAnsi="Times New Roman"/>
          <w:sz w:val="28"/>
          <w:szCs w:val="28"/>
        </w:rPr>
        <w:t>= 10.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562466" w:rsidRPr="00794996">
        <w:rPr>
          <w:rFonts w:ascii="Times New Roman" w:hAnsi="Times New Roman"/>
          <w:sz w:val="28"/>
          <w:szCs w:val="28"/>
        </w:rPr>
        <w:t>Т</w:t>
      </w:r>
      <w:r w:rsidRPr="00794996">
        <w:rPr>
          <w:rFonts w:ascii="Times New Roman" w:hAnsi="Times New Roman"/>
          <w:sz w:val="28"/>
          <w:szCs w:val="28"/>
        </w:rPr>
        <w:t>огда</w:t>
      </w:r>
      <w:r w:rsidR="00562466" w:rsidRPr="00794996">
        <w:rPr>
          <w:rFonts w:ascii="Times New Roman" w:hAnsi="Times New Roman"/>
          <w:sz w:val="28"/>
          <w:szCs w:val="28"/>
        </w:rPr>
        <w:t xml:space="preserve"> оптимальные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562466" w:rsidRPr="00794996">
        <w:rPr>
          <w:rFonts w:ascii="Times New Roman" w:hAnsi="Times New Roman"/>
          <w:sz w:val="28"/>
          <w:szCs w:val="28"/>
        </w:rPr>
        <w:t>значен</w:t>
      </w:r>
      <w:r w:rsidR="00393203" w:rsidRPr="00794996">
        <w:rPr>
          <w:rFonts w:ascii="Times New Roman" w:hAnsi="Times New Roman"/>
          <w:sz w:val="28"/>
          <w:szCs w:val="28"/>
        </w:rPr>
        <w:t>ия остальных параметров можно найти по формулам (4):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203" w:rsidRPr="00794996" w:rsidRDefault="0039320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= 50 -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=50 – 50 =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90 -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 xml:space="preserve">= 90 – 10 = 80.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203" w:rsidRPr="00794996" w:rsidRDefault="0039320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 этом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случае минимальная общая стоимость перевозок ра</w:t>
      </w:r>
      <w:r w:rsidR="00562466" w:rsidRPr="00794996">
        <w:rPr>
          <w:rFonts w:ascii="Times New Roman" w:hAnsi="Times New Roman"/>
          <w:sz w:val="28"/>
          <w:szCs w:val="28"/>
        </w:rPr>
        <w:t>в</w:t>
      </w:r>
      <w:r w:rsidRPr="00794996">
        <w:rPr>
          <w:rFonts w:ascii="Times New Roman" w:hAnsi="Times New Roman"/>
          <w:sz w:val="28"/>
          <w:szCs w:val="28"/>
        </w:rPr>
        <w:t>на 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93203" w:rsidRPr="00794996" w:rsidRDefault="0039320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7*50 + 9*10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+ 10*0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+ 8*80 = 350 + 90 + 0 + 640 = </w:t>
      </w:r>
      <w:r w:rsidR="000C7602" w:rsidRPr="00794996">
        <w:rPr>
          <w:rFonts w:ascii="Times New Roman" w:hAnsi="Times New Roman"/>
          <w:sz w:val="28"/>
          <w:szCs w:val="28"/>
        </w:rPr>
        <w:t xml:space="preserve">1080.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2466" w:rsidRPr="00794996" w:rsidRDefault="0056246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То есть,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минимальная общая стоимость перевозок </w:t>
      </w:r>
      <w:r w:rsidRPr="00794996">
        <w:rPr>
          <w:rFonts w:ascii="Times New Roman" w:hAnsi="Times New Roman"/>
          <w:b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b/>
          <w:sz w:val="28"/>
          <w:szCs w:val="28"/>
        </w:rPr>
        <w:t xml:space="preserve"> = 1080. </w:t>
      </w:r>
    </w:p>
    <w:p w:rsidR="0025123A" w:rsidRPr="00794996" w:rsidRDefault="0056246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Покажем на рисунке схему доставки сырья на заводы. (</w:t>
      </w:r>
      <w:r w:rsidR="00D7284F" w:rsidRPr="00794996">
        <w:rPr>
          <w:rFonts w:ascii="Times New Roman" w:hAnsi="Times New Roman"/>
          <w:sz w:val="28"/>
          <w:szCs w:val="28"/>
        </w:rPr>
        <w:t>Ч</w:t>
      </w:r>
      <w:r w:rsidRPr="00794996">
        <w:rPr>
          <w:rFonts w:ascii="Times New Roman" w:hAnsi="Times New Roman"/>
          <w:sz w:val="28"/>
          <w:szCs w:val="28"/>
        </w:rPr>
        <w:t>исла указывают количество сырья в тоннах).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50" editas="canvas" style="width:261pt;height:127.9pt;mso-position-horizontal-relative:char;mso-position-vertical-relative:line" coordorigin="2413,11459" coordsize="6364,3180">
            <o:lock v:ext="edit" aspectratio="t"/>
            <v:shape id="_x0000_s1051" type="#_x0000_t75" style="position:absolute;left:2413;top:11459;width:6364;height:3180" o:preferrelative="f">
              <v:fill o:detectmouseclick="t"/>
              <v:path o:extrusionok="t" o:connecttype="none"/>
              <o:lock v:ext="edit" text="t"/>
            </v:shape>
            <v:rect id="_x0000_s1052" style="position:absolute;left:4113;top:11465;width:2964;height:576">
              <v:textbox style="mso-next-textbox:#_x0000_s1052" inset="1.63058mm,.81528mm,1.63058mm,.81528mm">
                <w:txbxContent>
                  <w:p w:rsidR="00D515D0" w:rsidRPr="00F1571D" w:rsidRDefault="00D515D0" w:rsidP="00F1571D">
                    <w:pPr>
                      <w:jc w:val="center"/>
                    </w:pPr>
                    <w:r w:rsidRPr="00F1571D">
                      <w:t>1-й склад</w:t>
                    </w:r>
                  </w:p>
                </w:txbxContent>
              </v:textbox>
            </v:rect>
            <v:rect id="_x0000_s1053" style="position:absolute;left:2419;top:12761;width:2964;height:576">
              <v:textbox style="mso-next-textbox:#_x0000_s1053" inset="1.63058mm,.81528mm,1.63058mm,.81528mm">
                <w:txbxContent>
                  <w:p w:rsidR="00D515D0" w:rsidRPr="00F1571D" w:rsidRDefault="00D515D0" w:rsidP="00F1571D">
                    <w:pPr>
                      <w:jc w:val="center"/>
                    </w:pPr>
                    <w:r w:rsidRPr="00F1571D">
                      <w:t>1-й завод</w:t>
                    </w:r>
                  </w:p>
                </w:txbxContent>
              </v:textbox>
            </v:rect>
            <v:rect id="_x0000_s1054" style="position:absolute;left:5807;top:12761;width:2964;height:576">
              <v:textbox style="mso-next-textbox:#_x0000_s1054" inset="1.63058mm,.81528mm,1.63058mm,.81528mm">
                <w:txbxContent>
                  <w:p w:rsidR="00D515D0" w:rsidRPr="00F1571D" w:rsidRDefault="00D515D0" w:rsidP="00F1571D">
                    <w:pPr>
                      <w:jc w:val="center"/>
                    </w:pPr>
                    <w:r w:rsidRPr="00F1571D">
                      <w:t>2-й завод</w:t>
                    </w:r>
                  </w:p>
                </w:txbxContent>
              </v:textbox>
            </v:rect>
            <v:rect id="_x0000_s1055" style="position:absolute;left:4113;top:14057;width:2965;height:576">
              <v:textbox style="mso-next-textbox:#_x0000_s1055" inset="1.63058mm,.81528mm,1.63058mm,.81528mm">
                <w:txbxContent>
                  <w:p w:rsidR="00D515D0" w:rsidRPr="00F1571D" w:rsidRDefault="00D515D0" w:rsidP="00F1571D">
                    <w:pPr>
                      <w:jc w:val="center"/>
                    </w:pPr>
                    <w:r w:rsidRPr="00F1571D">
                      <w:t>2-й склад</w:t>
                    </w:r>
                  </w:p>
                </w:txbxContent>
              </v:textbox>
            </v:rect>
            <v:line id="_x0000_s1056" style="position:absolute;flip:y" from="5525,13337" to="7219,14057">
              <v:stroke endarrow="block"/>
            </v:line>
            <v:line id="_x0000_s1057" style="position:absolute;flip:x" from="3831,12041" to="5525,12761">
              <v:stroke endarrow="block"/>
            </v:line>
            <v:line id="_x0000_s1058" style="position:absolute" from="5666,12041" to="7219,12761">
              <v:stroke endarrow="block"/>
            </v:line>
            <v:oval id="_x0000_s1059" style="position:absolute;left:3491;top:11926;width:671;height:634;rotation:-3546459fd" stroked="f">
              <v:textbox style="mso-next-textbox:#_x0000_s1059" inset="1.63058mm,.81528mm,1.63058mm,.81528mm">
                <w:txbxContent>
                  <w:p w:rsidR="00D515D0" w:rsidRPr="00F1571D" w:rsidRDefault="00D515D0" w:rsidP="00D7284F">
                    <w:r w:rsidRPr="00F1571D">
                      <w:t>50</w:t>
                    </w:r>
                  </w:p>
                </w:txbxContent>
              </v:textbox>
            </v:oval>
            <v:oval id="_x0000_s1060" style="position:absolute;left:7000;top:11928;width:701;height:659;rotation:90" stroked="f">
              <v:textbox style="mso-next-textbox:#_x0000_s1060" inset="1.63058mm,.81528mm,1.63058mm,.81528mm">
                <w:txbxContent>
                  <w:p w:rsidR="00D515D0" w:rsidRPr="00F1571D" w:rsidRDefault="00D515D0" w:rsidP="00D7284F">
                    <w:r w:rsidRPr="00F1571D">
                      <w:t>10</w:t>
                    </w:r>
                  </w:p>
                </w:txbxContent>
              </v:textbox>
            </v:oval>
            <v:oval id="_x0000_s1061" style="position:absolute;left:7021;top:13473;width:777;height:671;rotation:1734530fd" stroked="f">
              <v:textbox style="mso-next-textbox:#_x0000_s1061" inset="1.63058mm,.81528mm,1.63058mm,.81528mm">
                <w:txbxContent>
                  <w:p w:rsidR="00D515D0" w:rsidRPr="00F1571D" w:rsidRDefault="00D515D0" w:rsidP="00D7284F">
                    <w:r w:rsidRPr="00F1571D">
                      <w:t>80</w:t>
                    </w:r>
                  </w:p>
                </w:txbxContent>
              </v:textbox>
            </v:oval>
            <w10:wrap type="none"/>
            <w10:anchorlock/>
          </v:group>
        </w:pic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9" w:name="_Toc187058301"/>
      <w:bookmarkStart w:id="50" w:name="_Toc187058826"/>
      <w:bookmarkStart w:id="51" w:name="_Toc187160265"/>
      <w:bookmarkStart w:id="52" w:name="_Toc187160763"/>
    </w:p>
    <w:p w:rsidR="0025123A" w:rsidRPr="00794996" w:rsidRDefault="00CD6034" w:rsidP="00794996">
      <w:pPr>
        <w:pStyle w:val="20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794996">
        <w:rPr>
          <w:rFonts w:ascii="Times New Roman" w:hAnsi="Times New Roman" w:cs="Times New Roman"/>
          <w:i w:val="0"/>
        </w:rPr>
        <w:br w:type="page"/>
      </w:r>
      <w:r w:rsidR="00C56A53" w:rsidRPr="00794996">
        <w:rPr>
          <w:rFonts w:ascii="Times New Roman" w:hAnsi="Times New Roman" w:cs="Times New Roman"/>
          <w:i w:val="0"/>
        </w:rPr>
        <w:t>2.2 Решение п</w:t>
      </w:r>
      <w:r w:rsidR="00F567D4" w:rsidRPr="00794996">
        <w:rPr>
          <w:rFonts w:ascii="Times New Roman" w:hAnsi="Times New Roman" w:cs="Times New Roman"/>
          <w:i w:val="0"/>
        </w:rPr>
        <w:t>роизводств</w:t>
      </w:r>
      <w:r w:rsidR="00C56A53" w:rsidRPr="00794996">
        <w:rPr>
          <w:rFonts w:ascii="Times New Roman" w:hAnsi="Times New Roman" w:cs="Times New Roman"/>
          <w:i w:val="0"/>
        </w:rPr>
        <w:t>енн</w:t>
      </w:r>
      <w:bookmarkEnd w:id="49"/>
      <w:bookmarkEnd w:id="50"/>
      <w:r w:rsidR="00C56A53" w:rsidRPr="00794996">
        <w:rPr>
          <w:rFonts w:ascii="Times New Roman" w:hAnsi="Times New Roman" w:cs="Times New Roman"/>
          <w:i w:val="0"/>
        </w:rPr>
        <w:t>ой задачи</w:t>
      </w:r>
      <w:bookmarkEnd w:id="51"/>
      <w:bookmarkEnd w:id="52"/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16D6" w:rsidRPr="00794996" w:rsidRDefault="006C16D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Для производства двух видов изделий А и В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предприятие использует три вида сырья. Другие условия задачи приведены в таблице.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7621" w:type="dxa"/>
        <w:tblInd w:w="817" w:type="dxa"/>
        <w:tblLook w:val="01E0" w:firstRow="1" w:lastRow="1" w:firstColumn="1" w:lastColumn="1" w:noHBand="0" w:noVBand="0"/>
      </w:tblPr>
      <w:tblGrid>
        <w:gridCol w:w="3159"/>
        <w:gridCol w:w="2194"/>
        <w:gridCol w:w="2268"/>
      </w:tblGrid>
      <w:tr w:rsidR="006C16D6" w:rsidRPr="00794996" w:rsidTr="00CC2526">
        <w:trPr>
          <w:trHeight w:val="845"/>
        </w:trPr>
        <w:tc>
          <w:tcPr>
            <w:tcW w:w="3159" w:type="dxa"/>
          </w:tcPr>
          <w:p w:rsidR="006C16D6" w:rsidRPr="00794996" w:rsidRDefault="006C16D6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Вид сырья</w:t>
            </w:r>
          </w:p>
        </w:tc>
        <w:tc>
          <w:tcPr>
            <w:tcW w:w="2194" w:type="dxa"/>
          </w:tcPr>
          <w:p w:rsidR="0025123A" w:rsidRPr="00794996" w:rsidRDefault="00051644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_x0000_s1062" style="position:absolute;left:0;text-align:left;z-index:251666944;mso-position-horizontal-relative:text;mso-position-vertical-relative:text" from="-4.95pt,32.6pt" to="102.4pt,32.6pt"/>
              </w:pic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>Нормы расхода сырья на одно изделие,</w:t>
            </w:r>
            <w:r w:rsidR="0025123A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>кг</w:t>
            </w:r>
          </w:p>
          <w:p w:rsidR="006C16D6" w:rsidRPr="00794996" w:rsidRDefault="00051644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pict>
                <v:line id="_x0000_s1063" style="position:absolute;left:0;text-align:left;z-index:251643392" from="44.65pt,-1.45pt" to="44.65pt,113.05pt"/>
              </w:pict>
            </w:r>
            <w:r w:rsidR="00356370" w:rsidRPr="00794996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CC2526" w:rsidRPr="007949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</w:t>
            </w:r>
            <w:r w:rsidR="00356370" w:rsidRPr="00794996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</w:p>
        </w:tc>
        <w:tc>
          <w:tcPr>
            <w:tcW w:w="2268" w:type="dxa"/>
          </w:tcPr>
          <w:p w:rsidR="006C16D6" w:rsidRPr="00794996" w:rsidRDefault="0036448E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О</w: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>бщее количество сырья,</w:t>
            </w:r>
            <w:r w:rsidR="0025123A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</w:tr>
      <w:tr w:rsidR="006C16D6" w:rsidRPr="00794996" w:rsidTr="00CD6034">
        <w:trPr>
          <w:trHeight w:val="439"/>
        </w:trPr>
        <w:tc>
          <w:tcPr>
            <w:tcW w:w="3159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499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194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2</w:t>
            </w:r>
            <w:r w:rsidR="00CC2526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2526" w:rsidRPr="007949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</w:t>
            </w:r>
            <w:r w:rsidRPr="007949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</w:tr>
      <w:tr w:rsidR="006C16D6" w:rsidRPr="00794996" w:rsidTr="00CD6034">
        <w:trPr>
          <w:trHeight w:val="451"/>
        </w:trPr>
        <w:tc>
          <w:tcPr>
            <w:tcW w:w="3159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499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94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4</w:t>
            </w:r>
            <w:r w:rsidR="00CC2526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2526" w:rsidRPr="007949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</w:t>
            </w:r>
            <w:r w:rsidRPr="0079499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6C16D6" w:rsidRPr="00794996" w:rsidTr="00CD6034">
        <w:trPr>
          <w:trHeight w:val="329"/>
        </w:trPr>
        <w:tc>
          <w:tcPr>
            <w:tcW w:w="3159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499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194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1</w:t>
            </w:r>
            <w:r w:rsidR="00CC2526" w:rsidRPr="007949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</w:t>
            </w:r>
            <w:r w:rsidRPr="00794996">
              <w:rPr>
                <w:rFonts w:ascii="Times New Roman" w:hAnsi="Times New Roman"/>
                <w:sz w:val="20"/>
                <w:szCs w:val="20"/>
              </w:rPr>
              <w:t>2</w:t>
            </w:r>
            <w:r w:rsidR="0025123A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</w:tr>
      <w:tr w:rsidR="006C16D6" w:rsidRPr="00794996" w:rsidTr="00CD6034">
        <w:trPr>
          <w:trHeight w:val="463"/>
        </w:trPr>
        <w:tc>
          <w:tcPr>
            <w:tcW w:w="3159" w:type="dxa"/>
          </w:tcPr>
          <w:p w:rsidR="006C16D6" w:rsidRPr="00794996" w:rsidRDefault="00EF513E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П</w: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>рибыль от реализации одного изделия,</w:t>
            </w:r>
            <w:r w:rsidR="0025123A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6370" w:rsidRPr="00794996">
              <w:rPr>
                <w:rFonts w:ascii="Times New Roman" w:hAnsi="Times New Roman"/>
                <w:sz w:val="20"/>
                <w:szCs w:val="20"/>
              </w:rPr>
              <w:t xml:space="preserve">ден. ед. </w:t>
            </w:r>
          </w:p>
        </w:tc>
        <w:tc>
          <w:tcPr>
            <w:tcW w:w="2194" w:type="dxa"/>
          </w:tcPr>
          <w:p w:rsidR="006C16D6" w:rsidRPr="00794996" w:rsidRDefault="00356370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94996">
              <w:rPr>
                <w:rFonts w:ascii="Times New Roman" w:hAnsi="Times New Roman"/>
                <w:sz w:val="20"/>
                <w:szCs w:val="20"/>
              </w:rPr>
              <w:t>30</w:t>
            </w:r>
            <w:r w:rsidR="00CC2526" w:rsidRPr="007949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2526" w:rsidRPr="0079499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</w:t>
            </w:r>
            <w:r w:rsidRPr="00794996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</w:tcPr>
          <w:p w:rsidR="006C16D6" w:rsidRPr="00794996" w:rsidRDefault="006C16D6" w:rsidP="00794996">
            <w:pPr>
              <w:widowControl w:val="0"/>
              <w:spacing w:after="0" w:line="360" w:lineRule="auto"/>
              <w:ind w:firstLine="176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5FF8" w:rsidRPr="00794996" w:rsidRDefault="005F5FF8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6370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064" style="position:absolute;left:0;text-align:left;z-index:251644416" from="-4in,22.9pt" to="-143.8pt,23.6pt"/>
        </w:pict>
      </w:r>
      <w:r w:rsidR="00356370" w:rsidRPr="00794996">
        <w:rPr>
          <w:rFonts w:ascii="Times New Roman" w:hAnsi="Times New Roman"/>
          <w:sz w:val="28"/>
          <w:szCs w:val="28"/>
        </w:rPr>
        <w:t>Составить такой план выпуска продукции,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56370" w:rsidRPr="00794996">
        <w:rPr>
          <w:rFonts w:ascii="Times New Roman" w:hAnsi="Times New Roman"/>
          <w:sz w:val="28"/>
          <w:szCs w:val="28"/>
        </w:rPr>
        <w:t>при котором прибыль предприятия от реализации продукции будет максимальной при условии,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56370" w:rsidRPr="00794996">
        <w:rPr>
          <w:rFonts w:ascii="Times New Roman" w:hAnsi="Times New Roman"/>
          <w:sz w:val="28"/>
          <w:szCs w:val="28"/>
        </w:rPr>
        <w:t>что изделие В надо выпустить не мене</w:t>
      </w:r>
      <w:r w:rsidR="00F1571D" w:rsidRPr="00794996">
        <w:rPr>
          <w:rFonts w:ascii="Times New Roman" w:hAnsi="Times New Roman"/>
          <w:sz w:val="28"/>
          <w:szCs w:val="28"/>
        </w:rPr>
        <w:t>е</w:t>
      </w:r>
      <w:r w:rsidR="00356370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56370" w:rsidRPr="00794996">
        <w:rPr>
          <w:rFonts w:ascii="Times New Roman" w:hAnsi="Times New Roman"/>
          <w:sz w:val="28"/>
          <w:szCs w:val="28"/>
        </w:rPr>
        <w:t xml:space="preserve">чем изделия А. </w:t>
      </w:r>
    </w:p>
    <w:p w:rsidR="005F5FF8" w:rsidRPr="00794996" w:rsidRDefault="0035637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Решение.</w:t>
      </w:r>
    </w:p>
    <w:p w:rsidR="0025123A" w:rsidRPr="00794996" w:rsidRDefault="00F1571D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Обозначим через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21038D"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1038D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1038D" w:rsidRPr="00794996">
        <w:rPr>
          <w:rFonts w:ascii="Times New Roman" w:hAnsi="Times New Roman"/>
          <w:sz w:val="28"/>
          <w:szCs w:val="28"/>
        </w:rPr>
        <w:t>количество единиц продукции соответственно А и В,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1038D" w:rsidRPr="00794996">
        <w:rPr>
          <w:rFonts w:ascii="Times New Roman" w:hAnsi="Times New Roman"/>
          <w:sz w:val="28"/>
          <w:szCs w:val="28"/>
        </w:rPr>
        <w:t xml:space="preserve">запланированных к производству. </w:t>
      </w:r>
      <w:r w:rsidR="002425D2" w:rsidRPr="00794996">
        <w:rPr>
          <w:rFonts w:ascii="Times New Roman" w:hAnsi="Times New Roman"/>
          <w:sz w:val="28"/>
          <w:szCs w:val="28"/>
        </w:rPr>
        <w:t>Для их изготовления потребуется (12 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425D2" w:rsidRPr="00794996">
        <w:rPr>
          <w:rFonts w:ascii="Times New Roman" w:hAnsi="Times New Roman"/>
          <w:sz w:val="28"/>
          <w:szCs w:val="28"/>
        </w:rPr>
        <w:t xml:space="preserve"> +4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</w:rPr>
        <w:t>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425D2" w:rsidRPr="00794996">
        <w:rPr>
          <w:rFonts w:ascii="Times New Roman" w:hAnsi="Times New Roman"/>
          <w:sz w:val="28"/>
          <w:szCs w:val="28"/>
        </w:rPr>
        <w:t>) единиц ресурса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</w:t>
      </w:r>
      <w:r w:rsidR="002425D2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</w:rPr>
        <w:t>(4х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425D2" w:rsidRPr="00794996">
        <w:rPr>
          <w:rFonts w:ascii="Times New Roman" w:hAnsi="Times New Roman"/>
          <w:sz w:val="28"/>
          <w:szCs w:val="28"/>
        </w:rPr>
        <w:t xml:space="preserve"> +4х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425D2" w:rsidRPr="00794996">
        <w:rPr>
          <w:rFonts w:ascii="Times New Roman" w:hAnsi="Times New Roman"/>
          <w:sz w:val="28"/>
          <w:szCs w:val="28"/>
        </w:rPr>
        <w:t>) единиц ресурса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II</w:t>
      </w:r>
      <w:r w:rsidR="002425D2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</w:rPr>
        <w:t>(3х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425D2" w:rsidRPr="00794996">
        <w:rPr>
          <w:rFonts w:ascii="Times New Roman" w:hAnsi="Times New Roman"/>
          <w:sz w:val="28"/>
          <w:szCs w:val="28"/>
        </w:rPr>
        <w:t xml:space="preserve"> +12х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425D2" w:rsidRPr="00794996">
        <w:rPr>
          <w:rFonts w:ascii="Times New Roman" w:hAnsi="Times New Roman"/>
          <w:sz w:val="28"/>
          <w:szCs w:val="28"/>
        </w:rPr>
        <w:t>) единиц ресурса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III</w:t>
      </w:r>
      <w:r w:rsidR="002425D2" w:rsidRPr="00794996">
        <w:rPr>
          <w:rFonts w:ascii="Times New Roman" w:hAnsi="Times New Roman"/>
          <w:sz w:val="28"/>
          <w:szCs w:val="28"/>
        </w:rPr>
        <w:t xml:space="preserve">. Так кА потребление ресурсов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</w:t>
      </w:r>
      <w:r w:rsidR="002425D2" w:rsidRPr="00794996">
        <w:rPr>
          <w:rFonts w:ascii="Times New Roman" w:hAnsi="Times New Roman"/>
          <w:sz w:val="28"/>
          <w:szCs w:val="28"/>
        </w:rPr>
        <w:t xml:space="preserve">,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II</w:t>
      </w:r>
      <w:r w:rsidR="002425D2" w:rsidRPr="00794996">
        <w:rPr>
          <w:rFonts w:ascii="Times New Roman" w:hAnsi="Times New Roman"/>
          <w:sz w:val="28"/>
          <w:szCs w:val="28"/>
        </w:rPr>
        <w:t xml:space="preserve">, </w:t>
      </w:r>
      <w:r w:rsidR="002425D2" w:rsidRPr="00794996">
        <w:rPr>
          <w:rFonts w:ascii="Times New Roman" w:hAnsi="Times New Roman"/>
          <w:sz w:val="28"/>
          <w:szCs w:val="28"/>
          <w:lang w:val="en-US"/>
        </w:rPr>
        <w:t>III</w:t>
      </w:r>
      <w:r w:rsidR="002425D2" w:rsidRPr="00794996">
        <w:rPr>
          <w:rFonts w:ascii="Times New Roman" w:hAnsi="Times New Roman"/>
          <w:sz w:val="28"/>
          <w:szCs w:val="28"/>
        </w:rPr>
        <w:t xml:space="preserve"> не должно превышать их запасов, то связь между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</w:rPr>
        <w:t>потреблением ресурсов и их запасами выразится системой неравенств: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numPr>
          <w:ins w:id="53" w:author="Customer" w:date="2007-12-29T01:17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5" type="#_x0000_t87" style="position:absolute;left:0;text-align:left;margin-left:222.45pt;margin-top:4.45pt;width:9pt;height:63pt;z-index:251652608"/>
        </w:pict>
      </w:r>
      <w:r>
        <w:rPr>
          <w:noProof/>
          <w:lang w:eastAsia="ru-RU"/>
        </w:rPr>
        <w:pict>
          <v:shape id="_x0000_s1066" type="#_x0000_t87" style="position:absolute;left:0;text-align:left;margin-left:25.95pt;margin-top:4pt;width:9pt;height:63pt;z-index:251645440"/>
        </w:pict>
      </w:r>
      <w:r w:rsidR="00C96809" w:rsidRPr="00794996">
        <w:rPr>
          <w:rFonts w:ascii="Times New Roman" w:hAnsi="Times New Roman"/>
          <w:sz w:val="28"/>
          <w:szCs w:val="28"/>
        </w:rPr>
        <w:t>12</w:t>
      </w:r>
      <w:r w:rsidR="002425D2" w:rsidRPr="00794996">
        <w:rPr>
          <w:rFonts w:ascii="Times New Roman" w:hAnsi="Times New Roman"/>
          <w:sz w:val="28"/>
          <w:szCs w:val="28"/>
        </w:rPr>
        <w:t>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425D2" w:rsidRPr="00794996">
        <w:rPr>
          <w:rFonts w:ascii="Times New Roman" w:hAnsi="Times New Roman"/>
          <w:sz w:val="28"/>
          <w:szCs w:val="28"/>
        </w:rPr>
        <w:t xml:space="preserve"> +</w:t>
      </w:r>
      <w:r w:rsidR="00C96809" w:rsidRPr="00794996">
        <w:rPr>
          <w:rFonts w:ascii="Times New Roman" w:hAnsi="Times New Roman"/>
          <w:sz w:val="28"/>
          <w:szCs w:val="28"/>
        </w:rPr>
        <w:t>4</w:t>
      </w:r>
      <w:r w:rsidR="002425D2" w:rsidRPr="00794996">
        <w:rPr>
          <w:rFonts w:ascii="Times New Roman" w:hAnsi="Times New Roman"/>
          <w:sz w:val="28"/>
          <w:szCs w:val="28"/>
        </w:rPr>
        <w:t>х</w:t>
      </w:r>
      <w:r w:rsidR="002425D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425D2" w:rsidRPr="00794996">
        <w:rPr>
          <w:rFonts w:ascii="Times New Roman" w:hAnsi="Times New Roman"/>
          <w:sz w:val="28"/>
          <w:szCs w:val="28"/>
        </w:rPr>
        <w:t>≤ 300;</w:t>
      </w:r>
      <w:r w:rsidR="00D835EC" w:rsidRPr="00794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67" editas="canvas" style="width:9pt;height:9pt;mso-position-horizontal-relative:char;mso-position-vertical-relative:line" coordorigin="4113,13366" coordsize="141,144">
            <o:lock v:ext="edit" aspectratio="t"/>
            <v:shape id="_x0000_s1068" type="#_x0000_t75" style="position:absolute;left:4113;top:13366;width:141;height:144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    </w:t>
      </w:r>
      <w:r w:rsidR="00C96809" w:rsidRPr="00794996">
        <w:rPr>
          <w:rFonts w:ascii="Times New Roman" w:hAnsi="Times New Roman"/>
          <w:sz w:val="28"/>
          <w:szCs w:val="28"/>
        </w:rPr>
        <w:t>3х</w:t>
      </w:r>
      <w:r w:rsidR="00C9680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C96809" w:rsidRPr="00794996">
        <w:rPr>
          <w:rFonts w:ascii="Times New Roman" w:hAnsi="Times New Roman"/>
          <w:sz w:val="28"/>
          <w:szCs w:val="28"/>
        </w:rPr>
        <w:t xml:space="preserve"> + х</w:t>
      </w:r>
      <w:r w:rsidR="00C9680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96809" w:rsidRPr="00794996">
        <w:rPr>
          <w:rFonts w:ascii="Times New Roman" w:hAnsi="Times New Roman"/>
          <w:sz w:val="28"/>
          <w:szCs w:val="28"/>
        </w:rPr>
        <w:t xml:space="preserve">≤ 75;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69" editas="canvas" style="width:9pt;height:9pt;mso-position-horizontal-relative:char;mso-position-vertical-relative:line" coordorigin="4113,13366" coordsize="141,144">
            <o:lock v:ext="edit" aspectratio="t"/>
            <v:shape id="_x0000_s1070" type="#_x0000_t75" style="position:absolute;left:4113;top:13366;width:141;height:144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25123A" w:rsidRPr="00794996" w:rsidRDefault="00C96809" w:rsidP="00794996">
      <w:pPr>
        <w:widowControl w:val="0"/>
        <w:tabs>
          <w:tab w:val="center" w:pos="4590"/>
          <w:tab w:val="left" w:pos="8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4х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+4х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≤ 120;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или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 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≤ 30;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(6)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C96809" w:rsidP="00794996">
      <w:pPr>
        <w:widowControl w:val="0"/>
        <w:numPr>
          <w:ins w:id="54" w:author="Customer" w:date="2007-12-29T01:18:00Z"/>
        </w:numPr>
        <w:tabs>
          <w:tab w:val="center" w:pos="4590"/>
          <w:tab w:val="left" w:pos="8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3х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+12х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≤ 252.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+4х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≤ 84. </w:t>
      </w:r>
    </w:p>
    <w:p w:rsidR="00A57344" w:rsidRPr="00794996" w:rsidRDefault="00A573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25D2" w:rsidRPr="00794996" w:rsidRDefault="00D835E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 смыслу задачи переменные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≥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≥ 0.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(7)</w:t>
      </w:r>
    </w:p>
    <w:p w:rsidR="00D835EC" w:rsidRPr="00794996" w:rsidRDefault="00D835E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Суммарная прибыль А составит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30х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от реализации продукции А 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40х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2 </w:t>
      </w:r>
      <w:r w:rsidRPr="00794996">
        <w:rPr>
          <w:rFonts w:ascii="Times New Roman" w:hAnsi="Times New Roman"/>
          <w:sz w:val="28"/>
          <w:szCs w:val="28"/>
        </w:rPr>
        <w:t>от реализации продукции В,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есть :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30х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+40х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2 </w:t>
      </w:r>
      <w:r w:rsidRPr="00794996">
        <w:rPr>
          <w:rFonts w:ascii="Times New Roman" w:hAnsi="Times New Roman"/>
          <w:sz w:val="28"/>
          <w:szCs w:val="28"/>
          <w:vertAlign w:val="subscript"/>
        </w:rPr>
        <w:tab/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(8)</w:t>
      </w:r>
    </w:p>
    <w:p w:rsidR="00C9733C" w:rsidRPr="00794996" w:rsidRDefault="00B1735D" w:rsidP="00794996">
      <w:pPr>
        <w:widowControl w:val="0"/>
        <w:tabs>
          <w:tab w:val="center" w:pos="4590"/>
          <w:tab w:val="left" w:pos="84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Далее будем решать задачу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9733C" w:rsidRPr="00794996">
        <w:rPr>
          <w:rFonts w:ascii="Times New Roman" w:hAnsi="Times New Roman"/>
          <w:sz w:val="28"/>
          <w:szCs w:val="28"/>
        </w:rPr>
        <w:t>двумя методами:</w:t>
      </w:r>
    </w:p>
    <w:p w:rsidR="00D835EC" w:rsidRPr="00794996" w:rsidRDefault="00C9733C" w:rsidP="00794996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bookmarkStart w:id="55" w:name="_Toc187058302"/>
      <w:bookmarkStart w:id="56" w:name="_Toc187058827"/>
      <w:r w:rsidRPr="00794996">
        <w:rPr>
          <w:rFonts w:ascii="Times New Roman" w:hAnsi="Times New Roman"/>
          <w:iCs/>
        </w:rPr>
        <w:t>1</w:t>
      </w:r>
      <w:r w:rsidR="00291A99" w:rsidRPr="00794996">
        <w:rPr>
          <w:rFonts w:ascii="Times New Roman" w:hAnsi="Times New Roman"/>
          <w:iCs/>
        </w:rPr>
        <w:t>способ –</w:t>
      </w:r>
      <w:r w:rsidR="00B1735D" w:rsidRPr="00794996">
        <w:rPr>
          <w:rFonts w:ascii="Times New Roman" w:hAnsi="Times New Roman"/>
          <w:iCs/>
        </w:rPr>
        <w:t xml:space="preserve"> симплексны</w:t>
      </w:r>
      <w:r w:rsidRPr="00794996">
        <w:rPr>
          <w:rFonts w:ascii="Times New Roman" w:hAnsi="Times New Roman"/>
          <w:iCs/>
        </w:rPr>
        <w:t>й</w:t>
      </w:r>
      <w:r w:rsidR="00291A99" w:rsidRPr="00794996">
        <w:rPr>
          <w:rFonts w:ascii="Times New Roman" w:hAnsi="Times New Roman"/>
          <w:iCs/>
        </w:rPr>
        <w:t xml:space="preserve"> </w:t>
      </w:r>
      <w:r w:rsidR="00B1735D" w:rsidRPr="00794996">
        <w:rPr>
          <w:rFonts w:ascii="Times New Roman" w:hAnsi="Times New Roman"/>
          <w:iCs/>
        </w:rPr>
        <w:t>метод</w:t>
      </w:r>
      <w:bookmarkEnd w:id="55"/>
      <w:bookmarkEnd w:id="56"/>
    </w:p>
    <w:p w:rsidR="00C9733C" w:rsidRPr="00794996" w:rsidRDefault="00B1735D" w:rsidP="00794996">
      <w:pPr>
        <w:widowControl w:val="0"/>
        <w:tabs>
          <w:tab w:val="center" w:pos="4590"/>
          <w:tab w:val="left" w:pos="84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С помощью дополнительных неотрицательных переменных перейдём</w:t>
      </w:r>
      <w:r w:rsidR="008F210F" w:rsidRPr="00794996">
        <w:rPr>
          <w:rFonts w:ascii="Times New Roman" w:hAnsi="Times New Roman"/>
          <w:sz w:val="28"/>
          <w:szCs w:val="28"/>
        </w:rPr>
        <w:t xml:space="preserve"> к</w:t>
      </w:r>
      <w:r w:rsidRPr="00794996">
        <w:rPr>
          <w:rFonts w:ascii="Times New Roman" w:hAnsi="Times New Roman"/>
          <w:sz w:val="28"/>
          <w:szCs w:val="28"/>
        </w:rPr>
        <w:t xml:space="preserve"> системе уравнений. В данном случае все дополнительные переменные вводятся со знаком « + »,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так как все неравенства имеют вид « ≤ ».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9733C" w:rsidRPr="00794996" w:rsidRDefault="00B1735D" w:rsidP="00794996">
      <w:pPr>
        <w:widowControl w:val="0"/>
        <w:tabs>
          <w:tab w:val="center" w:pos="4590"/>
          <w:tab w:val="left" w:pos="84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Получим систему ограничений в виде :</w:t>
      </w:r>
      <w:r w:rsidR="00C9733C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tabs>
          <w:tab w:val="center" w:pos="4590"/>
          <w:tab w:val="left" w:pos="84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tabs>
          <w:tab w:val="center" w:pos="4590"/>
          <w:tab w:val="left" w:pos="84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1" type="#_x0000_t87" style="position:absolute;left:0;text-align:left;margin-left:27pt;margin-top:0;width:9pt;height:63pt;z-index:251646464"/>
        </w:pict>
      </w:r>
      <w:r w:rsidR="00D770A8" w:rsidRPr="00794996">
        <w:rPr>
          <w:rFonts w:ascii="Times New Roman" w:hAnsi="Times New Roman"/>
          <w:sz w:val="28"/>
          <w:szCs w:val="28"/>
        </w:rPr>
        <w:t>3</w:t>
      </w:r>
      <w:r w:rsidR="00B1735D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B1735D" w:rsidRPr="00794996">
        <w:rPr>
          <w:rFonts w:ascii="Times New Roman" w:hAnsi="Times New Roman"/>
          <w:sz w:val="28"/>
          <w:szCs w:val="28"/>
        </w:rPr>
        <w:t xml:space="preserve"> +х</w:t>
      </w:r>
      <w:r w:rsidR="00B1735D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B1735D" w:rsidRPr="00794996">
        <w:rPr>
          <w:rFonts w:ascii="Times New Roman" w:hAnsi="Times New Roman"/>
          <w:sz w:val="28"/>
          <w:szCs w:val="28"/>
        </w:rPr>
        <w:t>+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1735D" w:rsidRPr="00794996">
        <w:rPr>
          <w:rFonts w:ascii="Times New Roman" w:hAnsi="Times New Roman"/>
          <w:sz w:val="28"/>
          <w:szCs w:val="28"/>
        </w:rPr>
        <w:t>х</w:t>
      </w:r>
      <w:r w:rsidR="00B1735D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462D75" w:rsidRPr="00794996">
        <w:rPr>
          <w:rFonts w:ascii="Times New Roman" w:hAnsi="Times New Roman"/>
          <w:sz w:val="28"/>
          <w:szCs w:val="28"/>
        </w:rPr>
        <w:t xml:space="preserve"> ≤ </w:t>
      </w:r>
      <w:r w:rsidR="00D770A8" w:rsidRPr="00794996">
        <w:rPr>
          <w:rFonts w:ascii="Times New Roman" w:hAnsi="Times New Roman"/>
          <w:sz w:val="28"/>
          <w:szCs w:val="28"/>
        </w:rPr>
        <w:t>75</w:t>
      </w:r>
      <w:r w:rsidR="00B1735D" w:rsidRPr="0079499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72" editas="canvas" style="width:9pt;height:9pt;mso-position-horizontal-relative:char;mso-position-vertical-relative:line" coordorigin="4113,13366" coordsize="141,144">
            <o:lock v:ext="edit" aspectratio="t"/>
            <v:shape id="_x0000_s1073" type="#_x0000_t75" style="position:absolute;left:4113;top:13366;width:141;height:144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p w:rsidR="0025123A" w:rsidRPr="00794996" w:rsidRDefault="00B1735D" w:rsidP="00794996">
      <w:pPr>
        <w:widowControl w:val="0"/>
        <w:tabs>
          <w:tab w:val="left" w:pos="80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+х</w:t>
      </w:r>
      <w:r w:rsidR="00286F8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+ х</w:t>
      </w:r>
      <w:r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462D75" w:rsidRPr="00794996">
        <w:rPr>
          <w:rFonts w:ascii="Times New Roman" w:hAnsi="Times New Roman"/>
          <w:sz w:val="28"/>
          <w:szCs w:val="28"/>
        </w:rPr>
        <w:t xml:space="preserve"> ≤ </w:t>
      </w:r>
      <w:r w:rsidR="00D770A8" w:rsidRPr="00794996">
        <w:rPr>
          <w:rFonts w:ascii="Times New Roman" w:hAnsi="Times New Roman"/>
          <w:sz w:val="28"/>
          <w:szCs w:val="28"/>
        </w:rPr>
        <w:t>3</w:t>
      </w:r>
      <w:r w:rsidRPr="00794996">
        <w:rPr>
          <w:rFonts w:ascii="Times New Roman" w:hAnsi="Times New Roman"/>
          <w:sz w:val="28"/>
          <w:szCs w:val="28"/>
        </w:rPr>
        <w:t>0;</w:t>
      </w:r>
      <w:r w:rsidR="00CC2526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(9)</w:t>
      </w:r>
    </w:p>
    <w:p w:rsidR="00B1735D" w:rsidRPr="00794996" w:rsidRDefault="00B1735D" w:rsidP="00794996">
      <w:pPr>
        <w:widowControl w:val="0"/>
        <w:tabs>
          <w:tab w:val="left" w:pos="80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</w:t>
      </w:r>
      <w:r w:rsidR="00D770A8" w:rsidRPr="00794996">
        <w:rPr>
          <w:rFonts w:ascii="Times New Roman" w:hAnsi="Times New Roman"/>
          <w:sz w:val="28"/>
          <w:szCs w:val="28"/>
        </w:rPr>
        <w:t xml:space="preserve"> 4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+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462D75" w:rsidRPr="00794996">
        <w:rPr>
          <w:rFonts w:ascii="Times New Roman" w:hAnsi="Times New Roman"/>
          <w:sz w:val="28"/>
          <w:szCs w:val="28"/>
        </w:rPr>
        <w:t xml:space="preserve"> ≤ </w:t>
      </w:r>
      <w:r w:rsidR="00D770A8" w:rsidRPr="00794996">
        <w:rPr>
          <w:rFonts w:ascii="Times New Roman" w:hAnsi="Times New Roman"/>
          <w:sz w:val="28"/>
          <w:szCs w:val="28"/>
        </w:rPr>
        <w:t>84</w:t>
      </w:r>
      <w:r w:rsidRPr="00794996">
        <w:rPr>
          <w:rFonts w:ascii="Times New Roman" w:hAnsi="Times New Roman"/>
          <w:sz w:val="28"/>
          <w:szCs w:val="28"/>
        </w:rPr>
        <w:t xml:space="preserve">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C07" w:rsidRPr="00794996" w:rsidRDefault="00B1735D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Для нахождения первоначального базисного решения разобьём переменные на две группы – основные и не</w:t>
      </w:r>
      <w:r w:rsidR="00A57344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основные. </w:t>
      </w:r>
      <w:r w:rsidR="008E3C07" w:rsidRPr="00794996">
        <w:rPr>
          <w:rFonts w:ascii="Times New Roman" w:hAnsi="Times New Roman"/>
          <w:sz w:val="28"/>
          <w:szCs w:val="28"/>
        </w:rPr>
        <w:t>Так как определитель,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составленный из коэффициентов при дополнительных переменных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х</w:t>
      </w:r>
      <w:r w:rsidR="008E3C07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8E3C07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х</w:t>
      </w:r>
      <w:r w:rsidR="008E3C07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8E3C07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х</w:t>
      </w:r>
      <w:r w:rsidR="008E3C07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отличен от нуля,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E3C07" w:rsidRPr="00794996">
        <w:rPr>
          <w:rFonts w:ascii="Times New Roman" w:hAnsi="Times New Roman"/>
          <w:sz w:val="28"/>
          <w:szCs w:val="28"/>
        </w:rPr>
        <w:t>то эти переменные можно взять в качестве основных на первом шаге решения задачи.</w:t>
      </w:r>
      <w:r w:rsidR="00432DF7" w:rsidRPr="00794996">
        <w:rPr>
          <w:rFonts w:ascii="Times New Roman" w:hAnsi="Times New Roman"/>
          <w:sz w:val="28"/>
          <w:szCs w:val="28"/>
        </w:rPr>
        <w:t xml:space="preserve"> </w:t>
      </w:r>
    </w:p>
    <w:p w:rsidR="00432DF7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I</w:t>
      </w:r>
      <w:r w:rsidRPr="00794996">
        <w:rPr>
          <w:rFonts w:ascii="Times New Roman" w:hAnsi="Times New Roman"/>
          <w:sz w:val="28"/>
          <w:szCs w:val="28"/>
        </w:rPr>
        <w:t xml:space="preserve"> шаг.</w:t>
      </w:r>
    </w:p>
    <w:p w:rsidR="00432DF7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Основные переменные: х</w:t>
      </w:r>
      <w:r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5. </w:t>
      </w:r>
    </w:p>
    <w:p w:rsidR="00432DF7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Не</w:t>
      </w:r>
      <w:r w:rsidR="00A57344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основные переменные: х</w:t>
      </w:r>
      <w:r w:rsidR="00E66C57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E66C57" w:rsidRPr="00794996">
        <w:rPr>
          <w:rFonts w:ascii="Times New Roman" w:hAnsi="Times New Roman"/>
          <w:sz w:val="28"/>
          <w:szCs w:val="28"/>
          <w:vertAlign w:val="subscript"/>
        </w:rPr>
        <w:t xml:space="preserve">2. 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432DF7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Выразим основные переменные через не</w:t>
      </w:r>
      <w:r w:rsidR="00A57344" w:rsidRPr="00794996">
        <w:rPr>
          <w:rFonts w:ascii="Times New Roman" w:hAnsi="Times New Roman"/>
          <w:sz w:val="28"/>
          <w:szCs w:val="28"/>
        </w:rPr>
        <w:t xml:space="preserve"> о</w:t>
      </w:r>
      <w:r w:rsidRPr="00794996">
        <w:rPr>
          <w:rFonts w:ascii="Times New Roman" w:hAnsi="Times New Roman"/>
          <w:sz w:val="28"/>
          <w:szCs w:val="28"/>
        </w:rPr>
        <w:t>сновные 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4" type="#_x0000_t87" style="position:absolute;left:0;text-align:left;margin-left:18pt;margin-top:4.55pt;width:9pt;height:54pt;flip:y;z-index:251647488"/>
        </w:pict>
      </w:r>
      <w:r w:rsidR="00432DF7" w:rsidRPr="00794996">
        <w:rPr>
          <w:rFonts w:ascii="Times New Roman" w:hAnsi="Times New Roman"/>
          <w:sz w:val="28"/>
          <w:szCs w:val="28"/>
        </w:rPr>
        <w:t>х</w:t>
      </w:r>
      <w:r w:rsidR="00432DF7"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="00432DF7" w:rsidRPr="00794996">
        <w:rPr>
          <w:rFonts w:ascii="Times New Roman" w:hAnsi="Times New Roman"/>
          <w:sz w:val="28"/>
          <w:szCs w:val="28"/>
        </w:rPr>
        <w:t>= 75 -</w:t>
      </w:r>
      <w:r w:rsidR="00D770A8" w:rsidRPr="00794996">
        <w:rPr>
          <w:rFonts w:ascii="Times New Roman" w:hAnsi="Times New Roman"/>
          <w:sz w:val="28"/>
          <w:szCs w:val="28"/>
        </w:rPr>
        <w:t xml:space="preserve"> 3</w:t>
      </w:r>
      <w:r w:rsidR="00432DF7" w:rsidRPr="00794996">
        <w:rPr>
          <w:rFonts w:ascii="Times New Roman" w:hAnsi="Times New Roman"/>
          <w:sz w:val="28"/>
          <w:szCs w:val="28"/>
        </w:rPr>
        <w:t>х</w:t>
      </w:r>
      <w:r w:rsidR="00432DF7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32DF7" w:rsidRPr="00794996">
        <w:rPr>
          <w:rFonts w:ascii="Times New Roman" w:hAnsi="Times New Roman"/>
          <w:sz w:val="28"/>
          <w:szCs w:val="28"/>
        </w:rPr>
        <w:t>- х</w:t>
      </w:r>
      <w:r w:rsidR="00432DF7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432DF7"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30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- 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4510C" w:rsidRPr="00794996">
        <w:rPr>
          <w:rFonts w:ascii="Times New Roman" w:hAnsi="Times New Roman"/>
          <w:sz w:val="28"/>
          <w:szCs w:val="28"/>
        </w:rPr>
        <w:t>(10)</w:t>
      </w:r>
    </w:p>
    <w:p w:rsidR="0044510C" w:rsidRPr="00794996" w:rsidRDefault="00432DF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5 </w:t>
      </w:r>
      <w:r w:rsidRPr="00794996">
        <w:rPr>
          <w:rFonts w:ascii="Times New Roman" w:hAnsi="Times New Roman"/>
          <w:sz w:val="28"/>
          <w:szCs w:val="28"/>
        </w:rPr>
        <w:t>= 84 -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- </w:t>
      </w:r>
      <w:r w:rsidR="00D770A8" w:rsidRPr="00794996">
        <w:rPr>
          <w:rFonts w:ascii="Times New Roman" w:hAnsi="Times New Roman"/>
          <w:sz w:val="28"/>
          <w:szCs w:val="28"/>
        </w:rPr>
        <w:t>4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44510C"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44510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Положив основные переменные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равными нулю,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есть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=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получим базисное решение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= (0,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75,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30,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84),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которое является допустимым</w:t>
      </w:r>
      <w:r w:rsidR="004024BF" w:rsidRPr="00794996">
        <w:rPr>
          <w:rFonts w:ascii="Times New Roman" w:hAnsi="Times New Roman"/>
          <w:sz w:val="28"/>
          <w:szCs w:val="28"/>
        </w:rPr>
        <w:t>. Поскольку это решение допустимо,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024BF" w:rsidRPr="00794996">
        <w:rPr>
          <w:rFonts w:ascii="Times New Roman" w:hAnsi="Times New Roman"/>
          <w:sz w:val="28"/>
          <w:szCs w:val="28"/>
        </w:rPr>
        <w:t>то нельзя отбросить возможность того,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024BF" w:rsidRPr="00794996">
        <w:rPr>
          <w:rFonts w:ascii="Times New Roman" w:hAnsi="Times New Roman"/>
          <w:sz w:val="28"/>
          <w:szCs w:val="28"/>
        </w:rPr>
        <w:t>что оно оптимально. Выразим линейную функцию через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024BF" w:rsidRPr="00794996">
        <w:rPr>
          <w:rFonts w:ascii="Times New Roman" w:hAnsi="Times New Roman"/>
          <w:sz w:val="28"/>
          <w:szCs w:val="28"/>
        </w:rPr>
        <w:t>не</w:t>
      </w:r>
      <w:r w:rsidR="00A57344" w:rsidRPr="00794996">
        <w:rPr>
          <w:rFonts w:ascii="Times New Roman" w:hAnsi="Times New Roman"/>
          <w:sz w:val="28"/>
          <w:szCs w:val="28"/>
        </w:rPr>
        <w:t xml:space="preserve"> </w:t>
      </w:r>
      <w:r w:rsidR="004024BF" w:rsidRPr="00794996">
        <w:rPr>
          <w:rFonts w:ascii="Times New Roman" w:hAnsi="Times New Roman"/>
          <w:sz w:val="28"/>
          <w:szCs w:val="28"/>
        </w:rPr>
        <w:t>основные переменные: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794996" w:rsidRDefault="0079499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989" w:rsidRPr="00794996" w:rsidRDefault="004024B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</w:t>
      </w:r>
      <w:r w:rsidR="00866989" w:rsidRPr="00794996">
        <w:rPr>
          <w:rFonts w:ascii="Times New Roman" w:hAnsi="Times New Roman"/>
          <w:sz w:val="28"/>
          <w:szCs w:val="28"/>
        </w:rPr>
        <w:t>30</w:t>
      </w:r>
      <w:r w:rsidRPr="00794996">
        <w:rPr>
          <w:rFonts w:ascii="Times New Roman" w:hAnsi="Times New Roman"/>
          <w:sz w:val="28"/>
          <w:szCs w:val="28"/>
        </w:rPr>
        <w:t>х</w:t>
      </w:r>
      <w:r w:rsidR="0086698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66989" w:rsidRPr="00794996">
        <w:rPr>
          <w:rFonts w:ascii="Times New Roman" w:hAnsi="Times New Roman"/>
          <w:sz w:val="28"/>
          <w:szCs w:val="28"/>
        </w:rPr>
        <w:t>+ 40х</w:t>
      </w:r>
      <w:r w:rsidR="0086698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66989"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820" w:rsidRPr="00794996" w:rsidRDefault="009E551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При решении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значение функции равно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(Х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).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Легко понять,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что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функцию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можно увеличить за счёт увеличения любой из не основных переменных,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входящих в выражение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с положительным коэффициентом. Это можно осуществить,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перейдя к новому базисному решению,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в котором эта переменная будет не основной,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есть принимать не нулевое,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а положительное значение.</w:t>
      </w:r>
      <w:r w:rsidR="00960102" w:rsidRPr="00794996">
        <w:rPr>
          <w:rFonts w:ascii="Times New Roman" w:hAnsi="Times New Roman"/>
          <w:sz w:val="28"/>
          <w:szCs w:val="28"/>
        </w:rPr>
        <w:t xml:space="preserve"> При таком переходе одна из основных переменных перейдёт в не основные. В данном примере для увеличения </w:t>
      </w:r>
      <w:r w:rsidR="00960102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960102" w:rsidRPr="00794996">
        <w:rPr>
          <w:rFonts w:ascii="Times New Roman" w:hAnsi="Times New Roman"/>
          <w:sz w:val="28"/>
          <w:szCs w:val="28"/>
        </w:rPr>
        <w:t xml:space="preserve"> можно переводить в основные любую переменную,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960102" w:rsidRPr="00794996">
        <w:rPr>
          <w:rFonts w:ascii="Times New Roman" w:hAnsi="Times New Roman"/>
          <w:sz w:val="28"/>
          <w:szCs w:val="28"/>
        </w:rPr>
        <w:t>так как и х</w:t>
      </w:r>
      <w:r w:rsidR="00960102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960102" w:rsidRPr="00794996">
        <w:rPr>
          <w:rFonts w:ascii="Times New Roman" w:hAnsi="Times New Roman"/>
          <w:sz w:val="28"/>
          <w:szCs w:val="28"/>
        </w:rPr>
        <w:t xml:space="preserve"> и х</w:t>
      </w:r>
      <w:r w:rsidR="00960102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960102" w:rsidRPr="00794996">
        <w:rPr>
          <w:rFonts w:ascii="Times New Roman" w:hAnsi="Times New Roman"/>
          <w:sz w:val="28"/>
          <w:szCs w:val="28"/>
        </w:rPr>
        <w:t xml:space="preserve">входят в выражение для </w:t>
      </w:r>
      <w:r w:rsidR="00960102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960102" w:rsidRPr="00794996">
        <w:rPr>
          <w:rFonts w:ascii="Times New Roman" w:hAnsi="Times New Roman"/>
          <w:sz w:val="28"/>
          <w:szCs w:val="28"/>
        </w:rPr>
        <w:t xml:space="preserve"> со знаком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960102" w:rsidRPr="00794996">
        <w:rPr>
          <w:rFonts w:ascii="Times New Roman" w:hAnsi="Times New Roman"/>
          <w:sz w:val="28"/>
          <w:szCs w:val="28"/>
        </w:rPr>
        <w:t>«+»</w:t>
      </w:r>
      <w:r w:rsidR="003F52F7" w:rsidRPr="00794996">
        <w:rPr>
          <w:rFonts w:ascii="Times New Roman" w:hAnsi="Times New Roman"/>
          <w:sz w:val="28"/>
          <w:szCs w:val="28"/>
        </w:rPr>
        <w:t>. Для определённости будем выбирать переменную,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F52F7" w:rsidRPr="00794996">
        <w:rPr>
          <w:rFonts w:ascii="Times New Roman" w:hAnsi="Times New Roman"/>
          <w:sz w:val="28"/>
          <w:szCs w:val="28"/>
        </w:rPr>
        <w:t>имеющую больший коэффициент,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F52F7" w:rsidRPr="00794996">
        <w:rPr>
          <w:rFonts w:ascii="Times New Roman" w:hAnsi="Times New Roman"/>
          <w:sz w:val="28"/>
          <w:szCs w:val="28"/>
        </w:rPr>
        <w:t>то есть х</w:t>
      </w:r>
      <w:r w:rsidR="003F52F7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3F52F7" w:rsidRPr="00794996">
        <w:rPr>
          <w:rFonts w:ascii="Times New Roman" w:hAnsi="Times New Roman"/>
          <w:sz w:val="28"/>
          <w:szCs w:val="28"/>
        </w:rPr>
        <w:t xml:space="preserve">. </w:t>
      </w:r>
      <w:r w:rsidR="00013820" w:rsidRPr="00794996">
        <w:rPr>
          <w:rFonts w:ascii="Times New Roman" w:hAnsi="Times New Roman"/>
          <w:sz w:val="28"/>
          <w:szCs w:val="28"/>
        </w:rPr>
        <w:t>Система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(10) накладывает ограничения на рост</w:t>
      </w:r>
      <w:r w:rsidR="003F52F7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переменной х</w:t>
      </w:r>
      <w:r w:rsidR="00013820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013820" w:rsidRPr="00794996">
        <w:rPr>
          <w:rFonts w:ascii="Times New Roman" w:hAnsi="Times New Roman"/>
          <w:sz w:val="28"/>
          <w:szCs w:val="28"/>
        </w:rPr>
        <w:t>. Поскольку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необходимо сохранять допустимость решений,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то есть все переменные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должны оставаться неотрицательными,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13820" w:rsidRPr="00794996">
        <w:rPr>
          <w:rFonts w:ascii="Times New Roman" w:hAnsi="Times New Roman"/>
          <w:sz w:val="28"/>
          <w:szCs w:val="28"/>
        </w:rPr>
        <w:t>то должны выполняться следующие неравенства (при этом х</w:t>
      </w:r>
      <w:r w:rsidR="00013820"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013820" w:rsidRPr="00794996">
        <w:rPr>
          <w:rFonts w:ascii="Times New Roman" w:hAnsi="Times New Roman"/>
          <w:sz w:val="28"/>
          <w:szCs w:val="28"/>
        </w:rPr>
        <w:t>= 0 как не основная переменная):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5" type="#_x0000_t87" style="position:absolute;left:0;text-align:left;margin-left:214.5pt;margin-top:0;width:9pt;height:63.05pt;flip:y;z-index:251649536"/>
        </w:pict>
      </w:r>
      <w:r>
        <w:rPr>
          <w:noProof/>
          <w:lang w:eastAsia="ru-RU"/>
        </w:rPr>
        <w:pict>
          <v:shape id="_x0000_s1076" type="#_x0000_t87" style="position:absolute;left:0;text-align:left;margin-left:18pt;margin-top:9.05pt;width:9pt;height:54pt;flip:y;z-index:251648512"/>
        </w:pict>
      </w:r>
      <w:r w:rsidR="00013820" w:rsidRPr="00794996">
        <w:rPr>
          <w:rFonts w:ascii="Times New Roman" w:hAnsi="Times New Roman"/>
          <w:sz w:val="28"/>
          <w:szCs w:val="28"/>
        </w:rPr>
        <w:t>х</w:t>
      </w:r>
      <w:r w:rsidR="00013820"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="00013820" w:rsidRPr="00794996">
        <w:rPr>
          <w:rFonts w:ascii="Times New Roman" w:hAnsi="Times New Roman"/>
          <w:sz w:val="28"/>
          <w:szCs w:val="28"/>
        </w:rPr>
        <w:t xml:space="preserve">= 75 - </w:t>
      </w:r>
      <w:r w:rsidR="00286F82" w:rsidRPr="00794996">
        <w:rPr>
          <w:rFonts w:ascii="Times New Roman" w:hAnsi="Times New Roman"/>
          <w:sz w:val="28"/>
          <w:szCs w:val="28"/>
        </w:rPr>
        <w:t>х</w:t>
      </w:r>
      <w:r w:rsidR="00013820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013820" w:rsidRPr="00794996">
        <w:rPr>
          <w:rFonts w:ascii="Times New Roman" w:hAnsi="Times New Roman"/>
          <w:sz w:val="28"/>
          <w:szCs w:val="28"/>
        </w:rPr>
        <w:t>≥ 0;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    </w:t>
      </w:r>
      <w:r w:rsidR="00013820" w:rsidRPr="00794996">
        <w:rPr>
          <w:rFonts w:ascii="Times New Roman" w:hAnsi="Times New Roman"/>
          <w:sz w:val="28"/>
          <w:szCs w:val="28"/>
        </w:rPr>
        <w:t>х</w:t>
      </w:r>
      <w:r w:rsidR="00CB38C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013820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B38C9" w:rsidRPr="00794996">
        <w:rPr>
          <w:rFonts w:ascii="Times New Roman" w:hAnsi="Times New Roman"/>
          <w:sz w:val="28"/>
          <w:szCs w:val="28"/>
        </w:rPr>
        <w:t>≤</w:t>
      </w:r>
      <w:r w:rsidR="00013820" w:rsidRPr="00794996">
        <w:rPr>
          <w:rFonts w:ascii="Times New Roman" w:hAnsi="Times New Roman"/>
          <w:sz w:val="28"/>
          <w:szCs w:val="28"/>
        </w:rPr>
        <w:t xml:space="preserve"> 75;</w:t>
      </w:r>
    </w:p>
    <w:p w:rsidR="0025123A" w:rsidRPr="00794996" w:rsidRDefault="0001382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>= 30 -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≥ 0;</w:t>
      </w:r>
      <w:r w:rsidR="00CC2526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откуда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</w:t>
      </w:r>
      <w:r w:rsidRPr="00794996">
        <w:rPr>
          <w:rFonts w:ascii="Times New Roman" w:hAnsi="Times New Roman"/>
          <w:sz w:val="28"/>
          <w:szCs w:val="28"/>
        </w:rPr>
        <w:t>х</w:t>
      </w:r>
      <w:r w:rsidR="00CB38C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B38C9" w:rsidRPr="00794996">
        <w:rPr>
          <w:rFonts w:ascii="Times New Roman" w:hAnsi="Times New Roman"/>
          <w:sz w:val="28"/>
          <w:szCs w:val="28"/>
        </w:rPr>
        <w:t xml:space="preserve">≤ </w:t>
      </w:r>
      <w:r w:rsidRPr="00794996">
        <w:rPr>
          <w:rFonts w:ascii="Times New Roman" w:hAnsi="Times New Roman"/>
          <w:sz w:val="28"/>
          <w:szCs w:val="28"/>
        </w:rPr>
        <w:t>30;</w:t>
      </w:r>
    </w:p>
    <w:p w:rsidR="00CB38C9" w:rsidRPr="00794996" w:rsidRDefault="0001382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5 </w:t>
      </w:r>
      <w:r w:rsidRPr="00794996">
        <w:rPr>
          <w:rFonts w:ascii="Times New Roman" w:hAnsi="Times New Roman"/>
          <w:sz w:val="28"/>
          <w:szCs w:val="28"/>
        </w:rPr>
        <w:t xml:space="preserve">= 84 - </w:t>
      </w:r>
      <w:r w:rsidR="008F210F" w:rsidRPr="00794996">
        <w:rPr>
          <w:rFonts w:ascii="Times New Roman" w:hAnsi="Times New Roman"/>
          <w:sz w:val="28"/>
          <w:szCs w:val="28"/>
        </w:rPr>
        <w:t>4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≥ 0;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  </w:t>
      </w:r>
      <w:r w:rsidRPr="00794996">
        <w:rPr>
          <w:rFonts w:ascii="Times New Roman" w:hAnsi="Times New Roman"/>
          <w:sz w:val="28"/>
          <w:szCs w:val="28"/>
        </w:rPr>
        <w:t>х</w:t>
      </w:r>
      <w:r w:rsidR="00CB38C9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CB38C9" w:rsidRPr="00794996">
        <w:rPr>
          <w:rFonts w:ascii="Times New Roman" w:hAnsi="Times New Roman"/>
          <w:sz w:val="28"/>
          <w:szCs w:val="28"/>
        </w:rPr>
        <w:t xml:space="preserve">≤ </w:t>
      </w:r>
      <w:r w:rsidRPr="00794996">
        <w:rPr>
          <w:rFonts w:ascii="Times New Roman" w:hAnsi="Times New Roman"/>
          <w:sz w:val="28"/>
          <w:szCs w:val="28"/>
        </w:rPr>
        <w:t>84</w:t>
      </w:r>
      <w:r w:rsidR="00CB38C9" w:rsidRPr="00794996">
        <w:rPr>
          <w:rFonts w:ascii="Times New Roman" w:hAnsi="Times New Roman"/>
          <w:sz w:val="28"/>
          <w:szCs w:val="28"/>
        </w:rPr>
        <w:t xml:space="preserve">.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1E57" w:rsidRPr="00794996" w:rsidRDefault="00FD1E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Каждое уравнение системы,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определяет оценочное отношение – границу роста переменной 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73086E" w:rsidRPr="00794996">
        <w:rPr>
          <w:rFonts w:ascii="Times New Roman" w:hAnsi="Times New Roman"/>
          <w:sz w:val="28"/>
          <w:szCs w:val="28"/>
          <w:vertAlign w:val="subscript"/>
        </w:rPr>
        <w:t>,</w:t>
      </w:r>
      <w:r w:rsidRPr="00794996">
        <w:rPr>
          <w:rFonts w:ascii="Times New Roman" w:hAnsi="Times New Roman"/>
          <w:sz w:val="28"/>
          <w:szCs w:val="28"/>
        </w:rPr>
        <w:t xml:space="preserve"> сохраняющую неотрицательность соответствующей переменной. Эта граница определяется абсолютной величиной свободного члена к коэффициенту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при 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при условии,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что эти числа имеют разные знаки. </w:t>
      </w:r>
    </w:p>
    <w:p w:rsidR="00B94D7E" w:rsidRPr="00794996" w:rsidRDefault="00FD1E57" w:rsidP="00794996">
      <w:pPr>
        <w:widowControl w:val="0"/>
        <w:numPr>
          <w:ins w:id="57" w:author="Customer" w:date="2007-12-29T01:25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Очевидно,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что сохранение неотрицательности всех переменных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возможно,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если не нарушается ни одна из полученных границ. В данном примере наибольшее возможное значение для переменной х</w:t>
      </w:r>
      <w:r w:rsidR="00B94D7E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B94D7E" w:rsidRPr="00794996">
        <w:rPr>
          <w:rFonts w:ascii="Times New Roman" w:hAnsi="Times New Roman"/>
          <w:sz w:val="28"/>
          <w:szCs w:val="28"/>
        </w:rPr>
        <w:t xml:space="preserve"> определяется как х</w:t>
      </w:r>
      <w:r w:rsidR="00B94D7E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 xml:space="preserve">= </w:t>
      </w:r>
      <w:r w:rsidR="00B94D7E" w:rsidRPr="00794996">
        <w:rPr>
          <w:rFonts w:ascii="Times New Roman" w:hAnsi="Times New Roman"/>
          <w:sz w:val="28"/>
          <w:szCs w:val="28"/>
          <w:lang w:val="en-US"/>
        </w:rPr>
        <w:t>min</w:t>
      </w:r>
      <w:r w:rsidR="00B94D7E" w:rsidRPr="00794996">
        <w:rPr>
          <w:rFonts w:ascii="Times New Roman" w:hAnsi="Times New Roman"/>
          <w:sz w:val="28"/>
          <w:szCs w:val="28"/>
        </w:rPr>
        <w:t xml:space="preserve"> {75,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30,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84</w:t>
      </w:r>
      <w:r w:rsidR="008F210F" w:rsidRPr="00794996">
        <w:rPr>
          <w:rFonts w:ascii="Times New Roman" w:hAnsi="Times New Roman"/>
          <w:sz w:val="28"/>
          <w:szCs w:val="28"/>
        </w:rPr>
        <w:t>/4</w:t>
      </w:r>
      <w:r w:rsidR="00B94D7E" w:rsidRPr="00794996">
        <w:rPr>
          <w:rFonts w:ascii="Times New Roman" w:hAnsi="Times New Roman"/>
          <w:sz w:val="28"/>
          <w:szCs w:val="28"/>
        </w:rPr>
        <w:t>} =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>84/4 = 21</w:t>
      </w:r>
      <w:r w:rsidR="00B94D7E" w:rsidRPr="00794996">
        <w:rPr>
          <w:rFonts w:ascii="Times New Roman" w:hAnsi="Times New Roman"/>
          <w:sz w:val="28"/>
          <w:szCs w:val="28"/>
        </w:rPr>
        <w:t xml:space="preserve">. </w:t>
      </w:r>
      <w:r w:rsidR="00AF6DCF" w:rsidRPr="00794996">
        <w:rPr>
          <w:rFonts w:ascii="Times New Roman" w:hAnsi="Times New Roman"/>
          <w:sz w:val="28"/>
          <w:szCs w:val="28"/>
        </w:rPr>
        <w:t>П</w:t>
      </w:r>
      <w:r w:rsidR="00B94D7E" w:rsidRPr="00794996">
        <w:rPr>
          <w:rFonts w:ascii="Times New Roman" w:hAnsi="Times New Roman"/>
          <w:sz w:val="28"/>
          <w:szCs w:val="28"/>
        </w:rPr>
        <w:t>ри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х</w:t>
      </w:r>
      <w:r w:rsidR="00B94D7E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 xml:space="preserve">= </w:t>
      </w:r>
      <w:r w:rsidR="008F210F" w:rsidRPr="00794996">
        <w:rPr>
          <w:rFonts w:ascii="Times New Roman" w:hAnsi="Times New Roman"/>
          <w:sz w:val="28"/>
          <w:szCs w:val="28"/>
        </w:rPr>
        <w:t>21</w:t>
      </w:r>
      <w:r w:rsidR="00B94D7E" w:rsidRPr="00794996">
        <w:rPr>
          <w:rFonts w:ascii="Times New Roman" w:hAnsi="Times New Roman"/>
          <w:sz w:val="28"/>
          <w:szCs w:val="28"/>
        </w:rPr>
        <w:t xml:space="preserve"> переменная х</w:t>
      </w:r>
      <w:r w:rsidR="00D515D0" w:rsidRPr="00794996">
        <w:rPr>
          <w:rFonts w:ascii="Times New Roman" w:hAnsi="Times New Roman"/>
          <w:sz w:val="28"/>
          <w:szCs w:val="28"/>
        </w:rPr>
        <w:t xml:space="preserve"> </w:t>
      </w:r>
      <w:r w:rsidR="00B94D7E" w:rsidRPr="00794996">
        <w:rPr>
          <w:rFonts w:ascii="Times New Roman" w:hAnsi="Times New Roman"/>
          <w:sz w:val="28"/>
          <w:szCs w:val="28"/>
        </w:rPr>
        <w:t>= 0 и переходит в не основные.</w:t>
      </w:r>
    </w:p>
    <w:p w:rsidR="00E66C57" w:rsidRPr="00794996" w:rsidRDefault="00B94D7E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Уравнение,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где достигается наибольшее возможное значение переменной,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переводимой в основные (то есть,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где оценка минимальна),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называется разрешающим. В данном случае – это третье уравнение.</w:t>
      </w:r>
    </w:p>
    <w:p w:rsidR="00CB38C9" w:rsidRPr="00794996" w:rsidRDefault="00E66C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II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шаг.</w:t>
      </w:r>
    </w:p>
    <w:p w:rsidR="00E66C57" w:rsidRPr="00794996" w:rsidRDefault="00E66C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Основные переменные: х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36448E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8F210F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E66C57" w:rsidRPr="00794996" w:rsidRDefault="00E66C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Не</w:t>
      </w:r>
      <w:r w:rsidR="00D515D0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основные переменные: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. . </w:t>
      </w:r>
    </w:p>
    <w:p w:rsidR="00013820" w:rsidRPr="00794996" w:rsidRDefault="00E66C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Выразим основные переменные через новые не</w:t>
      </w:r>
      <w:r w:rsidR="00D515D0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основные,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начиная с разрешающего уравнения(его используем для записи выражения для 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 ) :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</w:p>
    <w:p w:rsidR="0025123A" w:rsidRPr="00794996" w:rsidRDefault="00051644" w:rsidP="00794996">
      <w:pPr>
        <w:widowControl w:val="0"/>
        <w:numPr>
          <w:ins w:id="58" w:author="Customer" w:date="2007-12-29T01:27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7" type="#_x0000_t87" style="position:absolute;left:0;text-align:left;margin-left:18pt;margin-top:4.55pt;width:9pt;height:54pt;flip:y;z-index:251650560"/>
        </w:pict>
      </w:r>
      <w:r w:rsidR="00E66C57" w:rsidRPr="00794996">
        <w:rPr>
          <w:rFonts w:ascii="Times New Roman" w:hAnsi="Times New Roman"/>
          <w:sz w:val="28"/>
          <w:szCs w:val="28"/>
        </w:rPr>
        <w:t>х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E66C5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E66C57" w:rsidRPr="00794996">
        <w:rPr>
          <w:rFonts w:ascii="Times New Roman" w:hAnsi="Times New Roman"/>
          <w:sz w:val="28"/>
          <w:szCs w:val="28"/>
        </w:rPr>
        <w:t xml:space="preserve">= </w:t>
      </w:r>
      <w:r w:rsidR="008F210F" w:rsidRPr="00794996">
        <w:rPr>
          <w:rFonts w:ascii="Times New Roman" w:hAnsi="Times New Roman"/>
          <w:sz w:val="28"/>
          <w:szCs w:val="28"/>
        </w:rPr>
        <w:t>(84</w:t>
      </w:r>
      <w:r w:rsidR="0036448E" w:rsidRPr="00794996">
        <w:rPr>
          <w:rFonts w:ascii="Times New Roman" w:hAnsi="Times New Roman"/>
          <w:sz w:val="28"/>
          <w:szCs w:val="28"/>
        </w:rPr>
        <w:t xml:space="preserve"> - х</w:t>
      </w:r>
      <w:r w:rsidR="0036448E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36448E" w:rsidRPr="00794996">
        <w:rPr>
          <w:rFonts w:ascii="Times New Roman" w:hAnsi="Times New Roman"/>
          <w:sz w:val="28"/>
          <w:szCs w:val="28"/>
        </w:rPr>
        <w:t>- х</w:t>
      </w:r>
      <w:r w:rsidR="008F210F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8F210F" w:rsidRPr="00794996">
        <w:rPr>
          <w:rFonts w:ascii="Times New Roman" w:hAnsi="Times New Roman"/>
          <w:sz w:val="28"/>
          <w:szCs w:val="28"/>
        </w:rPr>
        <w:t>)/4;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D770A8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="0036448E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36448E" w:rsidRPr="00794996">
        <w:rPr>
          <w:rFonts w:ascii="Times New Roman" w:hAnsi="Times New Roman"/>
          <w:sz w:val="28"/>
          <w:szCs w:val="28"/>
        </w:rPr>
        <w:t>75 - 3х</w:t>
      </w:r>
      <w:r w:rsidR="0036448E" w:rsidRPr="00794996">
        <w:rPr>
          <w:rFonts w:ascii="Times New Roman" w:hAnsi="Times New Roman"/>
          <w:sz w:val="28"/>
          <w:szCs w:val="28"/>
          <w:vertAlign w:val="subscript"/>
        </w:rPr>
        <w:t xml:space="preserve"> 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36448E" w:rsidRPr="00794996">
        <w:rPr>
          <w:rFonts w:ascii="Times New Roman" w:hAnsi="Times New Roman"/>
          <w:sz w:val="28"/>
          <w:szCs w:val="28"/>
        </w:rPr>
        <w:t xml:space="preserve">- </w:t>
      </w:r>
      <w:r w:rsidR="008F210F" w:rsidRPr="00794996">
        <w:rPr>
          <w:rFonts w:ascii="Times New Roman" w:hAnsi="Times New Roman"/>
          <w:sz w:val="28"/>
          <w:szCs w:val="28"/>
        </w:rPr>
        <w:t>84/4</w:t>
      </w:r>
      <w:r w:rsidR="0036448E" w:rsidRPr="00794996">
        <w:rPr>
          <w:rFonts w:ascii="Times New Roman" w:hAnsi="Times New Roman"/>
          <w:sz w:val="28"/>
          <w:szCs w:val="28"/>
        </w:rPr>
        <w:t xml:space="preserve"> + х</w:t>
      </w:r>
      <w:r w:rsidR="0036448E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8F210F" w:rsidRPr="00794996">
        <w:rPr>
          <w:rFonts w:ascii="Times New Roman" w:hAnsi="Times New Roman"/>
          <w:sz w:val="28"/>
          <w:szCs w:val="28"/>
        </w:rPr>
        <w:t>/4</w:t>
      </w:r>
      <w:r w:rsidR="0036448E"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 xml:space="preserve">+ </w:t>
      </w:r>
      <w:r w:rsidR="0036448E" w:rsidRPr="00794996">
        <w:rPr>
          <w:rFonts w:ascii="Times New Roman" w:hAnsi="Times New Roman"/>
          <w:sz w:val="28"/>
          <w:szCs w:val="28"/>
        </w:rPr>
        <w:t>х</w:t>
      </w:r>
      <w:r w:rsidR="008F210F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8F210F" w:rsidRPr="00794996">
        <w:rPr>
          <w:rFonts w:ascii="Times New Roman" w:hAnsi="Times New Roman"/>
          <w:sz w:val="28"/>
          <w:szCs w:val="28"/>
        </w:rPr>
        <w:t>/4;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5D0CC8" w:rsidRPr="00794996" w:rsidRDefault="00D770A8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="008F210F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8F210F" w:rsidRPr="00794996">
        <w:rPr>
          <w:rFonts w:ascii="Times New Roman" w:hAnsi="Times New Roman"/>
          <w:sz w:val="28"/>
          <w:szCs w:val="28"/>
        </w:rPr>
        <w:t>30</w:t>
      </w:r>
      <w:r w:rsidRPr="00794996">
        <w:rPr>
          <w:rFonts w:ascii="Times New Roman" w:hAnsi="Times New Roman"/>
          <w:sz w:val="28"/>
          <w:szCs w:val="28"/>
        </w:rPr>
        <w:t xml:space="preserve"> -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- </w:t>
      </w:r>
      <w:r w:rsidR="00B54CC3" w:rsidRPr="00794996">
        <w:rPr>
          <w:rFonts w:ascii="Times New Roman" w:hAnsi="Times New Roman"/>
          <w:sz w:val="28"/>
          <w:szCs w:val="28"/>
        </w:rPr>
        <w:t>84</w:t>
      </w:r>
      <w:r w:rsidR="008F210F" w:rsidRPr="00794996">
        <w:rPr>
          <w:rFonts w:ascii="Times New Roman" w:hAnsi="Times New Roman"/>
          <w:sz w:val="28"/>
          <w:szCs w:val="28"/>
        </w:rPr>
        <w:t>/4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8F210F" w:rsidRPr="00794996">
        <w:rPr>
          <w:rFonts w:ascii="Times New Roman" w:hAnsi="Times New Roman"/>
          <w:sz w:val="28"/>
          <w:szCs w:val="28"/>
        </w:rPr>
        <w:t>/4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F02457" w:rsidRPr="00794996">
        <w:rPr>
          <w:rFonts w:ascii="Times New Roman" w:hAnsi="Times New Roman"/>
          <w:sz w:val="28"/>
          <w:szCs w:val="28"/>
        </w:rPr>
        <w:t>+</w:t>
      </w:r>
      <w:r w:rsidR="008F210F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8F210F" w:rsidRPr="00794996">
        <w:rPr>
          <w:rFonts w:ascii="Times New Roman" w:hAnsi="Times New Roman"/>
          <w:sz w:val="28"/>
          <w:szCs w:val="28"/>
        </w:rPr>
        <w:t>/4</w:t>
      </w:r>
      <w:r w:rsidRPr="00794996">
        <w:rPr>
          <w:rFonts w:ascii="Times New Roman" w:hAnsi="Times New Roman"/>
          <w:sz w:val="28"/>
          <w:szCs w:val="28"/>
        </w:rPr>
        <w:t>;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4C368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</w:t>
      </w:r>
      <w:r w:rsidR="008A7653" w:rsidRPr="00794996">
        <w:rPr>
          <w:rFonts w:ascii="Times New Roman" w:hAnsi="Times New Roman"/>
          <w:sz w:val="28"/>
          <w:szCs w:val="28"/>
        </w:rPr>
        <w:t>ли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8" type="#_x0000_t87" style="position:absolute;left:0;text-align:left;margin-left:18pt;margin-top:4.55pt;width:9pt;height:54pt;flip:y;z-index:251651584"/>
        </w:pict>
      </w:r>
      <w:r w:rsidR="008A7653" w:rsidRPr="00794996">
        <w:rPr>
          <w:rFonts w:ascii="Times New Roman" w:hAnsi="Times New Roman"/>
          <w:sz w:val="28"/>
          <w:szCs w:val="28"/>
        </w:rPr>
        <w:t>х</w:t>
      </w:r>
      <w:r w:rsidR="008A7653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8A7653" w:rsidRPr="00794996">
        <w:rPr>
          <w:rFonts w:ascii="Times New Roman" w:hAnsi="Times New Roman"/>
          <w:sz w:val="28"/>
          <w:szCs w:val="28"/>
        </w:rPr>
        <w:t>=</w:t>
      </w:r>
      <w:r w:rsidR="008F210F" w:rsidRPr="00794996">
        <w:rPr>
          <w:rFonts w:ascii="Times New Roman" w:hAnsi="Times New Roman"/>
          <w:sz w:val="28"/>
          <w:szCs w:val="28"/>
        </w:rPr>
        <w:t>21 0,25</w:t>
      </w:r>
      <w:r w:rsidR="00D770A8" w:rsidRPr="00794996">
        <w:rPr>
          <w:rFonts w:ascii="Times New Roman" w:hAnsi="Times New Roman"/>
          <w:sz w:val="28"/>
          <w:szCs w:val="28"/>
        </w:rPr>
        <w:t xml:space="preserve"> х</w:t>
      </w:r>
      <w:r w:rsidR="00D770A8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770A8" w:rsidRPr="00794996">
        <w:rPr>
          <w:rFonts w:ascii="Times New Roman" w:hAnsi="Times New Roman"/>
          <w:sz w:val="28"/>
          <w:szCs w:val="28"/>
        </w:rPr>
        <w:t xml:space="preserve">- </w:t>
      </w:r>
      <w:r w:rsidR="008F210F" w:rsidRPr="00794996">
        <w:rPr>
          <w:rFonts w:ascii="Times New Roman" w:hAnsi="Times New Roman"/>
          <w:sz w:val="28"/>
          <w:szCs w:val="28"/>
        </w:rPr>
        <w:t>0,25</w:t>
      </w:r>
      <w:r w:rsidR="00D770A8" w:rsidRPr="00794996">
        <w:rPr>
          <w:rFonts w:ascii="Times New Roman" w:hAnsi="Times New Roman"/>
          <w:sz w:val="28"/>
          <w:szCs w:val="28"/>
        </w:rPr>
        <w:t>х</w:t>
      </w:r>
      <w:r w:rsidR="00D47FC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D770A8"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8A765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=</w:t>
      </w:r>
      <w:r w:rsidR="008F210F" w:rsidRPr="00794996">
        <w:rPr>
          <w:rFonts w:ascii="Times New Roman" w:hAnsi="Times New Roman"/>
          <w:sz w:val="28"/>
          <w:szCs w:val="28"/>
        </w:rPr>
        <w:t>54</w:t>
      </w:r>
      <w:r w:rsidR="00D770A8" w:rsidRPr="00794996">
        <w:rPr>
          <w:rFonts w:ascii="Times New Roman" w:hAnsi="Times New Roman"/>
          <w:sz w:val="28"/>
          <w:szCs w:val="28"/>
        </w:rPr>
        <w:t xml:space="preserve"> </w:t>
      </w:r>
      <w:r w:rsidR="0036448E" w:rsidRPr="00794996">
        <w:rPr>
          <w:rFonts w:ascii="Times New Roman" w:hAnsi="Times New Roman"/>
          <w:sz w:val="28"/>
          <w:szCs w:val="28"/>
        </w:rPr>
        <w:t xml:space="preserve">- </w:t>
      </w:r>
      <w:r w:rsidR="006D0645" w:rsidRPr="00794996">
        <w:rPr>
          <w:rFonts w:ascii="Times New Roman" w:hAnsi="Times New Roman"/>
          <w:sz w:val="28"/>
          <w:szCs w:val="28"/>
        </w:rPr>
        <w:t>2</w:t>
      </w:r>
      <w:r w:rsidR="008F210F" w:rsidRPr="00794996">
        <w:rPr>
          <w:rFonts w:ascii="Times New Roman" w:hAnsi="Times New Roman"/>
          <w:sz w:val="28"/>
          <w:szCs w:val="28"/>
        </w:rPr>
        <w:t>,75</w:t>
      </w:r>
      <w:r w:rsidR="00D770A8" w:rsidRPr="00794996">
        <w:rPr>
          <w:rFonts w:ascii="Times New Roman" w:hAnsi="Times New Roman"/>
          <w:sz w:val="28"/>
          <w:szCs w:val="28"/>
        </w:rPr>
        <w:t>х</w:t>
      </w:r>
      <w:r w:rsidR="00D770A8"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D770A8" w:rsidRPr="00794996">
        <w:rPr>
          <w:rFonts w:ascii="Times New Roman" w:hAnsi="Times New Roman"/>
          <w:sz w:val="28"/>
          <w:szCs w:val="28"/>
        </w:rPr>
        <w:t>+</w:t>
      </w:r>
      <w:r w:rsidR="006D0645"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>0,25</w:t>
      </w:r>
      <w:r w:rsidR="00D770A8" w:rsidRPr="00794996">
        <w:rPr>
          <w:rFonts w:ascii="Times New Roman" w:hAnsi="Times New Roman"/>
          <w:sz w:val="28"/>
          <w:szCs w:val="28"/>
        </w:rPr>
        <w:t>х</w:t>
      </w:r>
      <w:r w:rsidR="00D47FC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D770A8"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E66C57" w:rsidRPr="00794996" w:rsidRDefault="008A765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=</w:t>
      </w:r>
      <w:r w:rsidR="00B54CC3" w:rsidRPr="00794996">
        <w:rPr>
          <w:rFonts w:ascii="Times New Roman" w:hAnsi="Times New Roman"/>
          <w:sz w:val="28"/>
          <w:szCs w:val="28"/>
        </w:rPr>
        <w:t>9</w:t>
      </w:r>
      <w:r w:rsidR="006D0645"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>-</w:t>
      </w:r>
      <w:r w:rsidR="006D0645" w:rsidRPr="00794996">
        <w:rPr>
          <w:rFonts w:ascii="Times New Roman" w:hAnsi="Times New Roman"/>
          <w:sz w:val="28"/>
          <w:szCs w:val="28"/>
        </w:rPr>
        <w:t xml:space="preserve"> </w:t>
      </w:r>
      <w:r w:rsidR="008F210F" w:rsidRPr="00794996">
        <w:rPr>
          <w:rFonts w:ascii="Times New Roman" w:hAnsi="Times New Roman"/>
          <w:sz w:val="28"/>
          <w:szCs w:val="28"/>
        </w:rPr>
        <w:t>0,75</w:t>
      </w:r>
      <w:r w:rsidR="006D0645" w:rsidRPr="00794996">
        <w:rPr>
          <w:rFonts w:ascii="Times New Roman" w:hAnsi="Times New Roman"/>
          <w:sz w:val="28"/>
          <w:szCs w:val="28"/>
        </w:rPr>
        <w:t>х</w:t>
      </w:r>
      <w:r w:rsidR="006D0645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6D0645" w:rsidRPr="00794996">
        <w:rPr>
          <w:rFonts w:ascii="Times New Roman" w:hAnsi="Times New Roman"/>
          <w:sz w:val="28"/>
          <w:szCs w:val="28"/>
        </w:rPr>
        <w:t xml:space="preserve"> + </w:t>
      </w:r>
      <w:r w:rsidR="008F210F" w:rsidRPr="00794996">
        <w:rPr>
          <w:rFonts w:ascii="Times New Roman" w:hAnsi="Times New Roman"/>
          <w:sz w:val="28"/>
          <w:szCs w:val="28"/>
        </w:rPr>
        <w:t>0,25</w:t>
      </w:r>
      <w:r w:rsidR="006D0645" w:rsidRPr="00794996">
        <w:rPr>
          <w:rFonts w:ascii="Times New Roman" w:hAnsi="Times New Roman"/>
          <w:sz w:val="28"/>
          <w:szCs w:val="28"/>
        </w:rPr>
        <w:t>х</w:t>
      </w:r>
      <w:r w:rsidR="00D47FC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6D0645" w:rsidRPr="00794996">
        <w:rPr>
          <w:rFonts w:ascii="Times New Roman" w:hAnsi="Times New Roman"/>
          <w:sz w:val="28"/>
          <w:szCs w:val="28"/>
        </w:rPr>
        <w:t>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7653" w:rsidRPr="00794996" w:rsidRDefault="008A765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Второе базисное решение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(0,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D47FC9" w:rsidRPr="00794996">
        <w:rPr>
          <w:rFonts w:ascii="Times New Roman" w:hAnsi="Times New Roman"/>
          <w:sz w:val="28"/>
          <w:szCs w:val="28"/>
        </w:rPr>
        <w:t>21</w:t>
      </w:r>
      <w:r w:rsidRPr="00794996">
        <w:rPr>
          <w:rFonts w:ascii="Times New Roman" w:hAnsi="Times New Roman"/>
          <w:sz w:val="28"/>
          <w:szCs w:val="28"/>
        </w:rPr>
        <w:t>,</w:t>
      </w:r>
      <w:r w:rsidR="00D515D0" w:rsidRPr="00794996">
        <w:rPr>
          <w:rFonts w:ascii="Times New Roman" w:hAnsi="Times New Roman"/>
          <w:sz w:val="28"/>
          <w:szCs w:val="28"/>
        </w:rPr>
        <w:t xml:space="preserve"> </w:t>
      </w:r>
      <w:r w:rsidR="00D47FC9" w:rsidRPr="00794996">
        <w:rPr>
          <w:rFonts w:ascii="Times New Roman" w:hAnsi="Times New Roman"/>
          <w:sz w:val="28"/>
          <w:szCs w:val="28"/>
        </w:rPr>
        <w:t>54</w:t>
      </w:r>
      <w:r w:rsidR="006D0645" w:rsidRPr="00794996">
        <w:rPr>
          <w:rFonts w:ascii="Times New Roman" w:hAnsi="Times New Roman"/>
          <w:sz w:val="28"/>
          <w:szCs w:val="28"/>
        </w:rPr>
        <w:t>,</w:t>
      </w:r>
      <w:r w:rsidR="00A5560B" w:rsidRPr="00794996">
        <w:rPr>
          <w:rFonts w:ascii="Times New Roman" w:hAnsi="Times New Roman"/>
          <w:sz w:val="28"/>
          <w:szCs w:val="28"/>
        </w:rPr>
        <w:t xml:space="preserve"> </w:t>
      </w:r>
      <w:r w:rsidR="00B54CC3" w:rsidRPr="00794996">
        <w:rPr>
          <w:rFonts w:ascii="Times New Roman" w:hAnsi="Times New Roman"/>
          <w:sz w:val="28"/>
          <w:szCs w:val="28"/>
        </w:rPr>
        <w:t>9</w:t>
      </w:r>
      <w:r w:rsidR="00A5560B" w:rsidRPr="00794996">
        <w:rPr>
          <w:rFonts w:ascii="Times New Roman" w:hAnsi="Times New Roman"/>
          <w:sz w:val="28"/>
          <w:szCs w:val="28"/>
        </w:rPr>
        <w:t xml:space="preserve">, </w:t>
      </w:r>
      <w:r w:rsidR="00D47FC9" w:rsidRPr="00794996">
        <w:rPr>
          <w:rFonts w:ascii="Times New Roman" w:hAnsi="Times New Roman"/>
          <w:sz w:val="28"/>
          <w:szCs w:val="28"/>
        </w:rPr>
        <w:t>0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) является допустимым. </w:t>
      </w:r>
    </w:p>
    <w:p w:rsidR="008A7653" w:rsidRPr="00794996" w:rsidRDefault="008A765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Выразив линейную функцию через не основные переменные на этом шаге,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получаем: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2A39" w:rsidRPr="00794996" w:rsidRDefault="008A765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F = 30х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+ 40</w:t>
      </w:r>
      <w:r w:rsidR="00D515D0" w:rsidRPr="00794996">
        <w:rPr>
          <w:rFonts w:ascii="Times New Roman" w:hAnsi="Times New Roman"/>
          <w:sz w:val="28"/>
          <w:szCs w:val="28"/>
        </w:rPr>
        <w:t xml:space="preserve"> </w:t>
      </w:r>
      <w:r w:rsidR="00D47FC9" w:rsidRPr="00794996">
        <w:rPr>
          <w:rFonts w:ascii="Times New Roman" w:hAnsi="Times New Roman"/>
          <w:sz w:val="28"/>
          <w:szCs w:val="28"/>
        </w:rPr>
        <w:t>(84 - х</w:t>
      </w:r>
      <w:r w:rsidR="00D47FC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D47FC9" w:rsidRPr="00794996">
        <w:rPr>
          <w:rFonts w:ascii="Times New Roman" w:hAnsi="Times New Roman"/>
          <w:sz w:val="28"/>
          <w:szCs w:val="28"/>
        </w:rPr>
        <w:t>- х</w:t>
      </w:r>
      <w:r w:rsidR="00D47FC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D515D0" w:rsidRPr="00794996">
        <w:rPr>
          <w:rFonts w:ascii="Times New Roman" w:hAnsi="Times New Roman"/>
          <w:sz w:val="28"/>
          <w:szCs w:val="28"/>
        </w:rPr>
        <w:t>)/4</w:t>
      </w:r>
      <w:r w:rsidR="00D515D0" w:rsidRPr="00794996" w:rsidDel="006D0645">
        <w:rPr>
          <w:rFonts w:ascii="Times New Roman" w:hAnsi="Times New Roman"/>
          <w:sz w:val="28"/>
          <w:szCs w:val="28"/>
        </w:rPr>
        <w:t xml:space="preserve"> </w:t>
      </w:r>
      <w:r w:rsidR="00D515D0" w:rsidRPr="00794996">
        <w:rPr>
          <w:rFonts w:ascii="Times New Roman" w:hAnsi="Times New Roman"/>
          <w:sz w:val="28"/>
          <w:szCs w:val="28"/>
        </w:rPr>
        <w:t>= 840 + 20х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D515D0" w:rsidRPr="00794996">
        <w:rPr>
          <w:rFonts w:ascii="Times New Roman" w:hAnsi="Times New Roman"/>
          <w:sz w:val="28"/>
          <w:szCs w:val="28"/>
        </w:rPr>
        <w:t>- 10х</w:t>
      </w:r>
      <w:r w:rsidR="00D515D0" w:rsidRPr="00794996">
        <w:rPr>
          <w:rFonts w:ascii="Times New Roman" w:hAnsi="Times New Roman"/>
          <w:sz w:val="28"/>
          <w:szCs w:val="28"/>
          <w:vertAlign w:val="subscript"/>
        </w:rPr>
        <w:t>5</w:t>
      </w:r>
    </w:p>
    <w:p w:rsidR="00D515D0" w:rsidRPr="00794996" w:rsidRDefault="00D515D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645" w:rsidRPr="00794996" w:rsidRDefault="00CD005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Значение линейной функции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 =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 xml:space="preserve">) = </w:t>
      </w:r>
      <w:r w:rsidR="00D47FC9" w:rsidRPr="00794996">
        <w:rPr>
          <w:rFonts w:ascii="Times New Roman" w:hAnsi="Times New Roman"/>
          <w:sz w:val="28"/>
          <w:szCs w:val="28"/>
        </w:rPr>
        <w:t>84</w:t>
      </w:r>
      <w:r w:rsidR="006D0645" w:rsidRPr="00794996">
        <w:rPr>
          <w:rFonts w:ascii="Times New Roman" w:hAnsi="Times New Roman"/>
          <w:sz w:val="28"/>
          <w:szCs w:val="28"/>
        </w:rPr>
        <w:t>0</w:t>
      </w:r>
      <w:r w:rsidRPr="00794996">
        <w:rPr>
          <w:rFonts w:ascii="Times New Roman" w:hAnsi="Times New Roman"/>
          <w:sz w:val="28"/>
          <w:szCs w:val="28"/>
        </w:rPr>
        <w:t>.</w:t>
      </w:r>
    </w:p>
    <w:p w:rsidR="0025123A" w:rsidRPr="00794996" w:rsidRDefault="00F024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Поскольку необходимо сохранять допустимость решений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должны выполняться следующие неравенства(при этом 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= 0 как не основная переменная):</w:t>
      </w:r>
    </w:p>
    <w:p w:rsidR="00794996" w:rsidRDefault="00794996" w:rsidP="00794996">
      <w:pPr>
        <w:widowControl w:val="0"/>
        <w:tabs>
          <w:tab w:val="center" w:pos="463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CD6FE7" w:rsidP="00794996">
      <w:pPr>
        <w:widowControl w:val="0"/>
        <w:tabs>
          <w:tab w:val="center" w:pos="463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F02457" w:rsidRPr="00794996">
        <w:rPr>
          <w:rFonts w:ascii="Times New Roman" w:hAnsi="Times New Roman"/>
          <w:sz w:val="28"/>
          <w:szCs w:val="28"/>
        </w:rPr>
        <w:t xml:space="preserve">=21 </w:t>
      </w:r>
      <w:r w:rsidR="009D7EBB" w:rsidRPr="00794996">
        <w:rPr>
          <w:rFonts w:ascii="Times New Roman" w:hAnsi="Times New Roman"/>
          <w:sz w:val="28"/>
          <w:szCs w:val="28"/>
        </w:rPr>
        <w:t>-</w:t>
      </w:r>
      <w:r w:rsidR="00F02457" w:rsidRPr="00794996">
        <w:rPr>
          <w:rFonts w:ascii="Times New Roman" w:hAnsi="Times New Roman"/>
          <w:sz w:val="28"/>
          <w:szCs w:val="28"/>
        </w:rPr>
        <w:t xml:space="preserve"> 0,25х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F02457" w:rsidRPr="00794996">
        <w:rPr>
          <w:rFonts w:ascii="Times New Roman" w:hAnsi="Times New Roman"/>
          <w:sz w:val="28"/>
          <w:szCs w:val="28"/>
        </w:rPr>
        <w:t>≥ 0;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</w:t>
      </w:r>
      <w:r w:rsidR="00C3580B"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3580B" w:rsidRPr="00794996">
        <w:rPr>
          <w:rFonts w:ascii="Times New Roman" w:hAnsi="Times New Roman"/>
          <w:sz w:val="28"/>
          <w:szCs w:val="28"/>
        </w:rPr>
        <w:t>≤</w:t>
      </w:r>
      <w:r w:rsidR="00F02457" w:rsidRPr="00794996">
        <w:rPr>
          <w:rFonts w:ascii="Times New Roman" w:hAnsi="Times New Roman"/>
          <w:sz w:val="28"/>
          <w:szCs w:val="28"/>
        </w:rPr>
        <w:t xml:space="preserve"> 84;</w:t>
      </w: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79" type="#_x0000_t87" style="position:absolute;left:0;text-align:left;margin-left:217.35pt;margin-top:-19.35pt;width:9pt;height:54pt;flip:y;z-index:251654656"/>
        </w:pict>
      </w:r>
      <w:r>
        <w:rPr>
          <w:noProof/>
          <w:lang w:eastAsia="ru-RU"/>
        </w:rPr>
        <w:pict>
          <v:shape id="_x0000_s1080" type="#_x0000_t87" style="position:absolute;left:0;text-align:left;margin-left:24pt;margin-top:-19.35pt;width:9pt;height:54pt;flip:y;z-index:251653632"/>
        </w:pict>
      </w:r>
      <w:r w:rsidR="00F02457" w:rsidRPr="00794996">
        <w:rPr>
          <w:rFonts w:ascii="Times New Roman" w:hAnsi="Times New Roman"/>
          <w:sz w:val="28"/>
          <w:szCs w:val="28"/>
        </w:rPr>
        <w:t>х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="00F02457" w:rsidRPr="00794996">
        <w:rPr>
          <w:rFonts w:ascii="Times New Roman" w:hAnsi="Times New Roman"/>
          <w:sz w:val="28"/>
          <w:szCs w:val="28"/>
        </w:rPr>
        <w:t>=54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9D7EBB" w:rsidRPr="00794996">
        <w:rPr>
          <w:rFonts w:ascii="Times New Roman" w:hAnsi="Times New Roman"/>
          <w:sz w:val="28"/>
          <w:szCs w:val="28"/>
        </w:rPr>
        <w:t>+ 0</w:t>
      </w:r>
      <w:r w:rsidR="00F02457" w:rsidRPr="00794996">
        <w:rPr>
          <w:rFonts w:ascii="Times New Roman" w:hAnsi="Times New Roman"/>
          <w:sz w:val="28"/>
          <w:szCs w:val="28"/>
        </w:rPr>
        <w:t>,</w:t>
      </w:r>
      <w:r w:rsidR="009D7EBB" w:rsidRPr="00794996">
        <w:rPr>
          <w:rFonts w:ascii="Times New Roman" w:hAnsi="Times New Roman"/>
          <w:sz w:val="28"/>
          <w:szCs w:val="28"/>
        </w:rPr>
        <w:t>2</w:t>
      </w:r>
      <w:r w:rsidR="00F02457" w:rsidRPr="00794996">
        <w:rPr>
          <w:rFonts w:ascii="Times New Roman" w:hAnsi="Times New Roman"/>
          <w:sz w:val="28"/>
          <w:szCs w:val="28"/>
        </w:rPr>
        <w:t>5х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F02457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F02457" w:rsidRPr="00794996">
        <w:rPr>
          <w:rFonts w:ascii="Times New Roman" w:hAnsi="Times New Roman"/>
          <w:sz w:val="28"/>
          <w:szCs w:val="28"/>
        </w:rPr>
        <w:t>≥ 0;</w:t>
      </w:r>
      <w:r w:rsidR="00CC2526" w:rsidRPr="00794996">
        <w:rPr>
          <w:rFonts w:ascii="Times New Roman" w:hAnsi="Times New Roman"/>
          <w:sz w:val="28"/>
          <w:szCs w:val="28"/>
        </w:rPr>
        <w:t xml:space="preserve"> </w:t>
      </w:r>
      <w:r w:rsidR="00F02457" w:rsidRPr="00794996">
        <w:rPr>
          <w:rFonts w:ascii="Times New Roman" w:hAnsi="Times New Roman"/>
          <w:sz w:val="28"/>
          <w:szCs w:val="28"/>
        </w:rPr>
        <w:t>откуда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</w:t>
      </w:r>
      <w:r w:rsidR="0073086E" w:rsidRPr="00794996">
        <w:rPr>
          <w:rFonts w:ascii="Times New Roman" w:hAnsi="Times New Roman"/>
          <w:sz w:val="28"/>
          <w:szCs w:val="28"/>
        </w:rPr>
        <w:t xml:space="preserve"> </w:t>
      </w:r>
      <w:r w:rsidR="00F02457"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86F82" w:rsidRPr="00794996">
        <w:rPr>
          <w:rFonts w:ascii="Times New Roman" w:hAnsi="Times New Roman"/>
          <w:sz w:val="28"/>
          <w:szCs w:val="28"/>
        </w:rPr>
        <w:t>≤</w:t>
      </w:r>
      <w:r w:rsidR="00F02457" w:rsidRPr="00794996">
        <w:rPr>
          <w:rFonts w:ascii="Times New Roman" w:hAnsi="Times New Roman"/>
          <w:sz w:val="28"/>
          <w:szCs w:val="28"/>
        </w:rPr>
        <w:t xml:space="preserve"> </w:t>
      </w:r>
      <w:r w:rsidR="009D7EBB" w:rsidRPr="00794996">
        <w:rPr>
          <w:rFonts w:ascii="Times New Roman" w:hAnsi="Times New Roman"/>
          <w:sz w:val="28"/>
          <w:szCs w:val="28"/>
        </w:rPr>
        <w:t>-</w:t>
      </w:r>
      <w:r w:rsidR="00286F82" w:rsidRPr="00794996">
        <w:rPr>
          <w:rFonts w:ascii="Times New Roman" w:hAnsi="Times New Roman"/>
          <w:sz w:val="28"/>
          <w:szCs w:val="28"/>
        </w:rPr>
        <w:t>216</w:t>
      </w:r>
      <w:r w:rsidR="00F02457"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 </w:t>
      </w:r>
      <w:r w:rsidR="00C3580B" w:rsidRPr="00794996">
        <w:rPr>
          <w:rFonts w:ascii="Times New Roman" w:hAnsi="Times New Roman"/>
          <w:sz w:val="28"/>
          <w:szCs w:val="28"/>
        </w:rPr>
        <w:t xml:space="preserve">(11) </w:t>
      </w:r>
    </w:p>
    <w:p w:rsidR="00F02457" w:rsidRPr="00794996" w:rsidRDefault="00F02457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794996">
        <w:rPr>
          <w:rFonts w:ascii="Times New Roman" w:hAnsi="Times New Roman"/>
          <w:sz w:val="28"/>
          <w:szCs w:val="28"/>
        </w:rPr>
        <w:t xml:space="preserve">=9 </w:t>
      </w:r>
      <w:r w:rsidR="009D7EBB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0,</w:t>
      </w:r>
      <w:r w:rsidR="009D7EBB" w:rsidRPr="00794996">
        <w:rPr>
          <w:rFonts w:ascii="Times New Roman" w:hAnsi="Times New Roman"/>
          <w:sz w:val="28"/>
          <w:szCs w:val="28"/>
        </w:rPr>
        <w:t>2</w:t>
      </w:r>
      <w:r w:rsidRPr="00794996">
        <w:rPr>
          <w:rFonts w:ascii="Times New Roman" w:hAnsi="Times New Roman"/>
          <w:sz w:val="28"/>
          <w:szCs w:val="28"/>
        </w:rPr>
        <w:t>5х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≥ 0.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           </w:t>
      </w:r>
      <w:r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286F82" w:rsidRPr="00794996">
        <w:rPr>
          <w:rFonts w:ascii="Times New Roman" w:hAnsi="Times New Roman"/>
          <w:sz w:val="28"/>
          <w:szCs w:val="28"/>
        </w:rPr>
        <w:t xml:space="preserve">≤ </w:t>
      </w:r>
      <w:r w:rsidR="009D7EBB" w:rsidRPr="00794996">
        <w:rPr>
          <w:rFonts w:ascii="Times New Roman" w:hAnsi="Times New Roman"/>
          <w:sz w:val="28"/>
          <w:szCs w:val="28"/>
        </w:rPr>
        <w:t>-36</w:t>
      </w:r>
      <w:r w:rsidR="00C3580B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4CC3" w:rsidRPr="00794996" w:rsidRDefault="001D0C9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Обнаруживаем возможность дальнейшего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увеличения линейной функции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за счёт переменной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C3580B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73086E" w:rsidRPr="00794996">
        <w:rPr>
          <w:rFonts w:ascii="Times New Roman" w:hAnsi="Times New Roman"/>
          <w:sz w:val="28"/>
          <w:szCs w:val="28"/>
          <w:vertAlign w:val="subscript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входящей в выражение для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с положительным коэффициентом. Система уравнений (11) определяет наибольшее возможное значение для 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: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9D7EBB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1D0C99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D0C99" w:rsidRPr="00794996">
        <w:rPr>
          <w:rFonts w:ascii="Times New Roman" w:hAnsi="Times New Roman"/>
          <w:sz w:val="28"/>
          <w:szCs w:val="28"/>
        </w:rPr>
        <w:t xml:space="preserve">= </w:t>
      </w:r>
      <w:r w:rsidR="001D0C99" w:rsidRPr="00794996">
        <w:rPr>
          <w:rFonts w:ascii="Times New Roman" w:hAnsi="Times New Roman"/>
          <w:sz w:val="28"/>
          <w:szCs w:val="28"/>
          <w:lang w:val="en-US"/>
        </w:rPr>
        <w:t>min</w:t>
      </w:r>
      <w:r w:rsidR="001D0C99" w:rsidRPr="00794996">
        <w:rPr>
          <w:rFonts w:ascii="Times New Roman" w:hAnsi="Times New Roman"/>
          <w:sz w:val="28"/>
          <w:szCs w:val="28"/>
        </w:rPr>
        <w:t xml:space="preserve"> {</w:t>
      </w:r>
      <w:r w:rsidR="00C3580B" w:rsidRPr="00794996">
        <w:rPr>
          <w:rFonts w:ascii="Times New Roman" w:hAnsi="Times New Roman"/>
          <w:sz w:val="28"/>
          <w:szCs w:val="28"/>
        </w:rPr>
        <w:t>84</w:t>
      </w:r>
      <w:r w:rsidR="001D0C99" w:rsidRPr="00794996">
        <w:rPr>
          <w:rFonts w:ascii="Times New Roman" w:hAnsi="Times New Roman"/>
          <w:sz w:val="28"/>
          <w:szCs w:val="28"/>
        </w:rPr>
        <w:t xml:space="preserve">, </w:t>
      </w:r>
      <w:r w:rsidRPr="00794996">
        <w:rPr>
          <w:rFonts w:ascii="Times New Roman" w:hAnsi="Times New Roman"/>
          <w:sz w:val="28"/>
          <w:szCs w:val="28"/>
        </w:rPr>
        <w:t>-</w:t>
      </w:r>
      <w:r w:rsidR="00C3580B" w:rsidRPr="00794996">
        <w:rPr>
          <w:rFonts w:ascii="Times New Roman" w:hAnsi="Times New Roman"/>
          <w:sz w:val="28"/>
          <w:szCs w:val="28"/>
        </w:rPr>
        <w:t>216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Pr="00794996">
        <w:rPr>
          <w:rFonts w:ascii="Times New Roman" w:hAnsi="Times New Roman"/>
          <w:sz w:val="28"/>
          <w:szCs w:val="28"/>
        </w:rPr>
        <w:t>-36</w:t>
      </w:r>
      <w:r w:rsidR="001D0C99" w:rsidRPr="00794996">
        <w:rPr>
          <w:rFonts w:ascii="Times New Roman" w:hAnsi="Times New Roman"/>
          <w:sz w:val="28"/>
          <w:szCs w:val="28"/>
        </w:rPr>
        <w:t>}</w:t>
      </w:r>
      <w:r w:rsidR="00924837" w:rsidRPr="00794996">
        <w:rPr>
          <w:rFonts w:ascii="Times New Roman" w:hAnsi="Times New Roman"/>
          <w:sz w:val="28"/>
          <w:szCs w:val="28"/>
        </w:rPr>
        <w:t xml:space="preserve"> =</w:t>
      </w:r>
      <w:r w:rsidR="00286F82" w:rsidRPr="00794996">
        <w:rPr>
          <w:rFonts w:ascii="Times New Roman" w:hAnsi="Times New Roman"/>
          <w:sz w:val="28"/>
          <w:szCs w:val="28"/>
        </w:rPr>
        <w:t xml:space="preserve"> </w:t>
      </w:r>
      <w:r w:rsidR="00FD6249" w:rsidRPr="00794996">
        <w:rPr>
          <w:rFonts w:ascii="Times New Roman" w:hAnsi="Times New Roman"/>
          <w:sz w:val="28"/>
          <w:szCs w:val="28"/>
        </w:rPr>
        <w:t>-</w:t>
      </w:r>
      <w:r w:rsidRPr="00794996">
        <w:rPr>
          <w:rFonts w:ascii="Times New Roman" w:hAnsi="Times New Roman"/>
          <w:sz w:val="28"/>
          <w:szCs w:val="28"/>
        </w:rPr>
        <w:t>36</w:t>
      </w:r>
      <w:r w:rsidR="00924837" w:rsidRPr="00794996">
        <w:rPr>
          <w:rFonts w:ascii="Times New Roman" w:hAnsi="Times New Roman"/>
          <w:sz w:val="28"/>
          <w:szCs w:val="28"/>
        </w:rPr>
        <w:t xml:space="preserve"> 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F82" w:rsidRPr="00794996" w:rsidRDefault="00286F82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При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9D7EBB" w:rsidRPr="00794996">
        <w:rPr>
          <w:rFonts w:ascii="Times New Roman" w:hAnsi="Times New Roman"/>
          <w:sz w:val="28"/>
          <w:szCs w:val="28"/>
        </w:rPr>
        <w:t>-36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="00AF6DCF" w:rsidRPr="00794996">
        <w:rPr>
          <w:rFonts w:ascii="Times New Roman" w:hAnsi="Times New Roman"/>
          <w:sz w:val="28"/>
          <w:szCs w:val="28"/>
        </w:rPr>
        <w:t xml:space="preserve">= 0 </w:t>
      </w:r>
      <w:r w:rsidRPr="00794996">
        <w:rPr>
          <w:rFonts w:ascii="Times New Roman" w:hAnsi="Times New Roman"/>
          <w:sz w:val="28"/>
          <w:szCs w:val="28"/>
        </w:rPr>
        <w:t xml:space="preserve">переходит в неосновные переменные. </w:t>
      </w:r>
    </w:p>
    <w:p w:rsidR="00CD005C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Разрешающим будет третье уравнение. </w:t>
      </w:r>
    </w:p>
    <w:p w:rsidR="00881D0F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III</w:t>
      </w:r>
      <w:r w:rsidRPr="00794996">
        <w:rPr>
          <w:rFonts w:ascii="Times New Roman" w:hAnsi="Times New Roman"/>
          <w:sz w:val="28"/>
          <w:szCs w:val="28"/>
        </w:rPr>
        <w:t xml:space="preserve"> шаг. </w:t>
      </w:r>
    </w:p>
    <w:p w:rsidR="00881D0F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Основные переменные : 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881D0F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Неосновные переменные : х</w:t>
      </w:r>
      <w:r w:rsidR="009D7EBB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. </w:t>
      </w:r>
    </w:p>
    <w:p w:rsidR="00881D0F" w:rsidRPr="00794996" w:rsidRDefault="00881D0F" w:rsidP="00794996">
      <w:pPr>
        <w:widowControl w:val="0"/>
        <w:numPr>
          <w:ins w:id="59" w:author="Customer" w:date="2008-01-01T14:37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Выразим основные переменные через неосновные: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81" type="#_x0000_t87" style="position:absolute;left:0;text-align:left;margin-left:27pt;margin-top:4.55pt;width:9pt;height:54pt;flip:y;z-index:251655680"/>
        </w:pict>
      </w:r>
      <w:r w:rsidR="00FD6249"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881D0F" w:rsidRPr="00794996">
        <w:rPr>
          <w:rFonts w:ascii="Times New Roman" w:hAnsi="Times New Roman"/>
          <w:sz w:val="28"/>
          <w:szCs w:val="28"/>
        </w:rPr>
        <w:t xml:space="preserve">= </w:t>
      </w:r>
      <w:r w:rsidR="00FD6249" w:rsidRPr="00794996">
        <w:rPr>
          <w:rFonts w:ascii="Times New Roman" w:hAnsi="Times New Roman"/>
          <w:sz w:val="28"/>
          <w:szCs w:val="28"/>
        </w:rPr>
        <w:t>12</w:t>
      </w:r>
      <w:r w:rsidR="00881D0F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A4498" w:rsidRPr="00794996">
        <w:rPr>
          <w:rFonts w:ascii="Times New Roman" w:hAnsi="Times New Roman"/>
          <w:sz w:val="28"/>
          <w:szCs w:val="28"/>
        </w:rPr>
        <w:t>–</w:t>
      </w:r>
      <w:r w:rsidR="00881D0F" w:rsidRPr="00794996">
        <w:rPr>
          <w:rFonts w:ascii="Times New Roman" w:hAnsi="Times New Roman"/>
          <w:sz w:val="28"/>
          <w:szCs w:val="28"/>
        </w:rPr>
        <w:t xml:space="preserve"> </w:t>
      </w:r>
      <w:r w:rsidR="004A4498" w:rsidRPr="00794996">
        <w:rPr>
          <w:rFonts w:ascii="Times New Roman" w:hAnsi="Times New Roman"/>
          <w:sz w:val="28"/>
          <w:szCs w:val="28"/>
        </w:rPr>
        <w:t>4/3</w:t>
      </w:r>
      <w:r w:rsidR="00881D0F" w:rsidRPr="00794996">
        <w:rPr>
          <w:rFonts w:ascii="Times New Roman" w:hAnsi="Times New Roman"/>
          <w:sz w:val="28"/>
          <w:szCs w:val="28"/>
        </w:rPr>
        <w:t>х</w:t>
      </w:r>
      <w:r w:rsidR="00E26EDC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FD6249" w:rsidRPr="00794996">
        <w:rPr>
          <w:rFonts w:ascii="Times New Roman" w:hAnsi="Times New Roman"/>
          <w:sz w:val="28"/>
          <w:szCs w:val="28"/>
        </w:rPr>
        <w:t xml:space="preserve"> + 1/3х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881D0F"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4A4498" w:rsidRPr="00794996">
        <w:rPr>
          <w:rFonts w:ascii="Times New Roman" w:hAnsi="Times New Roman"/>
          <w:sz w:val="28"/>
          <w:szCs w:val="28"/>
        </w:rPr>
        <w:t>18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FD6249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4A4498" w:rsidRPr="00794996">
        <w:rPr>
          <w:rFonts w:ascii="Times New Roman" w:hAnsi="Times New Roman"/>
          <w:sz w:val="28"/>
          <w:szCs w:val="28"/>
        </w:rPr>
        <w:t>1/3</w:t>
      </w: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FD6249" w:rsidRPr="00794996">
        <w:rPr>
          <w:rFonts w:ascii="Times New Roman" w:hAnsi="Times New Roman"/>
          <w:sz w:val="28"/>
          <w:szCs w:val="28"/>
        </w:rPr>
        <w:t>- 1/</w:t>
      </w:r>
      <w:r w:rsidR="004A4498" w:rsidRPr="00794996">
        <w:rPr>
          <w:rFonts w:ascii="Times New Roman" w:hAnsi="Times New Roman"/>
          <w:sz w:val="28"/>
          <w:szCs w:val="28"/>
        </w:rPr>
        <w:t>3</w:t>
      </w: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</w:rPr>
        <w:t>;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881D0F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= </w:t>
      </w:r>
      <w:r w:rsidR="002A7F32" w:rsidRPr="00794996">
        <w:rPr>
          <w:rFonts w:ascii="Times New Roman" w:hAnsi="Times New Roman"/>
          <w:sz w:val="28"/>
          <w:szCs w:val="28"/>
        </w:rPr>
        <w:t>2</w:t>
      </w:r>
      <w:r w:rsidR="00FD6249" w:rsidRPr="00794996">
        <w:rPr>
          <w:rFonts w:ascii="Times New Roman" w:hAnsi="Times New Roman"/>
          <w:sz w:val="28"/>
          <w:szCs w:val="28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E26EDC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FD6249" w:rsidRPr="00794996">
        <w:rPr>
          <w:rFonts w:ascii="Times New Roman" w:hAnsi="Times New Roman"/>
          <w:sz w:val="28"/>
          <w:szCs w:val="28"/>
        </w:rPr>
        <w:t>11/</w:t>
      </w:r>
      <w:r w:rsidR="004A4498" w:rsidRPr="00794996">
        <w:rPr>
          <w:rFonts w:ascii="Times New Roman" w:hAnsi="Times New Roman"/>
          <w:sz w:val="28"/>
          <w:szCs w:val="28"/>
        </w:rPr>
        <w:t>3</w:t>
      </w:r>
      <w:r w:rsidRPr="00794996">
        <w:rPr>
          <w:rFonts w:ascii="Times New Roman" w:hAnsi="Times New Roman"/>
          <w:sz w:val="28"/>
          <w:szCs w:val="28"/>
        </w:rPr>
        <w:t>х</w:t>
      </w:r>
      <w:r w:rsidR="00FD6249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A4498" w:rsidRPr="00794996">
        <w:rPr>
          <w:rFonts w:ascii="Times New Roman" w:hAnsi="Times New Roman"/>
          <w:sz w:val="28"/>
          <w:szCs w:val="28"/>
        </w:rPr>
        <w:t xml:space="preserve">- </w:t>
      </w:r>
      <w:r w:rsidR="003F00AD" w:rsidRPr="00794996">
        <w:rPr>
          <w:rFonts w:ascii="Times New Roman" w:hAnsi="Times New Roman"/>
          <w:sz w:val="28"/>
          <w:szCs w:val="28"/>
        </w:rPr>
        <w:t>11/</w:t>
      </w:r>
      <w:r w:rsidR="002A7F32" w:rsidRPr="00794996">
        <w:rPr>
          <w:rFonts w:ascii="Times New Roman" w:hAnsi="Times New Roman"/>
          <w:sz w:val="28"/>
          <w:szCs w:val="28"/>
        </w:rPr>
        <w:t>3</w:t>
      </w:r>
      <w:r w:rsidRPr="00794996">
        <w:rPr>
          <w:rFonts w:ascii="Times New Roman" w:hAnsi="Times New Roman"/>
          <w:sz w:val="28"/>
          <w:szCs w:val="28"/>
        </w:rPr>
        <w:t>х</w:t>
      </w:r>
      <w:r w:rsidR="003F00AD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E26EDC" w:rsidRPr="00794996">
        <w:rPr>
          <w:rFonts w:ascii="Times New Roman" w:hAnsi="Times New Roman"/>
          <w:sz w:val="28"/>
          <w:szCs w:val="28"/>
          <w:vertAlign w:val="subscript"/>
        </w:rPr>
        <w:t>.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EDC" w:rsidRPr="00794996" w:rsidRDefault="00E26ED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Третье базисное решение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94996">
        <w:rPr>
          <w:rFonts w:ascii="Times New Roman" w:hAnsi="Times New Roman"/>
          <w:sz w:val="28"/>
          <w:szCs w:val="28"/>
        </w:rPr>
        <w:t>= (</w:t>
      </w:r>
      <w:r w:rsidR="003F00AD" w:rsidRPr="00794996">
        <w:rPr>
          <w:rFonts w:ascii="Times New Roman" w:hAnsi="Times New Roman"/>
          <w:sz w:val="28"/>
          <w:szCs w:val="28"/>
        </w:rPr>
        <w:t>12</w:t>
      </w:r>
      <w:r w:rsidRPr="00794996">
        <w:rPr>
          <w:rFonts w:ascii="Times New Roman" w:hAnsi="Times New Roman"/>
          <w:sz w:val="28"/>
          <w:szCs w:val="28"/>
        </w:rPr>
        <w:t xml:space="preserve">, </w:t>
      </w:r>
      <w:r w:rsidR="002A7F32" w:rsidRPr="00794996">
        <w:rPr>
          <w:rFonts w:ascii="Times New Roman" w:hAnsi="Times New Roman"/>
          <w:sz w:val="28"/>
          <w:szCs w:val="28"/>
        </w:rPr>
        <w:t>18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F00AD" w:rsidRPr="00794996">
        <w:rPr>
          <w:rFonts w:ascii="Times New Roman" w:hAnsi="Times New Roman"/>
          <w:sz w:val="28"/>
          <w:szCs w:val="28"/>
        </w:rPr>
        <w:t>21</w:t>
      </w:r>
      <w:r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F00AD" w:rsidRPr="00794996">
        <w:rPr>
          <w:rFonts w:ascii="Times New Roman" w:hAnsi="Times New Roman"/>
          <w:sz w:val="28"/>
          <w:szCs w:val="28"/>
        </w:rPr>
        <w:t>0</w:t>
      </w:r>
      <w:r w:rsidRPr="00794996">
        <w:rPr>
          <w:rFonts w:ascii="Times New Roman" w:hAnsi="Times New Roman"/>
          <w:sz w:val="28"/>
          <w:szCs w:val="28"/>
        </w:rPr>
        <w:t>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является допустимым. </w:t>
      </w:r>
    </w:p>
    <w:p w:rsidR="0025123A" w:rsidRPr="00794996" w:rsidRDefault="00E26ED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Выразим линейную функцию через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неосновные переменные:</w:t>
      </w:r>
    </w:p>
    <w:p w:rsidR="00D515D0" w:rsidRPr="00794996" w:rsidRDefault="00D515D0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EDC" w:rsidRPr="00794996" w:rsidRDefault="00E26EDC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30</w:t>
      </w:r>
      <w:r w:rsidR="001871D0" w:rsidRPr="00794996">
        <w:rPr>
          <w:rFonts w:ascii="Times New Roman" w:hAnsi="Times New Roman"/>
          <w:sz w:val="28"/>
          <w:szCs w:val="28"/>
        </w:rPr>
        <w:t>(12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A7F32" w:rsidRPr="00794996">
        <w:rPr>
          <w:rFonts w:ascii="Times New Roman" w:hAnsi="Times New Roman"/>
          <w:sz w:val="28"/>
          <w:szCs w:val="28"/>
        </w:rPr>
        <w:t>–</w:t>
      </w:r>
      <w:r w:rsidR="001871D0" w:rsidRPr="00794996">
        <w:rPr>
          <w:rFonts w:ascii="Times New Roman" w:hAnsi="Times New Roman"/>
          <w:sz w:val="28"/>
          <w:szCs w:val="28"/>
        </w:rPr>
        <w:t xml:space="preserve"> </w:t>
      </w:r>
      <w:r w:rsidR="002A7F32" w:rsidRPr="00794996">
        <w:rPr>
          <w:rFonts w:ascii="Times New Roman" w:hAnsi="Times New Roman"/>
          <w:sz w:val="28"/>
          <w:szCs w:val="28"/>
        </w:rPr>
        <w:t>4/3</w:t>
      </w:r>
      <w:r w:rsidR="001871D0" w:rsidRPr="00794996">
        <w:rPr>
          <w:rFonts w:ascii="Times New Roman" w:hAnsi="Times New Roman"/>
          <w:sz w:val="28"/>
          <w:szCs w:val="28"/>
        </w:rPr>
        <w:t>х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1871D0" w:rsidRPr="00794996">
        <w:rPr>
          <w:rFonts w:ascii="Times New Roman" w:hAnsi="Times New Roman"/>
          <w:sz w:val="28"/>
          <w:szCs w:val="28"/>
        </w:rPr>
        <w:t xml:space="preserve"> + 1/3х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="001871D0" w:rsidRPr="00794996">
        <w:rPr>
          <w:rFonts w:ascii="Times New Roman" w:hAnsi="Times New Roman"/>
          <w:sz w:val="28"/>
          <w:szCs w:val="28"/>
        </w:rPr>
        <w:t>)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+ 40(</w:t>
      </w:r>
      <w:r w:rsidR="002A7F32" w:rsidRPr="00794996">
        <w:rPr>
          <w:rFonts w:ascii="Times New Roman" w:hAnsi="Times New Roman"/>
          <w:sz w:val="28"/>
          <w:szCs w:val="28"/>
        </w:rPr>
        <w:t>18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1871D0" w:rsidRPr="00794996">
        <w:rPr>
          <w:rFonts w:ascii="Times New Roman" w:hAnsi="Times New Roman"/>
          <w:sz w:val="28"/>
          <w:szCs w:val="28"/>
        </w:rPr>
        <w:t>+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2A7F32" w:rsidRPr="00794996">
        <w:rPr>
          <w:rFonts w:ascii="Times New Roman" w:hAnsi="Times New Roman"/>
          <w:sz w:val="28"/>
          <w:szCs w:val="28"/>
        </w:rPr>
        <w:t>1/3</w:t>
      </w:r>
      <w:r w:rsidRPr="00794996">
        <w:rPr>
          <w:rFonts w:ascii="Times New Roman" w:hAnsi="Times New Roman"/>
          <w:sz w:val="28"/>
          <w:szCs w:val="28"/>
        </w:rPr>
        <w:t>х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- </w:t>
      </w:r>
      <w:r w:rsidR="001871D0" w:rsidRPr="00794996">
        <w:rPr>
          <w:rFonts w:ascii="Times New Roman" w:hAnsi="Times New Roman"/>
          <w:sz w:val="28"/>
          <w:szCs w:val="28"/>
        </w:rPr>
        <w:t>1/3</w:t>
      </w:r>
      <w:r w:rsidRPr="00794996">
        <w:rPr>
          <w:rFonts w:ascii="Times New Roman" w:hAnsi="Times New Roman"/>
          <w:sz w:val="28"/>
          <w:szCs w:val="28"/>
        </w:rPr>
        <w:t>х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</w:rPr>
        <w:t>) = 1</w:t>
      </w:r>
      <w:r w:rsidR="001871D0" w:rsidRPr="00794996">
        <w:rPr>
          <w:rFonts w:ascii="Times New Roman" w:hAnsi="Times New Roman"/>
          <w:sz w:val="28"/>
          <w:szCs w:val="28"/>
        </w:rPr>
        <w:t>0</w:t>
      </w:r>
      <w:r w:rsidR="002A7F32" w:rsidRPr="00794996">
        <w:rPr>
          <w:rFonts w:ascii="Times New Roman" w:hAnsi="Times New Roman"/>
          <w:sz w:val="28"/>
          <w:szCs w:val="28"/>
        </w:rPr>
        <w:t>80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2A7F32" w:rsidRPr="00794996">
        <w:rPr>
          <w:rFonts w:ascii="Times New Roman" w:hAnsi="Times New Roman"/>
          <w:sz w:val="28"/>
          <w:szCs w:val="28"/>
        </w:rPr>
        <w:t>–</w:t>
      </w:r>
      <w:r w:rsidRPr="00794996">
        <w:rPr>
          <w:rFonts w:ascii="Times New Roman" w:hAnsi="Times New Roman"/>
          <w:sz w:val="28"/>
          <w:szCs w:val="28"/>
        </w:rPr>
        <w:t xml:space="preserve"> </w:t>
      </w:r>
      <w:r w:rsidR="002A7F32" w:rsidRPr="00794996">
        <w:rPr>
          <w:rFonts w:ascii="Times New Roman" w:hAnsi="Times New Roman"/>
          <w:sz w:val="28"/>
          <w:szCs w:val="28"/>
        </w:rPr>
        <w:t>80/3</w:t>
      </w:r>
      <w:r w:rsidRPr="00794996">
        <w:rPr>
          <w:rFonts w:ascii="Times New Roman" w:hAnsi="Times New Roman"/>
          <w:sz w:val="28"/>
          <w:szCs w:val="28"/>
        </w:rPr>
        <w:t>х</w:t>
      </w:r>
      <w:r w:rsidR="001871D0" w:rsidRPr="00794996">
        <w:rPr>
          <w:rFonts w:ascii="Times New Roman" w:hAnsi="Times New Roman"/>
          <w:sz w:val="28"/>
          <w:szCs w:val="28"/>
          <w:vertAlign w:val="subscript"/>
        </w:rPr>
        <w:t>4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871D0" w:rsidRPr="00794996">
        <w:rPr>
          <w:rFonts w:ascii="Times New Roman" w:hAnsi="Times New Roman"/>
          <w:sz w:val="28"/>
          <w:szCs w:val="28"/>
        </w:rPr>
        <w:t>- 1</w:t>
      </w:r>
      <w:r w:rsidRPr="00794996">
        <w:rPr>
          <w:rFonts w:ascii="Times New Roman" w:hAnsi="Times New Roman"/>
          <w:sz w:val="28"/>
          <w:szCs w:val="28"/>
        </w:rPr>
        <w:t>0</w:t>
      </w:r>
      <w:r w:rsidR="001871D0" w:rsidRPr="00794996">
        <w:rPr>
          <w:rFonts w:ascii="Times New Roman" w:hAnsi="Times New Roman"/>
          <w:sz w:val="28"/>
          <w:szCs w:val="28"/>
        </w:rPr>
        <w:t>/3</w:t>
      </w:r>
      <w:r w:rsidRPr="00794996">
        <w:rPr>
          <w:rFonts w:ascii="Times New Roman" w:hAnsi="Times New Roman"/>
          <w:sz w:val="28"/>
          <w:szCs w:val="28"/>
        </w:rPr>
        <w:t>х</w:t>
      </w:r>
      <w:r w:rsidR="006540B1" w:rsidRPr="00794996">
        <w:rPr>
          <w:rFonts w:ascii="Times New Roman" w:hAnsi="Times New Roman"/>
          <w:sz w:val="28"/>
          <w:szCs w:val="28"/>
          <w:vertAlign w:val="subscript"/>
        </w:rPr>
        <w:t>5</w:t>
      </w:r>
      <w:r w:rsidRPr="00794996">
        <w:rPr>
          <w:rFonts w:ascii="Times New Roman" w:hAnsi="Times New Roman"/>
          <w:sz w:val="28"/>
          <w:szCs w:val="28"/>
          <w:vertAlign w:val="subscript"/>
        </w:rPr>
        <w:t>.</w:t>
      </w:r>
    </w:p>
    <w:p w:rsidR="00826366" w:rsidRPr="00794996" w:rsidRDefault="00794996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26366" w:rsidRPr="00794996">
        <w:rPr>
          <w:rFonts w:ascii="Times New Roman" w:hAnsi="Times New Roman"/>
          <w:sz w:val="28"/>
          <w:szCs w:val="28"/>
        </w:rPr>
        <w:t xml:space="preserve">Значение линейной функции </w:t>
      </w:r>
      <w:r w:rsidR="00826366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826366" w:rsidRPr="00794996">
        <w:rPr>
          <w:rFonts w:ascii="Times New Roman" w:hAnsi="Times New Roman"/>
          <w:sz w:val="28"/>
          <w:szCs w:val="28"/>
        </w:rPr>
        <w:t xml:space="preserve"> =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826366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826366" w:rsidRPr="00794996">
        <w:rPr>
          <w:rFonts w:ascii="Times New Roman" w:hAnsi="Times New Roman"/>
          <w:sz w:val="28"/>
          <w:szCs w:val="28"/>
        </w:rPr>
        <w:t>(</w:t>
      </w:r>
      <w:r w:rsidR="00826366"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826366" w:rsidRPr="00794996">
        <w:rPr>
          <w:rFonts w:ascii="Times New Roman" w:hAnsi="Times New Roman"/>
          <w:sz w:val="28"/>
          <w:szCs w:val="28"/>
        </w:rPr>
        <w:t>) = 1</w:t>
      </w:r>
      <w:r w:rsidR="001871D0" w:rsidRPr="00794996">
        <w:rPr>
          <w:rFonts w:ascii="Times New Roman" w:hAnsi="Times New Roman"/>
          <w:sz w:val="28"/>
          <w:szCs w:val="28"/>
        </w:rPr>
        <w:t>0</w:t>
      </w:r>
      <w:r w:rsidR="000314DA" w:rsidRPr="00794996">
        <w:rPr>
          <w:rFonts w:ascii="Times New Roman" w:hAnsi="Times New Roman"/>
          <w:sz w:val="28"/>
          <w:szCs w:val="28"/>
        </w:rPr>
        <w:t>80</w:t>
      </w:r>
      <w:r w:rsidR="00826366" w:rsidRPr="00794996">
        <w:rPr>
          <w:rFonts w:ascii="Times New Roman" w:hAnsi="Times New Roman"/>
          <w:sz w:val="28"/>
          <w:szCs w:val="28"/>
        </w:rPr>
        <w:t>.</w:t>
      </w:r>
    </w:p>
    <w:p w:rsidR="00114F4E" w:rsidRPr="00794996" w:rsidRDefault="00C62A3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Это выражение не содержит положительных коэффициентов при не основных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переменных,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поэтому значение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</w:rPr>
        <w:t xml:space="preserve"> =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Pr="00794996">
        <w:rPr>
          <w:rFonts w:ascii="Times New Roman" w:hAnsi="Times New Roman"/>
          <w:sz w:val="28"/>
          <w:szCs w:val="28"/>
        </w:rPr>
        <w:t xml:space="preserve">) = </w:t>
      </w:r>
      <w:r w:rsidR="00E26EDC" w:rsidRPr="00794996">
        <w:rPr>
          <w:rFonts w:ascii="Times New Roman" w:hAnsi="Times New Roman"/>
          <w:sz w:val="28"/>
          <w:szCs w:val="28"/>
        </w:rPr>
        <w:t>10</w:t>
      </w:r>
      <w:r w:rsidR="000314DA" w:rsidRPr="00794996">
        <w:rPr>
          <w:rFonts w:ascii="Times New Roman" w:hAnsi="Times New Roman"/>
          <w:sz w:val="28"/>
          <w:szCs w:val="28"/>
        </w:rPr>
        <w:t>80</w:t>
      </w:r>
      <w:r w:rsidRPr="00794996">
        <w:rPr>
          <w:rFonts w:ascii="Times New Roman" w:hAnsi="Times New Roman"/>
          <w:sz w:val="28"/>
          <w:szCs w:val="28"/>
        </w:rPr>
        <w:t xml:space="preserve"> максимальное. Функцию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невозможно ещё увеличить</w:t>
      </w:r>
      <w:r w:rsidR="006A3C77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6A3C77" w:rsidRPr="00794996">
        <w:rPr>
          <w:rFonts w:ascii="Times New Roman" w:hAnsi="Times New Roman"/>
          <w:sz w:val="28"/>
          <w:szCs w:val="28"/>
        </w:rPr>
        <w:t>переходя к другому допустимому базисному решению, то есть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14F4E" w:rsidRPr="00794996">
        <w:rPr>
          <w:rFonts w:ascii="Times New Roman" w:hAnsi="Times New Roman"/>
          <w:sz w:val="28"/>
          <w:szCs w:val="28"/>
        </w:rPr>
        <w:t>решение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14F4E" w:rsidRPr="00794996">
        <w:rPr>
          <w:rFonts w:ascii="Times New Roman" w:hAnsi="Times New Roman"/>
          <w:sz w:val="28"/>
          <w:szCs w:val="28"/>
          <w:lang w:val="en-US"/>
        </w:rPr>
        <w:t>X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114F4E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14F4E" w:rsidRPr="00794996">
        <w:rPr>
          <w:rFonts w:ascii="Times New Roman" w:hAnsi="Times New Roman"/>
          <w:sz w:val="28"/>
          <w:szCs w:val="28"/>
        </w:rPr>
        <w:t>– оптимальное. Вспоминая экономический смысл всех переменных можно</w:t>
      </w:r>
      <w:r w:rsidR="00826366" w:rsidRPr="00794996">
        <w:rPr>
          <w:rFonts w:ascii="Times New Roman" w:hAnsi="Times New Roman"/>
          <w:sz w:val="28"/>
          <w:szCs w:val="28"/>
        </w:rPr>
        <w:t xml:space="preserve"> </w:t>
      </w:r>
      <w:r w:rsidR="00114F4E" w:rsidRPr="00794996">
        <w:rPr>
          <w:rFonts w:ascii="Times New Roman" w:hAnsi="Times New Roman"/>
          <w:sz w:val="28"/>
          <w:szCs w:val="28"/>
        </w:rPr>
        <w:t xml:space="preserve">сделать выводы. </w:t>
      </w:r>
    </w:p>
    <w:p w:rsidR="004C3689" w:rsidRPr="00794996" w:rsidRDefault="00114F4E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 xml:space="preserve">Прибыль предприятия принимает максимальное значение </w:t>
      </w:r>
      <w:r w:rsidR="00826366" w:rsidRPr="00794996">
        <w:rPr>
          <w:rFonts w:ascii="Times New Roman" w:hAnsi="Times New Roman"/>
          <w:sz w:val="28"/>
          <w:szCs w:val="28"/>
        </w:rPr>
        <w:t>1</w:t>
      </w:r>
      <w:r w:rsidR="001B3BC0" w:rsidRPr="00794996">
        <w:rPr>
          <w:rFonts w:ascii="Times New Roman" w:hAnsi="Times New Roman"/>
          <w:sz w:val="28"/>
          <w:szCs w:val="28"/>
        </w:rPr>
        <w:t>0</w:t>
      </w:r>
      <w:r w:rsidR="000314DA" w:rsidRPr="00794996">
        <w:rPr>
          <w:rFonts w:ascii="Times New Roman" w:hAnsi="Times New Roman"/>
          <w:sz w:val="28"/>
          <w:szCs w:val="28"/>
        </w:rPr>
        <w:t>80</w:t>
      </w:r>
      <w:r w:rsidRPr="00794996">
        <w:rPr>
          <w:rFonts w:ascii="Times New Roman" w:hAnsi="Times New Roman"/>
          <w:sz w:val="28"/>
          <w:szCs w:val="28"/>
        </w:rPr>
        <w:t xml:space="preserve"> ден. ед.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82A55" w:rsidRPr="00794996">
        <w:rPr>
          <w:rFonts w:ascii="Times New Roman" w:hAnsi="Times New Roman"/>
          <w:sz w:val="28"/>
          <w:szCs w:val="28"/>
        </w:rPr>
        <w:t xml:space="preserve">при реализации </w:t>
      </w:r>
      <w:r w:rsidR="001B3BC0" w:rsidRPr="00794996">
        <w:rPr>
          <w:rFonts w:ascii="Times New Roman" w:hAnsi="Times New Roman"/>
          <w:sz w:val="28"/>
          <w:szCs w:val="28"/>
        </w:rPr>
        <w:t>12</w:t>
      </w:r>
      <w:r w:rsidR="00382A55" w:rsidRPr="00794996">
        <w:rPr>
          <w:rFonts w:ascii="Times New Roman" w:hAnsi="Times New Roman"/>
          <w:sz w:val="28"/>
          <w:szCs w:val="28"/>
        </w:rPr>
        <w:t xml:space="preserve"> единиц продукции Р</w:t>
      </w:r>
      <w:r w:rsidR="00382A55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382A55" w:rsidRPr="00794996">
        <w:rPr>
          <w:rFonts w:ascii="Times New Roman" w:hAnsi="Times New Roman"/>
          <w:sz w:val="28"/>
          <w:szCs w:val="28"/>
        </w:rPr>
        <w:t>(Х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382A55" w:rsidRPr="00794996">
        <w:rPr>
          <w:rFonts w:ascii="Times New Roman" w:hAnsi="Times New Roman"/>
          <w:sz w:val="28"/>
          <w:szCs w:val="28"/>
        </w:rPr>
        <w:t>=</w:t>
      </w:r>
      <w:r w:rsidR="001B3BC0" w:rsidRPr="00794996">
        <w:rPr>
          <w:rFonts w:ascii="Times New Roman" w:hAnsi="Times New Roman"/>
          <w:sz w:val="28"/>
          <w:szCs w:val="28"/>
        </w:rPr>
        <w:t>12</w:t>
      </w:r>
      <w:r w:rsidR="00382A55" w:rsidRPr="00794996">
        <w:rPr>
          <w:rFonts w:ascii="Times New Roman" w:hAnsi="Times New Roman"/>
          <w:sz w:val="28"/>
          <w:szCs w:val="28"/>
        </w:rPr>
        <w:t>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82A55" w:rsidRPr="00794996">
        <w:rPr>
          <w:rFonts w:ascii="Times New Roman" w:hAnsi="Times New Roman"/>
          <w:sz w:val="28"/>
          <w:szCs w:val="28"/>
        </w:rPr>
        <w:t>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C3689" w:rsidRPr="00794996">
        <w:rPr>
          <w:rFonts w:ascii="Times New Roman" w:hAnsi="Times New Roman"/>
          <w:sz w:val="28"/>
          <w:szCs w:val="28"/>
        </w:rPr>
        <w:t>Р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4C3689" w:rsidRPr="00794996">
        <w:rPr>
          <w:rFonts w:ascii="Times New Roman" w:hAnsi="Times New Roman"/>
          <w:sz w:val="28"/>
          <w:szCs w:val="28"/>
        </w:rPr>
        <w:t>(Х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 xml:space="preserve"> 2</w:t>
      </w:r>
      <w:r w:rsidR="004C3689" w:rsidRPr="00794996">
        <w:rPr>
          <w:rFonts w:ascii="Times New Roman" w:hAnsi="Times New Roman"/>
          <w:sz w:val="28"/>
          <w:szCs w:val="28"/>
        </w:rPr>
        <w:t>=</w:t>
      </w:r>
      <w:r w:rsidR="000314DA" w:rsidRPr="00794996">
        <w:rPr>
          <w:rFonts w:ascii="Times New Roman" w:hAnsi="Times New Roman"/>
          <w:sz w:val="28"/>
          <w:szCs w:val="28"/>
        </w:rPr>
        <w:t>18</w:t>
      </w:r>
      <w:r w:rsidR="004C3689" w:rsidRPr="00794996">
        <w:rPr>
          <w:rFonts w:ascii="Times New Roman" w:hAnsi="Times New Roman"/>
          <w:sz w:val="28"/>
          <w:szCs w:val="28"/>
        </w:rPr>
        <w:t>). Дополнительные переменные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C3689" w:rsidRPr="00794996">
        <w:rPr>
          <w:rFonts w:ascii="Times New Roman" w:hAnsi="Times New Roman"/>
          <w:sz w:val="28"/>
          <w:szCs w:val="28"/>
        </w:rPr>
        <w:t>х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 xml:space="preserve"> 3</w:t>
      </w:r>
      <w:r w:rsidR="004C3689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C3689" w:rsidRPr="00794996">
        <w:rPr>
          <w:rFonts w:ascii="Times New Roman" w:hAnsi="Times New Roman"/>
          <w:sz w:val="28"/>
          <w:szCs w:val="28"/>
        </w:rPr>
        <w:t>х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 xml:space="preserve"> 4</w:t>
      </w:r>
      <w:r w:rsidR="004C3689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4C3689" w:rsidRPr="00794996">
        <w:rPr>
          <w:rFonts w:ascii="Times New Roman" w:hAnsi="Times New Roman"/>
          <w:sz w:val="28"/>
          <w:szCs w:val="28"/>
        </w:rPr>
        <w:t>х</w:t>
      </w:r>
      <w:r w:rsidR="004C3689" w:rsidRPr="00794996">
        <w:rPr>
          <w:rFonts w:ascii="Times New Roman" w:hAnsi="Times New Roman"/>
          <w:sz w:val="28"/>
          <w:szCs w:val="28"/>
          <w:vertAlign w:val="subscript"/>
        </w:rPr>
        <w:t xml:space="preserve"> 5. </w:t>
      </w:r>
    </w:p>
    <w:p w:rsidR="00144223" w:rsidRPr="00794996" w:rsidRDefault="004C368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показывают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разницу между запасами ресурсов каждого вида и их потреблением,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то есть остатки ресурсов.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При оптимальном плане производства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B3BC0" w:rsidRPr="00794996">
        <w:rPr>
          <w:rFonts w:ascii="Times New Roman" w:hAnsi="Times New Roman"/>
          <w:sz w:val="28"/>
          <w:szCs w:val="28"/>
        </w:rPr>
        <w:t>х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 xml:space="preserve"> 4</w:t>
      </w:r>
      <w:r w:rsidR="001B3BC0" w:rsidRPr="00794996">
        <w:rPr>
          <w:rFonts w:ascii="Times New Roman" w:hAnsi="Times New Roman"/>
          <w:sz w:val="28"/>
          <w:szCs w:val="28"/>
        </w:rPr>
        <w:t xml:space="preserve"> = х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 xml:space="preserve"> 5</w:t>
      </w:r>
      <w:r w:rsidR="001B3BC0" w:rsidRPr="00794996">
        <w:rPr>
          <w:rFonts w:ascii="Times New Roman" w:hAnsi="Times New Roman"/>
          <w:sz w:val="28"/>
          <w:szCs w:val="28"/>
        </w:rPr>
        <w:t xml:space="preserve"> = 0, остатки ресурсов </w:t>
      </w:r>
      <w:r w:rsidR="001B3BC0" w:rsidRPr="00794996">
        <w:rPr>
          <w:rFonts w:ascii="Times New Roman" w:hAnsi="Times New Roman"/>
          <w:sz w:val="28"/>
          <w:szCs w:val="28"/>
          <w:lang w:val="en-US"/>
        </w:rPr>
        <w:t>S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1B3BC0" w:rsidRPr="00794996">
        <w:rPr>
          <w:rFonts w:ascii="Times New Roman" w:hAnsi="Times New Roman"/>
          <w:sz w:val="28"/>
          <w:szCs w:val="28"/>
        </w:rPr>
        <w:t xml:space="preserve"> и </w:t>
      </w:r>
      <w:r w:rsidR="001B3BC0" w:rsidRPr="00794996">
        <w:rPr>
          <w:rFonts w:ascii="Times New Roman" w:hAnsi="Times New Roman"/>
          <w:sz w:val="28"/>
          <w:szCs w:val="28"/>
          <w:lang w:val="en-US"/>
        </w:rPr>
        <w:t>S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>3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B3BC0" w:rsidRPr="00794996">
        <w:rPr>
          <w:rFonts w:ascii="Times New Roman" w:hAnsi="Times New Roman"/>
          <w:sz w:val="28"/>
          <w:szCs w:val="28"/>
        </w:rPr>
        <w:t>равны нулю,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B3BC0" w:rsidRPr="00794996">
        <w:rPr>
          <w:rFonts w:ascii="Times New Roman" w:hAnsi="Times New Roman"/>
          <w:sz w:val="28"/>
          <w:szCs w:val="28"/>
        </w:rPr>
        <w:t>а остатки ресурсов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B3BC0" w:rsidRPr="00794996">
        <w:rPr>
          <w:rFonts w:ascii="Times New Roman" w:hAnsi="Times New Roman"/>
          <w:sz w:val="28"/>
          <w:szCs w:val="28"/>
          <w:lang w:val="en-US"/>
        </w:rPr>
        <w:t>S</w:t>
      </w:r>
      <w:r w:rsidR="001B3BC0"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="001B3BC0" w:rsidRPr="00794996">
        <w:rPr>
          <w:rFonts w:ascii="Times New Roman" w:hAnsi="Times New Roman"/>
          <w:sz w:val="28"/>
          <w:szCs w:val="28"/>
        </w:rPr>
        <w:t>= 21.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14422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Ответ: максимальная прибыль от реализации продукции равна 10</w:t>
      </w:r>
      <w:r w:rsidR="000314DA" w:rsidRPr="00794996">
        <w:rPr>
          <w:rFonts w:ascii="Times New Roman" w:hAnsi="Times New Roman"/>
          <w:sz w:val="28"/>
          <w:szCs w:val="28"/>
        </w:rPr>
        <w:t>80</w:t>
      </w:r>
      <w:r w:rsidRPr="00794996">
        <w:rPr>
          <w:rFonts w:ascii="Times New Roman" w:hAnsi="Times New Roman"/>
          <w:sz w:val="28"/>
          <w:szCs w:val="28"/>
        </w:rPr>
        <w:t xml:space="preserve"> ден. ед.</w:t>
      </w:r>
    </w:p>
    <w:p w:rsidR="000314DA" w:rsidRPr="00794996" w:rsidRDefault="00C9733C" w:rsidP="00794996">
      <w:pPr>
        <w:pStyle w:val="4"/>
        <w:keepNext w:val="0"/>
        <w:widowControl w:val="0"/>
        <w:numPr>
          <w:ins w:id="60" w:author="Customer" w:date="2008-01-01T21:01:00Z"/>
        </w:numPr>
        <w:spacing w:before="0" w:after="0" w:line="360" w:lineRule="auto"/>
        <w:ind w:firstLine="709"/>
        <w:jc w:val="both"/>
        <w:rPr>
          <w:rFonts w:ascii="Times New Roman" w:hAnsi="Times New Roman"/>
          <w:iCs/>
        </w:rPr>
      </w:pPr>
      <w:bookmarkStart w:id="61" w:name="_Toc187058303"/>
      <w:bookmarkStart w:id="62" w:name="_Toc187058828"/>
      <w:r w:rsidRPr="00794996">
        <w:rPr>
          <w:rFonts w:ascii="Times New Roman" w:hAnsi="Times New Roman"/>
          <w:iCs/>
        </w:rPr>
        <w:t>2</w:t>
      </w:r>
      <w:r w:rsidR="00291A99" w:rsidRPr="00794996">
        <w:rPr>
          <w:rFonts w:ascii="Times New Roman" w:hAnsi="Times New Roman"/>
          <w:iCs/>
        </w:rPr>
        <w:t xml:space="preserve"> способ –</w:t>
      </w:r>
      <w:r w:rsidR="000314DA" w:rsidRPr="00794996">
        <w:rPr>
          <w:rFonts w:ascii="Times New Roman" w:hAnsi="Times New Roman"/>
          <w:iCs/>
        </w:rPr>
        <w:t xml:space="preserve"> </w:t>
      </w:r>
      <w:r w:rsidRPr="00794996">
        <w:rPr>
          <w:rFonts w:ascii="Times New Roman" w:hAnsi="Times New Roman"/>
          <w:iCs/>
        </w:rPr>
        <w:t>г</w:t>
      </w:r>
      <w:r w:rsidR="000314DA" w:rsidRPr="00794996">
        <w:rPr>
          <w:rFonts w:ascii="Times New Roman" w:hAnsi="Times New Roman"/>
          <w:iCs/>
        </w:rPr>
        <w:t>еометрический</w:t>
      </w:r>
      <w:r w:rsidR="00291A99" w:rsidRPr="00794996">
        <w:rPr>
          <w:rFonts w:ascii="Times New Roman" w:hAnsi="Times New Roman"/>
          <w:iCs/>
        </w:rPr>
        <w:t xml:space="preserve"> </w:t>
      </w:r>
      <w:r w:rsidR="00A041E6" w:rsidRPr="00794996">
        <w:rPr>
          <w:rFonts w:ascii="Times New Roman" w:hAnsi="Times New Roman"/>
          <w:iCs/>
        </w:rPr>
        <w:t>мето</w:t>
      </w:r>
      <w:bookmarkEnd w:id="61"/>
      <w:bookmarkEnd w:id="62"/>
      <w:r w:rsidR="00A041E6" w:rsidRPr="00794996">
        <w:rPr>
          <w:rFonts w:ascii="Times New Roman" w:hAnsi="Times New Roman"/>
          <w:iCs/>
        </w:rPr>
        <w:t>д</w:t>
      </w:r>
    </w:p>
    <w:p w:rsidR="000314DA" w:rsidRPr="00794996" w:rsidRDefault="00841247" w:rsidP="00794996">
      <w:pPr>
        <w:widowControl w:val="0"/>
        <w:numPr>
          <w:ins w:id="63" w:author="Customer" w:date="2008-01-01T21:01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Геометрический метод решения задач оптимизации сводится к нахождению оптимального решения задачи в одной из угловых точек много</w:t>
      </w:r>
      <w:r w:rsidR="00AF4154" w:rsidRPr="00794996">
        <w:rPr>
          <w:rFonts w:ascii="Times New Roman" w:hAnsi="Times New Roman"/>
          <w:sz w:val="28"/>
          <w:szCs w:val="28"/>
        </w:rPr>
        <w:t>угольника(рис. 1)</w:t>
      </w:r>
      <w:r w:rsidR="003B65B3" w:rsidRPr="00794996">
        <w:rPr>
          <w:rFonts w:ascii="Times New Roman" w:hAnsi="Times New Roman"/>
          <w:sz w:val="28"/>
          <w:szCs w:val="28"/>
        </w:rPr>
        <w:t xml:space="preserve"> для</w:t>
      </w:r>
      <w:r w:rsidR="00AF4154" w:rsidRPr="00794996">
        <w:rPr>
          <w:rFonts w:ascii="Times New Roman" w:hAnsi="Times New Roman"/>
          <w:sz w:val="28"/>
          <w:szCs w:val="28"/>
        </w:rPr>
        <w:t xml:space="preserve"> </w:t>
      </w:r>
    </w:p>
    <w:p w:rsidR="003B65B3" w:rsidRPr="00794996" w:rsidRDefault="003B65B3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 xml:space="preserve">линейной функции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</w:rPr>
        <w:t xml:space="preserve"> = 30х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+ 40х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→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max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при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следующих ограничениях: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82" type="#_x0000_t87" style="position:absolute;left:0;text-align:left;margin-left:19.2pt;margin-top:7.75pt;width:9pt;height:56.25pt;flip:y;z-index:251659776"/>
        </w:pict>
      </w:r>
      <w:r w:rsidR="003B65B3" w:rsidRPr="00794996">
        <w:rPr>
          <w:rFonts w:ascii="Times New Roman" w:hAnsi="Times New Roman"/>
          <w:sz w:val="28"/>
          <w:szCs w:val="28"/>
        </w:rPr>
        <w:t>3х</w:t>
      </w:r>
      <w:r w:rsidR="003B65B3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3B65B3" w:rsidRPr="00794996">
        <w:rPr>
          <w:rFonts w:ascii="Times New Roman" w:hAnsi="Times New Roman"/>
          <w:sz w:val="28"/>
          <w:szCs w:val="28"/>
        </w:rPr>
        <w:t xml:space="preserve"> + х</w:t>
      </w:r>
      <w:r w:rsidR="003B65B3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3B65B3" w:rsidRPr="00794996">
        <w:rPr>
          <w:rFonts w:ascii="Times New Roman" w:hAnsi="Times New Roman"/>
          <w:sz w:val="28"/>
          <w:szCs w:val="28"/>
        </w:rPr>
        <w:t>≤ 75, (</w:t>
      </w:r>
      <w:r w:rsidR="003B65B3" w:rsidRPr="00794996">
        <w:rPr>
          <w:rFonts w:ascii="Times New Roman" w:hAnsi="Times New Roman"/>
          <w:sz w:val="28"/>
          <w:szCs w:val="28"/>
          <w:lang w:val="en-US"/>
        </w:rPr>
        <w:t>I</w:t>
      </w:r>
      <w:r w:rsidR="003B65B3" w:rsidRPr="00794996">
        <w:rPr>
          <w:rFonts w:ascii="Times New Roman" w:hAnsi="Times New Roman"/>
          <w:sz w:val="28"/>
          <w:szCs w:val="28"/>
        </w:rPr>
        <w:t>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5123A" w:rsidRPr="00794996" w:rsidRDefault="003B65B3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≤ 30,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II</w:t>
      </w:r>
      <w:r w:rsidRPr="00794996">
        <w:rPr>
          <w:rFonts w:ascii="Times New Roman" w:hAnsi="Times New Roman"/>
          <w:sz w:val="28"/>
          <w:szCs w:val="28"/>
        </w:rPr>
        <w:t>)</w:t>
      </w:r>
      <w:r w:rsidR="00CC2526" w:rsidRPr="00794996">
        <w:rPr>
          <w:rFonts w:ascii="Times New Roman" w:hAnsi="Times New Roman"/>
          <w:sz w:val="28"/>
          <w:szCs w:val="28"/>
        </w:rPr>
        <w:t xml:space="preserve"> </w:t>
      </w:r>
      <w:r w:rsidR="00C6301B" w:rsidRPr="00794996">
        <w:rPr>
          <w:rFonts w:ascii="Times New Roman" w:hAnsi="Times New Roman"/>
          <w:sz w:val="28"/>
          <w:szCs w:val="28"/>
        </w:rPr>
        <w:t>(12)</w:t>
      </w:r>
    </w:p>
    <w:p w:rsidR="00CD6034" w:rsidRPr="00794996" w:rsidRDefault="003B65B3" w:rsidP="00794996">
      <w:pPr>
        <w:widowControl w:val="0"/>
        <w:tabs>
          <w:tab w:val="center" w:pos="4590"/>
          <w:tab w:val="left" w:pos="8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+4х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≤ 84,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(</w:t>
      </w:r>
      <w:r w:rsidRPr="00794996">
        <w:rPr>
          <w:rFonts w:ascii="Times New Roman" w:hAnsi="Times New Roman"/>
          <w:sz w:val="28"/>
          <w:szCs w:val="28"/>
          <w:lang w:val="en-US"/>
        </w:rPr>
        <w:t>III</w:t>
      </w:r>
      <w:r w:rsidRPr="00794996">
        <w:rPr>
          <w:rFonts w:ascii="Times New Roman" w:hAnsi="Times New Roman"/>
          <w:sz w:val="28"/>
          <w:szCs w:val="28"/>
        </w:rPr>
        <w:t>)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794996">
        <w:rPr>
          <w:rFonts w:ascii="Times New Roman" w:hAnsi="Times New Roman"/>
          <w:sz w:val="28"/>
          <w:szCs w:val="28"/>
        </w:rPr>
        <w:t>≥ 0,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≥ 0</w:t>
      </w:r>
      <w:r w:rsidR="00C6301B" w:rsidRPr="00794996">
        <w:rPr>
          <w:rFonts w:ascii="Times New Roman" w:hAnsi="Times New Roman"/>
          <w:sz w:val="28"/>
          <w:szCs w:val="28"/>
        </w:rPr>
        <w:t>, х</w:t>
      </w:r>
      <w:r w:rsidR="00C6301B"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="00C6301B" w:rsidRPr="00794996">
        <w:rPr>
          <w:rFonts w:ascii="Times New Roman" w:hAnsi="Times New Roman"/>
          <w:sz w:val="28"/>
          <w:szCs w:val="28"/>
        </w:rPr>
        <w:t>≥ х</w:t>
      </w:r>
      <w:r w:rsidR="00C6301B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CD6034" w:rsidRPr="00794996" w:rsidRDefault="00CD6034" w:rsidP="00794996">
      <w:pPr>
        <w:widowControl w:val="0"/>
        <w:tabs>
          <w:tab w:val="center" w:pos="4590"/>
          <w:tab w:val="left" w:pos="8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</w:p>
    <w:p w:rsidR="003B65B3" w:rsidRPr="00794996" w:rsidRDefault="005D0CC8" w:rsidP="00794996">
      <w:pPr>
        <w:widowControl w:val="0"/>
        <w:tabs>
          <w:tab w:val="center" w:pos="4590"/>
          <w:tab w:val="left" w:pos="822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по смыслу задачи.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291A99" w:rsidRPr="00794996" w:rsidRDefault="000314DA" w:rsidP="00794996">
      <w:pPr>
        <w:widowControl w:val="0"/>
        <w:numPr>
          <w:ins w:id="64" w:author="Customer" w:date="2008-01-01T21:01:00Z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Изо</w:t>
      </w:r>
      <w:r w:rsidR="00841247" w:rsidRPr="00794996">
        <w:rPr>
          <w:rFonts w:ascii="Times New Roman" w:hAnsi="Times New Roman"/>
          <w:sz w:val="28"/>
          <w:szCs w:val="28"/>
        </w:rPr>
        <w:t>бразим</w:t>
      </w:r>
      <w:r w:rsidRPr="00794996">
        <w:rPr>
          <w:rFonts w:ascii="Times New Roman" w:hAnsi="Times New Roman"/>
          <w:sz w:val="28"/>
          <w:szCs w:val="28"/>
        </w:rPr>
        <w:t xml:space="preserve"> многоугольник решений </w:t>
      </w:r>
      <w:r w:rsidR="00841247" w:rsidRPr="00794996">
        <w:rPr>
          <w:rFonts w:ascii="Times New Roman" w:hAnsi="Times New Roman"/>
          <w:sz w:val="28"/>
          <w:szCs w:val="28"/>
        </w:rPr>
        <w:t xml:space="preserve">данной задачи. </w:t>
      </w:r>
      <w:r w:rsidR="00051644">
        <w:rPr>
          <w:noProof/>
          <w:lang w:eastAsia="ru-RU"/>
        </w:rPr>
        <w:pict>
          <v:shape id="_x0000_s1083" type="#_x0000_t202" style="position:absolute;left:0;text-align:left;margin-left:252pt;margin-top:208.8pt;width:45pt;height:25.8pt;z-index:251662848;mso-position-horizontal-relative:text;mso-position-vertical-relative:text" filled="f" stroked="f">
            <v:textbox style="mso-next-textbox:#_x0000_s1083">
              <w:txbxContent>
                <w:p w:rsidR="00D515D0" w:rsidRPr="003B65B3" w:rsidRDefault="00D515D0" w:rsidP="00C6301B">
                  <w:pPr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  <w:lang w:val="en-US"/>
                    </w:rPr>
                    <w:t>II</w:t>
                  </w:r>
                </w:p>
              </w:txbxContent>
            </v:textbox>
          </v:shape>
        </w:pict>
      </w:r>
      <w:r w:rsidR="00051644">
        <w:rPr>
          <w:noProof/>
          <w:lang w:eastAsia="ru-RU"/>
        </w:rPr>
        <w:pict>
          <v:shape id="_x0000_s1084" type="#_x0000_t202" style="position:absolute;left:0;text-align:left;margin-left:351pt;margin-top:199.8pt;width:27.05pt;height:25.8pt;z-index:251660800;mso-position-horizontal-relative:text;mso-position-vertical-relative:text" filled="f" stroked="f">
            <v:textbox style="mso-next-textbox:#_x0000_s1084">
              <w:txbxContent>
                <w:p w:rsidR="00D515D0" w:rsidRPr="003B65B3" w:rsidRDefault="00D515D0" w:rsidP="003B65B3">
                  <w:pPr>
                    <w:rPr>
                      <w:sz w:val="40"/>
                      <w:szCs w:val="40"/>
                      <w:lang w:val="en-US"/>
                    </w:rPr>
                  </w:pPr>
                  <w:r w:rsidRPr="003B65B3">
                    <w:rPr>
                      <w:sz w:val="40"/>
                      <w:szCs w:val="40"/>
                      <w:lang w:val="en-US"/>
                    </w:rPr>
                    <w:t>I</w:t>
                  </w:r>
                </w:p>
              </w:txbxContent>
            </v:textbox>
          </v:shape>
        </w:pict>
      </w:r>
    </w:p>
    <w:p w:rsidR="00716D89" w:rsidRPr="00794996" w:rsidRDefault="00716D8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14DA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051644">
        <w:rPr>
          <w:rFonts w:ascii="Times New Roman" w:hAnsi="Times New Roman"/>
          <w:sz w:val="28"/>
          <w:szCs w:val="28"/>
        </w:rPr>
        <w:pict>
          <v:shape id="_x0000_i1115" type="#_x0000_t75" style="width:237.75pt;height:271.5pt">
            <v:imagedata r:id="rId82" o:title="" croptop="1033f" cropbottom="6393f" cropleft="1459f" cropright="4778f"/>
          </v:shape>
        </w:pict>
      </w:r>
    </w:p>
    <w:p w:rsidR="00716D89" w:rsidRPr="00794996" w:rsidRDefault="00716D8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85" type="#_x0000_t202" style="position:absolute;left:0;text-align:left;margin-left:246.75pt;margin-top:-151.55pt;width:27.05pt;height:27pt;z-index:251658752" filled="f" stroked="f">
            <v:textbox style="mso-next-textbox:#_x0000_s1085">
              <w:txbxContent>
                <w:p w:rsidR="00D515D0" w:rsidRDefault="00D515D0" w:rsidP="00AF4154">
                  <w:r>
                    <w:t>С</w:t>
                  </w:r>
                </w:p>
                <w:p w:rsidR="00716D89" w:rsidRDefault="00716D89"/>
              </w:txbxContent>
            </v:textbox>
          </v:shape>
        </w:pict>
      </w:r>
      <w:r>
        <w:rPr>
          <w:noProof/>
          <w:lang w:eastAsia="ru-RU"/>
        </w:rPr>
        <w:pict>
          <v:shape id="_x0000_s1086" type="#_x0000_t202" style="position:absolute;left:0;text-align:left;margin-left:231.75pt;margin-top:-221pt;width:27.05pt;height:27pt;z-index:251657728" filled="f" stroked="f">
            <v:textbox style="mso-next-textbox:#_x0000_s1086">
              <w:txbxContent>
                <w:p w:rsidR="00D515D0" w:rsidRDefault="00D515D0" w:rsidP="00AF4154">
                  <w:r>
                    <w:t>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7" type="#_x0000_t202" style="position:absolute;left:0;text-align:left;margin-left:148.9pt;margin-top:-248pt;width:27.05pt;height:27pt;z-index:251656704" filled="f" stroked="f">
            <v:textbox style="mso-next-textbox:#_x0000_s1087">
              <w:txbxContent>
                <w:p w:rsidR="00D515D0" w:rsidRDefault="00D515D0">
                  <w:r>
                    <w:t>А</w:t>
                  </w:r>
                </w:p>
              </w:txbxContent>
            </v:textbox>
          </v:shape>
        </w:pict>
      </w:r>
      <w:r w:rsidR="003B65B3" w:rsidRPr="00794996">
        <w:rPr>
          <w:rFonts w:ascii="Times New Roman" w:hAnsi="Times New Roman"/>
          <w:sz w:val="28"/>
          <w:szCs w:val="28"/>
        </w:rPr>
        <w:t>Область АВС,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B65B3" w:rsidRPr="00794996">
        <w:rPr>
          <w:rFonts w:ascii="Times New Roman" w:hAnsi="Times New Roman"/>
          <w:sz w:val="28"/>
          <w:szCs w:val="28"/>
        </w:rPr>
        <w:t>изображённая на рисунке,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3B65B3" w:rsidRPr="00794996">
        <w:rPr>
          <w:rFonts w:ascii="Times New Roman" w:hAnsi="Times New Roman"/>
          <w:sz w:val="28"/>
          <w:szCs w:val="28"/>
        </w:rPr>
        <w:t xml:space="preserve">является областью допустимых значений функции </w:t>
      </w:r>
      <w:r w:rsidR="003B65B3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3B65B3" w:rsidRPr="00794996">
        <w:rPr>
          <w:rFonts w:ascii="Times New Roman" w:hAnsi="Times New Roman"/>
          <w:sz w:val="28"/>
          <w:szCs w:val="28"/>
        </w:rPr>
        <w:t>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6301B" w:rsidRPr="00794996">
        <w:rPr>
          <w:rFonts w:ascii="Times New Roman" w:hAnsi="Times New Roman"/>
          <w:sz w:val="28"/>
          <w:szCs w:val="28"/>
        </w:rPr>
        <w:t>Принимая во внимание систему (12),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6301B" w:rsidRPr="00794996">
        <w:rPr>
          <w:rFonts w:ascii="Times New Roman" w:hAnsi="Times New Roman"/>
          <w:sz w:val="28"/>
          <w:szCs w:val="28"/>
        </w:rPr>
        <w:t>можно заметить,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C6301B" w:rsidRPr="00794996">
        <w:rPr>
          <w:rFonts w:ascii="Times New Roman" w:hAnsi="Times New Roman"/>
          <w:sz w:val="28"/>
          <w:szCs w:val="28"/>
        </w:rPr>
        <w:t>что сам</w:t>
      </w:r>
      <w:r w:rsidR="00187A09" w:rsidRPr="00794996">
        <w:rPr>
          <w:rFonts w:ascii="Times New Roman" w:hAnsi="Times New Roman"/>
          <w:sz w:val="28"/>
          <w:szCs w:val="28"/>
        </w:rPr>
        <w:t>ое</w:t>
      </w:r>
      <w:r w:rsidR="00C6301B" w:rsidRPr="00794996">
        <w:rPr>
          <w:rFonts w:ascii="Times New Roman" w:hAnsi="Times New Roman"/>
          <w:sz w:val="28"/>
          <w:szCs w:val="28"/>
        </w:rPr>
        <w:t xml:space="preserve"> оптимальн</w:t>
      </w:r>
      <w:r w:rsidR="00187A09" w:rsidRPr="00794996">
        <w:rPr>
          <w:rFonts w:ascii="Times New Roman" w:hAnsi="Times New Roman"/>
          <w:sz w:val="28"/>
          <w:szCs w:val="28"/>
        </w:rPr>
        <w:t>ое</w:t>
      </w:r>
      <w:r w:rsidR="00C6301B" w:rsidRPr="00794996">
        <w:rPr>
          <w:rFonts w:ascii="Times New Roman" w:hAnsi="Times New Roman"/>
          <w:sz w:val="28"/>
          <w:szCs w:val="28"/>
        </w:rPr>
        <w:t xml:space="preserve"> решение</w:t>
      </w:r>
      <w:r w:rsidR="005D0CC8" w:rsidRPr="00794996">
        <w:rPr>
          <w:rFonts w:ascii="Times New Roman" w:hAnsi="Times New Roman"/>
          <w:sz w:val="28"/>
          <w:szCs w:val="28"/>
        </w:rPr>
        <w:t xml:space="preserve"> </w:t>
      </w:r>
      <w:r w:rsidR="00187A09" w:rsidRPr="00794996">
        <w:rPr>
          <w:rFonts w:ascii="Times New Roman" w:hAnsi="Times New Roman"/>
          <w:sz w:val="28"/>
          <w:szCs w:val="28"/>
        </w:rPr>
        <w:t>Находится в точке А,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87A09" w:rsidRPr="00794996">
        <w:rPr>
          <w:rFonts w:ascii="Times New Roman" w:hAnsi="Times New Roman"/>
          <w:sz w:val="28"/>
          <w:szCs w:val="28"/>
        </w:rPr>
        <w:t xml:space="preserve">находящейся на пересечении прямых </w:t>
      </w:r>
      <w:r w:rsidR="00187A09" w:rsidRPr="00794996">
        <w:rPr>
          <w:rFonts w:ascii="Times New Roman" w:hAnsi="Times New Roman"/>
          <w:sz w:val="28"/>
          <w:szCs w:val="28"/>
          <w:lang w:val="en-US"/>
        </w:rPr>
        <w:t>I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87A09" w:rsidRPr="00794996">
        <w:rPr>
          <w:rFonts w:ascii="Times New Roman" w:hAnsi="Times New Roman"/>
          <w:sz w:val="28"/>
          <w:szCs w:val="28"/>
        </w:rPr>
        <w:t xml:space="preserve">и </w:t>
      </w:r>
      <w:r w:rsidR="00187A09" w:rsidRPr="00794996">
        <w:rPr>
          <w:rFonts w:ascii="Times New Roman" w:hAnsi="Times New Roman"/>
          <w:sz w:val="28"/>
          <w:szCs w:val="28"/>
          <w:lang w:val="en-US"/>
        </w:rPr>
        <w:t>II</w:t>
      </w:r>
      <w:r w:rsidR="00187A09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187A09" w:rsidRPr="00794996">
        <w:rPr>
          <w:rFonts w:ascii="Times New Roman" w:hAnsi="Times New Roman"/>
          <w:sz w:val="28"/>
          <w:szCs w:val="28"/>
        </w:rPr>
        <w:t>то есть координаты точки А определяются решением системы уравнений: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23A" w:rsidRPr="00794996" w:rsidRDefault="0005164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88" type="#_x0000_t87" style="position:absolute;left:0;text-align:left;margin-left:145.95pt;margin-top:0;width:9pt;height:45pt;flip:y;z-index:251664896"/>
        </w:pict>
      </w:r>
      <w:r>
        <w:rPr>
          <w:noProof/>
          <w:lang w:eastAsia="ru-RU"/>
        </w:rPr>
        <w:pict>
          <v:shape id="_x0000_s1089" type="#_x0000_t87" style="position:absolute;left:0;text-align:left;margin-left:18.45pt;margin-top:4pt;width:9pt;height:45pt;flip:y;z-index:251663872"/>
        </w:pict>
      </w:r>
      <w:r w:rsidR="00187A09" w:rsidRPr="00794996">
        <w:rPr>
          <w:rFonts w:ascii="Times New Roman" w:hAnsi="Times New Roman"/>
          <w:sz w:val="28"/>
          <w:szCs w:val="28"/>
        </w:rPr>
        <w:t>3х</w:t>
      </w:r>
      <w:r w:rsidR="00187A0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187A09" w:rsidRPr="00794996">
        <w:rPr>
          <w:rFonts w:ascii="Times New Roman" w:hAnsi="Times New Roman"/>
          <w:sz w:val="28"/>
          <w:szCs w:val="28"/>
        </w:rPr>
        <w:t xml:space="preserve"> + х</w:t>
      </w:r>
      <w:r w:rsidR="00187A09" w:rsidRPr="00794996">
        <w:rPr>
          <w:rFonts w:ascii="Times New Roman" w:hAnsi="Times New Roman"/>
          <w:sz w:val="28"/>
          <w:szCs w:val="28"/>
          <w:vertAlign w:val="subscript"/>
        </w:rPr>
        <w:t>2</w:t>
      </w:r>
      <w:r w:rsidR="0025123A" w:rsidRPr="0079499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187A09" w:rsidRPr="00794996">
        <w:rPr>
          <w:rFonts w:ascii="Times New Roman" w:hAnsi="Times New Roman"/>
          <w:sz w:val="28"/>
          <w:szCs w:val="28"/>
        </w:rPr>
        <w:t>≤ 75,</w:t>
      </w:r>
      <w:r w:rsidR="00CC2526" w:rsidRPr="00794996">
        <w:rPr>
          <w:rFonts w:ascii="Times New Roman" w:hAnsi="Times New Roman"/>
          <w:sz w:val="28"/>
          <w:szCs w:val="28"/>
        </w:rPr>
        <w:t xml:space="preserve">             </w:t>
      </w:r>
      <w:r w:rsidR="00187A09" w:rsidRPr="00794996">
        <w:rPr>
          <w:rFonts w:ascii="Times New Roman" w:hAnsi="Times New Roman"/>
          <w:sz w:val="28"/>
          <w:szCs w:val="28"/>
        </w:rPr>
        <w:t>х</w:t>
      </w:r>
      <w:r w:rsidR="00187A09"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="00187A09" w:rsidRPr="00794996">
        <w:rPr>
          <w:rFonts w:ascii="Times New Roman" w:hAnsi="Times New Roman"/>
          <w:sz w:val="28"/>
          <w:szCs w:val="28"/>
        </w:rPr>
        <w:t xml:space="preserve"> = 12,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187A09" w:rsidRPr="00794996" w:rsidRDefault="00187A09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+ 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≤ 30,</w:t>
      </w:r>
      <w:r w:rsidR="00CC2526" w:rsidRPr="00794996">
        <w:rPr>
          <w:rFonts w:ascii="Times New Roman" w:hAnsi="Times New Roman"/>
          <w:sz w:val="28"/>
          <w:szCs w:val="28"/>
        </w:rPr>
        <w:t xml:space="preserve"> </w:t>
      </w:r>
      <w:r w:rsidR="00484DB4" w:rsidRPr="00794996">
        <w:rPr>
          <w:rFonts w:ascii="Times New Roman" w:hAnsi="Times New Roman"/>
          <w:sz w:val="28"/>
          <w:szCs w:val="28"/>
        </w:rPr>
        <w:t>или</w:t>
      </w:r>
      <w:r w:rsidR="00CC2526" w:rsidRPr="00794996">
        <w:rPr>
          <w:rFonts w:ascii="Times New Roman" w:hAnsi="Times New Roman"/>
          <w:sz w:val="28"/>
          <w:szCs w:val="28"/>
        </w:rPr>
        <w:t xml:space="preserve">   </w:t>
      </w:r>
      <w:r w:rsidR="0073086E" w:rsidRPr="00794996">
        <w:rPr>
          <w:rFonts w:ascii="Times New Roman" w:hAnsi="Times New Roman"/>
          <w:sz w:val="28"/>
          <w:szCs w:val="28"/>
        </w:rPr>
        <w:t xml:space="preserve"> </w:t>
      </w:r>
      <w:r w:rsidR="00CC2526" w:rsidRPr="00794996">
        <w:rPr>
          <w:rFonts w:ascii="Times New Roman" w:hAnsi="Times New Roman"/>
          <w:sz w:val="28"/>
          <w:szCs w:val="28"/>
        </w:rPr>
        <w:t xml:space="preserve">   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18.</w:t>
      </w:r>
      <w:r w:rsidR="0073086E" w:rsidRPr="00794996">
        <w:rPr>
          <w:rFonts w:ascii="Times New Roman" w:hAnsi="Times New Roman"/>
          <w:sz w:val="28"/>
          <w:szCs w:val="28"/>
        </w:rPr>
        <w:t>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т. е. А(12, 18)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A09" w:rsidRPr="00794996" w:rsidRDefault="00187A09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максимальное значение линейной функции равно :</w:t>
      </w:r>
    </w:p>
    <w:p w:rsidR="00CD6034" w:rsidRPr="00794996" w:rsidRDefault="00CD6034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A09" w:rsidRPr="00794996" w:rsidRDefault="00187A09" w:rsidP="00794996">
      <w:pPr>
        <w:widowControl w:val="0"/>
        <w:tabs>
          <w:tab w:val="center" w:pos="4590"/>
          <w:tab w:val="left" w:pos="759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794996">
        <w:rPr>
          <w:rFonts w:ascii="Times New Roman" w:hAnsi="Times New Roman"/>
          <w:sz w:val="28"/>
          <w:szCs w:val="28"/>
        </w:rPr>
        <w:t>= 30*12 + 40*18 = 1080.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</w:p>
    <w:p w:rsidR="00CD6034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1EDA" w:rsidRPr="00794996" w:rsidRDefault="00187A09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t>Итак,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  <w:lang w:val="en-US"/>
        </w:rPr>
        <w:t>F</w:t>
      </w:r>
      <w:r w:rsidRPr="0079499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= 1080 при оптимальном решении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>1</w:t>
      </w:r>
      <w:r w:rsidRPr="00794996">
        <w:rPr>
          <w:rFonts w:ascii="Times New Roman" w:hAnsi="Times New Roman"/>
          <w:sz w:val="28"/>
          <w:szCs w:val="28"/>
        </w:rPr>
        <w:t xml:space="preserve"> = 12,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х</w:t>
      </w:r>
      <w:r w:rsidRPr="00794996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794996">
        <w:rPr>
          <w:rFonts w:ascii="Times New Roman" w:hAnsi="Times New Roman"/>
          <w:sz w:val="28"/>
          <w:szCs w:val="28"/>
        </w:rPr>
        <w:t>= 18,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>т. е. максимальная прибыль в 1080 ден. ед.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Pr="00794996">
        <w:rPr>
          <w:rFonts w:ascii="Times New Roman" w:hAnsi="Times New Roman"/>
          <w:sz w:val="28"/>
          <w:szCs w:val="28"/>
        </w:rPr>
        <w:t xml:space="preserve">может быть достигнута при производстве </w:t>
      </w:r>
      <w:r w:rsidR="00B13EC0" w:rsidRPr="00794996">
        <w:rPr>
          <w:rFonts w:ascii="Times New Roman" w:hAnsi="Times New Roman"/>
          <w:sz w:val="28"/>
          <w:szCs w:val="28"/>
        </w:rPr>
        <w:t xml:space="preserve">12 единиц продукции А и 18 единиц продукции В. Ответ: </w:t>
      </w:r>
      <w:r w:rsidR="00B13EC0" w:rsidRPr="00794996">
        <w:rPr>
          <w:rFonts w:ascii="Times New Roman" w:hAnsi="Times New Roman"/>
          <w:sz w:val="28"/>
          <w:szCs w:val="28"/>
          <w:lang w:val="en-US"/>
        </w:rPr>
        <w:t>F</w:t>
      </w:r>
      <w:r w:rsidR="00B13EC0" w:rsidRPr="00794996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="0025123A" w:rsidRPr="00794996">
        <w:rPr>
          <w:rFonts w:ascii="Times New Roman" w:hAnsi="Times New Roman"/>
          <w:sz w:val="28"/>
          <w:szCs w:val="28"/>
        </w:rPr>
        <w:t xml:space="preserve"> </w:t>
      </w:r>
      <w:r w:rsidR="00B13EC0" w:rsidRPr="00794996">
        <w:rPr>
          <w:rFonts w:ascii="Times New Roman" w:hAnsi="Times New Roman"/>
          <w:sz w:val="28"/>
          <w:szCs w:val="28"/>
        </w:rPr>
        <w:t xml:space="preserve">= 1080. </w:t>
      </w:r>
    </w:p>
    <w:p w:rsidR="00CA1EDA" w:rsidRPr="00794996" w:rsidRDefault="00CD6034" w:rsidP="007949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794996">
        <w:rPr>
          <w:rFonts w:ascii="Times New Roman" w:hAnsi="Times New Roman"/>
          <w:sz w:val="28"/>
          <w:szCs w:val="28"/>
        </w:rPr>
        <w:br w:type="page"/>
      </w:r>
      <w:bookmarkStart w:id="65" w:name="4"/>
      <w:bookmarkStart w:id="66" w:name="_Toc187058304"/>
      <w:bookmarkStart w:id="67" w:name="_Toc187058829"/>
      <w:bookmarkStart w:id="68" w:name="_Toc187160266"/>
      <w:bookmarkStart w:id="69" w:name="_Toc187160764"/>
      <w:bookmarkEnd w:id="65"/>
      <w:r w:rsidR="00CA1EDA" w:rsidRPr="00794996">
        <w:rPr>
          <w:rFonts w:ascii="Times New Roman" w:hAnsi="Times New Roman"/>
          <w:b/>
          <w:bCs/>
          <w:iCs/>
          <w:sz w:val="28"/>
          <w:szCs w:val="28"/>
        </w:rPr>
        <w:t>З</w:t>
      </w:r>
      <w:bookmarkEnd w:id="66"/>
      <w:bookmarkEnd w:id="67"/>
      <w:r w:rsidR="005A7E84" w:rsidRPr="00794996">
        <w:rPr>
          <w:rFonts w:ascii="Times New Roman" w:hAnsi="Times New Roman"/>
          <w:b/>
          <w:bCs/>
          <w:iCs/>
          <w:sz w:val="28"/>
          <w:szCs w:val="28"/>
        </w:rPr>
        <w:t>аключение</w:t>
      </w:r>
      <w:bookmarkEnd w:id="68"/>
      <w:bookmarkEnd w:id="69"/>
    </w:p>
    <w:p w:rsidR="00CD6034" w:rsidRPr="00794996" w:rsidRDefault="00CD6034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CA1EDA" w:rsidRPr="00794996" w:rsidRDefault="00CA1ED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Алгоритмы безусловной минимизации</w:t>
      </w:r>
      <w:r w:rsidR="005A7E84" w:rsidRPr="00794996">
        <w:rPr>
          <w:rFonts w:ascii="Times New Roman" w:hAnsi="Times New Roman"/>
          <w:szCs w:val="28"/>
        </w:rPr>
        <w:t>(максимизации)</w:t>
      </w:r>
      <w:r w:rsidRPr="00794996">
        <w:rPr>
          <w:rFonts w:ascii="Times New Roman" w:hAnsi="Times New Roman"/>
          <w:szCs w:val="28"/>
        </w:rPr>
        <w:t xml:space="preserve"> функций многих переменных можно сравнивать и исследовать как с теоретической, так и с экспериментальной точек зрения.</w:t>
      </w:r>
    </w:p>
    <w:p w:rsidR="00CA1EDA" w:rsidRPr="00794996" w:rsidRDefault="00CA1ED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 xml:space="preserve">Первый подход может быть реализован полностью только для весьма ограниченного класса задач, например, для сильно выпуклых квадратичных функций. При этом возможен широкий спектр результатов от получения бесконечной минимизирующей последовательности в методе циклического покоординатного спуска до сходимости не более чем за </w:t>
      </w:r>
      <w:r w:rsidRPr="00794996">
        <w:rPr>
          <w:rFonts w:ascii="Times New Roman" w:hAnsi="Times New Roman"/>
          <w:iCs/>
          <w:szCs w:val="28"/>
        </w:rPr>
        <w:t>n</w:t>
      </w:r>
      <w:r w:rsidRPr="00794996">
        <w:rPr>
          <w:rFonts w:ascii="Times New Roman" w:hAnsi="Times New Roman"/>
          <w:szCs w:val="28"/>
        </w:rPr>
        <w:t xml:space="preserve"> итераций в методе сопряженных направлений.</w:t>
      </w:r>
    </w:p>
    <w:p w:rsidR="00CA1EDA" w:rsidRPr="00794996" w:rsidRDefault="00CA1ED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Мощным инструментом теоретического исследования алгоритмов являются теоремы о сходимости методов. Однако, как правило, формулировки таких теорем абстрактны, при их доказательстве используется аппарат современного функционального анализа. Кроме того, зачастую непросто установить связь полученных математических результатов с практикой вычислений. Дело в том, что условия теорем труднопроверяемы в конкретных задачах, сам факт сходимости мало что дает, а оценки скорости сходимости неточны и неэффективны. При реализации алгоритмов также возникает много дополнительных обстоятельств, строгий учет которых невозможен (ошибки округления, приближенное решение различных вспомогательных задач и т.д.) и которые могут сильно повлиять на ход процесса.</w:t>
      </w:r>
    </w:p>
    <w:p w:rsidR="00CA1EDA" w:rsidRPr="00794996" w:rsidRDefault="00CA1EDA" w:rsidP="0079499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Cs w:val="28"/>
        </w:rPr>
      </w:pPr>
      <w:r w:rsidRPr="00794996">
        <w:rPr>
          <w:rFonts w:ascii="Times New Roman" w:hAnsi="Times New Roman"/>
          <w:szCs w:val="28"/>
        </w:rPr>
        <w:t>Поэтому на практике часто сравнение алгоритмов проводят с помощью вычислительных экспериментов при решении так называемых специальных тестовых задач. Эти задачи могут быть как с малым, так и с большим числом переменных, иметь различный вид нелинейности. Они могут быть составлены специально и возникать из практических приложений, например задача минимизации суммы квадратов, решение систем нелинейных уравнений и т.п.</w:t>
      </w:r>
      <w:bookmarkStart w:id="70" w:name="_GoBack"/>
      <w:bookmarkEnd w:id="70"/>
    </w:p>
    <w:sectPr w:rsidR="00CA1EDA" w:rsidRPr="00794996" w:rsidSect="00CC2526">
      <w:footerReference w:type="even" r:id="rId83"/>
      <w:footerReference w:type="default" r:id="rId84"/>
      <w:type w:val="nextColumn"/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5D0" w:rsidRDefault="00D515D0">
      <w:r>
        <w:separator/>
      </w:r>
    </w:p>
  </w:endnote>
  <w:endnote w:type="continuationSeparator" w:id="0">
    <w:p w:rsidR="00D515D0" w:rsidRDefault="00D5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5D0" w:rsidRDefault="00D515D0" w:rsidP="00A041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15D0" w:rsidRDefault="00D515D0" w:rsidP="00930F0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5D0" w:rsidRDefault="00D515D0" w:rsidP="00930F0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5D0" w:rsidRDefault="00D515D0">
      <w:r>
        <w:separator/>
      </w:r>
    </w:p>
  </w:footnote>
  <w:footnote w:type="continuationSeparator" w:id="0">
    <w:p w:rsidR="00D515D0" w:rsidRDefault="00D51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35B8A"/>
    <w:multiLevelType w:val="hybridMultilevel"/>
    <w:tmpl w:val="EAA8D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96312A"/>
    <w:multiLevelType w:val="multilevel"/>
    <w:tmpl w:val="C3C2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814F00"/>
    <w:multiLevelType w:val="multilevel"/>
    <w:tmpl w:val="CF34B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F15605"/>
    <w:multiLevelType w:val="hybridMultilevel"/>
    <w:tmpl w:val="A4D2B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9A77B7B"/>
    <w:multiLevelType w:val="multilevel"/>
    <w:tmpl w:val="C782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efaultTableStyle w:val="af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C7C"/>
    <w:rsid w:val="00013820"/>
    <w:rsid w:val="000160F6"/>
    <w:rsid w:val="000314DA"/>
    <w:rsid w:val="00043CC1"/>
    <w:rsid w:val="00051644"/>
    <w:rsid w:val="00051D34"/>
    <w:rsid w:val="0008036C"/>
    <w:rsid w:val="000C7602"/>
    <w:rsid w:val="000F49E8"/>
    <w:rsid w:val="00114F4E"/>
    <w:rsid w:val="00121FEA"/>
    <w:rsid w:val="00144223"/>
    <w:rsid w:val="00160792"/>
    <w:rsid w:val="001871D0"/>
    <w:rsid w:val="00187A09"/>
    <w:rsid w:val="001904D0"/>
    <w:rsid w:val="001B3BC0"/>
    <w:rsid w:val="001D0C99"/>
    <w:rsid w:val="002067E0"/>
    <w:rsid w:val="00207207"/>
    <w:rsid w:val="0021038D"/>
    <w:rsid w:val="0023402B"/>
    <w:rsid w:val="00234C24"/>
    <w:rsid w:val="002425D2"/>
    <w:rsid w:val="0025123A"/>
    <w:rsid w:val="0028642E"/>
    <w:rsid w:val="00286F82"/>
    <w:rsid w:val="00291A99"/>
    <w:rsid w:val="002A7F32"/>
    <w:rsid w:val="002D6CA0"/>
    <w:rsid w:val="00300707"/>
    <w:rsid w:val="003007AF"/>
    <w:rsid w:val="003459C8"/>
    <w:rsid w:val="00356370"/>
    <w:rsid w:val="0036448E"/>
    <w:rsid w:val="00365B4F"/>
    <w:rsid w:val="00382A55"/>
    <w:rsid w:val="0039303A"/>
    <w:rsid w:val="00393203"/>
    <w:rsid w:val="003A14A1"/>
    <w:rsid w:val="003B65B3"/>
    <w:rsid w:val="003F00AD"/>
    <w:rsid w:val="003F52F7"/>
    <w:rsid w:val="004024BF"/>
    <w:rsid w:val="00432DF7"/>
    <w:rsid w:val="0044510C"/>
    <w:rsid w:val="004602B8"/>
    <w:rsid w:val="00462D75"/>
    <w:rsid w:val="0048098C"/>
    <w:rsid w:val="00484DB4"/>
    <w:rsid w:val="004A4498"/>
    <w:rsid w:val="004B0FFA"/>
    <w:rsid w:val="004B649C"/>
    <w:rsid w:val="004C02BE"/>
    <w:rsid w:val="004C3689"/>
    <w:rsid w:val="004C6971"/>
    <w:rsid w:val="004F7525"/>
    <w:rsid w:val="005535DC"/>
    <w:rsid w:val="00557017"/>
    <w:rsid w:val="00562466"/>
    <w:rsid w:val="00570283"/>
    <w:rsid w:val="00573BB3"/>
    <w:rsid w:val="005A4E69"/>
    <w:rsid w:val="005A7237"/>
    <w:rsid w:val="005A7E84"/>
    <w:rsid w:val="005D0CC8"/>
    <w:rsid w:val="005F596F"/>
    <w:rsid w:val="005F5FF8"/>
    <w:rsid w:val="00604E1D"/>
    <w:rsid w:val="006058F1"/>
    <w:rsid w:val="006240AE"/>
    <w:rsid w:val="006540B1"/>
    <w:rsid w:val="006A21A1"/>
    <w:rsid w:val="006A3C77"/>
    <w:rsid w:val="006A66F0"/>
    <w:rsid w:val="006C16D6"/>
    <w:rsid w:val="006C60E7"/>
    <w:rsid w:val="006D0645"/>
    <w:rsid w:val="006F5A3D"/>
    <w:rsid w:val="006F6236"/>
    <w:rsid w:val="00716D89"/>
    <w:rsid w:val="0073086E"/>
    <w:rsid w:val="00730B67"/>
    <w:rsid w:val="007531E6"/>
    <w:rsid w:val="007679E1"/>
    <w:rsid w:val="007709CA"/>
    <w:rsid w:val="00790F3F"/>
    <w:rsid w:val="00794996"/>
    <w:rsid w:val="007B1D0D"/>
    <w:rsid w:val="00805FA0"/>
    <w:rsid w:val="00826366"/>
    <w:rsid w:val="00841235"/>
    <w:rsid w:val="00841247"/>
    <w:rsid w:val="00866989"/>
    <w:rsid w:val="00881D0F"/>
    <w:rsid w:val="0088453A"/>
    <w:rsid w:val="00884AC1"/>
    <w:rsid w:val="008A7653"/>
    <w:rsid w:val="008D691D"/>
    <w:rsid w:val="008E1FB6"/>
    <w:rsid w:val="008E3C07"/>
    <w:rsid w:val="008F1319"/>
    <w:rsid w:val="008F210F"/>
    <w:rsid w:val="00924837"/>
    <w:rsid w:val="00930F03"/>
    <w:rsid w:val="00934BCF"/>
    <w:rsid w:val="009510E1"/>
    <w:rsid w:val="00960102"/>
    <w:rsid w:val="00965FE4"/>
    <w:rsid w:val="009805C4"/>
    <w:rsid w:val="009B5279"/>
    <w:rsid w:val="009C00BC"/>
    <w:rsid w:val="009D2E44"/>
    <w:rsid w:val="009D7EBB"/>
    <w:rsid w:val="009E551F"/>
    <w:rsid w:val="009F026E"/>
    <w:rsid w:val="00A041E6"/>
    <w:rsid w:val="00A336C0"/>
    <w:rsid w:val="00A545F7"/>
    <w:rsid w:val="00A5560B"/>
    <w:rsid w:val="00A57344"/>
    <w:rsid w:val="00A90198"/>
    <w:rsid w:val="00AB28E7"/>
    <w:rsid w:val="00AB422F"/>
    <w:rsid w:val="00AC2D05"/>
    <w:rsid w:val="00AD0092"/>
    <w:rsid w:val="00AF4154"/>
    <w:rsid w:val="00AF6C5D"/>
    <w:rsid w:val="00AF6DCF"/>
    <w:rsid w:val="00B00C2A"/>
    <w:rsid w:val="00B11C6A"/>
    <w:rsid w:val="00B13EC0"/>
    <w:rsid w:val="00B1735D"/>
    <w:rsid w:val="00B309BB"/>
    <w:rsid w:val="00B32F13"/>
    <w:rsid w:val="00B33565"/>
    <w:rsid w:val="00B3601E"/>
    <w:rsid w:val="00B46FF8"/>
    <w:rsid w:val="00B54CC3"/>
    <w:rsid w:val="00B60840"/>
    <w:rsid w:val="00B64B1B"/>
    <w:rsid w:val="00B81AF2"/>
    <w:rsid w:val="00B8318D"/>
    <w:rsid w:val="00B92D7C"/>
    <w:rsid w:val="00B94D7E"/>
    <w:rsid w:val="00B966F7"/>
    <w:rsid w:val="00BB6953"/>
    <w:rsid w:val="00BC2474"/>
    <w:rsid w:val="00BC73B7"/>
    <w:rsid w:val="00BF2933"/>
    <w:rsid w:val="00C06C7C"/>
    <w:rsid w:val="00C14AFF"/>
    <w:rsid w:val="00C25D41"/>
    <w:rsid w:val="00C3512C"/>
    <w:rsid w:val="00C35774"/>
    <w:rsid w:val="00C3580B"/>
    <w:rsid w:val="00C56A53"/>
    <w:rsid w:val="00C62A39"/>
    <w:rsid w:val="00C6301B"/>
    <w:rsid w:val="00C82B76"/>
    <w:rsid w:val="00C96809"/>
    <w:rsid w:val="00C9733C"/>
    <w:rsid w:val="00CA1EDA"/>
    <w:rsid w:val="00CB38C9"/>
    <w:rsid w:val="00CC2526"/>
    <w:rsid w:val="00CD005C"/>
    <w:rsid w:val="00CD6034"/>
    <w:rsid w:val="00CD6FE7"/>
    <w:rsid w:val="00CF089E"/>
    <w:rsid w:val="00D1380A"/>
    <w:rsid w:val="00D47FC9"/>
    <w:rsid w:val="00D515D0"/>
    <w:rsid w:val="00D53B81"/>
    <w:rsid w:val="00D71D70"/>
    <w:rsid w:val="00D7284F"/>
    <w:rsid w:val="00D770A8"/>
    <w:rsid w:val="00D835EC"/>
    <w:rsid w:val="00DC3CAD"/>
    <w:rsid w:val="00DE2669"/>
    <w:rsid w:val="00E16D57"/>
    <w:rsid w:val="00E26EDC"/>
    <w:rsid w:val="00E66C57"/>
    <w:rsid w:val="00EA2FA5"/>
    <w:rsid w:val="00EA43FF"/>
    <w:rsid w:val="00ED760A"/>
    <w:rsid w:val="00EF513E"/>
    <w:rsid w:val="00F00094"/>
    <w:rsid w:val="00F02457"/>
    <w:rsid w:val="00F0409E"/>
    <w:rsid w:val="00F1571D"/>
    <w:rsid w:val="00F567D4"/>
    <w:rsid w:val="00F7495B"/>
    <w:rsid w:val="00FC05A9"/>
    <w:rsid w:val="00FD1E57"/>
    <w:rsid w:val="00FD6249"/>
    <w:rsid w:val="00FD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  <w15:docId w15:val="{22FB4573-E4FA-48F2-9E82-76BF56BB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64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2"/>
    <w:link w:val="10"/>
    <w:uiPriority w:val="9"/>
    <w:qFormat/>
    <w:rsid w:val="00234C24"/>
    <w:pPr>
      <w:keepNext/>
      <w:outlineLvl w:val="0"/>
    </w:pPr>
    <w:rPr>
      <w:b/>
      <w:i/>
      <w:sz w:val="32"/>
      <w:u w:val="single"/>
      <w:lang w:val="en-US"/>
    </w:rPr>
  </w:style>
  <w:style w:type="paragraph" w:styleId="20">
    <w:name w:val="heading 2"/>
    <w:basedOn w:val="a"/>
    <w:next w:val="a"/>
    <w:link w:val="21"/>
    <w:uiPriority w:val="9"/>
    <w:qFormat/>
    <w:rsid w:val="00C06C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6C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809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05164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51644"/>
  </w:style>
  <w:style w:type="character" w:customStyle="1" w:styleId="10">
    <w:name w:val="Заголовок 1 Знак"/>
    <w:basedOn w:val="a0"/>
    <w:link w:val="1"/>
    <w:uiPriority w:val="9"/>
    <w:locked/>
    <w:rsid w:val="00C06C7C"/>
    <w:rPr>
      <w:rFonts w:cs="Times New Roman"/>
      <w:b/>
      <w:i/>
      <w:sz w:val="24"/>
      <w:szCs w:val="24"/>
      <w:u w:val="single"/>
      <w:lang w:val="en-US" w:eastAsia="ru-RU" w:bidi="ar-SA"/>
    </w:rPr>
  </w:style>
  <w:style w:type="character" w:customStyle="1" w:styleId="21">
    <w:name w:val="Заголовок 2 Знак"/>
    <w:basedOn w:val="a0"/>
    <w:link w:val="20"/>
    <w:uiPriority w:val="9"/>
    <w:locked/>
    <w:rsid w:val="00C06C7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C06C7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C0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6C7C"/>
    <w:rPr>
      <w:rFonts w:ascii="Courier New" w:hAnsi="Courier New" w:cs="Courier New"/>
      <w:sz w:val="18"/>
      <w:szCs w:val="18"/>
      <w:lang w:val="ru-RU" w:eastAsia="ru-RU" w:bidi="ar-SA"/>
    </w:rPr>
  </w:style>
  <w:style w:type="character" w:styleId="a3">
    <w:name w:val="Hyperlink"/>
    <w:basedOn w:val="a0"/>
    <w:uiPriority w:val="99"/>
    <w:rsid w:val="00C06C7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160792"/>
    <w:pPr>
      <w:spacing w:before="240" w:after="120"/>
    </w:pPr>
    <w:rPr>
      <w:b/>
      <w:bCs/>
      <w:i/>
      <w:sz w:val="32"/>
      <w:szCs w:val="32"/>
    </w:rPr>
  </w:style>
  <w:style w:type="paragraph" w:styleId="22">
    <w:name w:val="toc 2"/>
    <w:basedOn w:val="a"/>
    <w:next w:val="a"/>
    <w:autoRedefine/>
    <w:uiPriority w:val="39"/>
    <w:rsid w:val="00160792"/>
    <w:pPr>
      <w:spacing w:before="120"/>
      <w:ind w:left="240"/>
    </w:pPr>
    <w:rPr>
      <w:i/>
      <w:iCs/>
      <w:szCs w:val="20"/>
    </w:rPr>
  </w:style>
  <w:style w:type="paragraph" w:styleId="a4">
    <w:name w:val="footer"/>
    <w:basedOn w:val="a"/>
    <w:link w:val="a5"/>
    <w:uiPriority w:val="99"/>
    <w:rsid w:val="00C06C7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C06C7C"/>
    <w:rPr>
      <w:rFonts w:cs="Times New Roman"/>
    </w:rPr>
  </w:style>
  <w:style w:type="paragraph" w:styleId="a7">
    <w:name w:val="Normal (Web)"/>
    <w:basedOn w:val="a"/>
    <w:uiPriority w:val="99"/>
    <w:rsid w:val="00CD6034"/>
    <w:pPr>
      <w:widowControl w:val="0"/>
      <w:tabs>
        <w:tab w:val="right" w:pos="8968"/>
      </w:tabs>
    </w:pPr>
    <w:rPr>
      <w:sz w:val="28"/>
    </w:rPr>
  </w:style>
  <w:style w:type="character" w:customStyle="1" w:styleId="tocnumber">
    <w:name w:val="tocnumber"/>
    <w:basedOn w:val="a0"/>
    <w:rsid w:val="00C06C7C"/>
    <w:rPr>
      <w:rFonts w:cs="Times New Roman"/>
    </w:rPr>
  </w:style>
  <w:style w:type="character" w:customStyle="1" w:styleId="toctext">
    <w:name w:val="toctext"/>
    <w:basedOn w:val="a0"/>
    <w:rsid w:val="00C06C7C"/>
    <w:rPr>
      <w:rFonts w:cs="Times New Roman"/>
    </w:rPr>
  </w:style>
  <w:style w:type="character" w:customStyle="1" w:styleId="mw-headline">
    <w:name w:val="mw-headline"/>
    <w:basedOn w:val="a0"/>
    <w:rsid w:val="0008036C"/>
    <w:rPr>
      <w:rFonts w:cs="Times New Roman"/>
    </w:rPr>
  </w:style>
  <w:style w:type="character" w:customStyle="1" w:styleId="texhtml">
    <w:name w:val="texhtml"/>
    <w:basedOn w:val="a0"/>
    <w:rsid w:val="0008036C"/>
    <w:rPr>
      <w:rFonts w:cs="Times New Roman"/>
    </w:rPr>
  </w:style>
  <w:style w:type="character" w:styleId="a8">
    <w:name w:val="FollowedHyperlink"/>
    <w:basedOn w:val="a0"/>
    <w:uiPriority w:val="99"/>
    <w:rsid w:val="00AB28E7"/>
    <w:rPr>
      <w:rFonts w:cs="Times New Roman"/>
      <w:color w:val="800080"/>
      <w:u w:val="single"/>
    </w:rPr>
  </w:style>
  <w:style w:type="character" w:styleId="a9">
    <w:name w:val="Emphasis"/>
    <w:basedOn w:val="a0"/>
    <w:uiPriority w:val="20"/>
    <w:qFormat/>
    <w:rsid w:val="0048098C"/>
    <w:rPr>
      <w:rFonts w:cs="Times New Roman"/>
      <w:i/>
      <w:iCs/>
    </w:rPr>
  </w:style>
  <w:style w:type="paragraph" w:styleId="31">
    <w:name w:val="toc 3"/>
    <w:basedOn w:val="a"/>
    <w:next w:val="a"/>
    <w:autoRedefine/>
    <w:uiPriority w:val="39"/>
    <w:semiHidden/>
    <w:rsid w:val="00930F03"/>
    <w:pPr>
      <w:ind w:left="480"/>
    </w:pPr>
    <w:rPr>
      <w:sz w:val="20"/>
      <w:szCs w:val="20"/>
    </w:rPr>
  </w:style>
  <w:style w:type="table" w:styleId="aa">
    <w:name w:val="Table Grid"/>
    <w:basedOn w:val="a1"/>
    <w:uiPriority w:val="59"/>
    <w:rsid w:val="006C1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6C16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Pr>
      <w:rFonts w:ascii="Tahoma" w:hAnsi="Tahoma" w:cs="Tahoma"/>
      <w:sz w:val="16"/>
      <w:szCs w:val="16"/>
    </w:rPr>
  </w:style>
  <w:style w:type="table" w:styleId="ad">
    <w:name w:val="Table Professional"/>
    <w:basedOn w:val="a1"/>
    <w:uiPriority w:val="99"/>
    <w:rsid w:val="00EF513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e">
    <w:name w:val="Table Contemporary"/>
    <w:basedOn w:val="a1"/>
    <w:uiPriority w:val="99"/>
    <w:rsid w:val="00EF513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">
    <w:name w:val="Table Theme"/>
    <w:basedOn w:val="a1"/>
    <w:uiPriority w:val="99"/>
    <w:rsid w:val="00EF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5A4E6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sz w:val="24"/>
      <w:szCs w:val="24"/>
    </w:rPr>
  </w:style>
  <w:style w:type="paragraph" w:customStyle="1" w:styleId="abz">
    <w:name w:val="abz"/>
    <w:basedOn w:val="a"/>
    <w:rsid w:val="004F7525"/>
    <w:pPr>
      <w:spacing w:before="100" w:beforeAutospacing="1" w:after="100" w:afterAutospacing="1"/>
    </w:pPr>
  </w:style>
  <w:style w:type="paragraph" w:customStyle="1" w:styleId="formulacentr">
    <w:name w:val="formulacentr"/>
    <w:basedOn w:val="a"/>
    <w:rsid w:val="004F7525"/>
    <w:pPr>
      <w:spacing w:before="100" w:beforeAutospacing="1" w:after="100" w:afterAutospacing="1"/>
    </w:pPr>
  </w:style>
  <w:style w:type="paragraph" w:customStyle="1" w:styleId="abzbo">
    <w:name w:val="abzbo"/>
    <w:basedOn w:val="a"/>
    <w:rsid w:val="004F7525"/>
    <w:pPr>
      <w:spacing w:before="100" w:beforeAutospacing="1" w:after="100" w:afterAutospacing="1"/>
    </w:pPr>
  </w:style>
  <w:style w:type="paragraph" w:customStyle="1" w:styleId="formularight">
    <w:name w:val="formularight"/>
    <w:basedOn w:val="a"/>
    <w:rsid w:val="004F7525"/>
    <w:pPr>
      <w:spacing w:before="100" w:beforeAutospacing="1" w:after="100" w:afterAutospacing="1"/>
    </w:pPr>
  </w:style>
  <w:style w:type="paragraph" w:styleId="af2">
    <w:name w:val="Body Text Indent"/>
    <w:basedOn w:val="a"/>
    <w:link w:val="af3"/>
    <w:uiPriority w:val="99"/>
    <w:rsid w:val="00234C2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locked/>
    <w:rPr>
      <w:rFonts w:cs="Times New Roman"/>
      <w:sz w:val="24"/>
      <w:szCs w:val="24"/>
    </w:rPr>
  </w:style>
  <w:style w:type="paragraph" w:styleId="2">
    <w:name w:val="Body Text First Indent 2"/>
    <w:basedOn w:val="af2"/>
    <w:link w:val="23"/>
    <w:uiPriority w:val="99"/>
    <w:rsid w:val="00234C24"/>
    <w:pPr>
      <w:ind w:firstLine="210"/>
    </w:pPr>
  </w:style>
  <w:style w:type="character" w:customStyle="1" w:styleId="23">
    <w:name w:val="Красная строка 2 Знак"/>
    <w:basedOn w:val="af3"/>
    <w:link w:val="2"/>
    <w:uiPriority w:val="99"/>
    <w:semiHidden/>
    <w:locked/>
    <w:rPr>
      <w:rFonts w:cs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semiHidden/>
    <w:rsid w:val="0088453A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88453A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88453A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88453A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88453A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88453A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84" Type="http://schemas.openxmlformats.org/officeDocument/2006/relationships/footer" Target="footer2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4124</Words>
  <Characters>23513</Characters>
  <Application>Microsoft Office Word</Application>
  <DocSecurity>0</DocSecurity>
  <Lines>195</Lines>
  <Paragraphs>55</Paragraphs>
  <ScaleCrop>false</ScaleCrop>
  <Company>Организация</Company>
  <LinksUpToDate>false</LinksUpToDate>
  <CharactersWithSpaces>27582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admin</cp:lastModifiedBy>
  <cp:revision>2</cp:revision>
  <cp:lastPrinted>2008-01-03T20:40:00Z</cp:lastPrinted>
  <dcterms:created xsi:type="dcterms:W3CDTF">2014-02-21T12:33:00Z</dcterms:created>
  <dcterms:modified xsi:type="dcterms:W3CDTF">2014-02-21T12:33:00Z</dcterms:modified>
</cp:coreProperties>
</file>