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F2B" w:rsidRDefault="00067F2B">
      <w:pPr>
        <w:jc w:val="center"/>
        <w:rPr>
          <w:b/>
        </w:rPr>
      </w:pPr>
    </w:p>
    <w:p w:rsidR="008A3CD2" w:rsidRDefault="008A3CD2">
      <w:pPr>
        <w:jc w:val="center"/>
        <w:rPr>
          <w:b/>
        </w:rPr>
      </w:pPr>
      <w:r>
        <w:rPr>
          <w:b/>
        </w:rPr>
        <w:t>Введение.</w:t>
      </w:r>
    </w:p>
    <w:p w:rsidR="008A3CD2" w:rsidRDefault="008A3CD2">
      <w:pPr>
        <w:ind w:firstLine="851"/>
        <w:jc w:val="both"/>
        <w:rPr>
          <w:b/>
        </w:rPr>
      </w:pPr>
      <w:r>
        <w:rPr>
          <w:b/>
        </w:rPr>
        <w:t>Тема 1. Предмет курса экономика предприятия.</w:t>
      </w:r>
    </w:p>
    <w:p w:rsidR="008A3CD2" w:rsidRDefault="008A3CD2">
      <w:pPr>
        <w:ind w:left="2127" w:hanging="1276"/>
        <w:jc w:val="both"/>
      </w:pPr>
      <w:r>
        <w:rPr>
          <w:u w:val="single"/>
        </w:rPr>
        <w:t>Экономика</w:t>
      </w:r>
      <w:r>
        <w:t xml:space="preserve"> – наука о том, как общество, имея ограниченные ресурсы, использовали их для производства полезных продуктов и услуг.</w:t>
      </w:r>
    </w:p>
    <w:p w:rsidR="008A3CD2" w:rsidRDefault="008A3CD2">
      <w:pPr>
        <w:ind w:left="3544" w:hanging="2693"/>
        <w:jc w:val="both"/>
      </w:pPr>
      <w:r>
        <w:rPr>
          <w:u w:val="single"/>
        </w:rPr>
        <w:t>Экономика предприятия</w:t>
      </w:r>
      <w:r>
        <w:t xml:space="preserve"> – это наука о том, как данная задача решается в рамках отдельно взятого предприятия.</w:t>
      </w:r>
    </w:p>
    <w:p w:rsidR="008A3CD2" w:rsidRDefault="008A3CD2">
      <w:pPr>
        <w:ind w:firstLine="851"/>
        <w:jc w:val="both"/>
      </w:pPr>
      <w:r>
        <w:t>Под экономикой предприятия понимается: совокупность факторов производства, фондов обращения готовой продукции, денежных средств находящихся на счетах предприятия, ценных бумаг, нематериальных фондов собственности (нематериальных активов). В результате своей деятельности предприятие может быть либо прибыльным, либо убыточным.</w:t>
      </w:r>
    </w:p>
    <w:p w:rsidR="008A3CD2" w:rsidRDefault="008A3CD2">
      <w:pPr>
        <w:ind w:firstLine="851"/>
        <w:jc w:val="both"/>
      </w:pPr>
      <w:r>
        <w:t>Значение предприятия в экономике страны состоит:</w:t>
      </w:r>
    </w:p>
    <w:p w:rsidR="008A3CD2" w:rsidRDefault="008A3CD2">
      <w:pPr>
        <w:numPr>
          <w:ilvl w:val="0"/>
          <w:numId w:val="1"/>
        </w:numPr>
        <w:tabs>
          <w:tab w:val="clear" w:pos="360"/>
          <w:tab w:val="num" w:pos="1211"/>
        </w:tabs>
        <w:ind w:left="1211"/>
        <w:jc w:val="both"/>
      </w:pPr>
      <w:r>
        <w:t>Представляет собой центр экономической деятельности (в административно командной системе центр находится в самой системе управления);</w:t>
      </w:r>
    </w:p>
    <w:p w:rsidR="008A3CD2" w:rsidRDefault="008A3CD2">
      <w:pPr>
        <w:numPr>
          <w:ilvl w:val="0"/>
          <w:numId w:val="1"/>
        </w:numPr>
        <w:tabs>
          <w:tab w:val="clear" w:pos="360"/>
          <w:tab w:val="num" w:pos="1211"/>
        </w:tabs>
        <w:ind w:left="1211"/>
        <w:jc w:val="both"/>
      </w:pPr>
      <w:r>
        <w:t>Каждое предприятие само решает вопросы объема ассортимента, выбора поставщиков и покупателей;</w:t>
      </w:r>
    </w:p>
    <w:p w:rsidR="008A3CD2" w:rsidRDefault="008A3CD2">
      <w:pPr>
        <w:numPr>
          <w:ilvl w:val="0"/>
          <w:numId w:val="1"/>
        </w:numPr>
        <w:tabs>
          <w:tab w:val="clear" w:pos="360"/>
          <w:tab w:val="num" w:pos="1211"/>
        </w:tabs>
        <w:ind w:left="1211"/>
        <w:jc w:val="both"/>
      </w:pPr>
      <w:r>
        <w:t>Эффективность работы предприятия зависит от формы собственности, концентрации производства, специализации производства, кооперирования и комбинирования производства.</w:t>
      </w:r>
    </w:p>
    <w:p w:rsidR="008A3CD2" w:rsidRDefault="008A3CD2">
      <w:pPr>
        <w:jc w:val="both"/>
      </w:pPr>
    </w:p>
    <w:p w:rsidR="008A3CD2" w:rsidRDefault="008A3CD2">
      <w:pPr>
        <w:jc w:val="both"/>
      </w:pPr>
    </w:p>
    <w:p w:rsidR="008A3CD2" w:rsidRDefault="008A3CD2">
      <w:pPr>
        <w:jc w:val="both"/>
        <w:rPr>
          <w:b/>
        </w:rPr>
      </w:pPr>
      <w:r>
        <w:rPr>
          <w:b/>
        </w:rPr>
        <w:t>Раздел 1: Предприятие в рыночной экономике.</w:t>
      </w:r>
    </w:p>
    <w:p w:rsidR="008A3CD2" w:rsidRDefault="008A3CD2">
      <w:pPr>
        <w:jc w:val="both"/>
        <w:rPr>
          <w:b/>
        </w:rPr>
      </w:pPr>
      <w:r>
        <w:rPr>
          <w:b/>
        </w:rPr>
        <w:t>Тема 1: 1.1. Предприятие в условиях перехода к рынку.</w:t>
      </w:r>
    </w:p>
    <w:p w:rsidR="008A3CD2" w:rsidRDefault="008A3CD2">
      <w:pPr>
        <w:ind w:firstLine="900"/>
        <w:jc w:val="both"/>
      </w:pPr>
      <w:r>
        <w:t>Основу любой экономики и экономической системы составляет производство. От эффективности работы предприятий, составляющих основу производства, зависит экономическое благосостояние государства.</w:t>
      </w:r>
    </w:p>
    <w:p w:rsidR="008A3CD2" w:rsidRDefault="008A3CD2">
      <w:pPr>
        <w:ind w:left="2410" w:hanging="1417"/>
        <w:jc w:val="both"/>
      </w:pPr>
      <w:r>
        <w:rPr>
          <w:u w:val="single"/>
        </w:rPr>
        <w:t>Предприятие</w:t>
      </w:r>
      <w:r>
        <w:t xml:space="preserve"> – самостоятельно хозяйствующий субъект, производящий продукцию или выполняющий набор определенных услуг в целях удовлетворения общественных потребностей и получения прибыли.</w:t>
      </w:r>
    </w:p>
    <w:p w:rsidR="008A3CD2" w:rsidRDefault="008A3CD2">
      <w:pPr>
        <w:ind w:firstLine="851"/>
        <w:jc w:val="both"/>
      </w:pPr>
      <w:r>
        <w:t>Как юридическое лицо, предприятие должно удовлетворить определенным признаком, установленным законодательством:</w:t>
      </w:r>
    </w:p>
    <w:p w:rsidR="008A3CD2" w:rsidRDefault="008A3CD2">
      <w:pPr>
        <w:numPr>
          <w:ilvl w:val="0"/>
          <w:numId w:val="2"/>
        </w:numPr>
        <w:tabs>
          <w:tab w:val="clear" w:pos="360"/>
          <w:tab w:val="num" w:pos="1211"/>
        </w:tabs>
        <w:ind w:left="1211"/>
        <w:jc w:val="both"/>
      </w:pPr>
      <w:r>
        <w:t>Наличие собственного имущества;</w:t>
      </w:r>
    </w:p>
    <w:p w:rsidR="008A3CD2" w:rsidRDefault="008A3CD2">
      <w:pPr>
        <w:numPr>
          <w:ilvl w:val="0"/>
          <w:numId w:val="2"/>
        </w:numPr>
        <w:tabs>
          <w:tab w:val="clear" w:pos="360"/>
          <w:tab w:val="num" w:pos="1211"/>
        </w:tabs>
        <w:ind w:left="1211"/>
        <w:jc w:val="both"/>
      </w:pPr>
      <w:r>
        <w:t>Самостоятельная имущественная ответственность;</w:t>
      </w:r>
    </w:p>
    <w:p w:rsidR="008A3CD2" w:rsidRDefault="008A3CD2">
      <w:pPr>
        <w:numPr>
          <w:ilvl w:val="0"/>
          <w:numId w:val="2"/>
        </w:numPr>
        <w:tabs>
          <w:tab w:val="clear" w:pos="360"/>
          <w:tab w:val="num" w:pos="1211"/>
        </w:tabs>
        <w:ind w:left="1211"/>
        <w:jc w:val="both"/>
      </w:pPr>
      <w:r>
        <w:t>Право приобретать, пользоваться и распоряжаться имуществом в виде различных форм собственности;</w:t>
      </w:r>
    </w:p>
    <w:p w:rsidR="008A3CD2" w:rsidRDefault="008A3CD2">
      <w:pPr>
        <w:numPr>
          <w:ilvl w:val="0"/>
          <w:numId w:val="2"/>
        </w:numPr>
        <w:tabs>
          <w:tab w:val="clear" w:pos="360"/>
          <w:tab w:val="num" w:pos="1211"/>
        </w:tabs>
        <w:ind w:left="1211"/>
        <w:jc w:val="both"/>
      </w:pPr>
      <w:r>
        <w:t>Осуществляет от своего имени дозволенные законодательством действия;</w:t>
      </w:r>
    </w:p>
    <w:p w:rsidR="008A3CD2" w:rsidRDefault="008A3CD2">
      <w:pPr>
        <w:numPr>
          <w:ilvl w:val="0"/>
          <w:numId w:val="2"/>
        </w:numPr>
        <w:tabs>
          <w:tab w:val="clear" w:pos="360"/>
          <w:tab w:val="num" w:pos="1211"/>
        </w:tabs>
        <w:ind w:left="1211"/>
        <w:jc w:val="both"/>
      </w:pPr>
      <w:r>
        <w:t>Иметь право быть истцом и ответчиком в суде и арбитраже;</w:t>
      </w:r>
    </w:p>
    <w:p w:rsidR="008A3CD2" w:rsidRDefault="008A3CD2">
      <w:pPr>
        <w:numPr>
          <w:ilvl w:val="0"/>
          <w:numId w:val="2"/>
        </w:numPr>
        <w:tabs>
          <w:tab w:val="clear" w:pos="360"/>
          <w:tab w:val="num" w:pos="1211"/>
        </w:tabs>
        <w:ind w:left="1211"/>
        <w:jc w:val="both"/>
      </w:pPr>
      <w:r>
        <w:t>Иметь самостоятельные бухгалтерские расчеты и иные счета в банке.</w:t>
      </w:r>
    </w:p>
    <w:p w:rsidR="008A3CD2" w:rsidRDefault="008A3CD2">
      <w:pPr>
        <w:jc w:val="both"/>
      </w:pPr>
      <w:r>
        <w:t>Роль предприятия в экономике страны огромна и, прежде всего это:</w:t>
      </w:r>
    </w:p>
    <w:p w:rsidR="008A3CD2" w:rsidRDefault="008A3CD2">
      <w:pPr>
        <w:numPr>
          <w:ilvl w:val="0"/>
          <w:numId w:val="3"/>
        </w:numPr>
        <w:jc w:val="both"/>
      </w:pPr>
      <w:r>
        <w:t>решение проблемы занятости</w:t>
      </w:r>
    </w:p>
    <w:p w:rsidR="008A3CD2" w:rsidRDefault="008A3CD2">
      <w:pPr>
        <w:numPr>
          <w:ilvl w:val="0"/>
          <w:numId w:val="3"/>
        </w:numPr>
        <w:jc w:val="both"/>
      </w:pPr>
      <w:r>
        <w:t>решение социальных проблем</w:t>
      </w:r>
    </w:p>
    <w:p w:rsidR="008A3CD2" w:rsidRDefault="008A3CD2">
      <w:pPr>
        <w:numPr>
          <w:ilvl w:val="0"/>
          <w:numId w:val="3"/>
        </w:numPr>
        <w:jc w:val="both"/>
      </w:pPr>
      <w:r>
        <w:t>рост национального дохода</w:t>
      </w:r>
    </w:p>
    <w:p w:rsidR="008A3CD2" w:rsidRDefault="008A3CD2">
      <w:pPr>
        <w:numPr>
          <w:ilvl w:val="0"/>
          <w:numId w:val="3"/>
        </w:numPr>
        <w:jc w:val="both"/>
      </w:pPr>
      <w:r>
        <w:t>обеспечение обороноспособности</w:t>
      </w:r>
    </w:p>
    <w:p w:rsidR="008A3CD2" w:rsidRDefault="008A3CD2">
      <w:pPr>
        <w:numPr>
          <w:ilvl w:val="0"/>
          <w:numId w:val="3"/>
        </w:numPr>
        <w:jc w:val="both"/>
      </w:pPr>
      <w:r>
        <w:t>развитие науки и техники</w:t>
      </w:r>
    </w:p>
    <w:p w:rsidR="008A3CD2" w:rsidRDefault="008A3CD2">
      <w:pPr>
        <w:numPr>
          <w:ilvl w:val="0"/>
          <w:numId w:val="3"/>
        </w:numPr>
        <w:jc w:val="both"/>
      </w:pPr>
      <w:r>
        <w:t>обеспечение образованности общества и здравоохранения</w:t>
      </w:r>
    </w:p>
    <w:p w:rsidR="008A3CD2" w:rsidRDefault="008A3CD2">
      <w:pPr>
        <w:jc w:val="both"/>
      </w:pPr>
      <w:r>
        <w:t>Эту роль предприятия смогут выполнить только в условиях цивилизованных экономических отношений, для которых характерны следующие признаки:</w:t>
      </w:r>
    </w:p>
    <w:p w:rsidR="008A3CD2" w:rsidRDefault="008A3CD2">
      <w:pPr>
        <w:numPr>
          <w:ilvl w:val="0"/>
          <w:numId w:val="4"/>
        </w:numPr>
        <w:jc w:val="both"/>
      </w:pPr>
      <w:r>
        <w:t>наличие различных форм собственности</w:t>
      </w:r>
    </w:p>
    <w:p w:rsidR="008A3CD2" w:rsidRDefault="008A3CD2">
      <w:pPr>
        <w:numPr>
          <w:ilvl w:val="0"/>
          <w:numId w:val="4"/>
        </w:numPr>
        <w:jc w:val="both"/>
      </w:pPr>
      <w:r>
        <w:t>здоровая конкуренция</w:t>
      </w:r>
    </w:p>
    <w:p w:rsidR="008A3CD2" w:rsidRDefault="008A3CD2">
      <w:pPr>
        <w:numPr>
          <w:ilvl w:val="0"/>
          <w:numId w:val="4"/>
        </w:numPr>
        <w:jc w:val="both"/>
      </w:pPr>
      <w:r>
        <w:t>демонополизация экономики</w:t>
      </w:r>
    </w:p>
    <w:p w:rsidR="008A3CD2" w:rsidRDefault="008A3CD2">
      <w:pPr>
        <w:numPr>
          <w:ilvl w:val="0"/>
          <w:numId w:val="4"/>
        </w:numPr>
        <w:jc w:val="both"/>
      </w:pPr>
      <w:r>
        <w:t>свободное ценообразование</w:t>
      </w:r>
    </w:p>
    <w:p w:rsidR="008A3CD2" w:rsidRDefault="008A3CD2">
      <w:pPr>
        <w:numPr>
          <w:ilvl w:val="0"/>
          <w:numId w:val="4"/>
        </w:numPr>
        <w:jc w:val="both"/>
      </w:pPr>
      <w:r>
        <w:t>развитая рыночная инфраструктура</w:t>
      </w:r>
    </w:p>
    <w:p w:rsidR="008A3CD2" w:rsidRDefault="008A3CD2">
      <w:pPr>
        <w:numPr>
          <w:ilvl w:val="0"/>
          <w:numId w:val="4"/>
        </w:numPr>
        <w:jc w:val="both"/>
      </w:pPr>
      <w:r>
        <w:t>особая роль потребителя</w:t>
      </w:r>
    </w:p>
    <w:p w:rsidR="008A3CD2" w:rsidRDefault="008A3CD2">
      <w:pPr>
        <w:jc w:val="both"/>
      </w:pPr>
      <w:r>
        <w:t>Административно-командная экономика не смогла обеспечить необходимые условия для эффективного функционирования предприятий в силу следующих причин:</w:t>
      </w:r>
    </w:p>
    <w:p w:rsidR="008A3CD2" w:rsidRDefault="008A3CD2">
      <w:pPr>
        <w:numPr>
          <w:ilvl w:val="0"/>
          <w:numId w:val="5"/>
        </w:numPr>
        <w:jc w:val="both"/>
      </w:pPr>
      <w:r>
        <w:lastRenderedPageBreak/>
        <w:t>отсутствие конкуренции</w:t>
      </w:r>
    </w:p>
    <w:p w:rsidR="008A3CD2" w:rsidRDefault="008A3CD2">
      <w:pPr>
        <w:numPr>
          <w:ilvl w:val="0"/>
          <w:numId w:val="5"/>
        </w:numPr>
        <w:jc w:val="both"/>
      </w:pPr>
      <w:r>
        <w:t>неразвитость форм собственности и особенно малого бизнеса</w:t>
      </w:r>
    </w:p>
    <w:p w:rsidR="008A3CD2" w:rsidRDefault="008A3CD2">
      <w:pPr>
        <w:numPr>
          <w:ilvl w:val="0"/>
          <w:numId w:val="5"/>
        </w:numPr>
        <w:jc w:val="both"/>
      </w:pPr>
      <w:r>
        <w:t>неразвитость кредитно-финансовых отношений</w:t>
      </w:r>
    </w:p>
    <w:p w:rsidR="008A3CD2" w:rsidRDefault="008A3CD2">
      <w:pPr>
        <w:numPr>
          <w:ilvl w:val="0"/>
          <w:numId w:val="5"/>
        </w:numPr>
        <w:jc w:val="both"/>
      </w:pPr>
      <w:r>
        <w:t>чрезмерное вмешательство государства</w:t>
      </w:r>
    </w:p>
    <w:p w:rsidR="008A3CD2" w:rsidRDefault="008A3CD2">
      <w:pPr>
        <w:jc w:val="both"/>
      </w:pPr>
      <w:r>
        <w:t>Основной целью предприятия является выпуск продукции определенной номенклатуры и ассортимента, исходя из годового плана и номенклатуры. При этом до предприятия доводилось определенное количество ресурсов. Исходя из этих ресурсов, которые выдавались в виде фондов Госснабом и Госпланом, все проблемы сводились к виду:</w:t>
      </w:r>
    </w:p>
    <w:p w:rsidR="008A3CD2" w:rsidRDefault="008A3CD2">
      <w:pPr>
        <w:jc w:val="both"/>
      </w:pPr>
    </w:p>
    <w:p w:rsidR="008A3CD2" w:rsidRDefault="00AE4333">
      <w:pPr>
        <w:jc w:val="both"/>
      </w:pPr>
      <w:r>
        <w:pict>
          <v:line id="_x0000_s1039" style="position:absolute;left:0;text-align:left;z-index:251110400" from="205.2pt,8.4pt" to="219.6pt,8.4pt" o:allowincell="f">
            <v:stroke endarrow="block"/>
          </v:line>
        </w:pict>
      </w:r>
      <w:r>
        <w:pict>
          <v:line id="_x0000_s1038" style="position:absolute;left:0;text-align:left;z-index:251109376" from="97.2pt,8.4pt" to="111.6pt,8.4pt" o:allowincell="f">
            <v:stroke endarrow="block"/>
          </v:line>
        </w:pict>
      </w:r>
      <w:r>
        <w:pict>
          <v:line id="_x0000_s1037" style="position:absolute;left:0;text-align:left;flip:x;z-index:251108352" from="226.8pt,1.2pt" to="270pt,1.2pt" o:allowincell="f"/>
        </w:pict>
      </w:r>
      <w:r>
        <w:pict>
          <v:line id="_x0000_s1036" style="position:absolute;left:0;text-align:left;flip:y;z-index:251107328" from="270pt,1.2pt" to="270pt,15.6pt" o:allowincell="f"/>
        </w:pict>
      </w:r>
      <w:r>
        <w:pict>
          <v:line id="_x0000_s1034" style="position:absolute;left:0;text-align:left;z-index:251105280" from="226.8pt,1.2pt" to="226.8pt,15.6pt" o:allowincell="f"/>
        </w:pict>
      </w:r>
      <w:r>
        <w:pict>
          <v:line id="_x0000_s1033" style="position:absolute;left:0;text-align:left;flip:x;z-index:251104256" from="118.8pt,1.2pt" to="198pt,1.2pt" o:allowincell="f"/>
        </w:pict>
      </w:r>
      <w:r>
        <w:pict>
          <v:line id="_x0000_s1032" style="position:absolute;left:0;text-align:left;flip:y;z-index:251103232" from="198pt,1.2pt" to="198pt,15.6pt" o:allowincell="f"/>
        </w:pict>
      </w:r>
      <w:r>
        <w:pict>
          <v:line id="_x0000_s1030" style="position:absolute;left:0;text-align:left;z-index:251101184" from="118.8pt,1.2pt" to="118.8pt,15.6pt" o:allowincell="f"/>
        </w:pict>
      </w:r>
      <w:r>
        <w:pict>
          <v:line id="_x0000_s1029" style="position:absolute;left:0;text-align:left;flip:x;z-index:251100160" from="32.4pt,1.2pt" to="90pt,1.2pt" o:allowincell="f"/>
        </w:pict>
      </w:r>
      <w:r>
        <w:pict>
          <v:line id="_x0000_s1028" style="position:absolute;left:0;text-align:left;flip:y;z-index:251099136" from="90pt,1.2pt" to="90pt,15.6pt" o:allowincell="f"/>
        </w:pict>
      </w:r>
      <w:r>
        <w:pict>
          <v:line id="_x0000_s1026" style="position:absolute;left:0;text-align:left;z-index:251097088" from="32.4pt,1.2pt" to="32.4pt,15.6pt" o:allowincell="f"/>
        </w:pict>
      </w:r>
      <w:r w:rsidR="008A3CD2">
        <w:t xml:space="preserve">             ресурсы             производство               сбыт  </w:t>
      </w:r>
    </w:p>
    <w:p w:rsidR="008A3CD2" w:rsidRDefault="00AE4333">
      <w:pPr>
        <w:ind w:firstLine="851"/>
        <w:jc w:val="both"/>
      </w:pPr>
      <w:r>
        <w:pict>
          <v:line id="_x0000_s1035" style="position:absolute;left:0;text-align:left;z-index:251106304" from="226.8pt,1.8pt" to="270pt,1.8pt" o:allowincell="f"/>
        </w:pict>
      </w:r>
      <w:r>
        <w:pict>
          <v:line id="_x0000_s1031" style="position:absolute;left:0;text-align:left;z-index:251102208" from="118.8pt,1.8pt" to="198pt,1.8pt" o:allowincell="f"/>
        </w:pict>
      </w:r>
      <w:r>
        <w:pict>
          <v:line id="_x0000_s1027" style="position:absolute;left:0;text-align:left;z-index:251098112" from="32.4pt,1.8pt" to="90pt,1.8pt" o:allowincell="f"/>
        </w:pict>
      </w:r>
    </w:p>
    <w:p w:rsidR="008A3CD2" w:rsidRDefault="008A3CD2">
      <w:pPr>
        <w:pStyle w:val="a3"/>
        <w:jc w:val="both"/>
      </w:pPr>
      <w:r>
        <w:t>При такой схеме главное для предприятия это «выбить» ресурсы из фондов, поэтому в условиях плановой экономики ресурсы всегда были дефицитом, в этом выражалось преимущество производителя над потребителем. Поэтому предприятия не стремились улучшить качество и увеличить ассортимент.</w:t>
      </w:r>
    </w:p>
    <w:p w:rsidR="008A3CD2" w:rsidRDefault="008A3CD2">
      <w:pPr>
        <w:pStyle w:val="a3"/>
        <w:jc w:val="both"/>
      </w:pPr>
      <w:r>
        <w:t>В условиях рыночных отношений схема изменилась:</w:t>
      </w:r>
    </w:p>
    <w:p w:rsidR="008A3CD2" w:rsidRDefault="00AE4333">
      <w:pPr>
        <w:jc w:val="both"/>
      </w:pPr>
      <w:r>
        <w:pict>
          <v:line id="_x0000_s1051" style="position:absolute;left:0;text-align:left;flip:x;z-index:251122688" from="205.2pt,12pt" to="262.8pt,12pt" o:allowincell="f"/>
        </w:pict>
      </w:r>
      <w:r>
        <w:pict>
          <v:line id="_x0000_s1050" style="position:absolute;left:0;text-align:left;flip:y;z-index:251121664" from="262.8pt,12pt" to="262.8pt,26.4pt" o:allowincell="f"/>
        </w:pict>
      </w:r>
      <w:r>
        <w:pict>
          <v:line id="_x0000_s1048" style="position:absolute;left:0;text-align:left;z-index:251119616" from="205.2pt,12pt" to="205.2pt,26.4pt" o:allowincell="f"/>
        </w:pict>
      </w:r>
      <w:r>
        <w:pict>
          <v:line id="_x0000_s1047" style="position:absolute;left:0;text-align:left;flip:x;z-index:251118592" from="97.2pt,12pt" to="176.4pt,12pt" o:allowincell="f"/>
        </w:pict>
      </w:r>
      <w:r>
        <w:pict>
          <v:line id="_x0000_s1046" style="position:absolute;left:0;text-align:left;flip:y;z-index:251117568" from="176.4pt,12pt" to="176.4pt,26.4pt" o:allowincell="f"/>
        </w:pict>
      </w:r>
      <w:r>
        <w:pict>
          <v:line id="_x0000_s1044" style="position:absolute;left:0;text-align:left;z-index:251115520" from="97.2pt,12pt" to="97.2pt,26.4pt" o:allowincell="f"/>
        </w:pict>
      </w:r>
      <w:r>
        <w:pict>
          <v:line id="_x0000_s1043" style="position:absolute;left:0;text-align:left;flip:x;z-index:251114496" from="32.4pt,12pt" to="68.4pt,12pt" o:allowincell="f"/>
        </w:pict>
      </w:r>
      <w:r>
        <w:pict>
          <v:line id="_x0000_s1042" style="position:absolute;left:0;text-align:left;flip:y;z-index:251113472" from="68.4pt,12pt" to="68.4pt,26.4pt" o:allowincell="f"/>
        </w:pict>
      </w:r>
      <w:r>
        <w:pict>
          <v:line id="_x0000_s1040" style="position:absolute;left:0;text-align:left;z-index:251111424" from="32.4pt,12pt" to="32.4pt,26.4pt" o:allowincell="f"/>
        </w:pict>
      </w:r>
    </w:p>
    <w:p w:rsidR="008A3CD2" w:rsidRDefault="00AE4333">
      <w:pPr>
        <w:jc w:val="both"/>
      </w:pPr>
      <w:r>
        <w:pict>
          <v:line id="_x0000_s1053" style="position:absolute;left:0;text-align:left;z-index:251124736" from="183.6pt,5.4pt" to="198pt,5.4pt" o:allowincell="f">
            <v:stroke endarrow="block"/>
          </v:line>
        </w:pict>
      </w:r>
      <w:r>
        <w:pict>
          <v:line id="_x0000_s1052" style="position:absolute;left:0;text-align:left;z-index:251123712" from="75.6pt,5.4pt" to="90pt,5.4pt" o:allowincell="f">
            <v:stroke endarrow="block"/>
          </v:line>
        </w:pict>
      </w:r>
      <w:r>
        <w:pict>
          <v:line id="_x0000_s1049" style="position:absolute;left:0;text-align:left;z-index:251120640" from="205.2pt,12.6pt" to="262.8pt,12.6pt" o:allowincell="f"/>
        </w:pict>
      </w:r>
      <w:r>
        <w:pict>
          <v:line id="_x0000_s1045" style="position:absolute;left:0;text-align:left;z-index:251116544" from="97.2pt,12.6pt" to="176.4pt,12.6pt" o:allowincell="f"/>
        </w:pict>
      </w:r>
      <w:r>
        <w:pict>
          <v:line id="_x0000_s1041" style="position:absolute;left:0;text-align:left;z-index:251112448" from="32.4pt,12.6pt" to="68.4pt,12.6pt" o:allowincell="f"/>
        </w:pict>
      </w:r>
      <w:r w:rsidR="008A3CD2">
        <w:t xml:space="preserve">             сбыт            производство               ресурсы        </w:t>
      </w:r>
    </w:p>
    <w:p w:rsidR="008A3CD2" w:rsidRDefault="008A3CD2">
      <w:pPr>
        <w:pStyle w:val="a3"/>
        <w:jc w:val="both"/>
      </w:pPr>
      <w:r>
        <w:t>При такой схеме главенствующий компонент стал сбыт, именно потребительский спрос определяет программу деятельности предприятия. При этом обязательно запросы потребителей должны совпасть с возможностями предприятия. Для этого предприятие должно:</w:t>
      </w:r>
    </w:p>
    <w:p w:rsidR="008A3CD2" w:rsidRDefault="008A3CD2">
      <w:pPr>
        <w:numPr>
          <w:ilvl w:val="0"/>
          <w:numId w:val="6"/>
        </w:numPr>
        <w:jc w:val="both"/>
      </w:pPr>
      <w:r>
        <w:t>изучить конъюнктуру рынка</w:t>
      </w:r>
    </w:p>
    <w:p w:rsidR="008A3CD2" w:rsidRDefault="008A3CD2">
      <w:pPr>
        <w:numPr>
          <w:ilvl w:val="0"/>
          <w:numId w:val="6"/>
        </w:numPr>
        <w:jc w:val="both"/>
      </w:pPr>
      <w:r>
        <w:t>определить емкость рынка</w:t>
      </w:r>
    </w:p>
    <w:p w:rsidR="008A3CD2" w:rsidRDefault="008A3CD2">
      <w:pPr>
        <w:numPr>
          <w:ilvl w:val="0"/>
          <w:numId w:val="6"/>
        </w:numPr>
        <w:jc w:val="both"/>
      </w:pPr>
      <w:r>
        <w:t>определить запросы потребителей</w:t>
      </w:r>
    </w:p>
    <w:p w:rsidR="008A3CD2" w:rsidRDefault="008A3CD2">
      <w:pPr>
        <w:numPr>
          <w:ilvl w:val="0"/>
          <w:numId w:val="6"/>
        </w:numPr>
        <w:jc w:val="both"/>
      </w:pPr>
      <w:r>
        <w:t>выявить реальных конкурентов</w:t>
      </w:r>
    </w:p>
    <w:p w:rsidR="008A3CD2" w:rsidRDefault="008A3CD2">
      <w:pPr>
        <w:numPr>
          <w:ilvl w:val="0"/>
          <w:numId w:val="6"/>
        </w:numPr>
        <w:jc w:val="both"/>
      </w:pPr>
      <w:r>
        <w:t>осуществлять постоянно мероприятия по повышению конкурентоспособности</w:t>
      </w:r>
    </w:p>
    <w:p w:rsidR="008A3CD2" w:rsidRDefault="008A3CD2">
      <w:pPr>
        <w:jc w:val="both"/>
      </w:pPr>
      <w:r>
        <w:t>Большинство отечественных предприятий не были готовы к работе в рыночных условиях по следующим причинам:</w:t>
      </w:r>
    </w:p>
    <w:p w:rsidR="008A3CD2" w:rsidRDefault="008A3CD2">
      <w:pPr>
        <w:jc w:val="both"/>
      </w:pPr>
      <w:r>
        <w:t>1. Многие руководители в принципе не верили в серьезность происходящих изменений и морально были не готовы к ним;</w:t>
      </w:r>
    </w:p>
    <w:p w:rsidR="008A3CD2" w:rsidRDefault="008A3CD2">
      <w:pPr>
        <w:jc w:val="both"/>
      </w:pPr>
      <w:r>
        <w:t>2. распад СССР привел к нарушениям не только политических, но и хозяйственных связей;</w:t>
      </w:r>
    </w:p>
    <w:p w:rsidR="008A3CD2" w:rsidRDefault="008A3CD2">
      <w:pPr>
        <w:jc w:val="both"/>
      </w:pPr>
      <w:r>
        <w:t>3. основная часть продукции оказалась неконкурентоспособной;</w:t>
      </w:r>
    </w:p>
    <w:p w:rsidR="008A3CD2" w:rsidRDefault="008A3CD2">
      <w:pPr>
        <w:jc w:val="both"/>
      </w:pPr>
      <w:r>
        <w:t>4. переход на рыночные отношения сопровождался инфляцией и гиперинфляцией, за период 90-95 гг. инфляция составляла порядка млн. процентов, в результате этого оборотные средства «съедались» инфляцией;</w:t>
      </w:r>
    </w:p>
    <w:p w:rsidR="008A3CD2" w:rsidRDefault="008A3CD2">
      <w:pPr>
        <w:jc w:val="both"/>
      </w:pPr>
      <w:r>
        <w:t>5. российский рынок в результате этого был насыщен дешевым импортом низкого качества, в результате отечественная промышленность и производство сократились значительно;</w:t>
      </w:r>
    </w:p>
    <w:p w:rsidR="008A3CD2" w:rsidRDefault="008A3CD2">
      <w:pPr>
        <w:jc w:val="both"/>
      </w:pPr>
      <w:r>
        <w:t>6. государство не выполнило своих функций по созданию цивилизованного рынка, поэтому монополизм не уменьшился, банкротство предприятий фактически не производилось, рыночная инфраструктура не была создана.</w:t>
      </w:r>
    </w:p>
    <w:p w:rsidR="008A3CD2" w:rsidRDefault="008A3CD2">
      <w:pPr>
        <w:ind w:firstLine="851"/>
        <w:jc w:val="both"/>
      </w:pPr>
    </w:p>
    <w:p w:rsidR="008A3CD2" w:rsidRDefault="008A3CD2">
      <w:pPr>
        <w:jc w:val="both"/>
      </w:pPr>
      <w:r>
        <w:t>Несмотря на это к положительным моментам переходного периода можно отнести: 1. Все большая часть предприятий встраивалась в рыночные отношения за счет рационального хозяйствования;</w:t>
      </w:r>
    </w:p>
    <w:p w:rsidR="008A3CD2" w:rsidRDefault="008A3CD2">
      <w:pPr>
        <w:jc w:val="both"/>
      </w:pPr>
      <w:r>
        <w:t>2. основная часть предприятий смогла снизить затраты и стала конкурентоспособной;</w:t>
      </w:r>
    </w:p>
    <w:p w:rsidR="008A3CD2" w:rsidRDefault="008A3CD2">
      <w:pPr>
        <w:jc w:val="both"/>
      </w:pPr>
      <w:r>
        <w:t>3. произошло оживление отечественной промышленности, и рынки стали насыщаться товарами отечественного производства</w:t>
      </w:r>
    </w:p>
    <w:p w:rsidR="008A3CD2" w:rsidRDefault="008A3CD2">
      <w:pPr>
        <w:jc w:val="both"/>
      </w:pPr>
      <w:r>
        <w:t>4. увеличилось число специалистов, которые смогли работать в условиях рынка, и это являлось основным обнадеживающим моментом для перехода России к действительно рыночной экономике.</w:t>
      </w:r>
    </w:p>
    <w:p w:rsidR="008A3CD2" w:rsidRDefault="008A3CD2">
      <w:pPr>
        <w:jc w:val="both"/>
      </w:pPr>
    </w:p>
    <w:p w:rsidR="008A3CD2" w:rsidRDefault="008A3CD2">
      <w:pPr>
        <w:jc w:val="both"/>
        <w:rPr>
          <w:b/>
        </w:rPr>
      </w:pPr>
      <w:r>
        <w:rPr>
          <w:b/>
        </w:rPr>
        <w:t>1.2. Основные функции и цели предприятия в условиях рынка.</w:t>
      </w:r>
    </w:p>
    <w:p w:rsidR="008A3CD2" w:rsidRDefault="008A3CD2">
      <w:pPr>
        <w:jc w:val="both"/>
      </w:pPr>
    </w:p>
    <w:p w:rsidR="008A3CD2" w:rsidRDefault="008A3CD2">
      <w:pPr>
        <w:jc w:val="both"/>
      </w:pPr>
      <w:r>
        <w:t>Формально главной целью деятельности предприятия является получение прибыли, однако не менее важным при этом является обеспечение стабильной финансовой устойчивости, в связи с этим предприятие может достигнуть успеха, если будет придерживаться определенных принципов.</w:t>
      </w:r>
    </w:p>
    <w:p w:rsidR="008A3CD2" w:rsidRDefault="008A3CD2">
      <w:pPr>
        <w:jc w:val="both"/>
      </w:pPr>
      <w:r>
        <w:t>Можно выделить три основных принципа:</w:t>
      </w:r>
    </w:p>
    <w:p w:rsidR="008A3CD2" w:rsidRDefault="008A3CD2">
      <w:pPr>
        <w:numPr>
          <w:ilvl w:val="0"/>
          <w:numId w:val="7"/>
        </w:numPr>
        <w:jc w:val="both"/>
      </w:pPr>
      <w:r>
        <w:t>экономичность</w:t>
      </w:r>
    </w:p>
    <w:p w:rsidR="008A3CD2" w:rsidRDefault="008A3CD2">
      <w:pPr>
        <w:numPr>
          <w:ilvl w:val="0"/>
          <w:numId w:val="7"/>
        </w:numPr>
        <w:jc w:val="both"/>
      </w:pPr>
      <w:r>
        <w:t>финансовая устойчивость</w:t>
      </w:r>
    </w:p>
    <w:p w:rsidR="008A3CD2" w:rsidRDefault="008A3CD2">
      <w:pPr>
        <w:numPr>
          <w:ilvl w:val="0"/>
          <w:numId w:val="7"/>
        </w:numPr>
        <w:jc w:val="both"/>
      </w:pPr>
      <w:r>
        <w:t>прибыльность предприятия</w:t>
      </w:r>
    </w:p>
    <w:p w:rsidR="008A3CD2" w:rsidRDefault="008A3CD2">
      <w:pPr>
        <w:jc w:val="both"/>
      </w:pPr>
      <w:r>
        <w:t>Экономичность требует соблюдения следующих условий:</w:t>
      </w:r>
    </w:p>
    <w:p w:rsidR="008A3CD2" w:rsidRDefault="008A3CD2">
      <w:pPr>
        <w:numPr>
          <w:ilvl w:val="0"/>
          <w:numId w:val="8"/>
        </w:numPr>
        <w:jc w:val="both"/>
      </w:pPr>
      <w:r>
        <w:t>определенный результат деятельности предприятия должен быть достигнут при наименьших затратах, то есть должен соблюдаться принцип минимизации затрат.</w:t>
      </w:r>
    </w:p>
    <w:p w:rsidR="008A3CD2" w:rsidRDefault="008A3CD2">
      <w:pPr>
        <w:numPr>
          <w:ilvl w:val="0"/>
          <w:numId w:val="8"/>
        </w:numPr>
        <w:jc w:val="both"/>
      </w:pPr>
      <w:r>
        <w:t>При заданном объеме затрат должен быть достигнут наибольший результат, то есть соблюдался принцип максимизации прибыли.</w:t>
      </w:r>
    </w:p>
    <w:p w:rsidR="008A3CD2" w:rsidRDefault="008A3CD2">
      <w:pPr>
        <w:pStyle w:val="a4"/>
        <w:jc w:val="both"/>
      </w:pPr>
      <w:r>
        <w:t>И в том, и в другом случаях предприятие должно выполнять главное требование – не тратить даром ресурсы, а использовать их наиболее эффективно</w:t>
      </w:r>
    </w:p>
    <w:p w:rsidR="008A3CD2" w:rsidRDefault="008A3CD2">
      <w:pPr>
        <w:ind w:firstLine="851"/>
        <w:jc w:val="both"/>
      </w:pPr>
      <w:r>
        <w:t>Финансовая устойчивость означает такую деятельность предприятия, при которой оно может рассчитаться по своим долгам путем использования собственных средств, кредитов, путем отсрочки платежей.</w:t>
      </w:r>
    </w:p>
    <w:p w:rsidR="008A3CD2" w:rsidRDefault="008A3CD2">
      <w:pPr>
        <w:ind w:firstLine="851"/>
        <w:jc w:val="both"/>
      </w:pPr>
      <w:r>
        <w:t>На сегодняшний день основным принципом остается получение максимальной прибыли. Прибыль показывает абсолютную величину доходности предприятия. Чтобы иметь возможность сравнивать доходность предприятия в относительных единицах, используется показатель рентабельности. Показателей рентабельности очень много, основными являются: рентабельность продукции, рентабельность предприятия, рентабельность капитала и т. д.</w:t>
      </w:r>
    </w:p>
    <w:p w:rsidR="008A3CD2" w:rsidRDefault="008A3CD2">
      <w:pPr>
        <w:ind w:firstLine="851"/>
        <w:jc w:val="both"/>
      </w:pPr>
      <w:r>
        <w:t>Для достижения поставленных целей предприятия должны:</w:t>
      </w:r>
    </w:p>
    <w:p w:rsidR="008A3CD2" w:rsidRDefault="008A3CD2">
      <w:pPr>
        <w:numPr>
          <w:ilvl w:val="0"/>
          <w:numId w:val="9"/>
        </w:numPr>
        <w:jc w:val="both"/>
      </w:pPr>
      <w:r>
        <w:t>выпускать высококачественную продукцию и постоянно следить за спросом на нее;</w:t>
      </w:r>
    </w:p>
    <w:p w:rsidR="008A3CD2" w:rsidRDefault="008A3CD2">
      <w:pPr>
        <w:numPr>
          <w:ilvl w:val="0"/>
          <w:numId w:val="9"/>
        </w:numPr>
        <w:jc w:val="both"/>
      </w:pPr>
      <w:r>
        <w:t>Рационально использовать производственные ресурсы и стремиться осуществить их заменяемость на более дешевые;</w:t>
      </w:r>
    </w:p>
    <w:p w:rsidR="008A3CD2" w:rsidRDefault="008A3CD2">
      <w:pPr>
        <w:numPr>
          <w:ilvl w:val="0"/>
          <w:numId w:val="9"/>
        </w:numPr>
        <w:jc w:val="both"/>
      </w:pPr>
      <w:r>
        <w:t>Разработать и осуществить стратегию и тактику поведения предприятия на рынке и корректировать это поведение в соответствии с конъюнктурой рынка;</w:t>
      </w:r>
    </w:p>
    <w:p w:rsidR="008A3CD2" w:rsidRDefault="008A3CD2">
      <w:pPr>
        <w:numPr>
          <w:ilvl w:val="0"/>
          <w:numId w:val="9"/>
        </w:numPr>
        <w:jc w:val="both"/>
      </w:pPr>
      <w:r>
        <w:t>Постоянно следить за достижениями науки и внедрять все передовое в производство;</w:t>
      </w:r>
    </w:p>
    <w:p w:rsidR="008A3CD2" w:rsidRDefault="008A3CD2">
      <w:pPr>
        <w:numPr>
          <w:ilvl w:val="0"/>
          <w:numId w:val="9"/>
        </w:numPr>
        <w:jc w:val="both"/>
      </w:pPr>
      <w:r>
        <w:t>Постоянно осуществлять переквалификацию с целью повышения производительности труда и личной заинтересованности персонала;</w:t>
      </w:r>
    </w:p>
    <w:p w:rsidR="008A3CD2" w:rsidRDefault="008A3CD2">
      <w:pPr>
        <w:numPr>
          <w:ilvl w:val="0"/>
          <w:numId w:val="9"/>
        </w:numPr>
        <w:jc w:val="both"/>
      </w:pPr>
      <w:r>
        <w:t>Обеспечить высокую конкурентоспособность предприятия;</w:t>
      </w:r>
    </w:p>
    <w:p w:rsidR="008A3CD2" w:rsidRDefault="008A3CD2">
      <w:pPr>
        <w:numPr>
          <w:ilvl w:val="0"/>
          <w:numId w:val="9"/>
        </w:numPr>
        <w:jc w:val="both"/>
      </w:pPr>
      <w:r>
        <w:t>Способствовать высокому имиджу предприятия, это позволяет при ценообразовании вводить специальную торговую наценку.</w:t>
      </w:r>
    </w:p>
    <w:p w:rsidR="008A3CD2" w:rsidRDefault="008A3CD2">
      <w:pPr>
        <w:ind w:firstLine="709"/>
        <w:jc w:val="both"/>
      </w:pPr>
      <w:r>
        <w:t>При этом чрезвычайно важно, чтобы все функции предприятия были направлены на реализацию выработанной стратегии. Выработка стратегии предприятия начинается с определения миссии предприятия, при этом миссия может меняться. Например, на первом этапе, когда предприятие старается закрепиться на рынке, она не ставит своей задачей получение максимальной прибыли. При закреплении на рынке, задача получения максимальной прибыли, станет первоочередной. В отечественной практике большая половина предприятий ставит основной задачей выживание на рынке. Это объясняется различного рода неплатежами и инфляционными процессами, ситуация стала несколько улучшаться в 1999 и 2000 г.</w:t>
      </w:r>
    </w:p>
    <w:p w:rsidR="008A3CD2" w:rsidRDefault="008A3CD2">
      <w:pPr>
        <w:ind w:firstLine="709"/>
        <w:jc w:val="both"/>
      </w:pPr>
    </w:p>
    <w:p w:rsidR="008A3CD2" w:rsidRDefault="008A3CD2">
      <w:pPr>
        <w:pStyle w:val="30"/>
        <w:jc w:val="center"/>
      </w:pPr>
      <w:r>
        <w:t>1.3. Факторы, влияющие на эффективность функционирования предприятия в условиях рынка.</w:t>
      </w:r>
    </w:p>
    <w:p w:rsidR="008A3CD2" w:rsidRDefault="008A3CD2">
      <w:pPr>
        <w:pStyle w:val="30"/>
        <w:jc w:val="both"/>
      </w:pPr>
    </w:p>
    <w:p w:rsidR="008A3CD2" w:rsidRDefault="008A3CD2">
      <w:pPr>
        <w:ind w:firstLine="709"/>
        <w:jc w:val="both"/>
      </w:pPr>
      <w:r>
        <w:t>Их можно разделить по различным признакам:</w:t>
      </w:r>
    </w:p>
    <w:p w:rsidR="008A3CD2" w:rsidRDefault="008A3CD2">
      <w:pPr>
        <w:numPr>
          <w:ilvl w:val="0"/>
          <w:numId w:val="10"/>
        </w:numPr>
        <w:jc w:val="both"/>
      </w:pPr>
      <w:r>
        <w:t>по направленности: а) позитивные, благоприятно сопутствующие деятельности предприятия; б) негативные, отрицательно сказывающиеся на деятельности предприятия.</w:t>
      </w:r>
    </w:p>
    <w:p w:rsidR="008A3CD2" w:rsidRDefault="008A3CD2">
      <w:pPr>
        <w:numPr>
          <w:ilvl w:val="0"/>
          <w:numId w:val="10"/>
        </w:numPr>
        <w:jc w:val="both"/>
      </w:pPr>
      <w:r>
        <w:t>В зависимости от места возникновения: а) внутренние, зависят от деятельности самого предприятия; б) внешние, зависят от макроэкономической среды.</w:t>
      </w:r>
    </w:p>
    <w:p w:rsidR="008A3CD2" w:rsidRDefault="008A3CD2">
      <w:pPr>
        <w:pStyle w:val="a4"/>
        <w:ind w:firstLine="709"/>
        <w:jc w:val="both"/>
      </w:pPr>
      <w:r>
        <w:t>Внутренние причины объединяются в следующие группы:</w:t>
      </w:r>
    </w:p>
    <w:p w:rsidR="008A3CD2" w:rsidRDefault="008A3CD2">
      <w:pPr>
        <w:numPr>
          <w:ilvl w:val="0"/>
          <w:numId w:val="11"/>
        </w:numPr>
        <w:tabs>
          <w:tab w:val="clear" w:pos="1211"/>
          <w:tab w:val="num" w:pos="1418"/>
        </w:tabs>
        <w:ind w:left="1134" w:firstLine="0"/>
        <w:jc w:val="both"/>
      </w:pPr>
      <w:r>
        <w:t>связаны с личностью руководителя и способности его команды, руководить предприятием;</w:t>
      </w:r>
    </w:p>
    <w:p w:rsidR="008A3CD2" w:rsidRDefault="008A3CD2">
      <w:pPr>
        <w:numPr>
          <w:ilvl w:val="0"/>
          <w:numId w:val="11"/>
        </w:numPr>
        <w:tabs>
          <w:tab w:val="clear" w:pos="1211"/>
          <w:tab w:val="num" w:pos="1418"/>
        </w:tabs>
        <w:ind w:left="1134" w:firstLine="0"/>
        <w:jc w:val="both"/>
      </w:pPr>
      <w:r>
        <w:t>связаны с научно-техническим прогрессом на предприятие;</w:t>
      </w:r>
    </w:p>
    <w:p w:rsidR="008A3CD2" w:rsidRDefault="008A3CD2">
      <w:pPr>
        <w:numPr>
          <w:ilvl w:val="0"/>
          <w:numId w:val="11"/>
        </w:numPr>
        <w:tabs>
          <w:tab w:val="clear" w:pos="1211"/>
          <w:tab w:val="num" w:pos="1418"/>
        </w:tabs>
        <w:ind w:left="1134" w:firstLine="0"/>
        <w:jc w:val="both"/>
      </w:pPr>
      <w:r>
        <w:t>связаны с совершенствованием организации производства;</w:t>
      </w:r>
    </w:p>
    <w:p w:rsidR="008A3CD2" w:rsidRDefault="008A3CD2">
      <w:pPr>
        <w:numPr>
          <w:ilvl w:val="0"/>
          <w:numId w:val="11"/>
        </w:numPr>
        <w:tabs>
          <w:tab w:val="clear" w:pos="1211"/>
          <w:tab w:val="num" w:pos="1418"/>
        </w:tabs>
        <w:ind w:left="1134" w:firstLine="0"/>
        <w:jc w:val="both"/>
      </w:pPr>
      <w:r>
        <w:t>связаны с организационно-правовой формой;</w:t>
      </w:r>
    </w:p>
    <w:p w:rsidR="008A3CD2" w:rsidRDefault="008A3CD2">
      <w:pPr>
        <w:numPr>
          <w:ilvl w:val="0"/>
          <w:numId w:val="11"/>
        </w:numPr>
        <w:tabs>
          <w:tab w:val="clear" w:pos="1211"/>
          <w:tab w:val="num" w:pos="1418"/>
        </w:tabs>
        <w:ind w:left="1134" w:firstLine="0"/>
        <w:jc w:val="both"/>
      </w:pPr>
      <w:r>
        <w:t>связаны с созданием благоприятного социально-психологического климата и заинтересованности членов коллектива в работе предприятия;</w:t>
      </w:r>
    </w:p>
    <w:p w:rsidR="008A3CD2" w:rsidRDefault="008A3CD2">
      <w:pPr>
        <w:numPr>
          <w:ilvl w:val="0"/>
          <w:numId w:val="11"/>
        </w:numPr>
        <w:tabs>
          <w:tab w:val="clear" w:pos="1211"/>
          <w:tab w:val="num" w:pos="1418"/>
        </w:tabs>
        <w:ind w:left="1134" w:firstLine="0"/>
        <w:jc w:val="both"/>
      </w:pPr>
      <w:r>
        <w:t>связаны с качеством и конкурентоспособностью предприятия;</w:t>
      </w:r>
    </w:p>
    <w:p w:rsidR="008A3CD2" w:rsidRDefault="008A3CD2">
      <w:pPr>
        <w:numPr>
          <w:ilvl w:val="0"/>
          <w:numId w:val="11"/>
        </w:numPr>
        <w:tabs>
          <w:tab w:val="clear" w:pos="1211"/>
          <w:tab w:val="num" w:pos="1418"/>
        </w:tabs>
        <w:ind w:left="1134" w:firstLine="0"/>
        <w:jc w:val="both"/>
      </w:pPr>
      <w:r>
        <w:t>связаны с амортизационной и инвестиционной политикой.</w:t>
      </w:r>
    </w:p>
    <w:p w:rsidR="008A3CD2" w:rsidRDefault="008A3CD2">
      <w:pPr>
        <w:pStyle w:val="20"/>
        <w:jc w:val="both"/>
      </w:pPr>
      <w:r>
        <w:t>Кроме того, все внутренние факторы делятся на объективные и субъективные.</w:t>
      </w:r>
    </w:p>
    <w:p w:rsidR="008A3CD2" w:rsidRDefault="008A3CD2">
      <w:pPr>
        <w:ind w:firstLine="567"/>
        <w:jc w:val="both"/>
      </w:pPr>
      <w:r>
        <w:t>Теперь рассмотрим основные внешние факторы, влияющие на работу предприятия.</w:t>
      </w:r>
    </w:p>
    <w:p w:rsidR="008A3CD2" w:rsidRDefault="008A3CD2">
      <w:pPr>
        <w:ind w:firstLine="567"/>
        <w:jc w:val="both"/>
      </w:pPr>
      <w:r>
        <w:rPr>
          <w:i/>
        </w:rPr>
        <w:t xml:space="preserve">Объективные </w:t>
      </w:r>
      <w:r>
        <w:t>не зависят от субъектов хозяйствования (например: от условий погоды при ловле рыбы)</w:t>
      </w:r>
    </w:p>
    <w:p w:rsidR="008A3CD2" w:rsidRDefault="008A3CD2">
      <w:pPr>
        <w:ind w:firstLine="567"/>
        <w:jc w:val="both"/>
      </w:pPr>
      <w:r>
        <w:rPr>
          <w:i/>
        </w:rPr>
        <w:t xml:space="preserve">Субъективными </w:t>
      </w:r>
      <w:r>
        <w:t>является большинство факторов. Они находятся в поле зрения управленцев предприятия.</w:t>
      </w:r>
    </w:p>
    <w:p w:rsidR="008A3CD2" w:rsidRDefault="008A3CD2">
      <w:pPr>
        <w:numPr>
          <w:ilvl w:val="0"/>
          <w:numId w:val="12"/>
        </w:numPr>
        <w:jc w:val="both"/>
      </w:pPr>
      <w:r>
        <w:t>изменение конъюнктуры мирового и внутреннего рынка, что проявляется в значительных колебаниях цен;</w:t>
      </w:r>
    </w:p>
    <w:p w:rsidR="008A3CD2" w:rsidRDefault="008A3CD2">
      <w:pPr>
        <w:numPr>
          <w:ilvl w:val="0"/>
          <w:numId w:val="12"/>
        </w:numPr>
        <w:jc w:val="both"/>
      </w:pPr>
      <w:r>
        <w:t>изменение политической обстановки как на внутри страны так и в глобальных размерах;</w:t>
      </w:r>
    </w:p>
    <w:p w:rsidR="008A3CD2" w:rsidRDefault="008A3CD2">
      <w:pPr>
        <w:numPr>
          <w:ilvl w:val="0"/>
          <w:numId w:val="12"/>
        </w:numPr>
        <w:jc w:val="both"/>
      </w:pPr>
      <w:r>
        <w:t>изменения, связанные с инфляционными процессами;</w:t>
      </w:r>
    </w:p>
    <w:p w:rsidR="008A3CD2" w:rsidRDefault="008A3CD2">
      <w:pPr>
        <w:numPr>
          <w:ilvl w:val="0"/>
          <w:numId w:val="12"/>
        </w:numPr>
        <w:jc w:val="both"/>
      </w:pPr>
      <w:r>
        <w:t>изменения, связанные с деятельностью государства: а) создание правовой базы рыночных отношений; б) создание цивилизованного рынка и надлежащей инфраструктуры; в) защита национальных интересов предпринимательства; г) уменьшение инфляции в стране.</w:t>
      </w:r>
    </w:p>
    <w:p w:rsidR="008A3CD2" w:rsidRDefault="008A3CD2">
      <w:pPr>
        <w:ind w:firstLine="567"/>
        <w:jc w:val="both"/>
      </w:pPr>
    </w:p>
    <w:p w:rsidR="008A3CD2" w:rsidRDefault="008A3CD2">
      <w:pPr>
        <w:ind w:firstLine="567"/>
        <w:jc w:val="both"/>
        <w:rPr>
          <w:b/>
        </w:rPr>
      </w:pPr>
      <w:r>
        <w:rPr>
          <w:b/>
        </w:rPr>
        <w:t>Тема 2. Предприятие как субъект хозяйствования.</w:t>
      </w:r>
    </w:p>
    <w:p w:rsidR="008A3CD2" w:rsidRDefault="008A3CD2">
      <w:pPr>
        <w:ind w:firstLine="567"/>
        <w:jc w:val="both"/>
        <w:rPr>
          <w:b/>
        </w:rPr>
      </w:pPr>
      <w:r>
        <w:rPr>
          <w:b/>
        </w:rPr>
        <w:t>2.1. Понятие юридического лица.</w:t>
      </w:r>
    </w:p>
    <w:p w:rsidR="008A3CD2" w:rsidRDefault="008A3CD2">
      <w:pPr>
        <w:ind w:firstLine="567"/>
        <w:jc w:val="both"/>
        <w:rPr>
          <w:b/>
        </w:rPr>
      </w:pPr>
    </w:p>
    <w:p w:rsidR="008A3CD2" w:rsidRDefault="008A3CD2">
      <w:pPr>
        <w:ind w:firstLine="567"/>
        <w:jc w:val="both"/>
      </w:pPr>
      <w:r>
        <w:t>1.01.95 г. вступил новый гражданский кодекс РФ (ГКРФ), в котором изложены правовые формы хозяйствования субъектов рыночной экономики.</w:t>
      </w:r>
    </w:p>
    <w:p w:rsidR="008A3CD2" w:rsidRDefault="008A3CD2">
      <w:pPr>
        <w:ind w:firstLine="567"/>
        <w:jc w:val="both"/>
      </w:pPr>
      <w:r>
        <w:rPr>
          <w:i/>
        </w:rPr>
        <w:t>Юридическим лицом</w:t>
      </w:r>
      <w:r>
        <w:t xml:space="preserve"> признается организация, которая имеет в собственном хозяйственном введении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неимущественные права, нести обязанности, быть истцом и ответчиком в суде, иметь самостоятельный баланс. Таким образом, организация должна обладать 4 характерными признаками:</w:t>
      </w:r>
    </w:p>
    <w:p w:rsidR="008A3CD2" w:rsidRDefault="008A3CD2">
      <w:pPr>
        <w:ind w:firstLine="567"/>
        <w:jc w:val="both"/>
      </w:pPr>
      <w:r>
        <w:t>1. Наличие обособленного имущества,</w:t>
      </w:r>
    </w:p>
    <w:p w:rsidR="008A3CD2" w:rsidRDefault="008A3CD2">
      <w:pPr>
        <w:ind w:firstLine="567"/>
        <w:jc w:val="both"/>
        <w:rPr>
          <w:color w:val="000000"/>
        </w:rPr>
      </w:pPr>
      <w:r>
        <w:rPr>
          <w:color w:val="000000"/>
        </w:rPr>
        <w:t>2. Способность отвечать по обязательствам своим имуществом,</w:t>
      </w:r>
    </w:p>
    <w:p w:rsidR="008A3CD2" w:rsidRDefault="008A3CD2">
      <w:pPr>
        <w:ind w:firstLine="567"/>
        <w:jc w:val="both"/>
        <w:rPr>
          <w:color w:val="000000"/>
        </w:rPr>
      </w:pPr>
      <w:r>
        <w:rPr>
          <w:color w:val="000000"/>
        </w:rPr>
        <w:t>3. Способность выступать в имущественном споре от своего имени,</w:t>
      </w:r>
    </w:p>
    <w:p w:rsidR="008A3CD2" w:rsidRDefault="008A3CD2">
      <w:pPr>
        <w:ind w:firstLine="567"/>
        <w:jc w:val="both"/>
        <w:rPr>
          <w:color w:val="000000"/>
        </w:rPr>
      </w:pPr>
      <w:r>
        <w:rPr>
          <w:color w:val="000000"/>
        </w:rPr>
        <w:t>4. Возможность предъявлять иски и выступать в качестве ответчика в судебных органах.</w:t>
      </w:r>
    </w:p>
    <w:p w:rsidR="008A3CD2" w:rsidRDefault="008A3CD2">
      <w:pPr>
        <w:ind w:firstLine="567"/>
        <w:jc w:val="both"/>
      </w:pPr>
      <w:r>
        <w:t>В экономике функционируют юридические лица, которые отличаются следующими показателями:</w:t>
      </w:r>
    </w:p>
    <w:p w:rsidR="008A3CD2" w:rsidRDefault="008A3CD2">
      <w:pPr>
        <w:numPr>
          <w:ilvl w:val="0"/>
          <w:numId w:val="13"/>
        </w:numPr>
        <w:jc w:val="both"/>
      </w:pPr>
      <w:r>
        <w:t>размеры предприятия</w:t>
      </w:r>
    </w:p>
    <w:p w:rsidR="008A3CD2" w:rsidRDefault="008A3CD2">
      <w:pPr>
        <w:numPr>
          <w:ilvl w:val="0"/>
          <w:numId w:val="13"/>
        </w:numPr>
        <w:jc w:val="both"/>
      </w:pPr>
      <w:r>
        <w:t>степень специализации</w:t>
      </w:r>
    </w:p>
    <w:p w:rsidR="008A3CD2" w:rsidRDefault="008A3CD2">
      <w:pPr>
        <w:numPr>
          <w:ilvl w:val="0"/>
          <w:numId w:val="13"/>
        </w:numPr>
        <w:jc w:val="both"/>
      </w:pPr>
      <w:r>
        <w:t>отраслевая принадлежность</w:t>
      </w:r>
    </w:p>
    <w:p w:rsidR="008A3CD2" w:rsidRDefault="008A3CD2">
      <w:pPr>
        <w:numPr>
          <w:ilvl w:val="0"/>
          <w:numId w:val="13"/>
        </w:numPr>
        <w:jc w:val="both"/>
      </w:pPr>
      <w:r>
        <w:t>ОПФ</w:t>
      </w:r>
    </w:p>
    <w:p w:rsidR="008A3CD2" w:rsidRDefault="008A3CD2">
      <w:pPr>
        <w:pStyle w:val="20"/>
        <w:jc w:val="both"/>
      </w:pPr>
      <w:r>
        <w:t>Классификация юридических лиц согласно ГК РФ основана на 3 критериях:</w:t>
      </w:r>
    </w:p>
    <w:p w:rsidR="008A3CD2" w:rsidRDefault="008A3CD2">
      <w:pPr>
        <w:numPr>
          <w:ilvl w:val="0"/>
          <w:numId w:val="14"/>
        </w:numPr>
        <w:jc w:val="both"/>
      </w:pPr>
      <w:r>
        <w:t>на праве учредителей, в отношении юридического лица или имущества предприятия</w:t>
      </w:r>
    </w:p>
    <w:p w:rsidR="008A3CD2" w:rsidRDefault="008A3CD2">
      <w:pPr>
        <w:numPr>
          <w:ilvl w:val="0"/>
          <w:numId w:val="14"/>
        </w:numPr>
        <w:jc w:val="both"/>
      </w:pPr>
      <w:r>
        <w:t>на целях экономической деятельности предприятия</w:t>
      </w:r>
    </w:p>
    <w:p w:rsidR="008A3CD2" w:rsidRDefault="008A3CD2">
      <w:pPr>
        <w:numPr>
          <w:ilvl w:val="0"/>
          <w:numId w:val="14"/>
        </w:numPr>
        <w:jc w:val="both"/>
      </w:pPr>
      <w:r>
        <w:t>на формах организации предприятия</w:t>
      </w:r>
    </w:p>
    <w:p w:rsidR="008A3CD2" w:rsidRDefault="008A3CD2">
      <w:pPr>
        <w:pStyle w:val="20"/>
        <w:jc w:val="both"/>
      </w:pPr>
      <w:r>
        <w:t>В зависимости от того, какие права сохраняют за собой учредители в отношении юридического лица или имущества юридического лица, могут быть разделены на следующие группы:</w:t>
      </w:r>
    </w:p>
    <w:p w:rsidR="008A3CD2" w:rsidRDefault="008A3CD2">
      <w:pPr>
        <w:numPr>
          <w:ilvl w:val="0"/>
          <w:numId w:val="15"/>
        </w:numPr>
        <w:tabs>
          <w:tab w:val="clear" w:pos="927"/>
          <w:tab w:val="num" w:pos="426"/>
        </w:tabs>
        <w:jc w:val="both"/>
      </w:pPr>
      <w:r>
        <w:t>Юридические лица, в отношении которых их участники имеют обязательные права: а) хозяйственные товарищества и общества; б) производственные и потребительские кооперативы;</w:t>
      </w:r>
    </w:p>
    <w:p w:rsidR="008A3CD2" w:rsidRDefault="008A3CD2">
      <w:pPr>
        <w:numPr>
          <w:ilvl w:val="0"/>
          <w:numId w:val="15"/>
        </w:numPr>
        <w:jc w:val="both"/>
      </w:pPr>
      <w:r>
        <w:t>Юридические лица, в отношении которых их участники имеют право собственности или вещное право: а) государственные и муниципальные предприятия; б) унитарные предприятия;</w:t>
      </w:r>
    </w:p>
    <w:p w:rsidR="008A3CD2" w:rsidRDefault="008A3CD2">
      <w:pPr>
        <w:numPr>
          <w:ilvl w:val="0"/>
          <w:numId w:val="15"/>
        </w:numPr>
        <w:jc w:val="both"/>
      </w:pPr>
      <w:r>
        <w:t>Юридические лица, в отношении которых их участники не имеют ни каких имущественных прав: а) общественные и религиозные; б) ассоциации и союзы; в) благотворительные организации.</w:t>
      </w:r>
    </w:p>
    <w:p w:rsidR="008A3CD2" w:rsidRDefault="008A3CD2">
      <w:pPr>
        <w:pStyle w:val="20"/>
        <w:jc w:val="both"/>
      </w:pPr>
      <w:r>
        <w:t>В соответствии с целями и задачами предприятий, юридические лица относятся к одной из двух категорий:</w:t>
      </w:r>
    </w:p>
    <w:p w:rsidR="008A3CD2" w:rsidRDefault="008A3CD2">
      <w:pPr>
        <w:numPr>
          <w:ilvl w:val="0"/>
          <w:numId w:val="16"/>
        </w:numPr>
        <w:jc w:val="both"/>
      </w:pPr>
      <w:r>
        <w:t>коммерческие организации, ставят своей задачей извлечение прибыли;</w:t>
      </w:r>
    </w:p>
    <w:p w:rsidR="008A3CD2" w:rsidRDefault="008A3CD2">
      <w:pPr>
        <w:tabs>
          <w:tab w:val="left" w:pos="4678"/>
        </w:tabs>
        <w:ind w:left="540"/>
        <w:jc w:val="both"/>
      </w:pPr>
      <w:r>
        <w:t xml:space="preserve"> 2.  некоммерческие организации, не ставят своей задачей извлечение прибыли</w:t>
      </w:r>
    </w:p>
    <w:p w:rsidR="008A3CD2" w:rsidRDefault="008A3CD2">
      <w:pPr>
        <w:jc w:val="both"/>
      </w:pPr>
    </w:p>
    <w:p w:rsidR="008A3CD2" w:rsidRDefault="008A3CD2">
      <w:pPr>
        <w:ind w:firstLine="851"/>
        <w:jc w:val="both"/>
      </w:pPr>
      <w:r>
        <w:t>Смотри рис.2.1 Структура коммерческих и некоммерческих организаций.</w:t>
      </w:r>
    </w:p>
    <w:p w:rsidR="008A3CD2" w:rsidRDefault="008A3CD2">
      <w:pPr>
        <w:ind w:firstLine="851"/>
        <w:jc w:val="both"/>
      </w:pPr>
    </w:p>
    <w:p w:rsidR="008A3CD2" w:rsidRDefault="008A3CD2">
      <w:pPr>
        <w:ind w:firstLine="851"/>
        <w:jc w:val="both"/>
      </w:pPr>
      <w:r>
        <w:t>При выборе ОПФ необходимо учитывать следующие условия:</w:t>
      </w:r>
    </w:p>
    <w:p w:rsidR="008A3CD2" w:rsidRDefault="008A3CD2">
      <w:pPr>
        <w:numPr>
          <w:ilvl w:val="0"/>
          <w:numId w:val="17"/>
        </w:numPr>
        <w:tabs>
          <w:tab w:val="clear" w:pos="927"/>
          <w:tab w:val="num" w:pos="1211"/>
        </w:tabs>
        <w:ind w:left="1211"/>
        <w:jc w:val="both"/>
      </w:pPr>
      <w:r>
        <w:t>наличие налоговых льгот</w:t>
      </w:r>
    </w:p>
    <w:p w:rsidR="008A3CD2" w:rsidRDefault="008A3CD2">
      <w:pPr>
        <w:numPr>
          <w:ilvl w:val="0"/>
          <w:numId w:val="17"/>
        </w:numPr>
        <w:tabs>
          <w:tab w:val="clear" w:pos="927"/>
          <w:tab w:val="num" w:pos="1211"/>
        </w:tabs>
        <w:ind w:left="1211"/>
        <w:jc w:val="both"/>
      </w:pPr>
      <w:r>
        <w:t>возможность получения государственных заказов</w:t>
      </w:r>
    </w:p>
    <w:p w:rsidR="008A3CD2" w:rsidRDefault="008A3CD2">
      <w:pPr>
        <w:numPr>
          <w:ilvl w:val="0"/>
          <w:numId w:val="17"/>
        </w:numPr>
        <w:tabs>
          <w:tab w:val="clear" w:pos="927"/>
          <w:tab w:val="num" w:pos="1211"/>
        </w:tabs>
        <w:ind w:left="1211"/>
        <w:jc w:val="both"/>
      </w:pPr>
      <w:r>
        <w:t>перспективы акционирования и приватизации</w:t>
      </w:r>
    </w:p>
    <w:p w:rsidR="008A3CD2" w:rsidRDefault="008A3CD2">
      <w:pPr>
        <w:numPr>
          <w:ilvl w:val="0"/>
          <w:numId w:val="17"/>
        </w:numPr>
        <w:tabs>
          <w:tab w:val="clear" w:pos="927"/>
          <w:tab w:val="num" w:pos="1211"/>
        </w:tabs>
        <w:ind w:left="1211"/>
        <w:jc w:val="both"/>
      </w:pPr>
      <w:r>
        <w:t>учитывать структуру управления</w:t>
      </w:r>
    </w:p>
    <w:p w:rsidR="008A3CD2" w:rsidRDefault="008A3CD2">
      <w:pPr>
        <w:numPr>
          <w:ilvl w:val="0"/>
          <w:numId w:val="17"/>
        </w:numPr>
        <w:tabs>
          <w:tab w:val="clear" w:pos="927"/>
          <w:tab w:val="num" w:pos="1211"/>
        </w:tabs>
        <w:ind w:left="1211"/>
        <w:jc w:val="both"/>
      </w:pPr>
      <w:r>
        <w:t>учитывать особенности трудового законодательства</w:t>
      </w:r>
    </w:p>
    <w:p w:rsidR="008A3CD2" w:rsidRDefault="008A3CD2">
      <w:pPr>
        <w:numPr>
          <w:ilvl w:val="0"/>
          <w:numId w:val="17"/>
        </w:numPr>
        <w:tabs>
          <w:tab w:val="clear" w:pos="927"/>
          <w:tab w:val="num" w:pos="1211"/>
        </w:tabs>
        <w:ind w:left="1211"/>
        <w:jc w:val="both"/>
      </w:pPr>
      <w:r>
        <w:t>представлять возможности кредитования предприятия</w:t>
      </w:r>
    </w:p>
    <w:p w:rsidR="008A3CD2" w:rsidRDefault="008A3CD2">
      <w:pPr>
        <w:numPr>
          <w:ilvl w:val="0"/>
          <w:numId w:val="17"/>
        </w:numPr>
        <w:tabs>
          <w:tab w:val="clear" w:pos="927"/>
          <w:tab w:val="num" w:pos="1211"/>
        </w:tabs>
        <w:ind w:left="1211"/>
        <w:jc w:val="both"/>
      </w:pPr>
      <w:r>
        <w:t>представлять условия ценообразования в отрасли и на конкретном рынке</w:t>
      </w:r>
    </w:p>
    <w:p w:rsidR="008A3CD2" w:rsidRDefault="008A3CD2">
      <w:pPr>
        <w:numPr>
          <w:ilvl w:val="0"/>
          <w:numId w:val="17"/>
        </w:numPr>
        <w:tabs>
          <w:tab w:val="clear" w:pos="927"/>
          <w:tab w:val="num" w:pos="1211"/>
        </w:tabs>
        <w:ind w:left="1211"/>
        <w:jc w:val="both"/>
      </w:pPr>
      <w:r>
        <w:t>представлять возможности материального технического обеспечения</w:t>
      </w:r>
    </w:p>
    <w:p w:rsidR="008A3CD2" w:rsidRDefault="008A3CD2">
      <w:pPr>
        <w:numPr>
          <w:ilvl w:val="0"/>
          <w:numId w:val="17"/>
        </w:numPr>
        <w:tabs>
          <w:tab w:val="clear" w:pos="927"/>
          <w:tab w:val="num" w:pos="1211"/>
        </w:tabs>
        <w:ind w:left="1211"/>
        <w:jc w:val="both"/>
      </w:pPr>
      <w:r>
        <w:t>иметь представление о каналах сбыта продукции</w:t>
      </w:r>
    </w:p>
    <w:p w:rsidR="008A3CD2" w:rsidRDefault="008A3CD2">
      <w:pPr>
        <w:numPr>
          <w:ilvl w:val="0"/>
          <w:numId w:val="17"/>
        </w:numPr>
        <w:tabs>
          <w:tab w:val="clear" w:pos="927"/>
          <w:tab w:val="num" w:pos="1211"/>
        </w:tabs>
        <w:ind w:left="1211"/>
        <w:jc w:val="both"/>
      </w:pPr>
      <w:r>
        <w:t>учитывать возможности внешнеторговой деятельности</w:t>
      </w:r>
    </w:p>
    <w:p w:rsidR="008A3CD2" w:rsidRDefault="008A3CD2">
      <w:pPr>
        <w:pStyle w:val="a3"/>
        <w:tabs>
          <w:tab w:val="left" w:pos="567"/>
        </w:tabs>
        <w:ind w:firstLine="426"/>
        <w:jc w:val="both"/>
      </w:pPr>
      <w:r>
        <w:t>Чаще всего организуются фирмы, находящиеся в частном и индивидуальном владении, но они финансово неустойчивые и недолговечные, поэтому наибольшее распространение получили ООО, т.к. они несут риск убытков только в пределах вложенного капитала.</w:t>
      </w:r>
    </w:p>
    <w:p w:rsidR="008A3CD2" w:rsidRDefault="008A3CD2">
      <w:pPr>
        <w:pStyle w:val="a3"/>
        <w:tabs>
          <w:tab w:val="left" w:pos="567"/>
        </w:tabs>
        <w:ind w:firstLine="426"/>
        <w:jc w:val="both"/>
      </w:pPr>
      <w:r>
        <w:t>Некоммерческие организации ставят своими основными целями конкретные задачи (пропаганда культуры, спорта, благотворительные цели и т.д.), но для достижения этих целей они могут заниматься ограниченной предпринимательской деятельностью.</w:t>
      </w:r>
    </w:p>
    <w:p w:rsidR="008A3CD2" w:rsidRDefault="008A3CD2">
      <w:pPr>
        <w:ind w:left="851"/>
        <w:jc w:val="both"/>
      </w:pPr>
    </w:p>
    <w:p w:rsidR="008A3CD2" w:rsidRDefault="008A3CD2">
      <w:pPr>
        <w:ind w:left="567"/>
        <w:jc w:val="both"/>
        <w:rPr>
          <w:b/>
        </w:rPr>
      </w:pPr>
      <w:r>
        <w:rPr>
          <w:b/>
        </w:rPr>
        <w:t>2.2.Особенности организационно-правовых форм.</w:t>
      </w:r>
    </w:p>
    <w:p w:rsidR="008A3CD2" w:rsidRDefault="008A3CD2">
      <w:pPr>
        <w:ind w:firstLine="567"/>
        <w:jc w:val="both"/>
        <w:rPr>
          <w:b/>
        </w:rPr>
      </w:pPr>
      <w:r>
        <w:rPr>
          <w:b/>
        </w:rPr>
        <w:t>2.2.1.Государственные и муниципальные унитарные предприятия.</w:t>
      </w:r>
    </w:p>
    <w:p w:rsidR="008A3CD2" w:rsidRDefault="008A3CD2">
      <w:pPr>
        <w:ind w:firstLine="851"/>
        <w:jc w:val="both"/>
        <w:rPr>
          <w:b/>
        </w:rPr>
      </w:pPr>
    </w:p>
    <w:p w:rsidR="008A3CD2" w:rsidRDefault="008A3CD2">
      <w:pPr>
        <w:pStyle w:val="a4"/>
        <w:jc w:val="both"/>
      </w:pPr>
      <w:r>
        <w:t>Согласно гражданскому кодексу РФ унитарным предприятием признается организация, не наделенная правом собственности на закрепленное за ней собственником имущество. Имущество этого предприятия является неделимым и не может быть распределено между работниками и предприятием. Устав должен содержать кроме обычных сведений (наименование, место нахождения и др.) сведения о предмете и цели деятельности предприятия, там же должен быть оговорен уставный фонд предприятия и источники его формирования. В этой форме создаются государственные и муниципальные предприятия. Соответственно имущество в первом случае принадлежит государству, а во втором случае – муниципальным властям. Возглавляет предприятием руководитель, который назначается либо собственником (государства), либо уполномоченным организатором (муниципальной власти). Унитарные предприятия отвечают по своим обязательствам всем принадлежащим им имуществом и не несут ответственности по обязательствам собственника.</w:t>
      </w:r>
    </w:p>
    <w:p w:rsidR="008A3CD2" w:rsidRDefault="008A3CD2">
      <w:pPr>
        <w:pStyle w:val="a4"/>
        <w:jc w:val="both"/>
      </w:pPr>
      <w:r>
        <w:t>Право хозяйственного введения и оперативного управления составляют особую разновидность вещного права, такие формы не известны в странах с классической рыночной экономикой. Право хозяйственного введения – это право государственного или муниципального предприятия владеть, пользоваться, распоряжаться имуществом собственника, в пределах установленных законом, право оперативного управления – это право учреждения или казенного предприятия так же владеть, пользоваться, распоряжаться закрепленным имуществом. Различия заключаются в объеме их полномочий. Считают, что первое понятие шире второго.</w:t>
      </w:r>
    </w:p>
    <w:p w:rsidR="008A3CD2" w:rsidRDefault="008A3CD2">
      <w:pPr>
        <w:pStyle w:val="a4"/>
        <w:jc w:val="both"/>
      </w:pPr>
      <w:r>
        <w:t>Учредители унитарных предприятий, основанных на праве хозяйственного введения не отвечают по обязательствам, за исключением тех случаев, когда в банкротстве виновато само предприятие. При несостоятельности казенных предприятий ответственность несет владелец, то есть бюджет РФ. Таким образом, унитарное предприятие фактически не могут быть банкротами.</w:t>
      </w:r>
    </w:p>
    <w:p w:rsidR="008A3CD2" w:rsidRDefault="008A3CD2">
      <w:pPr>
        <w:pStyle w:val="a4"/>
        <w:jc w:val="both"/>
      </w:pPr>
      <w:r>
        <w:t>Различают два вида ответственности:</w:t>
      </w:r>
    </w:p>
    <w:p w:rsidR="008A3CD2" w:rsidRDefault="008A3CD2">
      <w:pPr>
        <w:pStyle w:val="a4"/>
        <w:jc w:val="both"/>
      </w:pPr>
      <w:r>
        <w:t>1)Солидарная ответственность – единая для всех независимо от того, к кому обращено требование.</w:t>
      </w:r>
    </w:p>
    <w:p w:rsidR="008A3CD2" w:rsidRDefault="008A3CD2">
      <w:pPr>
        <w:pStyle w:val="a4"/>
        <w:jc w:val="both"/>
      </w:pPr>
      <w:r>
        <w:t>2)Субсидиарная – дополнительная ответственность пропорционально внесенному вкладу.</w:t>
      </w:r>
    </w:p>
    <w:p w:rsidR="008A3CD2" w:rsidRDefault="008A3CD2">
      <w:pPr>
        <w:pStyle w:val="a4"/>
        <w:jc w:val="both"/>
      </w:pPr>
    </w:p>
    <w:p w:rsidR="008A3CD2" w:rsidRDefault="008A3CD2">
      <w:pPr>
        <w:pStyle w:val="a4"/>
        <w:ind w:left="851" w:firstLine="0"/>
        <w:jc w:val="both"/>
        <w:rPr>
          <w:b/>
        </w:rPr>
      </w:pPr>
      <w:r>
        <w:rPr>
          <w:b/>
        </w:rPr>
        <w:t>2.2.2. Производственные кооперативы.</w:t>
      </w:r>
    </w:p>
    <w:p w:rsidR="008A3CD2" w:rsidRDefault="008A3CD2">
      <w:pPr>
        <w:pStyle w:val="a4"/>
        <w:jc w:val="both"/>
      </w:pPr>
    </w:p>
    <w:p w:rsidR="008A3CD2" w:rsidRDefault="008A3CD2">
      <w:pPr>
        <w:pStyle w:val="a3"/>
        <w:tabs>
          <w:tab w:val="left" w:pos="0"/>
        </w:tabs>
        <w:ind w:firstLine="900"/>
        <w:jc w:val="both"/>
      </w:pPr>
      <w:r>
        <w:t>Согласно гражданскому кодексу РФ производственным кооперативов (артелью) признается добровольное объединение граждан для совместной производственной или хозяйственной деятельностью, связанной с личным трудовым участием и иными формами участия. В фирменном названии обязательно должно быть указано «производственный кооператив». Учредительным документам ПК является устав, который утверждается общим собранием. Все имущество делится на паи, прибыль определяется в соответствии с трудовым участием. Высшим органом управления является общее собрание. К  исключительной компетенции собрания ПК относится:</w:t>
      </w:r>
    </w:p>
    <w:p w:rsidR="008A3CD2" w:rsidRDefault="008A3CD2" w:rsidP="008A3CD2">
      <w:pPr>
        <w:pStyle w:val="a3"/>
        <w:numPr>
          <w:ilvl w:val="0"/>
          <w:numId w:val="138"/>
        </w:numPr>
        <w:tabs>
          <w:tab w:val="left" w:pos="567"/>
        </w:tabs>
        <w:ind w:left="0" w:firstLine="426"/>
        <w:jc w:val="both"/>
      </w:pPr>
      <w:r>
        <w:t>Изменение устава кооператива</w:t>
      </w:r>
    </w:p>
    <w:p w:rsidR="008A3CD2" w:rsidRDefault="008A3CD2" w:rsidP="008A3CD2">
      <w:pPr>
        <w:pStyle w:val="a3"/>
        <w:numPr>
          <w:ilvl w:val="0"/>
          <w:numId w:val="138"/>
        </w:numPr>
        <w:tabs>
          <w:tab w:val="left" w:pos="567"/>
        </w:tabs>
        <w:ind w:left="0" w:firstLine="426"/>
        <w:jc w:val="both"/>
      </w:pPr>
      <w:r>
        <w:t>Образование наблюдательного совета и прекращение его полномочий, а так же образование и прекращение исполнительных органов власти ПК</w:t>
      </w:r>
    </w:p>
    <w:p w:rsidR="008A3CD2" w:rsidRDefault="008A3CD2" w:rsidP="008A3CD2">
      <w:pPr>
        <w:pStyle w:val="a3"/>
        <w:numPr>
          <w:ilvl w:val="0"/>
          <w:numId w:val="138"/>
        </w:numPr>
        <w:tabs>
          <w:tab w:val="left" w:pos="567"/>
        </w:tabs>
        <w:ind w:left="0" w:firstLine="426"/>
        <w:jc w:val="both"/>
      </w:pPr>
      <w:r>
        <w:t>Прием и исключение членов кооперативов</w:t>
      </w:r>
    </w:p>
    <w:p w:rsidR="008A3CD2" w:rsidRDefault="008A3CD2" w:rsidP="008A3CD2">
      <w:pPr>
        <w:pStyle w:val="a3"/>
        <w:numPr>
          <w:ilvl w:val="0"/>
          <w:numId w:val="138"/>
        </w:numPr>
        <w:tabs>
          <w:tab w:val="left" w:pos="567"/>
        </w:tabs>
        <w:ind w:left="0" w:firstLine="426"/>
        <w:jc w:val="both"/>
      </w:pPr>
      <w:r>
        <w:t>Утверждение годовых отчетов  и бухгалтерских балансов, распределение прибыли и убытков</w:t>
      </w:r>
    </w:p>
    <w:p w:rsidR="008A3CD2" w:rsidRDefault="008A3CD2" w:rsidP="008A3CD2">
      <w:pPr>
        <w:pStyle w:val="a3"/>
        <w:numPr>
          <w:ilvl w:val="0"/>
          <w:numId w:val="138"/>
        </w:numPr>
        <w:tabs>
          <w:tab w:val="left" w:pos="567"/>
        </w:tabs>
        <w:ind w:left="0" w:firstLine="426"/>
        <w:jc w:val="both"/>
      </w:pPr>
      <w:r>
        <w:t>Решение о реорганизации и ликвидации кооператива</w:t>
      </w:r>
    </w:p>
    <w:p w:rsidR="008A3CD2" w:rsidRDefault="008A3CD2">
      <w:pPr>
        <w:pStyle w:val="a3"/>
        <w:tabs>
          <w:tab w:val="left" w:pos="567"/>
        </w:tabs>
        <w:jc w:val="both"/>
      </w:pPr>
    </w:p>
    <w:p w:rsidR="008A3CD2" w:rsidRDefault="008A3CD2">
      <w:pPr>
        <w:pStyle w:val="a3"/>
        <w:tabs>
          <w:tab w:val="left" w:pos="567"/>
        </w:tabs>
        <w:jc w:val="both"/>
      </w:pPr>
      <w:r>
        <w:t>Член ПК имеет один голос при принятии решений на общем собрании. Он вправе выйти из ПК и ему будет выплачена стоимость пая или часть стоимости имущества ПК.</w:t>
      </w:r>
    </w:p>
    <w:p w:rsidR="008A3CD2" w:rsidRDefault="008A3CD2">
      <w:pPr>
        <w:pStyle w:val="a4"/>
        <w:jc w:val="both"/>
      </w:pPr>
      <w:r>
        <w:t xml:space="preserve"> ПК отличаются от других форм следующим:</w:t>
      </w:r>
    </w:p>
    <w:p w:rsidR="008A3CD2" w:rsidRDefault="008A3CD2">
      <w:pPr>
        <w:pStyle w:val="a4"/>
        <w:numPr>
          <w:ilvl w:val="0"/>
          <w:numId w:val="18"/>
        </w:numPr>
        <w:jc w:val="both"/>
      </w:pPr>
      <w:r>
        <w:t>добровольное объединение физических лиц, которые не являются предпринимателями и участвуют в ПК личным трудом;</w:t>
      </w:r>
    </w:p>
    <w:p w:rsidR="008A3CD2" w:rsidRDefault="008A3CD2">
      <w:pPr>
        <w:pStyle w:val="a4"/>
        <w:numPr>
          <w:ilvl w:val="0"/>
          <w:numId w:val="18"/>
        </w:numPr>
        <w:jc w:val="both"/>
      </w:pPr>
      <w:r>
        <w:t>полученная прибыль распределяется с учетом трудового вклада, а не имущественного  пая;</w:t>
      </w:r>
    </w:p>
    <w:p w:rsidR="008A3CD2" w:rsidRDefault="008A3CD2">
      <w:pPr>
        <w:pStyle w:val="a4"/>
        <w:numPr>
          <w:ilvl w:val="0"/>
          <w:numId w:val="18"/>
        </w:numPr>
        <w:jc w:val="both"/>
      </w:pPr>
      <w:r>
        <w:t>минимальное количество членов должно быть не менее пяти;</w:t>
      </w:r>
    </w:p>
    <w:p w:rsidR="008A3CD2" w:rsidRDefault="008A3CD2">
      <w:pPr>
        <w:pStyle w:val="a4"/>
        <w:numPr>
          <w:ilvl w:val="0"/>
          <w:numId w:val="18"/>
        </w:numPr>
        <w:jc w:val="both"/>
      </w:pPr>
      <w:r>
        <w:t>в кооперативе могут быть созданы неделимые фонды, которые могут быть поделены между участниками в случае ликвидации кооператива, после удовлетворения претензии кредиторов. На это имущество не может быть обращено взыскание кредиторов по личным долгам членов ПК.</w:t>
      </w:r>
    </w:p>
    <w:p w:rsidR="008A3CD2" w:rsidRDefault="008A3CD2">
      <w:pPr>
        <w:pStyle w:val="a4"/>
        <w:jc w:val="both"/>
      </w:pPr>
      <w:r>
        <w:t>В настоящее время ГКРФ дополнил классическую схему ПК двумя важными положениями: 1. Члены ПК несут дополнительную ответственность по имуществу кооператива; 2. Членство в кооперативе может быть не только для физических, но и юридических лиц.</w:t>
      </w:r>
    </w:p>
    <w:p w:rsidR="008A3CD2" w:rsidRDefault="008A3CD2">
      <w:pPr>
        <w:pStyle w:val="a4"/>
        <w:jc w:val="both"/>
      </w:pPr>
    </w:p>
    <w:p w:rsidR="008A3CD2" w:rsidRDefault="008A3CD2">
      <w:pPr>
        <w:pStyle w:val="a4"/>
        <w:jc w:val="both"/>
        <w:rPr>
          <w:b/>
        </w:rPr>
      </w:pPr>
      <w:r>
        <w:rPr>
          <w:b/>
        </w:rPr>
        <w:t>2.2.3. Хозяйственные товарищества и общества.</w:t>
      </w:r>
    </w:p>
    <w:p w:rsidR="008A3CD2" w:rsidRDefault="008A3CD2">
      <w:pPr>
        <w:pStyle w:val="a4"/>
        <w:jc w:val="both"/>
      </w:pPr>
    </w:p>
    <w:p w:rsidR="008A3CD2" w:rsidRDefault="008A3CD2">
      <w:pPr>
        <w:pStyle w:val="a4"/>
        <w:jc w:val="both"/>
      </w:pPr>
      <w:r>
        <w:t xml:space="preserve">Согласно ГКРФ, ими признаются коммерческие организации, с разделенными на доли учредителей, уставным капиталом. Общие черты: </w:t>
      </w:r>
    </w:p>
    <w:p w:rsidR="008A3CD2" w:rsidRDefault="008A3CD2">
      <w:pPr>
        <w:pStyle w:val="a4"/>
        <w:numPr>
          <w:ilvl w:val="0"/>
          <w:numId w:val="19"/>
        </w:numPr>
        <w:jc w:val="both"/>
      </w:pPr>
      <w:r>
        <w:t>имущество, созданное за счет вкладов и приобретенное в процессе хозяйственной деятельности является их собственностью</w:t>
      </w:r>
    </w:p>
    <w:p w:rsidR="008A3CD2" w:rsidRDefault="008A3CD2">
      <w:pPr>
        <w:pStyle w:val="a4"/>
        <w:numPr>
          <w:ilvl w:val="0"/>
          <w:numId w:val="19"/>
        </w:numPr>
        <w:jc w:val="both"/>
      </w:pPr>
      <w:r>
        <w:t>и те, и другие являются коммерческими организациями</w:t>
      </w:r>
    </w:p>
    <w:p w:rsidR="008A3CD2" w:rsidRDefault="008A3CD2">
      <w:pPr>
        <w:pStyle w:val="a4"/>
        <w:numPr>
          <w:ilvl w:val="0"/>
          <w:numId w:val="19"/>
        </w:numPr>
        <w:jc w:val="both"/>
      </w:pPr>
      <w:r>
        <w:t>как юридические лица могут быть участниками и учредителями других товариществ и обществ.</w:t>
      </w:r>
    </w:p>
    <w:p w:rsidR="008A3CD2" w:rsidRDefault="008A3CD2">
      <w:pPr>
        <w:pStyle w:val="a4"/>
        <w:ind w:left="851" w:firstLine="0"/>
        <w:jc w:val="both"/>
      </w:pPr>
      <w:r>
        <w:t>Различия:</w:t>
      </w:r>
    </w:p>
    <w:p w:rsidR="008A3CD2" w:rsidRDefault="008A3CD2">
      <w:pPr>
        <w:pStyle w:val="a4"/>
        <w:numPr>
          <w:ilvl w:val="0"/>
          <w:numId w:val="20"/>
        </w:numPr>
        <w:jc w:val="both"/>
      </w:pPr>
      <w:r>
        <w:t>товарищества это объединение лиц, а общества это объединение капиталов;</w:t>
      </w:r>
    </w:p>
    <w:p w:rsidR="008A3CD2" w:rsidRDefault="008A3CD2">
      <w:pPr>
        <w:pStyle w:val="a4"/>
        <w:numPr>
          <w:ilvl w:val="0"/>
          <w:numId w:val="20"/>
        </w:numPr>
        <w:jc w:val="both"/>
      </w:pPr>
      <w:r>
        <w:t xml:space="preserve">общество может быть создано одним лицом, а товарищество нет </w:t>
      </w:r>
    </w:p>
    <w:p w:rsidR="008A3CD2" w:rsidRDefault="008A3CD2">
      <w:pPr>
        <w:pStyle w:val="a4"/>
        <w:jc w:val="both"/>
      </w:pPr>
      <w:r>
        <w:rPr>
          <w:b/>
          <w:i/>
        </w:rPr>
        <w:t>Хозяйствующие товарищества</w:t>
      </w:r>
      <w:r>
        <w:t>.</w:t>
      </w:r>
    </w:p>
    <w:p w:rsidR="008A3CD2" w:rsidRDefault="008A3CD2">
      <w:pPr>
        <w:pStyle w:val="a4"/>
        <w:jc w:val="both"/>
      </w:pPr>
      <w:r>
        <w:t xml:space="preserve">А) </w:t>
      </w:r>
      <w:r>
        <w:rPr>
          <w:u w:val="single"/>
        </w:rPr>
        <w:t>полное товарищество (ПТ)</w:t>
      </w:r>
      <w:r>
        <w:t xml:space="preserve"> признается таким, участники которого (полные товарищи) в соответствии с законодательном и заключительном договорами занимаются предпринимательской деятельностью и несут ответственность по его обязательствам. Управление деятельностью осуществляется в соответствии с законодательством, в фирменном названии должны быть указаны либо имена всех участников и слова «ПТ», либо одно имя с добавлением слов «и К</w:t>
      </w:r>
      <w:r>
        <w:sym w:font="Symbol" w:char="F0B0"/>
      </w:r>
      <w:r>
        <w:t xml:space="preserve">». Действует на основании учредительного договора, который подписывается всеми участниками. </w:t>
      </w:r>
    </w:p>
    <w:p w:rsidR="008A3CD2" w:rsidRDefault="008A3CD2">
      <w:pPr>
        <w:pStyle w:val="a4"/>
        <w:jc w:val="both"/>
      </w:pPr>
      <w:r>
        <w:t xml:space="preserve">Особенности ПТ: </w:t>
      </w:r>
    </w:p>
    <w:p w:rsidR="008A3CD2" w:rsidRDefault="008A3CD2">
      <w:pPr>
        <w:pStyle w:val="a4"/>
        <w:jc w:val="both"/>
      </w:pPr>
      <w:r>
        <w:t>1. любой из участников занимается предпринимательской деятельностью от имени ПТ как юридического лица, поэтому основой деятельности и является учредительный договор; 2. При недостатке имущества для погашения долгов, кредиторы в праве требовать удовлетворения претензий из личного имущества каждого, поэтому деятельность ПТ основано на особо доверительных отношениях.</w:t>
      </w:r>
    </w:p>
    <w:p w:rsidR="008A3CD2" w:rsidRDefault="008A3CD2">
      <w:pPr>
        <w:pStyle w:val="a4"/>
        <w:jc w:val="both"/>
      </w:pPr>
      <w:r>
        <w:t>Преимущества ПТ:</w:t>
      </w:r>
    </w:p>
    <w:p w:rsidR="008A3CD2" w:rsidRDefault="008A3CD2">
      <w:pPr>
        <w:pStyle w:val="a4"/>
        <w:jc w:val="both"/>
      </w:pPr>
      <w:r>
        <w:t>1. каждый может заниматься предпринимательской деятельностью от имени всего товарищества; 2. Имеется возможность аккумулирования значительных средств в короткий промежуток времени с единым управлением; 3. Эта форма достаточно привлекательна для кредиторов, так как ПТ несут неограниченную ответственность по обязательствам.</w:t>
      </w:r>
    </w:p>
    <w:p w:rsidR="008A3CD2" w:rsidRDefault="008A3CD2">
      <w:pPr>
        <w:pStyle w:val="a4"/>
        <w:jc w:val="both"/>
      </w:pPr>
      <w:r>
        <w:t>Б)</w:t>
      </w:r>
      <w:r>
        <w:rPr>
          <w:u w:val="single"/>
        </w:rPr>
        <w:t xml:space="preserve"> товарищества на  вере (коммандитные товарищества) </w:t>
      </w:r>
      <w:r>
        <w:t xml:space="preserve"> </w:t>
      </w:r>
    </w:p>
    <w:p w:rsidR="008A3CD2" w:rsidRDefault="008A3CD2">
      <w:pPr>
        <w:pStyle w:val="a4"/>
        <w:jc w:val="both"/>
      </w:pPr>
      <w:r>
        <w:t>Имеют следующую особенность:</w:t>
      </w:r>
    </w:p>
    <w:p w:rsidR="008A3CD2" w:rsidRDefault="008A3CD2">
      <w:pPr>
        <w:pStyle w:val="a4"/>
        <w:numPr>
          <w:ilvl w:val="0"/>
          <w:numId w:val="21"/>
        </w:numPr>
        <w:jc w:val="both"/>
      </w:pPr>
      <w:r>
        <w:t>состоит из двух групп участников: а. Полные товарищи, которые осуществляют предпринимательскую деятельность и несут неограниченную и солидарную ответственность по финансовой деятельности. Под солидарной ответственностью понимается единая для всех независимо от того, кому обращено требование. б) вкладчики (коммандитисты, командиты), которые лишь делают вклады в имущественные товарищества, в практической деятельности участия не принимают, поэтому и не отвечают личным имуществом, хотя принимают участие в распределение прибыли.</w:t>
      </w:r>
    </w:p>
    <w:p w:rsidR="008A3CD2" w:rsidRDefault="008A3CD2">
      <w:pPr>
        <w:pStyle w:val="a4"/>
        <w:numPr>
          <w:ilvl w:val="0"/>
          <w:numId w:val="21"/>
        </w:numPr>
        <w:jc w:val="both"/>
      </w:pPr>
      <w:r>
        <w:t>Согласно закону вкладчики не принимают участие в работе, не вправе выступать от имени товарищества, но имеют право ознакомления с финансовым состоянием работы. Кроме того, за ним сохраняются следующие имущественные права: получение доли прибыли, право свободного выхода с получением собственного вклада, возможность передачи своей доли или ее части другому вкладчику или третьему лицу без согласия полных товарищей, при ликвидации товарищества на вере вкладчик имеет преимущественное право перед полными товарищами на получение своего вклада.</w:t>
      </w:r>
    </w:p>
    <w:p w:rsidR="008A3CD2" w:rsidRDefault="008A3CD2">
      <w:pPr>
        <w:pStyle w:val="a4"/>
        <w:jc w:val="both"/>
      </w:pPr>
      <w:r>
        <w:rPr>
          <w:b/>
          <w:i/>
        </w:rPr>
        <w:t>Хозяйствующие общества.</w:t>
      </w:r>
    </w:p>
    <w:p w:rsidR="008A3CD2" w:rsidRDefault="008A3CD2">
      <w:pPr>
        <w:pStyle w:val="a4"/>
        <w:jc w:val="both"/>
      </w:pPr>
      <w:r>
        <w:t xml:space="preserve">А) </w:t>
      </w:r>
      <w:r>
        <w:rPr>
          <w:u w:val="single"/>
        </w:rPr>
        <w:t>общества с ограниченной ответственностью (ООО)</w:t>
      </w:r>
      <w:r>
        <w:t>. Признается общество учрежденное одним или несколькими лицами, уставной капитал которого разделен на доли в соответствии с учредительными документами. Участники ООО несут риск убытков в пределах стоимости внесенных вкладов. Учредительными документами являются договор и устав. Если учредитель один, то учредительным документом является устав. Уставный капитал состоит из вкладов участников и определяет минимальный размер имущества предприятия. Высшим органом является собрание. Именно оно может принять решение о ликвидации или реорганизации. В фирменном названии должно быть указано «ООО».</w:t>
      </w:r>
    </w:p>
    <w:p w:rsidR="008A3CD2" w:rsidRDefault="008A3CD2">
      <w:pPr>
        <w:pStyle w:val="a4"/>
        <w:jc w:val="both"/>
      </w:pPr>
      <w:r>
        <w:t>Особенности: 1. Является разновидностью объединенных капиталов и, следовательно, не требует обязательного трудового участия. 2. Уставной капитал разделен на доли. 3. Является очень привлекательной формой организации на начальном этапе деятельности предпринимателей, так как ответственность только в пределах вклада.</w:t>
      </w:r>
    </w:p>
    <w:p w:rsidR="008A3CD2" w:rsidRDefault="008A3CD2">
      <w:pPr>
        <w:pStyle w:val="a4"/>
        <w:jc w:val="both"/>
        <w:rPr>
          <w:u w:val="single"/>
        </w:rPr>
      </w:pPr>
      <w:r>
        <w:t xml:space="preserve">Б) </w:t>
      </w:r>
      <w:r>
        <w:rPr>
          <w:u w:val="single"/>
        </w:rPr>
        <w:t>общества с дополнительной ответственностью (ОДО).</w:t>
      </w:r>
    </w:p>
    <w:p w:rsidR="008A3CD2" w:rsidRDefault="008A3CD2">
      <w:pPr>
        <w:pStyle w:val="a4"/>
        <w:jc w:val="both"/>
      </w:pPr>
      <w:r>
        <w:t>Имеет следующие особенности. Его участники, стараясь привлечь кредиторов к большему доверию сознательно накладывают, на себе дополнительные обязательства. 2.  размеры этих обязательств определяются в уставе в виде кратности по отношению к первоначальному вкладу. 3. Ответственность только в пределах кратности пая и не касается личного имущества.</w:t>
      </w:r>
    </w:p>
    <w:p w:rsidR="008A3CD2" w:rsidRDefault="008A3CD2">
      <w:pPr>
        <w:pStyle w:val="a4"/>
        <w:jc w:val="both"/>
      </w:pPr>
      <w:r>
        <w:t>По своей форме ОДО является промежуточным звеном между товариществами и обращениями.</w:t>
      </w:r>
    </w:p>
    <w:p w:rsidR="008A3CD2" w:rsidRDefault="008A3CD2">
      <w:pPr>
        <w:pStyle w:val="a4"/>
        <w:jc w:val="both"/>
      </w:pPr>
      <w:r>
        <w:t xml:space="preserve">В) </w:t>
      </w:r>
      <w:r>
        <w:rPr>
          <w:u w:val="single"/>
        </w:rPr>
        <w:t>Акционерное общество (АО).</w:t>
      </w:r>
    </w:p>
    <w:p w:rsidR="008A3CD2" w:rsidRDefault="008A3CD2">
      <w:pPr>
        <w:pStyle w:val="a4"/>
        <w:jc w:val="both"/>
      </w:pPr>
      <w:r>
        <w:t>С 1.01.96 года введен закон РФ «Об акционерных обществах». Согласно  ГКРФ акционерным признается общество, капитал которого разделен на определенное число акций. Участники АО не отвечают по обязательствам самого общества и несут риск убытка только в пределах стоимости своих акций. Основным документом является устав, который должен содержать:</w:t>
      </w:r>
    </w:p>
    <w:p w:rsidR="008A3CD2" w:rsidRDefault="008A3CD2" w:rsidP="008A3CD2">
      <w:pPr>
        <w:pStyle w:val="a4"/>
        <w:numPr>
          <w:ilvl w:val="0"/>
          <w:numId w:val="22"/>
        </w:numPr>
        <w:jc w:val="both"/>
      </w:pPr>
      <w:r>
        <w:t>полное и сокращенное фирменное название</w:t>
      </w:r>
    </w:p>
    <w:p w:rsidR="008A3CD2" w:rsidRDefault="008A3CD2" w:rsidP="008A3CD2">
      <w:pPr>
        <w:pStyle w:val="a4"/>
        <w:numPr>
          <w:ilvl w:val="0"/>
          <w:numId w:val="22"/>
        </w:numPr>
        <w:jc w:val="both"/>
      </w:pPr>
      <w:r>
        <w:t>место нахождение</w:t>
      </w:r>
    </w:p>
    <w:p w:rsidR="008A3CD2" w:rsidRDefault="008A3CD2" w:rsidP="008A3CD2">
      <w:pPr>
        <w:pStyle w:val="a4"/>
        <w:numPr>
          <w:ilvl w:val="0"/>
          <w:numId w:val="22"/>
        </w:numPr>
        <w:jc w:val="both"/>
      </w:pPr>
      <w:r>
        <w:t>тип общества (ОАО или ЗАО)</w:t>
      </w:r>
    </w:p>
    <w:p w:rsidR="008A3CD2" w:rsidRDefault="008A3CD2" w:rsidP="008A3CD2">
      <w:pPr>
        <w:pStyle w:val="a4"/>
        <w:numPr>
          <w:ilvl w:val="0"/>
          <w:numId w:val="22"/>
        </w:numPr>
        <w:jc w:val="both"/>
      </w:pPr>
      <w:r>
        <w:t>количество, номинал категорий акций, типы привеллигерованных акций, права владельцев акций</w:t>
      </w:r>
    </w:p>
    <w:p w:rsidR="008A3CD2" w:rsidRDefault="008A3CD2" w:rsidP="008A3CD2">
      <w:pPr>
        <w:pStyle w:val="a4"/>
        <w:numPr>
          <w:ilvl w:val="0"/>
          <w:numId w:val="22"/>
        </w:numPr>
        <w:jc w:val="both"/>
      </w:pPr>
      <w:r>
        <w:t>размер уставного капитала</w:t>
      </w:r>
    </w:p>
    <w:p w:rsidR="008A3CD2" w:rsidRDefault="008A3CD2" w:rsidP="008A3CD2">
      <w:pPr>
        <w:pStyle w:val="a4"/>
        <w:numPr>
          <w:ilvl w:val="0"/>
          <w:numId w:val="22"/>
        </w:numPr>
        <w:jc w:val="both"/>
      </w:pPr>
      <w:r>
        <w:t>структуру и компетенцию управления и принятия решений</w:t>
      </w:r>
    </w:p>
    <w:p w:rsidR="008A3CD2" w:rsidRDefault="008A3CD2" w:rsidP="008A3CD2">
      <w:pPr>
        <w:pStyle w:val="a4"/>
        <w:numPr>
          <w:ilvl w:val="0"/>
          <w:numId w:val="22"/>
        </w:numPr>
        <w:jc w:val="both"/>
      </w:pPr>
      <w:r>
        <w:t>порядок подготовки и проведения собраний</w:t>
      </w:r>
    </w:p>
    <w:p w:rsidR="008A3CD2" w:rsidRDefault="008A3CD2" w:rsidP="008A3CD2">
      <w:pPr>
        <w:pStyle w:val="a4"/>
        <w:numPr>
          <w:ilvl w:val="0"/>
          <w:numId w:val="22"/>
        </w:numPr>
        <w:jc w:val="both"/>
      </w:pPr>
      <w:r>
        <w:t>перечень вопросов для решения, которых необходимо либо единогласие, либо квалифицированное большинство</w:t>
      </w:r>
    </w:p>
    <w:p w:rsidR="008A3CD2" w:rsidRDefault="008A3CD2" w:rsidP="008A3CD2">
      <w:pPr>
        <w:pStyle w:val="a4"/>
        <w:numPr>
          <w:ilvl w:val="0"/>
          <w:numId w:val="22"/>
        </w:numPr>
        <w:jc w:val="both"/>
      </w:pPr>
      <w:r>
        <w:t>сведения о  филиалах и представительствах.</w:t>
      </w:r>
    </w:p>
    <w:p w:rsidR="008A3CD2" w:rsidRDefault="008A3CD2">
      <w:pPr>
        <w:pStyle w:val="20"/>
        <w:jc w:val="both"/>
      </w:pPr>
      <w:r>
        <w:t>АО подлежит государственной регистрации и несет ответственность всем имуществом. Может быть открытым или закрытым. В ОАО участники могут отчуждать принадлежащие им акции без согласия других акционеров. Для этого проводится открытая подписка либо свободная продажа. В ЗАО акции распределяются среди учредителей или заранее оговоренных лиц. ОАО или ЗАО отличаются по числу акционеров. В ОАО – неограниченно, в ЗАО – не более 50 человек. Если большее число акционеров, то следует реорганизация в ОАО. Различают также размеры уставного капитала: не менее 1000 МРОТ в ОАО, для ЗАО – не менее 100 МРОТ. Уставный капитал составляется из номинальной стоимости акций, приобретенных акционерами, и определяет минимальный размер имущества, гарантирующий интересы кредиторов. При учреждении АО все акции размещаются среди учредителей и все они именные. АО могут выпускать обыкновенные и привеллигерованные акции. Обыкновенные акции являются голосующими, а привеллегированные не участвуют в голосовании. Они могут быть нескольких типов, но сумма их номиналов не может более 25 % уставного фонда. Дивиденды  их заранее определены. У обыкновенных акций дивиденды определяются по результатам деятельности предприятия. В западном варианте предусматривается кумулятивные акции. По ним дивиденды накапливаются и выплачиваются в последствии. Привилегированные акции не имеют голоса, за исключением случаев, предусмотренных законом, в частности по вопросу реорганизации и ликвидации АО.</w:t>
      </w:r>
    </w:p>
    <w:p w:rsidR="008A3CD2" w:rsidRDefault="008A3CD2">
      <w:pPr>
        <w:pStyle w:val="20"/>
        <w:jc w:val="both"/>
      </w:pPr>
      <w:r>
        <w:t>АО имеет право создавать резервный фонд в размерах не менее 15% уставного фонда. Резервный фонд предназначен для покрытия убытков, погашения облигаций и выпуска акций в случае отсутствия других средств.</w:t>
      </w:r>
    </w:p>
    <w:p w:rsidR="008A3CD2" w:rsidRDefault="008A3CD2">
      <w:pPr>
        <w:pStyle w:val="a4"/>
        <w:ind w:firstLine="0"/>
        <w:jc w:val="both"/>
      </w:pPr>
      <w:r>
        <w:t xml:space="preserve">Высшим органом АО является общее собрание. В его компетенцию входит: </w:t>
      </w:r>
    </w:p>
    <w:p w:rsidR="008A3CD2" w:rsidRDefault="008A3CD2" w:rsidP="008A3CD2">
      <w:pPr>
        <w:pStyle w:val="a4"/>
        <w:numPr>
          <w:ilvl w:val="0"/>
          <w:numId w:val="23"/>
        </w:numPr>
        <w:jc w:val="both"/>
      </w:pPr>
      <w:r>
        <w:t>внесение изменений и дополнений в устав АО или утверждение нового устава;</w:t>
      </w:r>
    </w:p>
    <w:p w:rsidR="008A3CD2" w:rsidRDefault="008A3CD2" w:rsidP="008A3CD2">
      <w:pPr>
        <w:pStyle w:val="a4"/>
        <w:numPr>
          <w:ilvl w:val="0"/>
          <w:numId w:val="23"/>
        </w:numPr>
        <w:jc w:val="both"/>
      </w:pPr>
      <w:r>
        <w:t>реорганизация общества;</w:t>
      </w:r>
    </w:p>
    <w:p w:rsidR="008A3CD2" w:rsidRDefault="008A3CD2" w:rsidP="008A3CD2">
      <w:pPr>
        <w:pStyle w:val="a4"/>
        <w:numPr>
          <w:ilvl w:val="0"/>
          <w:numId w:val="23"/>
        </w:numPr>
        <w:jc w:val="both"/>
      </w:pPr>
      <w:r>
        <w:t>ликвидация общества;</w:t>
      </w:r>
    </w:p>
    <w:p w:rsidR="008A3CD2" w:rsidRDefault="008A3CD2" w:rsidP="008A3CD2">
      <w:pPr>
        <w:pStyle w:val="a4"/>
        <w:numPr>
          <w:ilvl w:val="0"/>
          <w:numId w:val="23"/>
        </w:numPr>
        <w:jc w:val="both"/>
      </w:pPr>
      <w:r>
        <w:t>определение численности совета директоров (наблюдательного совета), избрание его членов и досрочное прекращение членства;</w:t>
      </w:r>
    </w:p>
    <w:p w:rsidR="008A3CD2" w:rsidRDefault="008A3CD2" w:rsidP="008A3CD2">
      <w:pPr>
        <w:pStyle w:val="a4"/>
        <w:numPr>
          <w:ilvl w:val="0"/>
          <w:numId w:val="23"/>
        </w:numPr>
        <w:jc w:val="both"/>
      </w:pPr>
      <w:r>
        <w:t>определение количества выпускаемых акций;</w:t>
      </w:r>
    </w:p>
    <w:p w:rsidR="008A3CD2" w:rsidRDefault="008A3CD2" w:rsidP="008A3CD2">
      <w:pPr>
        <w:pStyle w:val="a4"/>
        <w:numPr>
          <w:ilvl w:val="0"/>
          <w:numId w:val="23"/>
        </w:numPr>
        <w:jc w:val="both"/>
      </w:pPr>
      <w:r>
        <w:t>определение уставного капитала;</w:t>
      </w:r>
    </w:p>
    <w:p w:rsidR="008A3CD2" w:rsidRDefault="008A3CD2" w:rsidP="008A3CD2">
      <w:pPr>
        <w:pStyle w:val="a4"/>
        <w:numPr>
          <w:ilvl w:val="0"/>
          <w:numId w:val="23"/>
        </w:numPr>
        <w:jc w:val="both"/>
      </w:pPr>
      <w:r>
        <w:t>избрание исполнительной власти;</w:t>
      </w:r>
    </w:p>
    <w:p w:rsidR="008A3CD2" w:rsidRDefault="008A3CD2" w:rsidP="008A3CD2">
      <w:pPr>
        <w:pStyle w:val="a4"/>
        <w:numPr>
          <w:ilvl w:val="0"/>
          <w:numId w:val="23"/>
        </w:numPr>
        <w:jc w:val="both"/>
      </w:pPr>
      <w:r>
        <w:t>избрание ревизионной комиссии;</w:t>
      </w:r>
    </w:p>
    <w:p w:rsidR="008A3CD2" w:rsidRDefault="008A3CD2" w:rsidP="008A3CD2">
      <w:pPr>
        <w:pStyle w:val="a4"/>
        <w:numPr>
          <w:ilvl w:val="0"/>
          <w:numId w:val="23"/>
        </w:numPr>
        <w:jc w:val="both"/>
      </w:pPr>
      <w:r>
        <w:t>утверждение аудитора обществом;</w:t>
      </w:r>
    </w:p>
    <w:p w:rsidR="008A3CD2" w:rsidRDefault="008A3CD2" w:rsidP="008A3CD2">
      <w:pPr>
        <w:pStyle w:val="a4"/>
        <w:numPr>
          <w:ilvl w:val="0"/>
          <w:numId w:val="23"/>
        </w:numPr>
        <w:jc w:val="both"/>
      </w:pPr>
      <w:r>
        <w:t>утверждение годовых отчетов;</w:t>
      </w:r>
    </w:p>
    <w:p w:rsidR="008A3CD2" w:rsidRDefault="008A3CD2" w:rsidP="008A3CD2">
      <w:pPr>
        <w:pStyle w:val="a4"/>
        <w:numPr>
          <w:ilvl w:val="0"/>
          <w:numId w:val="23"/>
        </w:numPr>
        <w:jc w:val="both"/>
      </w:pPr>
      <w:r>
        <w:t>определение прибыли и установление суммы убытка;</w:t>
      </w:r>
    </w:p>
    <w:p w:rsidR="008A3CD2" w:rsidRDefault="008A3CD2" w:rsidP="008A3CD2">
      <w:pPr>
        <w:pStyle w:val="a4"/>
        <w:numPr>
          <w:ilvl w:val="0"/>
          <w:numId w:val="23"/>
        </w:numPr>
        <w:jc w:val="both"/>
      </w:pPr>
      <w:r>
        <w:t>определение порядка ведения собрания.</w:t>
      </w:r>
    </w:p>
    <w:p w:rsidR="008A3CD2" w:rsidRDefault="008A3CD2">
      <w:pPr>
        <w:pStyle w:val="a4"/>
        <w:jc w:val="both"/>
      </w:pPr>
      <w:r>
        <w:t>Решение принимается большинством в три четверти голосов голосующих акций (если не принимаются другие решения).</w:t>
      </w:r>
    </w:p>
    <w:p w:rsidR="008A3CD2" w:rsidRDefault="008A3CD2">
      <w:pPr>
        <w:pStyle w:val="a4"/>
        <w:jc w:val="both"/>
      </w:pPr>
      <w:r>
        <w:t>Наблюдательный совет, в виде совета директоров осуществляет общее руководство деятельности АО. В его компетенцию входят:</w:t>
      </w:r>
    </w:p>
    <w:p w:rsidR="008A3CD2" w:rsidRDefault="008A3CD2" w:rsidP="008A3CD2">
      <w:pPr>
        <w:pStyle w:val="a4"/>
        <w:numPr>
          <w:ilvl w:val="0"/>
          <w:numId w:val="23"/>
        </w:numPr>
        <w:jc w:val="both"/>
      </w:pPr>
      <w:r>
        <w:t>определение приоритетных направлений деятельности АО;</w:t>
      </w:r>
    </w:p>
    <w:p w:rsidR="008A3CD2" w:rsidRDefault="008A3CD2" w:rsidP="008A3CD2">
      <w:pPr>
        <w:pStyle w:val="a4"/>
        <w:numPr>
          <w:ilvl w:val="0"/>
          <w:numId w:val="23"/>
        </w:numPr>
        <w:jc w:val="both"/>
      </w:pPr>
      <w:r>
        <w:t>созыв годового и не очередного собрания;</w:t>
      </w:r>
    </w:p>
    <w:p w:rsidR="008A3CD2" w:rsidRDefault="008A3CD2" w:rsidP="008A3CD2">
      <w:pPr>
        <w:pStyle w:val="a4"/>
        <w:numPr>
          <w:ilvl w:val="0"/>
          <w:numId w:val="23"/>
        </w:numPr>
        <w:jc w:val="both"/>
      </w:pPr>
      <w:r>
        <w:t>утверждение повестки дня;</w:t>
      </w:r>
    </w:p>
    <w:p w:rsidR="008A3CD2" w:rsidRDefault="008A3CD2" w:rsidP="008A3CD2">
      <w:pPr>
        <w:pStyle w:val="a4"/>
        <w:numPr>
          <w:ilvl w:val="0"/>
          <w:numId w:val="23"/>
        </w:numPr>
        <w:jc w:val="both"/>
      </w:pPr>
      <w:r>
        <w:t>определение даты собрания и составление списков акционеров;</w:t>
      </w:r>
    </w:p>
    <w:p w:rsidR="008A3CD2" w:rsidRDefault="008A3CD2" w:rsidP="008A3CD2">
      <w:pPr>
        <w:pStyle w:val="a4"/>
        <w:numPr>
          <w:ilvl w:val="0"/>
          <w:numId w:val="23"/>
        </w:numPr>
        <w:jc w:val="both"/>
      </w:pPr>
      <w:r>
        <w:t>вынесение на общее собрание самых существенных вопросов АО;</w:t>
      </w:r>
    </w:p>
    <w:p w:rsidR="008A3CD2" w:rsidRDefault="008A3CD2" w:rsidP="008A3CD2">
      <w:pPr>
        <w:pStyle w:val="a4"/>
        <w:numPr>
          <w:ilvl w:val="0"/>
          <w:numId w:val="23"/>
        </w:numPr>
        <w:jc w:val="both"/>
      </w:pPr>
      <w:r>
        <w:t>увеличение уставного капитала;</w:t>
      </w:r>
    </w:p>
    <w:p w:rsidR="008A3CD2" w:rsidRDefault="008A3CD2" w:rsidP="008A3CD2">
      <w:pPr>
        <w:pStyle w:val="a4"/>
        <w:numPr>
          <w:ilvl w:val="0"/>
          <w:numId w:val="23"/>
        </w:numPr>
        <w:jc w:val="both"/>
      </w:pPr>
      <w:r>
        <w:t>рекомендации по размеру дивидендов.</w:t>
      </w:r>
    </w:p>
    <w:p w:rsidR="008A3CD2" w:rsidRDefault="008A3CD2" w:rsidP="008A3CD2">
      <w:pPr>
        <w:pStyle w:val="a4"/>
        <w:numPr>
          <w:ilvl w:val="0"/>
          <w:numId w:val="23"/>
        </w:numPr>
        <w:jc w:val="both"/>
      </w:pPr>
      <w:r>
        <w:t>определение рыночной стоимости имущества АО</w:t>
      </w:r>
    </w:p>
    <w:p w:rsidR="008A3CD2" w:rsidRDefault="008A3CD2" w:rsidP="008A3CD2">
      <w:pPr>
        <w:pStyle w:val="a4"/>
        <w:numPr>
          <w:ilvl w:val="0"/>
          <w:numId w:val="23"/>
        </w:numPr>
        <w:jc w:val="both"/>
      </w:pPr>
      <w:r>
        <w:t>образование исполнительного органа АО</w:t>
      </w:r>
    </w:p>
    <w:p w:rsidR="008A3CD2" w:rsidRDefault="008A3CD2">
      <w:pPr>
        <w:pStyle w:val="a4"/>
        <w:jc w:val="both"/>
      </w:pPr>
      <w:r>
        <w:t>Члены совета директоров избираются годовым общим собранием сроком на 1 год, член совета может переизбираться неограниченное число раз. Руководство текущей деятельностью осуществляется директором или управляющим.</w:t>
      </w:r>
    </w:p>
    <w:p w:rsidR="008A3CD2" w:rsidRDefault="008A3CD2">
      <w:pPr>
        <w:pStyle w:val="a4"/>
        <w:jc w:val="both"/>
      </w:pPr>
      <w:r>
        <w:t>В последнем варианте закона об АО внесены следующие изменения и дополнения:</w:t>
      </w:r>
    </w:p>
    <w:p w:rsidR="008A3CD2" w:rsidRDefault="008A3CD2" w:rsidP="008A3CD2">
      <w:pPr>
        <w:pStyle w:val="a4"/>
        <w:numPr>
          <w:ilvl w:val="0"/>
          <w:numId w:val="23"/>
        </w:numPr>
        <w:jc w:val="both"/>
      </w:pPr>
      <w:r>
        <w:t xml:space="preserve">увеличены полномочия совета директоров, поэтому по своей идеи этот закон является менеджеровский (власть управляющего увеличивается); </w:t>
      </w:r>
    </w:p>
    <w:p w:rsidR="008A3CD2" w:rsidRDefault="008A3CD2" w:rsidP="008A3CD2">
      <w:pPr>
        <w:pStyle w:val="a4"/>
        <w:numPr>
          <w:ilvl w:val="0"/>
          <w:numId w:val="23"/>
        </w:numPr>
        <w:jc w:val="both"/>
      </w:pPr>
      <w:r>
        <w:t>впервые в законе введено понятие рыночной стоимости фирмы;</w:t>
      </w:r>
    </w:p>
    <w:p w:rsidR="008A3CD2" w:rsidRDefault="008A3CD2">
      <w:pPr>
        <w:pStyle w:val="a4"/>
        <w:ind w:firstLine="0"/>
        <w:jc w:val="both"/>
      </w:pPr>
      <w:r>
        <w:t>введены ограничения для генерального директора (он теперь не может быть председателем директоров).</w:t>
      </w:r>
    </w:p>
    <w:p w:rsidR="008A3CD2" w:rsidRDefault="008A3CD2">
      <w:pPr>
        <w:pStyle w:val="20"/>
        <w:ind w:firstLine="0"/>
        <w:jc w:val="both"/>
      </w:pPr>
      <w:r>
        <w:t>Основными преимуществами АО являются:</w:t>
      </w:r>
    </w:p>
    <w:p w:rsidR="008A3CD2" w:rsidRDefault="008A3CD2" w:rsidP="008A3CD2">
      <w:pPr>
        <w:pStyle w:val="20"/>
        <w:numPr>
          <w:ilvl w:val="0"/>
          <w:numId w:val="139"/>
        </w:numPr>
        <w:ind w:left="426" w:hanging="426"/>
      </w:pPr>
      <w:r>
        <w:t>Возможность сбора  крупных капиталов в ограниченный промежуток времени.</w:t>
      </w:r>
    </w:p>
    <w:p w:rsidR="008A3CD2" w:rsidRDefault="008A3CD2" w:rsidP="008A3CD2">
      <w:pPr>
        <w:pStyle w:val="20"/>
        <w:numPr>
          <w:ilvl w:val="0"/>
          <w:numId w:val="139"/>
        </w:numPr>
        <w:ind w:left="426" w:hanging="426"/>
      </w:pPr>
      <w:r>
        <w:t>При выходе его участников из АО основной капитал не будет уменьшен, т.к. вновь входящие будут приобретать акции выходящих из членов АО. Именно поэтому АО имеют возможность осуществлять перелив капитала из малодоходных отраслей в высокодоходные.</w:t>
      </w:r>
    </w:p>
    <w:p w:rsidR="008A3CD2" w:rsidRDefault="008A3CD2" w:rsidP="008A3CD2">
      <w:pPr>
        <w:pStyle w:val="20"/>
        <w:numPr>
          <w:ilvl w:val="0"/>
          <w:numId w:val="139"/>
        </w:numPr>
        <w:ind w:left="426" w:hanging="426"/>
      </w:pPr>
      <w:r>
        <w:t>За счет больших капиталов АО могут осуществлять весь цикл от науки до производства.</w:t>
      </w:r>
    </w:p>
    <w:p w:rsidR="008A3CD2" w:rsidRDefault="008A3CD2" w:rsidP="008A3CD2">
      <w:pPr>
        <w:pStyle w:val="20"/>
        <w:numPr>
          <w:ilvl w:val="0"/>
          <w:numId w:val="139"/>
        </w:numPr>
        <w:ind w:left="426" w:hanging="426"/>
      </w:pPr>
      <w:r>
        <w:t>Члены АО несут только ограниченный риск в пределах приобретенных акций.</w:t>
      </w:r>
    </w:p>
    <w:p w:rsidR="008A3CD2" w:rsidRDefault="008A3CD2">
      <w:pPr>
        <w:pStyle w:val="20"/>
        <w:ind w:firstLine="0"/>
        <w:jc w:val="both"/>
      </w:pPr>
      <w:r>
        <w:t>Недостатки:</w:t>
      </w:r>
    </w:p>
    <w:p w:rsidR="008A3CD2" w:rsidRDefault="008A3CD2" w:rsidP="008A3CD2">
      <w:pPr>
        <w:pStyle w:val="20"/>
        <w:numPr>
          <w:ilvl w:val="0"/>
          <w:numId w:val="140"/>
        </w:numPr>
        <w:ind w:left="426" w:hanging="426"/>
      </w:pPr>
      <w:r>
        <w:t>Отдаленность основной массы акционеров от системы управления АО.</w:t>
      </w:r>
    </w:p>
    <w:p w:rsidR="008A3CD2" w:rsidRDefault="008A3CD2" w:rsidP="008A3CD2">
      <w:pPr>
        <w:pStyle w:val="20"/>
        <w:numPr>
          <w:ilvl w:val="0"/>
          <w:numId w:val="140"/>
        </w:numPr>
        <w:ind w:left="426" w:hanging="426"/>
      </w:pPr>
      <w:r>
        <w:t>В связи с этим скапливаются огромные капиталы в руках ограниченного числа лиц.</w:t>
      </w:r>
    </w:p>
    <w:p w:rsidR="008A3CD2" w:rsidRDefault="008A3CD2" w:rsidP="008A3CD2">
      <w:pPr>
        <w:pStyle w:val="20"/>
        <w:numPr>
          <w:ilvl w:val="0"/>
          <w:numId w:val="140"/>
        </w:numPr>
        <w:ind w:left="426" w:hanging="426"/>
      </w:pPr>
      <w:r>
        <w:t>Появляется возможность злоупотребления крупным капиталом.</w:t>
      </w:r>
    </w:p>
    <w:p w:rsidR="008A3CD2" w:rsidRDefault="008A3CD2">
      <w:pPr>
        <w:pStyle w:val="20"/>
      </w:pPr>
    </w:p>
    <w:p w:rsidR="008A3CD2" w:rsidRDefault="008A3CD2">
      <w:pPr>
        <w:pStyle w:val="a4"/>
        <w:ind w:firstLine="0"/>
        <w:jc w:val="both"/>
      </w:pPr>
    </w:p>
    <w:p w:rsidR="008A3CD2" w:rsidRDefault="008A3CD2">
      <w:pPr>
        <w:pStyle w:val="a4"/>
        <w:jc w:val="both"/>
        <w:rPr>
          <w:b/>
        </w:rPr>
      </w:pPr>
      <w:r>
        <w:rPr>
          <w:b/>
        </w:rPr>
        <w:t>Тема 3. Концентрация производства на предприятии.</w:t>
      </w:r>
    </w:p>
    <w:p w:rsidR="008A3CD2" w:rsidRDefault="008A3CD2">
      <w:pPr>
        <w:pStyle w:val="a4"/>
        <w:numPr>
          <w:ilvl w:val="1"/>
          <w:numId w:val="19"/>
        </w:numPr>
        <w:jc w:val="both"/>
        <w:rPr>
          <w:b/>
        </w:rPr>
      </w:pPr>
      <w:r>
        <w:rPr>
          <w:b/>
        </w:rPr>
        <w:t>Сущность, формы и показатели уровня концентрации.</w:t>
      </w:r>
    </w:p>
    <w:p w:rsidR="008A3CD2" w:rsidRDefault="008A3CD2">
      <w:pPr>
        <w:pStyle w:val="a4"/>
        <w:ind w:left="851" w:firstLine="0"/>
        <w:jc w:val="both"/>
        <w:rPr>
          <w:b/>
        </w:rPr>
      </w:pPr>
    </w:p>
    <w:p w:rsidR="008A3CD2" w:rsidRDefault="008A3CD2">
      <w:pPr>
        <w:pStyle w:val="a4"/>
        <w:jc w:val="both"/>
      </w:pPr>
      <w:r>
        <w:t>Концентрация – процесс, направленный на увеличение выпуска продукции или оказания услуг.</w:t>
      </w:r>
    </w:p>
    <w:p w:rsidR="008A3CD2" w:rsidRDefault="008A3CD2">
      <w:pPr>
        <w:pStyle w:val="a4"/>
        <w:jc w:val="both"/>
      </w:pPr>
      <w:r>
        <w:t>Она может развиваться на основе различных форм:</w:t>
      </w:r>
    </w:p>
    <w:p w:rsidR="008A3CD2" w:rsidRDefault="008A3CD2" w:rsidP="008A3CD2">
      <w:pPr>
        <w:pStyle w:val="a4"/>
        <w:numPr>
          <w:ilvl w:val="0"/>
          <w:numId w:val="24"/>
        </w:numPr>
        <w:jc w:val="both"/>
      </w:pPr>
      <w:r>
        <w:t>увеличение выпуска однородной продукции (специализация производства);</w:t>
      </w:r>
    </w:p>
    <w:p w:rsidR="008A3CD2" w:rsidRDefault="008A3CD2" w:rsidP="008A3CD2">
      <w:pPr>
        <w:pStyle w:val="a4"/>
        <w:numPr>
          <w:ilvl w:val="0"/>
          <w:numId w:val="24"/>
        </w:numPr>
        <w:jc w:val="both"/>
      </w:pPr>
      <w:r>
        <w:t>увеличения выпуска разнородной продукции (универсализация производства);</w:t>
      </w:r>
    </w:p>
    <w:p w:rsidR="008A3CD2" w:rsidRDefault="008A3CD2" w:rsidP="008A3CD2">
      <w:pPr>
        <w:pStyle w:val="a4"/>
        <w:numPr>
          <w:ilvl w:val="0"/>
          <w:numId w:val="24"/>
        </w:numPr>
        <w:jc w:val="both"/>
      </w:pPr>
      <w:r>
        <w:t>развитие концентрации на основе комбинирования производств;</w:t>
      </w:r>
    </w:p>
    <w:p w:rsidR="008A3CD2" w:rsidRDefault="008A3CD2" w:rsidP="008A3CD2">
      <w:pPr>
        <w:pStyle w:val="a4"/>
        <w:numPr>
          <w:ilvl w:val="0"/>
          <w:numId w:val="24"/>
        </w:numPr>
        <w:jc w:val="both"/>
      </w:pPr>
      <w:r>
        <w:t>развитие концентрации на основе диверсификации производства (осуществление производства разнородной продукции).</w:t>
      </w:r>
    </w:p>
    <w:p w:rsidR="008A3CD2" w:rsidRDefault="008A3CD2">
      <w:pPr>
        <w:pStyle w:val="a4"/>
        <w:jc w:val="both"/>
      </w:pPr>
      <w:r>
        <w:t xml:space="preserve">Концентрация может быть достигнута следующим образом:  </w:t>
      </w:r>
    </w:p>
    <w:p w:rsidR="008A3CD2" w:rsidRDefault="008A3CD2" w:rsidP="008A3CD2">
      <w:pPr>
        <w:pStyle w:val="a4"/>
        <w:numPr>
          <w:ilvl w:val="0"/>
          <w:numId w:val="25"/>
        </w:numPr>
        <w:jc w:val="both"/>
      </w:pPr>
      <w:r>
        <w:t>увеличение количества рабочего оборудования (на прежнем технологическом уровне);</w:t>
      </w:r>
    </w:p>
    <w:p w:rsidR="008A3CD2" w:rsidRDefault="008A3CD2" w:rsidP="008A3CD2">
      <w:pPr>
        <w:pStyle w:val="a4"/>
        <w:numPr>
          <w:ilvl w:val="0"/>
          <w:numId w:val="25"/>
        </w:numPr>
        <w:jc w:val="both"/>
      </w:pPr>
      <w:r>
        <w:t>применение машин и оборудования с большей единичной мощностью;</w:t>
      </w:r>
    </w:p>
    <w:p w:rsidR="008A3CD2" w:rsidRDefault="008A3CD2" w:rsidP="008A3CD2">
      <w:pPr>
        <w:pStyle w:val="a4"/>
        <w:numPr>
          <w:ilvl w:val="0"/>
          <w:numId w:val="25"/>
        </w:numPr>
        <w:jc w:val="both"/>
      </w:pPr>
      <w:r>
        <w:t>сочетание 1 и 2 случаев.</w:t>
      </w:r>
    </w:p>
    <w:p w:rsidR="008A3CD2" w:rsidRDefault="008A3CD2">
      <w:pPr>
        <w:pStyle w:val="a4"/>
        <w:jc w:val="both"/>
      </w:pPr>
      <w:r>
        <w:t>Для анализа уровня концентрации применяются абсолютные и относительные показатели. Абсолютные показатели характеризуют размеры производства определенных предприятий с помощью следующих показателей: объем выпуска продукции; среднегодовая стоимость производительных фондов; среднесписочная численность рабочих.</w:t>
      </w:r>
    </w:p>
    <w:p w:rsidR="008A3CD2" w:rsidRDefault="008A3CD2">
      <w:pPr>
        <w:pStyle w:val="a4"/>
        <w:jc w:val="both"/>
      </w:pPr>
      <w:r>
        <w:t>Относительные показатели характеризуются распределением общего объема производства в отрасли между производствами различного размера при помощи следующих показателей: доля отделенного предприятия в выпуске какой-либо продукции; доля предприятия на рынке продаж.</w:t>
      </w:r>
    </w:p>
    <w:p w:rsidR="008A3CD2" w:rsidRDefault="008A3CD2">
      <w:pPr>
        <w:pStyle w:val="a4"/>
        <w:jc w:val="both"/>
      </w:pPr>
    </w:p>
    <w:p w:rsidR="008A3CD2" w:rsidRDefault="008A3CD2" w:rsidP="008A3CD2">
      <w:pPr>
        <w:pStyle w:val="a4"/>
        <w:numPr>
          <w:ilvl w:val="1"/>
          <w:numId w:val="25"/>
        </w:numPr>
        <w:jc w:val="both"/>
        <w:rPr>
          <w:b/>
        </w:rPr>
      </w:pPr>
      <w:r>
        <w:rPr>
          <w:b/>
        </w:rPr>
        <w:t>Экономическая сущность концентрации производства.</w:t>
      </w:r>
    </w:p>
    <w:p w:rsidR="008A3CD2" w:rsidRDefault="008A3CD2">
      <w:pPr>
        <w:pStyle w:val="a4"/>
        <w:ind w:left="851" w:firstLine="0"/>
        <w:jc w:val="both"/>
        <w:rPr>
          <w:b/>
        </w:rPr>
      </w:pPr>
    </w:p>
    <w:p w:rsidR="008A3CD2" w:rsidRDefault="008A3CD2">
      <w:pPr>
        <w:pStyle w:val="a4"/>
        <w:jc w:val="both"/>
      </w:pPr>
      <w:r>
        <w:t>Экономические показатели работы предприятия (себестоимость, прибыль, рентабельность и другое) в значительной мере зависят от объема выпускаемой продукции, то есть по сути дела от концентрации производства. С развитием концентрации, экономические показатели предприятия улучшаются до того момента пока размеры не достигнут оптимума, затем показатели будут ухудшаться. Это связано с тем, что издержки производства в виде их постоянной составляющей с увеличением масштаба производства будут падать (анализ производства).</w:t>
      </w:r>
    </w:p>
    <w:p w:rsidR="008A3CD2" w:rsidRDefault="008A3CD2">
      <w:pPr>
        <w:pStyle w:val="a4"/>
        <w:jc w:val="both"/>
      </w:pPr>
      <w:r>
        <w:t>Крупные производства имеют следующие достоинства: являются проводниками НТР; исполняются более передовые технологии; совершенствуют систему производительности труда; имеют большие возможности для кооперации и специализации.</w:t>
      </w:r>
    </w:p>
    <w:p w:rsidR="008A3CD2" w:rsidRDefault="008A3CD2">
      <w:pPr>
        <w:pStyle w:val="a4"/>
        <w:jc w:val="both"/>
      </w:pPr>
      <w:r>
        <w:t>Недостатки крупного производства: увеличиваются транспортные расходы на подвоз комплектующих изделий и сырья; усложняется система управления, что часто ведет к сбоям производства; необходимы большие инвестиции для сооружения крупных предприятий, сроки внедрения достаточно большие; большая нагрузка на экологию; возможности для монополизации производства; нарушаются принципы равномерного размещения предприятий.</w:t>
      </w:r>
    </w:p>
    <w:p w:rsidR="008A3CD2" w:rsidRDefault="008A3CD2">
      <w:pPr>
        <w:pStyle w:val="a4"/>
        <w:jc w:val="both"/>
      </w:pPr>
      <w:r>
        <w:t>Для определения оптимальных размеров производства существуют методы:</w:t>
      </w:r>
    </w:p>
    <w:p w:rsidR="008A3CD2" w:rsidRDefault="008A3CD2" w:rsidP="008A3CD2">
      <w:pPr>
        <w:pStyle w:val="a4"/>
        <w:numPr>
          <w:ilvl w:val="0"/>
          <w:numId w:val="26"/>
        </w:numPr>
        <w:jc w:val="both"/>
      </w:pPr>
      <w:r>
        <w:t>связаны с минимизацией приведенных затрат на выпуск продукции.</w:t>
      </w:r>
    </w:p>
    <w:p w:rsidR="008A3CD2" w:rsidRDefault="008A3CD2">
      <w:pPr>
        <w:pStyle w:val="a4"/>
        <w:ind w:left="851" w:firstLine="0"/>
        <w:jc w:val="both"/>
      </w:pPr>
      <w:r>
        <w:t xml:space="preserve">           </w:t>
      </w:r>
      <w:r>
        <w:rPr>
          <w:position w:val="-14"/>
        </w:rPr>
        <w:object w:dxaOrig="298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25pt;height:18.75pt" o:ole="" fillcolor="window">
            <v:imagedata r:id="rId5" o:title=""/>
          </v:shape>
          <o:OLEObject Type="Embed" ProgID="Equation.3" ShapeID="_x0000_i1025" DrawAspect="Content" ObjectID="_1466580586" r:id="rId6"/>
        </w:object>
      </w:r>
      <w:r>
        <w:t xml:space="preserve">                                                                       (1)</w:t>
      </w:r>
    </w:p>
    <w:p w:rsidR="008A3CD2" w:rsidRDefault="008A3CD2">
      <w:pPr>
        <w:pStyle w:val="a4"/>
        <w:ind w:left="851" w:firstLine="425"/>
        <w:jc w:val="both"/>
      </w:pPr>
      <w:r>
        <w:t>Зi – приведенные затраты;</w:t>
      </w:r>
    </w:p>
    <w:p w:rsidR="008A3CD2" w:rsidRDefault="008A3CD2">
      <w:pPr>
        <w:pStyle w:val="a4"/>
        <w:ind w:left="851" w:firstLine="425"/>
        <w:jc w:val="both"/>
      </w:pPr>
      <w:r>
        <w:t>Сi – себестоимость продукции;</w:t>
      </w:r>
    </w:p>
    <w:p w:rsidR="008A3CD2" w:rsidRDefault="008A3CD2">
      <w:pPr>
        <w:pStyle w:val="a4"/>
        <w:ind w:left="851" w:firstLine="425"/>
        <w:jc w:val="both"/>
      </w:pPr>
      <w:r>
        <w:t>Еi – нормативный коэффициент эффективности капитальных вложений;</w:t>
      </w:r>
    </w:p>
    <w:p w:rsidR="008A3CD2" w:rsidRDefault="008A3CD2">
      <w:pPr>
        <w:pStyle w:val="a4"/>
        <w:ind w:left="851" w:firstLine="425"/>
        <w:jc w:val="both"/>
      </w:pPr>
      <w:r>
        <w:t>Кi - капитальные вложения;</w:t>
      </w:r>
    </w:p>
    <w:p w:rsidR="008A3CD2" w:rsidRDefault="008A3CD2">
      <w:pPr>
        <w:pStyle w:val="a4"/>
        <w:ind w:left="851" w:firstLine="425"/>
        <w:jc w:val="both"/>
      </w:pPr>
      <w:r>
        <w:t>Зтрi – транспортные расходы.</w:t>
      </w:r>
    </w:p>
    <w:p w:rsidR="008A3CD2" w:rsidRDefault="008A3CD2" w:rsidP="008A3CD2">
      <w:pPr>
        <w:pStyle w:val="a4"/>
        <w:numPr>
          <w:ilvl w:val="0"/>
          <w:numId w:val="26"/>
        </w:numPr>
        <w:jc w:val="both"/>
      </w:pPr>
      <w:r>
        <w:t>является графическим методом определение оптимальных размеров.</w:t>
      </w:r>
    </w:p>
    <w:p w:rsidR="008A3CD2" w:rsidRDefault="008A3CD2">
      <w:pPr>
        <w:pStyle w:val="a4"/>
        <w:ind w:firstLine="0"/>
        <w:jc w:val="both"/>
      </w:pPr>
    </w:p>
    <w:p w:rsidR="008A3CD2" w:rsidRDefault="008A3CD2">
      <w:pPr>
        <w:pStyle w:val="a4"/>
        <w:jc w:val="both"/>
      </w:pPr>
    </w:p>
    <w:p w:rsidR="008A3CD2" w:rsidRDefault="00AE4333">
      <w:pPr>
        <w:pStyle w:val="a4"/>
        <w:jc w:val="both"/>
      </w:pPr>
      <w:r>
        <w:pict>
          <v:shape id="_x0000_s1148" style="position:absolute;left:0;text-align:left;margin-left:73.45pt;margin-top:5.1pt;width:108pt;height:1in;z-index:251130880;mso-position-horizontal:absolute;mso-position-horizontal-relative:text;mso-position-vertical:absolute;mso-position-vertical-relative:text" coordsize="2160,1440" o:allowincell="f" path="m,c324,384,648,768,1008,1008v360,240,960,360,1152,432e" filled="f">
            <v:path arrowok="t"/>
          </v:shape>
        </w:pict>
      </w:r>
      <w:r>
        <w:pict>
          <v:shape id="_x0000_s1147" style="position:absolute;left:0;text-align:left;margin-left:73.45pt;margin-top:5.1pt;width:108pt;height:1in;z-index:251129856;mso-position-horizontal:absolute;mso-position-horizontal-relative:text;mso-position-vertical:absolute;mso-position-vertical-relative:text" coordsize="2160,1440" o:allowincell="f" path="m2160,c1908,384,1656,768,1296,1008,936,1248,216,1368,,1440e" filled="f">
            <v:path arrowok="t"/>
          </v:shape>
        </w:pict>
      </w:r>
      <w:r w:rsidR="008A3CD2">
        <w:t xml:space="preserve">  З                  П=А+В            </w:t>
      </w:r>
      <w:r w:rsidR="008A3CD2">
        <w:rPr>
          <w:lang w:val="en-US"/>
        </w:rPr>
        <w:t>B</w:t>
      </w:r>
      <w:r w:rsidR="008A3CD2">
        <w:t xml:space="preserve">   </w:t>
      </w:r>
    </w:p>
    <w:p w:rsidR="008A3CD2" w:rsidRDefault="00AE4333">
      <w:pPr>
        <w:pStyle w:val="a4"/>
        <w:jc w:val="both"/>
        <w:rPr>
          <w:lang w:val="en-US"/>
        </w:rPr>
      </w:pPr>
      <w:r>
        <w:pict>
          <v:shape id="_x0000_s1149" style="position:absolute;left:0;text-align:left;margin-left:88.05pt;margin-top:-8.25pt;width:86.4pt;height:21.6pt;z-index:251131904;mso-position-horizontal:absolute;mso-position-horizontal-relative:text;mso-position-vertical:absolute;mso-position-vertical-relative:text" coordsize="1728,432" o:allowincell="f" path="m,c288,216,576,432,864,432,1152,432,1584,72,1728,e" filled="f">
            <v:path arrowok="t"/>
          </v:shape>
        </w:pict>
      </w:r>
      <w:r>
        <w:rPr>
          <w:noProof/>
          <w:sz w:val="20"/>
        </w:rPr>
        <w:pict>
          <v:line id="_x0000_s1930" style="position:absolute;left:0;text-align:left;flip:y;z-index:251921408" from="61.05pt,-17.25pt" to="61.05pt,81.75pt" o:allowincell="f"/>
        </w:pict>
      </w:r>
      <w:r>
        <w:pict>
          <v:line id="_x0000_s1151" style="position:absolute;left:0;text-align:left;flip:x;z-index:251133952" from="59.05pt,12.9pt" to="131.05pt,12.9pt" o:allowincell="f">
            <v:stroke dashstyle="1 1"/>
          </v:line>
        </w:pict>
      </w:r>
      <w:r>
        <w:pict>
          <v:line id="_x0000_s1150" style="position:absolute;left:0;text-align:left;z-index:251132928" from="131.05pt,12.9pt" to="131.05pt,77.7pt" o:allowincell="f">
            <v:stroke dashstyle="1 1"/>
          </v:line>
        </w:pict>
      </w:r>
      <w:r w:rsidR="008A3CD2">
        <w:t>З</w:t>
      </w:r>
      <w:r w:rsidR="008A3CD2">
        <w:rPr>
          <w:vertAlign w:val="subscript"/>
          <w:lang w:val="en-US"/>
        </w:rPr>
        <w:t xml:space="preserve">MIN                                                           </w:t>
      </w:r>
    </w:p>
    <w:p w:rsidR="008A3CD2" w:rsidRDefault="008A3CD2">
      <w:pPr>
        <w:pStyle w:val="a4"/>
        <w:jc w:val="both"/>
        <w:rPr>
          <w:lang w:val="en-US"/>
        </w:rPr>
      </w:pPr>
    </w:p>
    <w:p w:rsidR="008A3CD2" w:rsidRDefault="008A3CD2">
      <w:pPr>
        <w:pStyle w:val="a4"/>
        <w:jc w:val="both"/>
        <w:rPr>
          <w:lang w:val="en-US"/>
        </w:rPr>
      </w:pPr>
    </w:p>
    <w:p w:rsidR="008A3CD2" w:rsidRDefault="008A3CD2">
      <w:pPr>
        <w:pStyle w:val="a4"/>
        <w:jc w:val="both"/>
        <w:rPr>
          <w:lang w:val="en-US"/>
        </w:rPr>
      </w:pPr>
      <w:r>
        <w:rPr>
          <w:lang w:val="en-US"/>
        </w:rPr>
        <w:t xml:space="preserve">                                                                </w:t>
      </w:r>
    </w:p>
    <w:p w:rsidR="008A3CD2" w:rsidRDefault="008A3CD2">
      <w:pPr>
        <w:pStyle w:val="a4"/>
        <w:jc w:val="both"/>
        <w:rPr>
          <w:lang w:val="en-US"/>
        </w:rPr>
      </w:pPr>
      <w:r>
        <w:rPr>
          <w:lang w:val="en-US"/>
        </w:rPr>
        <w:t xml:space="preserve">                                                A</w:t>
      </w:r>
    </w:p>
    <w:p w:rsidR="008A3CD2" w:rsidRDefault="00AE4333">
      <w:pPr>
        <w:pStyle w:val="a4"/>
        <w:jc w:val="both"/>
        <w:rPr>
          <w:lang w:val="en-US"/>
        </w:rPr>
      </w:pPr>
      <w:r>
        <w:pict>
          <v:line id="_x0000_s1146" style="position:absolute;left:0;text-align:left;z-index:251128832" from="61.05pt,12.75pt" to="197.85pt,12.75pt" o:allowincell="f"/>
        </w:pict>
      </w:r>
      <w:r w:rsidR="008A3CD2">
        <w:rPr>
          <w:lang w:val="en-US"/>
        </w:rPr>
        <w:t xml:space="preserve"> </w:t>
      </w:r>
    </w:p>
    <w:p w:rsidR="008A3CD2" w:rsidRDefault="008A3CD2">
      <w:pPr>
        <w:pStyle w:val="a4"/>
        <w:jc w:val="both"/>
        <w:rPr>
          <w:lang w:val="en-US"/>
        </w:rPr>
      </w:pPr>
      <w:r>
        <w:rPr>
          <w:lang w:val="en-US"/>
        </w:rPr>
        <w:t xml:space="preserve">                          V</w:t>
      </w:r>
      <w:r>
        <w:rPr>
          <w:vertAlign w:val="subscript"/>
        </w:rPr>
        <w:t>опт</w:t>
      </w:r>
      <w:r>
        <w:rPr>
          <w:vertAlign w:val="subscript"/>
          <w:lang w:val="en-US"/>
        </w:rPr>
        <w:t xml:space="preserve"> </w:t>
      </w:r>
      <w:r>
        <w:rPr>
          <w:lang w:val="en-US"/>
        </w:rPr>
        <w:t xml:space="preserve">               V</w:t>
      </w:r>
    </w:p>
    <w:p w:rsidR="008A3CD2" w:rsidRDefault="008A3CD2">
      <w:pPr>
        <w:pStyle w:val="a4"/>
        <w:jc w:val="both"/>
      </w:pPr>
      <w:r>
        <w:t>Рис. 3.1 Метод определения оптимальных размеров производства.</w:t>
      </w:r>
    </w:p>
    <w:p w:rsidR="008A3CD2" w:rsidRDefault="008A3CD2">
      <w:pPr>
        <w:pStyle w:val="a4"/>
        <w:jc w:val="both"/>
      </w:pPr>
    </w:p>
    <w:p w:rsidR="008A3CD2" w:rsidRDefault="008A3CD2">
      <w:pPr>
        <w:pStyle w:val="a4"/>
        <w:jc w:val="both"/>
      </w:pPr>
      <w:r>
        <w:t>А – внутри производственные затраты</w:t>
      </w:r>
    </w:p>
    <w:p w:rsidR="008A3CD2" w:rsidRDefault="008A3CD2">
      <w:pPr>
        <w:pStyle w:val="a4"/>
        <w:jc w:val="both"/>
      </w:pPr>
      <w:r>
        <w:rPr>
          <w:lang w:val="en-US"/>
        </w:rPr>
        <w:t>B</w:t>
      </w:r>
      <w:r>
        <w:t xml:space="preserve"> – вне производственные затраты</w:t>
      </w:r>
    </w:p>
    <w:p w:rsidR="008A3CD2" w:rsidRDefault="008A3CD2">
      <w:pPr>
        <w:pStyle w:val="a4"/>
        <w:jc w:val="both"/>
      </w:pPr>
      <w:r>
        <w:t>П – полные затраты</w:t>
      </w:r>
    </w:p>
    <w:p w:rsidR="008A3CD2" w:rsidRDefault="008A3CD2">
      <w:pPr>
        <w:pStyle w:val="a4"/>
        <w:jc w:val="both"/>
      </w:pPr>
      <w:r>
        <w:t>З</w:t>
      </w:r>
      <w:r>
        <w:rPr>
          <w:vertAlign w:val="subscript"/>
        </w:rPr>
        <w:t>MIN</w:t>
      </w:r>
      <w:r>
        <w:t xml:space="preserve"> – минимальные затраты  </w:t>
      </w:r>
    </w:p>
    <w:p w:rsidR="008A3CD2" w:rsidRDefault="008A3CD2">
      <w:pPr>
        <w:pStyle w:val="a4"/>
        <w:jc w:val="both"/>
      </w:pPr>
    </w:p>
    <w:p w:rsidR="008A3CD2" w:rsidRDefault="008A3CD2">
      <w:pPr>
        <w:pStyle w:val="a4"/>
        <w:jc w:val="both"/>
      </w:pPr>
      <w:r>
        <w:t>Принципиально тем же путем определяется оптимальный размер производства и на Западе, но сопоставляются положительные и отрицательные стороны от увеличения эффекта масштаба. Характеристика в этом случае будет иметь вид:</w:t>
      </w:r>
    </w:p>
    <w:p w:rsidR="008A3CD2" w:rsidRDefault="00AE4333">
      <w:pPr>
        <w:pStyle w:val="a4"/>
        <w:jc w:val="both"/>
      </w:pPr>
      <w:r>
        <w:pict>
          <v:line id="_x0000_s1152" style="position:absolute;left:0;text-align:left;z-index:251134976" from="59.05pt,7.55pt" to="59.05pt,93.95pt" o:allowincell="f"/>
        </w:pict>
      </w:r>
      <w:r w:rsidR="008A3CD2">
        <w:t xml:space="preserve">  </w:t>
      </w:r>
    </w:p>
    <w:p w:rsidR="008A3CD2" w:rsidRDefault="00AE4333">
      <w:pPr>
        <w:pStyle w:val="a4"/>
        <w:jc w:val="both"/>
      </w:pPr>
      <w:r>
        <w:pict>
          <v:shape id="_x0000_s1154" style="position:absolute;left:0;text-align:left;margin-left:80.65pt;margin-top:8.15pt;width:86.4pt;height:42pt;z-index:251137024;mso-position-horizontal:absolute;mso-position-horizontal-relative:text;mso-position-vertical:absolute;mso-position-vertical-relative:text" coordsize="1728,840" o:allowincell="f" path="m,c108,300,216,600,432,720v216,120,648,120,864,c1512,600,1656,120,1728,e" filled="f">
            <v:path arrowok="t"/>
          </v:shape>
        </w:pict>
      </w:r>
      <w:r w:rsidR="008A3CD2">
        <w:t xml:space="preserve"> И</w:t>
      </w:r>
      <w:r w:rsidR="008A3CD2">
        <w:rPr>
          <w:b/>
          <w:sz w:val="16"/>
        </w:rPr>
        <w:t>1</w:t>
      </w:r>
      <w:r w:rsidR="008A3CD2">
        <w:t xml:space="preserve">     А                               С          Положительный эффект наблюдается на участке</w:t>
      </w:r>
    </w:p>
    <w:p w:rsidR="008A3CD2" w:rsidRDefault="00AE4333">
      <w:pPr>
        <w:pStyle w:val="a4"/>
        <w:jc w:val="both"/>
      </w:pPr>
      <w:r>
        <w:pict>
          <v:line id="_x0000_s1158" style="position:absolute;left:0;text-align:left;z-index:251141120" from="145.45pt,8.75pt" to="152.65pt,15.95pt" o:allowincell="f"/>
        </w:pict>
      </w:r>
      <w:r>
        <w:pict>
          <v:line id="_x0000_s1157" style="position:absolute;left:0;text-align:left;flip:y;z-index:251140096" from="95.05pt,8.75pt" to="102.25pt,15.95pt" o:allowincell="f"/>
        </w:pict>
      </w:r>
      <w:r w:rsidR="008A3CD2">
        <w:t xml:space="preserve">                     +        -                        АБ, продолжается на участке БВ и издержки</w:t>
      </w:r>
    </w:p>
    <w:p w:rsidR="008A3CD2" w:rsidRDefault="008A3CD2">
      <w:pPr>
        <w:pStyle w:val="a4"/>
        <w:jc w:val="both"/>
      </w:pPr>
      <w:r>
        <w:t xml:space="preserve">                                                         увеличиваются на участке ВС.  </w:t>
      </w:r>
    </w:p>
    <w:p w:rsidR="008A3CD2" w:rsidRDefault="00AE4333">
      <w:pPr>
        <w:pStyle w:val="a4"/>
        <w:jc w:val="both"/>
      </w:pPr>
      <w:r>
        <w:pict>
          <v:line id="_x0000_s1156" style="position:absolute;left:0;text-align:left;z-index:251139072" from="145.45pt,2.75pt" to="145.45pt,38.75pt" o:allowincell="f">
            <v:stroke dashstyle="1 1"/>
          </v:line>
        </w:pict>
      </w:r>
      <w:r>
        <w:pict>
          <v:line id="_x0000_s1155" style="position:absolute;left:0;text-align:left;z-index:251138048" from="102.25pt,2.75pt" to="102.25pt,38.75pt" o:allowincell="f">
            <v:stroke dashstyle="1 1"/>
          </v:line>
        </w:pict>
      </w:r>
      <w:r w:rsidR="008A3CD2">
        <w:t xml:space="preserve">                Б                   В  </w:t>
      </w:r>
    </w:p>
    <w:p w:rsidR="008A3CD2" w:rsidRDefault="008A3CD2">
      <w:pPr>
        <w:pStyle w:val="a4"/>
        <w:jc w:val="both"/>
      </w:pPr>
    </w:p>
    <w:p w:rsidR="008A3CD2" w:rsidRDefault="00AE4333">
      <w:pPr>
        <w:pStyle w:val="a4"/>
        <w:jc w:val="both"/>
      </w:pPr>
      <w:r>
        <w:pict>
          <v:line id="_x0000_s1153" style="position:absolute;left:0;text-align:left;z-index:251136000" from="59.05pt,11.15pt" to="195.85pt,11.15pt" o:allowincell="f"/>
        </w:pict>
      </w:r>
    </w:p>
    <w:p w:rsidR="008A3CD2" w:rsidRDefault="008A3CD2">
      <w:pPr>
        <w:pStyle w:val="a4"/>
        <w:jc w:val="both"/>
      </w:pPr>
      <w:r>
        <w:t xml:space="preserve">                  V</w:t>
      </w:r>
      <w:r>
        <w:rPr>
          <w:vertAlign w:val="subscript"/>
        </w:rPr>
        <w:t>1</w:t>
      </w:r>
      <w:r>
        <w:t xml:space="preserve">            V</w:t>
      </w:r>
      <w:r>
        <w:rPr>
          <w:vertAlign w:val="subscript"/>
        </w:rPr>
        <w:t xml:space="preserve">2      </w:t>
      </w:r>
      <w:r>
        <w:t xml:space="preserve">      V</w:t>
      </w:r>
    </w:p>
    <w:p w:rsidR="008A3CD2" w:rsidRDefault="008A3CD2">
      <w:pPr>
        <w:pStyle w:val="a4"/>
        <w:jc w:val="both"/>
      </w:pPr>
      <w:r>
        <w:t>Рис. 3.2 Положительный и отрицательный эффект метода определения оптимального размера производства.</w:t>
      </w:r>
    </w:p>
    <w:p w:rsidR="008A3CD2" w:rsidRDefault="008A3CD2">
      <w:pPr>
        <w:pStyle w:val="a4"/>
        <w:jc w:val="both"/>
      </w:pPr>
    </w:p>
    <w:p w:rsidR="008A3CD2" w:rsidRDefault="008A3CD2">
      <w:pPr>
        <w:pStyle w:val="a4"/>
        <w:jc w:val="both"/>
      </w:pPr>
      <w:r>
        <w:t>Работающим участком для увеличения  роста производства является участок V1 V2. Для внедрения этого метода на каждом предприятии надо знать, как изменяется кривая долгосрочных  средних издержек в зависимости от роста объема производства.</w:t>
      </w:r>
    </w:p>
    <w:p w:rsidR="008A3CD2" w:rsidRDefault="008A3CD2">
      <w:pPr>
        <w:pStyle w:val="a4"/>
        <w:jc w:val="both"/>
      </w:pPr>
    </w:p>
    <w:p w:rsidR="008A3CD2" w:rsidRDefault="008A3CD2" w:rsidP="008A3CD2">
      <w:pPr>
        <w:pStyle w:val="a4"/>
        <w:numPr>
          <w:ilvl w:val="1"/>
          <w:numId w:val="25"/>
        </w:numPr>
        <w:jc w:val="both"/>
        <w:rPr>
          <w:b/>
        </w:rPr>
      </w:pPr>
      <w:r>
        <w:rPr>
          <w:b/>
        </w:rPr>
        <w:t>Концентрация и монополизация производства.</w:t>
      </w:r>
    </w:p>
    <w:p w:rsidR="008A3CD2" w:rsidRDefault="008A3CD2">
      <w:pPr>
        <w:pStyle w:val="a4"/>
        <w:jc w:val="both"/>
        <w:rPr>
          <w:b/>
        </w:rPr>
      </w:pPr>
    </w:p>
    <w:p w:rsidR="008A3CD2" w:rsidRDefault="008A3CD2">
      <w:pPr>
        <w:pStyle w:val="a4"/>
        <w:jc w:val="both"/>
      </w:pPr>
      <w:r>
        <w:t>В рыночной экономике концентрация и монополизация тесно связаны между собой. Это объясняется тем, что давно сложилась в рыночной экономике система антимонопольного законодательства.</w:t>
      </w:r>
    </w:p>
    <w:p w:rsidR="008A3CD2" w:rsidRDefault="008A3CD2">
      <w:pPr>
        <w:pStyle w:val="20"/>
        <w:jc w:val="both"/>
      </w:pPr>
      <w:r>
        <w:t xml:space="preserve">На Западе к концу 60годов сложилась целая система показателей статистики концентрации рыночной экономики. Эти данные систематически публикуются в печати, наибольшее значение и распространение получил такой показатель как доля фиксированного числа предприятий. Согласно Германскому законодательству монопольное положение возникает, если на одно предприятие приходится свыше 1/3 всего оборота на рынке, либо на 3 и менее предприятий – половина оборота рынка, либо на 5 и менее предприятий – свыше 2/3  оборота. Этот показатель в западной экономике обозначается следующим индексом </w:t>
      </w:r>
      <w:r>
        <w:rPr>
          <w:b/>
          <w:lang w:val="en-US"/>
        </w:rPr>
        <w:t>CR</w:t>
      </w:r>
      <w:r>
        <w:rPr>
          <w:b/>
        </w:rPr>
        <w:t>З.</w:t>
      </w:r>
      <w:r>
        <w:t xml:space="preserve"> Недостатком является то, что этот показатель дискретный. Вторым показателем является индекс </w:t>
      </w:r>
      <w:r>
        <w:rPr>
          <w:b/>
          <w:lang w:val="en-US"/>
        </w:rPr>
        <w:t>HHI</w:t>
      </w:r>
      <w:r>
        <w:rPr>
          <w:lang w:val="en-US"/>
        </w:rPr>
        <w:t xml:space="preserve"> </w:t>
      </w:r>
      <w:r>
        <w:rPr>
          <w:u w:val="single"/>
        </w:rPr>
        <w:t xml:space="preserve">Герфиндаля-Гиршмана, </w:t>
      </w:r>
      <w:r>
        <w:t>который показывает влияние крупных компаний на состояние рынка. Он рассчитывается  как сумма квадратов долей всех действующих на рынке хозяйствующих субъектов и определяется по формуле:</w:t>
      </w:r>
    </w:p>
    <w:p w:rsidR="008A3CD2" w:rsidRDefault="008A3CD2">
      <w:pPr>
        <w:pStyle w:val="a4"/>
        <w:jc w:val="both"/>
      </w:pPr>
    </w:p>
    <w:p w:rsidR="008A3CD2" w:rsidRDefault="008A3CD2">
      <w:pPr>
        <w:pStyle w:val="a4"/>
        <w:jc w:val="both"/>
      </w:pPr>
      <w:r>
        <w:rPr>
          <w:position w:val="-28"/>
        </w:rPr>
        <w:object w:dxaOrig="1460" w:dyaOrig="680">
          <v:shape id="_x0000_i1026" type="#_x0000_t75" style="width:72.75pt;height:33.75pt" o:ole="" fillcolor="window">
            <v:imagedata r:id="rId7" o:title=""/>
          </v:shape>
          <o:OLEObject Type="Embed" ProgID="Equation.3" ShapeID="_x0000_i1026" DrawAspect="Content" ObjectID="_1466580587" r:id="rId8"/>
        </w:object>
      </w:r>
      <w:r>
        <w:t xml:space="preserve">                                                                                                       (2)</w:t>
      </w:r>
    </w:p>
    <w:p w:rsidR="008A3CD2" w:rsidRDefault="008A3CD2">
      <w:pPr>
        <w:pStyle w:val="a4"/>
        <w:jc w:val="both"/>
      </w:pPr>
    </w:p>
    <w:p w:rsidR="008A3CD2" w:rsidRDefault="008A3CD2">
      <w:pPr>
        <w:pStyle w:val="a4"/>
        <w:jc w:val="both"/>
      </w:pPr>
      <w:r>
        <w:t>n – число хозяйствующих субъектов</w:t>
      </w:r>
    </w:p>
    <w:p w:rsidR="008A3CD2" w:rsidRDefault="008A3CD2">
      <w:pPr>
        <w:pStyle w:val="a4"/>
        <w:jc w:val="both"/>
      </w:pPr>
      <w:r>
        <w:t>Хi – доля i-ого хозяйствующего субъекта в объеме реализованной продукции (в %)</w:t>
      </w:r>
    </w:p>
    <w:p w:rsidR="008A3CD2" w:rsidRDefault="008A3CD2">
      <w:pPr>
        <w:pStyle w:val="20"/>
        <w:ind w:firstLine="0"/>
        <w:jc w:val="both"/>
      </w:pPr>
      <w:r>
        <w:t>Исходя их этого, возможны следующие 3 случая:</w:t>
      </w:r>
    </w:p>
    <w:p w:rsidR="008A3CD2" w:rsidRDefault="008A3CD2" w:rsidP="008A3CD2">
      <w:pPr>
        <w:pStyle w:val="20"/>
        <w:numPr>
          <w:ilvl w:val="0"/>
          <w:numId w:val="141"/>
        </w:numPr>
        <w:ind w:left="653"/>
        <w:jc w:val="both"/>
      </w:pPr>
      <w:r>
        <w:t xml:space="preserve">Нормальная концентрация производства: </w:t>
      </w:r>
    </w:p>
    <w:p w:rsidR="008A3CD2" w:rsidRDefault="008A3CD2">
      <w:pPr>
        <w:pStyle w:val="20"/>
        <w:ind w:left="653" w:firstLine="0"/>
        <w:jc w:val="both"/>
        <w:rPr>
          <w:u w:val="single"/>
        </w:rPr>
      </w:pPr>
      <w:r>
        <w:rPr>
          <w:lang w:val="en-US"/>
        </w:rPr>
        <w:t xml:space="preserve">  CR</w:t>
      </w:r>
      <w:r>
        <w:t xml:space="preserve">З &lt; 45%; </w:t>
      </w:r>
      <w:r>
        <w:rPr>
          <w:lang w:val="en-US"/>
        </w:rPr>
        <w:t>HHI</w:t>
      </w:r>
      <w:r>
        <w:rPr>
          <w:u w:val="single"/>
        </w:rPr>
        <w:t xml:space="preserve"> </w:t>
      </w:r>
      <w:r>
        <w:t>&lt;</w:t>
      </w:r>
      <w:r>
        <w:rPr>
          <w:lang w:val="en-US"/>
        </w:rPr>
        <w:t xml:space="preserve"> 1000 – </w:t>
      </w:r>
      <w:r>
        <w:t>рынок не концентрирован.</w:t>
      </w:r>
    </w:p>
    <w:p w:rsidR="008A3CD2" w:rsidRDefault="008A3CD2" w:rsidP="008A3CD2">
      <w:pPr>
        <w:pStyle w:val="20"/>
        <w:numPr>
          <w:ilvl w:val="0"/>
          <w:numId w:val="141"/>
        </w:numPr>
        <w:ind w:left="851" w:hanging="425"/>
        <w:jc w:val="both"/>
        <w:rPr>
          <w:lang w:val="en-US"/>
        </w:rPr>
      </w:pPr>
      <w:r>
        <w:rPr>
          <w:lang w:val="en-US"/>
        </w:rPr>
        <w:t xml:space="preserve">45% </w:t>
      </w:r>
      <w:r>
        <w:t xml:space="preserve">&lt; </w:t>
      </w:r>
      <w:r>
        <w:rPr>
          <w:lang w:val="en-US"/>
        </w:rPr>
        <w:t>CR</w:t>
      </w:r>
      <w:r>
        <w:t xml:space="preserve">З &lt; 70%; 1000 &lt; </w:t>
      </w:r>
      <w:r>
        <w:rPr>
          <w:lang w:val="en-US"/>
        </w:rPr>
        <w:t>HHI</w:t>
      </w:r>
      <w:r>
        <w:rPr>
          <w:u w:val="single"/>
        </w:rPr>
        <w:t xml:space="preserve"> </w:t>
      </w:r>
      <w:r>
        <w:t>&lt;</w:t>
      </w:r>
      <w:r>
        <w:rPr>
          <w:lang w:val="en-US"/>
        </w:rPr>
        <w:t xml:space="preserve"> 2000 – умеренно-концентрированный рынок.</w:t>
      </w:r>
    </w:p>
    <w:p w:rsidR="008A3CD2" w:rsidRDefault="008A3CD2" w:rsidP="008A3CD2">
      <w:pPr>
        <w:pStyle w:val="20"/>
        <w:numPr>
          <w:ilvl w:val="0"/>
          <w:numId w:val="141"/>
        </w:numPr>
        <w:tabs>
          <w:tab w:val="num" w:pos="720"/>
        </w:tabs>
        <w:ind w:left="851" w:hanging="425"/>
        <w:jc w:val="both"/>
      </w:pPr>
      <w:r>
        <w:rPr>
          <w:lang w:val="en-US"/>
        </w:rPr>
        <w:t>CR</w:t>
      </w:r>
      <w:r>
        <w:t xml:space="preserve">З &gt; 70%; </w:t>
      </w:r>
      <w:r>
        <w:rPr>
          <w:lang w:val="en-US"/>
        </w:rPr>
        <w:t>HHI</w:t>
      </w:r>
      <w:r>
        <w:rPr>
          <w:u w:val="single"/>
        </w:rPr>
        <w:t xml:space="preserve"> </w:t>
      </w:r>
      <w:r>
        <w:t>&gt;</w:t>
      </w:r>
      <w:r>
        <w:rPr>
          <w:lang w:val="en-US"/>
        </w:rPr>
        <w:t xml:space="preserve"> 2000 – слабая конкурентная среда.</w:t>
      </w:r>
    </w:p>
    <w:p w:rsidR="008A3CD2" w:rsidRDefault="008A3CD2">
      <w:pPr>
        <w:pStyle w:val="a4"/>
        <w:jc w:val="both"/>
      </w:pPr>
    </w:p>
    <w:p w:rsidR="008A3CD2" w:rsidRDefault="008A3CD2">
      <w:pPr>
        <w:pStyle w:val="a4"/>
        <w:jc w:val="both"/>
      </w:pPr>
      <w:r>
        <w:t xml:space="preserve">В отечественной практике до недавнего времени использовался только один показатель концентрации – доля отдельного производства на рынке продаж. Закон РФ о конкуренции и ограничении монополистической деятельности на товарных рынках, был принят 22 марта 1991года. В соответствии с ним антимонополистическая политика проводилась через антимонополистический комитет, который в 1998году был преобразован в антимонополистическое министерство. Ключевым определением в этом законе является понятие предпринимателя и хозяйствующего субъекта. В соответствии со статьей 4 этого закона определена доля предприятия на рынке: если она не превышает 35%, то его положение не может быть признано доминирующим. В этот закон позднее были внесены изменения и дополнения, согласно их безусловным монополистом считается предприятие контролирующие 65 и более процентов товарного рынка (а раньше было 35%). В диапазоне от 35 до 65% также предприятие может быть признано монополистом, но для этого нужно доказать, что оно занимает доминантное положение на рынке. При этом надо учесть, что сам факт доминантного положения не наказуем. Антимонопольные органы преследуют не за доминирующее положение на рынке, а за злоупотребление этим положением. </w:t>
      </w:r>
    </w:p>
    <w:p w:rsidR="008A3CD2" w:rsidRDefault="008A3CD2">
      <w:pPr>
        <w:pStyle w:val="a4"/>
        <w:jc w:val="both"/>
      </w:pPr>
      <w:r>
        <w:t>Для промышленности России характерно высокая степень концентрации производства. Число промышленных монополистов включенных в федеральный список (государственный реестр) составил 1993году – 545 предприятий; 94году – 499 предприятий; 95г. – 487 предприятий такие наиболее монополизированные отрасли как черная металлургия, машиностроение, цветная металлургия и так далее.</w:t>
      </w:r>
    </w:p>
    <w:p w:rsidR="008A3CD2" w:rsidRDefault="008A3CD2">
      <w:pPr>
        <w:pStyle w:val="a4"/>
        <w:jc w:val="both"/>
      </w:pPr>
      <w:r>
        <w:t>Для экономики России характерны следующие модели монополизма:</w:t>
      </w:r>
    </w:p>
    <w:p w:rsidR="008A3CD2" w:rsidRDefault="008A3CD2">
      <w:pPr>
        <w:pStyle w:val="a4"/>
        <w:jc w:val="both"/>
      </w:pPr>
      <w:r>
        <w:t>1. Локальный монополизм, в масштабах региональных товарных рынков, например, предприятия по переработке сельскохозяйственной продукции.</w:t>
      </w:r>
    </w:p>
    <w:p w:rsidR="008A3CD2" w:rsidRDefault="008A3CD2">
      <w:pPr>
        <w:pStyle w:val="a4"/>
        <w:jc w:val="both"/>
      </w:pPr>
      <w:r>
        <w:t>2. Олигополия, наличие на рынке нескольких предприятий, которые делят между собой рынок, например, производство легковых автомобилей.</w:t>
      </w:r>
    </w:p>
    <w:p w:rsidR="008A3CD2" w:rsidRDefault="008A3CD2">
      <w:pPr>
        <w:pStyle w:val="a4"/>
        <w:jc w:val="both"/>
      </w:pPr>
      <w:r>
        <w:t>3. Наличие на товарном рынке одного доминирующего предприятия естественного монополизма, например: газо и энергоснабжение.</w:t>
      </w:r>
    </w:p>
    <w:p w:rsidR="008A3CD2" w:rsidRDefault="008A3CD2">
      <w:pPr>
        <w:pStyle w:val="a4"/>
        <w:jc w:val="both"/>
      </w:pPr>
      <w:r>
        <w:t>4. Наличие слабо концентрированных отраслей, особенно в сфере обслуживания, например, розничная торговля.</w:t>
      </w:r>
    </w:p>
    <w:p w:rsidR="008A3CD2" w:rsidRDefault="008A3CD2">
      <w:pPr>
        <w:pStyle w:val="a4"/>
        <w:jc w:val="both"/>
      </w:pPr>
      <w:r>
        <w:t>Недостатками действующего антимонопольного законодательства в России  являются:</w:t>
      </w:r>
    </w:p>
    <w:p w:rsidR="008A3CD2" w:rsidRDefault="008A3CD2" w:rsidP="008A3CD2">
      <w:pPr>
        <w:pStyle w:val="a4"/>
        <w:numPr>
          <w:ilvl w:val="0"/>
          <w:numId w:val="28"/>
        </w:numPr>
        <w:jc w:val="both"/>
      </w:pPr>
      <w:r>
        <w:t>неразработана система объективных показателей уровня концентрации;</w:t>
      </w:r>
    </w:p>
    <w:p w:rsidR="008A3CD2" w:rsidRDefault="008A3CD2" w:rsidP="008A3CD2">
      <w:pPr>
        <w:pStyle w:val="a4"/>
        <w:numPr>
          <w:ilvl w:val="0"/>
          <w:numId w:val="28"/>
        </w:numPr>
        <w:jc w:val="both"/>
      </w:pPr>
      <w:r>
        <w:t>недостаточны санкции за нарушение антимонопольного законодательства;</w:t>
      </w:r>
    </w:p>
    <w:p w:rsidR="008A3CD2" w:rsidRDefault="008A3CD2" w:rsidP="008A3CD2">
      <w:pPr>
        <w:pStyle w:val="a4"/>
        <w:numPr>
          <w:ilvl w:val="0"/>
          <w:numId w:val="28"/>
        </w:numPr>
        <w:jc w:val="both"/>
      </w:pPr>
      <w:r>
        <w:t>нет четкой ясности в государственной политике в отношении монополистов;</w:t>
      </w:r>
    </w:p>
    <w:p w:rsidR="008A3CD2" w:rsidRDefault="008A3CD2" w:rsidP="008A3CD2">
      <w:pPr>
        <w:pStyle w:val="a4"/>
        <w:numPr>
          <w:ilvl w:val="0"/>
          <w:numId w:val="28"/>
        </w:numPr>
        <w:jc w:val="both"/>
      </w:pPr>
      <w:r>
        <w:t>неучтен опыт законодательства западных государств.</w:t>
      </w:r>
    </w:p>
    <w:p w:rsidR="008A3CD2" w:rsidRDefault="008A3CD2">
      <w:pPr>
        <w:pStyle w:val="a4"/>
        <w:ind w:left="851" w:firstLine="0"/>
        <w:jc w:val="both"/>
      </w:pPr>
    </w:p>
    <w:p w:rsidR="008A3CD2" w:rsidRDefault="008A3CD2">
      <w:pPr>
        <w:pStyle w:val="a4"/>
        <w:ind w:firstLine="900"/>
        <w:jc w:val="both"/>
        <w:rPr>
          <w:b/>
        </w:rPr>
      </w:pPr>
      <w:r>
        <w:rPr>
          <w:b/>
        </w:rPr>
        <w:t>3.4. Концентрация и диверсификация производства.</w:t>
      </w:r>
    </w:p>
    <w:p w:rsidR="008A3CD2" w:rsidRDefault="008A3CD2">
      <w:pPr>
        <w:pStyle w:val="a4"/>
        <w:ind w:left="851" w:firstLine="0"/>
        <w:jc w:val="both"/>
        <w:rPr>
          <w:b/>
        </w:rPr>
      </w:pPr>
    </w:p>
    <w:p w:rsidR="008A3CD2" w:rsidRDefault="008A3CD2">
      <w:pPr>
        <w:pStyle w:val="a4"/>
        <w:jc w:val="both"/>
      </w:pPr>
      <w:r>
        <w:t>Диверсификация производства является одной из самых сложных форм развития концентрации. Она означает одновременное развитие несвязанных  друг с  другом видов производства, расширение номенклатуры и ассортимента производственной продукции.</w:t>
      </w:r>
    </w:p>
    <w:p w:rsidR="008A3CD2" w:rsidRDefault="008A3CD2">
      <w:pPr>
        <w:pStyle w:val="a4"/>
        <w:jc w:val="both"/>
      </w:pPr>
      <w:r>
        <w:t>Различают 3 вида интеграции:</w:t>
      </w:r>
    </w:p>
    <w:p w:rsidR="008A3CD2" w:rsidRDefault="008A3CD2" w:rsidP="008A3CD2">
      <w:pPr>
        <w:pStyle w:val="a4"/>
        <w:numPr>
          <w:ilvl w:val="0"/>
          <w:numId w:val="23"/>
        </w:numPr>
        <w:jc w:val="both"/>
      </w:pPr>
      <w:r>
        <w:t>горизонтальная интеграция, когда объединяются фирмы производящие однотипную продукцию; например: производство кондитерских изделий;</w:t>
      </w:r>
    </w:p>
    <w:p w:rsidR="008A3CD2" w:rsidRDefault="008A3CD2" w:rsidP="008A3CD2">
      <w:pPr>
        <w:pStyle w:val="a4"/>
        <w:numPr>
          <w:ilvl w:val="0"/>
          <w:numId w:val="23"/>
        </w:numPr>
        <w:jc w:val="both"/>
      </w:pPr>
      <w:r>
        <w:t>вертикальная интеграция, охватывает предприятия, которые связаны единой производственно-бытовой цепочкой, например, в рамках агропромышленной фирмы;</w:t>
      </w:r>
    </w:p>
    <w:p w:rsidR="008A3CD2" w:rsidRDefault="00AE4333">
      <w:pPr>
        <w:pStyle w:val="a4"/>
        <w:ind w:firstLine="0"/>
        <w:jc w:val="both"/>
      </w:pPr>
      <w:r>
        <w:pict>
          <v:line id="_x0000_s1161" style="position:absolute;left:0;text-align:left;flip:y;z-index:251144192" from="145.45pt,8.35pt" to="145.45pt,22.75pt" o:allowincell="f"/>
        </w:pict>
      </w:r>
      <w:r>
        <w:pict>
          <v:line id="_x0000_s1162" style="position:absolute;left:0;text-align:left;flip:x;z-index:251145216" from="66.25pt,8.35pt" to="145.45pt,8.35pt" o:allowincell="f"/>
        </w:pict>
      </w:r>
      <w:r>
        <w:pict>
          <v:line id="_x0000_s1159" style="position:absolute;left:0;text-align:left;z-index:251142144" from="66.25pt,8.35pt" to="66.25pt,22.75pt" o:allowincell="f"/>
        </w:pict>
      </w:r>
    </w:p>
    <w:p w:rsidR="008A3CD2" w:rsidRDefault="00AE4333">
      <w:pPr>
        <w:pStyle w:val="a4"/>
        <w:jc w:val="both"/>
      </w:pPr>
      <w:r>
        <w:pict>
          <v:line id="_x0000_s1179" style="position:absolute;left:0;text-align:left;z-index:251162624" from="174.25pt,6.05pt" to="174.25pt,92.45pt" o:allowincell="f"/>
        </w:pict>
      </w:r>
      <w:r>
        <w:pict>
          <v:line id="_x0000_s1178" style="position:absolute;left:0;text-align:left;z-index:251161600" from="145.45pt,6.05pt" to="174.25pt,6.05pt" o:allowincell="f"/>
        </w:pict>
      </w:r>
      <w:r>
        <w:pict>
          <v:line id="_x0000_s1175" style="position:absolute;left:0;text-align:left;z-index:251158528" from="80.65pt,13.25pt" to="80.65pt,27.65pt" o:allowincell="f"/>
        </w:pict>
      </w:r>
      <w:r>
        <w:pict>
          <v:line id="_x0000_s1160" style="position:absolute;left:0;text-align:left;z-index:251143168" from="66.25pt,13.25pt" to="145.45pt,13.25pt" o:allowincell="f"/>
        </w:pict>
      </w:r>
      <w:r w:rsidR="008A3CD2">
        <w:t xml:space="preserve">         виноградство</w:t>
      </w:r>
    </w:p>
    <w:p w:rsidR="008A3CD2" w:rsidRDefault="008A3CD2">
      <w:pPr>
        <w:pStyle w:val="a4"/>
        <w:jc w:val="both"/>
      </w:pPr>
    </w:p>
    <w:p w:rsidR="008A3CD2" w:rsidRDefault="00AE4333">
      <w:pPr>
        <w:pStyle w:val="a4"/>
        <w:ind w:firstLine="0"/>
        <w:jc w:val="both"/>
      </w:pPr>
      <w:r>
        <w:pict>
          <v:line id="_x0000_s1166" style="position:absolute;left:0;text-align:left;flip:x;z-index:251149312" from="66.25pt,.05pt" to="138.25pt,.05pt" o:allowincell="f"/>
        </w:pict>
      </w:r>
      <w:r>
        <w:pict>
          <v:line id="_x0000_s1165" style="position:absolute;left:0;text-align:left;flip:y;z-index:251148288" from="138.25pt,.05pt" to="138.25pt,14.45pt" o:allowincell="f"/>
        </w:pict>
      </w:r>
      <w:r>
        <w:pict>
          <v:line id="_x0000_s1163" style="position:absolute;left:0;text-align:left;z-index:251146240" from="66.25pt,.05pt" to="66.25pt,14.45pt" o:allowincell="f"/>
        </w:pict>
      </w:r>
      <w:r w:rsidR="008A3CD2">
        <w:t xml:space="preserve">                       переработка</w:t>
      </w:r>
    </w:p>
    <w:p w:rsidR="008A3CD2" w:rsidRDefault="00AE4333">
      <w:pPr>
        <w:pStyle w:val="a4"/>
        <w:ind w:firstLine="0"/>
        <w:jc w:val="both"/>
      </w:pPr>
      <w:r>
        <w:pict>
          <v:line id="_x0000_s1176" style="position:absolute;left:0;text-align:left;z-index:251159552" from="80.65pt,.65pt" to="80.65pt,15.05pt" o:allowincell="f"/>
        </w:pict>
      </w:r>
      <w:r>
        <w:pict>
          <v:line id="_x0000_s1164" style="position:absolute;left:0;text-align:left;z-index:251147264" from="66.25pt,.65pt" to="138.25pt,.65pt" o:allowincell="f"/>
        </w:pict>
      </w:r>
    </w:p>
    <w:p w:rsidR="008A3CD2" w:rsidRDefault="00AE4333">
      <w:pPr>
        <w:pStyle w:val="a4"/>
        <w:jc w:val="both"/>
      </w:pPr>
      <w:r>
        <w:pict>
          <v:line id="_x0000_s1170" style="position:absolute;left:0;text-align:left;flip:x;z-index:251153408" from="66.25pt,1.25pt" to="159.85pt,1.25pt" o:allowincell="f"/>
        </w:pict>
      </w:r>
      <w:r>
        <w:pict>
          <v:line id="_x0000_s1169" style="position:absolute;left:0;text-align:left;flip:y;z-index:251152384" from="159.85pt,1.25pt" to="159.85pt,15.65pt" o:allowincell="f"/>
        </w:pict>
      </w:r>
      <w:r>
        <w:pict>
          <v:line id="_x0000_s1167" style="position:absolute;left:0;text-align:left;z-index:251150336" from="66.25pt,1.25pt" to="66.25pt,15.65pt" o:allowincell="f"/>
        </w:pict>
      </w:r>
      <w:r w:rsidR="008A3CD2">
        <w:t xml:space="preserve">         транспортировка </w:t>
      </w:r>
    </w:p>
    <w:p w:rsidR="008A3CD2" w:rsidRDefault="00AE4333">
      <w:pPr>
        <w:pStyle w:val="a4"/>
        <w:jc w:val="both"/>
      </w:pPr>
      <w:r>
        <w:pict>
          <v:line id="_x0000_s1177" style="position:absolute;left:0;text-align:left;z-index:251160576" from="80.65pt,1.85pt" to="80.65pt,16.25pt" o:allowincell="f"/>
        </w:pict>
      </w:r>
      <w:r>
        <w:pict>
          <v:line id="_x0000_s1168" style="position:absolute;left:0;text-align:left;z-index:251151360" from="66.25pt,1.85pt" to="159.85pt,1.85pt" o:allowincell="f"/>
        </w:pict>
      </w:r>
      <w:r w:rsidR="008A3CD2">
        <w:t xml:space="preserve"> </w:t>
      </w:r>
    </w:p>
    <w:p w:rsidR="008A3CD2" w:rsidRDefault="00AE4333">
      <w:pPr>
        <w:pStyle w:val="a4"/>
        <w:jc w:val="both"/>
      </w:pPr>
      <w:r>
        <w:pict>
          <v:line id="_x0000_s1180" style="position:absolute;left:0;text-align:left;flip:x;z-index:251163648" from="102.25pt,9.65pt" to="174.25pt,9.65pt" o:allowincell="f"/>
        </w:pict>
      </w:r>
      <w:r>
        <w:pict>
          <v:line id="_x0000_s1174" style="position:absolute;left:0;text-align:left;flip:x;z-index:251157504" from="66.25pt,2.45pt" to="102.25pt,2.45pt" o:allowincell="f"/>
        </w:pict>
      </w:r>
      <w:r>
        <w:pict>
          <v:line id="_x0000_s1173" style="position:absolute;left:0;text-align:left;flip:y;z-index:251156480" from="102.25pt,2.45pt" to="102.25pt,16.85pt" o:allowincell="f"/>
        </w:pict>
      </w:r>
      <w:r>
        <w:pict>
          <v:line id="_x0000_s1171" style="position:absolute;left:0;text-align:left;z-index:251154432" from="66.25pt,2.45pt" to="66.25pt,16.85pt" o:allowincell="f"/>
        </w:pict>
      </w:r>
      <w:r w:rsidR="008A3CD2">
        <w:t xml:space="preserve">         сбыт</w:t>
      </w:r>
    </w:p>
    <w:p w:rsidR="008A3CD2" w:rsidRDefault="00AE4333">
      <w:pPr>
        <w:pStyle w:val="a4"/>
        <w:jc w:val="both"/>
      </w:pPr>
      <w:r>
        <w:pict>
          <v:line id="_x0000_s1172" style="position:absolute;left:0;text-align:left;z-index:251155456" from="66.25pt,3.05pt" to="102.25pt,3.05pt" o:allowincell="f"/>
        </w:pict>
      </w:r>
      <w:r w:rsidR="008A3CD2">
        <w:t xml:space="preserve">                               </w:t>
      </w:r>
    </w:p>
    <w:p w:rsidR="008A3CD2" w:rsidRDefault="008A3CD2">
      <w:pPr>
        <w:pStyle w:val="a4"/>
        <w:jc w:val="both"/>
      </w:pPr>
    </w:p>
    <w:p w:rsidR="008A3CD2" w:rsidRDefault="008A3CD2" w:rsidP="008A3CD2">
      <w:pPr>
        <w:pStyle w:val="a4"/>
        <w:numPr>
          <w:ilvl w:val="0"/>
          <w:numId w:val="23"/>
        </w:numPr>
        <w:jc w:val="both"/>
      </w:pPr>
      <w:r>
        <w:t>смешанная форма организации производства;  например: может осуществляться по следующей схеме:</w:t>
      </w:r>
    </w:p>
    <w:p w:rsidR="008A3CD2" w:rsidRDefault="008A3CD2">
      <w:pPr>
        <w:pStyle w:val="a4"/>
        <w:ind w:firstLine="0"/>
        <w:jc w:val="center"/>
        <w:rPr>
          <w:caps/>
        </w:rPr>
      </w:pPr>
      <w:r>
        <w:rPr>
          <w:caps/>
        </w:rPr>
        <w:t>Концерн</w:t>
      </w:r>
    </w:p>
    <w:p w:rsidR="008A3CD2" w:rsidRDefault="00AE4333">
      <w:pPr>
        <w:pStyle w:val="a4"/>
        <w:ind w:firstLine="0"/>
        <w:jc w:val="both"/>
        <w:rPr>
          <w:caps/>
        </w:rPr>
      </w:pPr>
      <w:r>
        <w:rPr>
          <w:caps/>
        </w:rPr>
        <w:pict>
          <v:line id="_x0000_s1198" style="position:absolute;left:0;text-align:left;flip:x;z-index:251180032" from="195.85pt,12.05pt" to="246.25pt,12.05pt" o:allowincell="f"/>
        </w:pict>
      </w:r>
      <w:r>
        <w:rPr>
          <w:caps/>
        </w:rPr>
        <w:pict>
          <v:line id="_x0000_s1197" style="position:absolute;left:0;text-align:left;flip:y;z-index:251179008" from="246.25pt,12.05pt" to="246.25pt,26.45pt" o:allowincell="f"/>
        </w:pict>
      </w:r>
      <w:r>
        <w:rPr>
          <w:caps/>
        </w:rPr>
        <w:pict>
          <v:line id="_x0000_s1195" style="position:absolute;left:0;text-align:left;z-index:251176960" from="195.85pt,12.05pt" to="195.85pt,26.45pt" o:allowincell="f"/>
        </w:pict>
      </w:r>
      <w:r>
        <w:rPr>
          <w:caps/>
        </w:rPr>
        <w:pict>
          <v:line id="_x0000_s1186" style="position:absolute;left:0;text-align:left;flip:x;z-index:251167744" from="37.45pt,12.05pt" to="138.25pt,12.05pt" o:allowincell="f"/>
        </w:pict>
      </w:r>
      <w:r>
        <w:rPr>
          <w:caps/>
        </w:rPr>
        <w:pict>
          <v:line id="_x0000_s1185" style="position:absolute;left:0;text-align:left;flip:y;z-index:251166720" from="138.25pt,12.05pt" to="138.25pt,26.45pt" o:allowincell="f"/>
        </w:pict>
      </w:r>
      <w:r>
        <w:rPr>
          <w:caps/>
        </w:rPr>
        <w:pict>
          <v:line id="_x0000_s1183" style="position:absolute;left:0;text-align:left;z-index:251164672" from="37.45pt,12.05pt" to="37.45pt,26.45pt" o:allowincell="f"/>
        </w:pict>
      </w:r>
    </w:p>
    <w:p w:rsidR="008A3CD2" w:rsidRDefault="00AE4333">
      <w:pPr>
        <w:pStyle w:val="a4"/>
        <w:jc w:val="both"/>
      </w:pPr>
      <w:r>
        <w:pict>
          <v:line id="_x0000_s1210" style="position:absolute;left:0;text-align:left;flip:y;z-index:251192320" from="80.65pt,12.65pt" to="80.65pt,27.05pt" o:allowincell="f"/>
        </w:pict>
      </w:r>
      <w:r>
        <w:pict>
          <v:line id="_x0000_s1206" style="position:absolute;left:0;text-align:left;z-index:251188224" from="217.45pt,12.65pt" to="217.45pt,27.05pt" o:allowincell="f"/>
        </w:pict>
      </w:r>
      <w:r>
        <w:pict>
          <v:line id="_x0000_s1205" style="position:absolute;left:0;text-align:left;z-index:251187200" from="138.25pt,5.45pt" to="195.85pt,5.45pt" o:allowincell="f"/>
        </w:pict>
      </w:r>
      <w:r>
        <w:pict>
          <v:line id="_x0000_s1196" style="position:absolute;left:0;text-align:left;z-index:251177984" from="195.85pt,12.65pt" to="246.25pt,12.65pt" o:allowincell="f"/>
        </w:pict>
      </w:r>
      <w:r>
        <w:pict>
          <v:line id="_x0000_s1184" style="position:absolute;left:0;text-align:left;z-index:251165696" from="37.45pt,12.65pt" to="138.25pt,12.65pt" o:allowincell="f"/>
        </w:pict>
      </w:r>
      <w:r w:rsidR="008A3CD2">
        <w:t>машиностроение                          отели</w:t>
      </w:r>
    </w:p>
    <w:p w:rsidR="008A3CD2" w:rsidRDefault="00AE4333">
      <w:pPr>
        <w:pStyle w:val="a4"/>
        <w:jc w:val="both"/>
      </w:pPr>
      <w:r>
        <w:pict>
          <v:line id="_x0000_s1199" style="position:absolute;left:0;text-align:left;z-index:251181056" from="195.85pt,13.25pt" to="195.85pt,27.65pt" o:allowincell="f"/>
        </w:pict>
      </w:r>
      <w:r>
        <w:pict>
          <v:line id="_x0000_s1190" style="position:absolute;left:0;text-align:left;flip:x;z-index:251171840" from="37.45pt,13.25pt" to="152.65pt,13.25pt" o:allowincell="f"/>
        </w:pict>
      </w:r>
      <w:r>
        <w:pict>
          <v:line id="_x0000_s1189" style="position:absolute;left:0;text-align:left;flip:y;z-index:251170816" from="152.65pt,13.25pt" to="152.65pt,27.65pt" o:allowincell="f"/>
        </w:pict>
      </w:r>
      <w:r>
        <w:pict>
          <v:line id="_x0000_s1187" style="position:absolute;left:0;text-align:left;z-index:251168768" from="37.45pt,13.25pt" to="37.45pt,27.65pt" o:allowincell="f"/>
        </w:pict>
      </w:r>
    </w:p>
    <w:p w:rsidR="008A3CD2" w:rsidRDefault="00AE4333">
      <w:pPr>
        <w:pStyle w:val="a4"/>
        <w:jc w:val="both"/>
      </w:pPr>
      <w:r>
        <w:rPr>
          <w:noProof/>
          <w:sz w:val="20"/>
        </w:rPr>
        <w:pict>
          <v:rect id="_x0000_s1931" style="position:absolute;left:0;text-align:left;margin-left:196.05pt;margin-top:.15pt;width:90pt;height:18pt;z-index:251922432" o:allowincell="f">
            <v:textbox style="mso-next-textbox:#_x0000_s1931">
              <w:txbxContent>
                <w:p w:rsidR="008A3CD2" w:rsidRDefault="008A3CD2">
                  <w:r>
                    <w:t>бензоколонки</w:t>
                  </w:r>
                </w:p>
              </w:txbxContent>
            </v:textbox>
          </v:rect>
        </w:pict>
      </w:r>
      <w:r>
        <w:pict>
          <v:line id="_x0000_s1200" style="position:absolute;left:0;text-align:left;flip:y;z-index:251182080" from="277.05pt,.15pt" to="277.05pt,14.55pt" o:allowincell="f"/>
        </w:pict>
      </w:r>
      <w:r w:rsidR="008A3CD2">
        <w:t>мебельный комбинат                  бензоколонки</w:t>
      </w:r>
    </w:p>
    <w:p w:rsidR="008A3CD2" w:rsidRDefault="00AE4333">
      <w:pPr>
        <w:pStyle w:val="a4"/>
        <w:jc w:val="both"/>
      </w:pPr>
      <w:r>
        <w:pict>
          <v:line id="_x0000_s1209" style="position:absolute;left:0;text-align:left;flip:y;z-index:251191296" from="80.65pt,.05pt" to="80.65pt,14.45pt" o:allowincell="f"/>
        </w:pict>
      </w:r>
      <w:r>
        <w:pict>
          <v:line id="_x0000_s1207" style="position:absolute;left:0;text-align:left;z-index:251189248" from="217.45pt,.05pt" to="217.45pt,14.45pt" o:allowincell="f"/>
        </w:pict>
      </w:r>
      <w:r>
        <w:pict>
          <v:line id="_x0000_s1188" style="position:absolute;left:0;text-align:left;z-index:251169792" from="37.45pt,.05pt" to="152.65pt,.05pt" o:allowincell="f"/>
        </w:pict>
      </w:r>
    </w:p>
    <w:p w:rsidR="008A3CD2" w:rsidRDefault="00AE4333">
      <w:pPr>
        <w:pStyle w:val="a4"/>
        <w:jc w:val="both"/>
      </w:pPr>
      <w:r>
        <w:pict>
          <v:line id="_x0000_s1208" style="position:absolute;left:0;text-align:left;flip:x;z-index:251190272" from="109.45pt,7.85pt" to="167.05pt,7.85pt" o:allowincell="f"/>
        </w:pict>
      </w:r>
      <w:r>
        <w:pict>
          <v:line id="_x0000_s1204" style="position:absolute;left:0;text-align:left;z-index:251186176" from="167.05pt,.65pt" to="275.05pt,.65pt" o:allowincell="f"/>
        </w:pict>
      </w:r>
      <w:r>
        <w:pict>
          <v:line id="_x0000_s1201" style="position:absolute;left:0;text-align:left;z-index:251183104" from="167.05pt,.65pt" to="167.05pt,15.05pt" o:allowincell="f"/>
        </w:pict>
      </w:r>
      <w:r>
        <w:pict>
          <v:line id="_x0000_s1203" style="position:absolute;left:0;text-align:left;flip:y;z-index:251185152" from="275.05pt,.65pt" to="275.05pt,15.05pt" o:allowincell="f"/>
        </w:pict>
      </w:r>
      <w:r>
        <w:pict>
          <v:line id="_x0000_s1202" style="position:absolute;left:0;text-align:left;z-index:251184128" from="167.05pt,15.05pt" to="275.05pt,15.05pt" o:allowincell="f"/>
        </w:pict>
      </w:r>
      <w:r>
        <w:pict>
          <v:line id="_x0000_s1194" style="position:absolute;left:0;text-align:left;flip:x;z-index:251175936" from="59.05pt,.65pt" to="109.45pt,.65pt" o:allowincell="f"/>
        </w:pict>
      </w:r>
      <w:r>
        <w:pict>
          <v:line id="_x0000_s1193" style="position:absolute;left:0;text-align:left;flip:y;z-index:251174912" from="109.45pt,.65pt" to="109.45pt,15.05pt" o:allowincell="f"/>
        </w:pict>
      </w:r>
      <w:r>
        <w:pict>
          <v:line id="_x0000_s1192" style="position:absolute;left:0;text-align:left;z-index:251173888" from="59.05pt,15.05pt" to="109.45pt,15.05pt" o:allowincell="f"/>
        </w:pict>
      </w:r>
      <w:r>
        <w:pict>
          <v:line id="_x0000_s1191" style="position:absolute;left:0;text-align:left;z-index:251172864" from="59.05pt,.65pt" to="59.05pt,15.05pt" o:allowincell="f"/>
        </w:pict>
      </w:r>
      <w:r w:rsidR="008A3CD2">
        <w:t xml:space="preserve">           с/х                                 книгоиздание</w:t>
      </w:r>
    </w:p>
    <w:p w:rsidR="008A3CD2" w:rsidRDefault="008A3CD2">
      <w:pPr>
        <w:pStyle w:val="a4"/>
        <w:jc w:val="both"/>
      </w:pPr>
    </w:p>
    <w:p w:rsidR="008A3CD2" w:rsidRDefault="008A3CD2">
      <w:pPr>
        <w:pStyle w:val="a4"/>
      </w:pPr>
      <w:r>
        <w:t>Особенностью этой формы являются возможности перелива капитала из менее доходных отраслей в более доходные, в том числе и по сезонам.</w:t>
      </w:r>
    </w:p>
    <w:p w:rsidR="008A3CD2" w:rsidRDefault="008A3CD2">
      <w:pPr>
        <w:pStyle w:val="a4"/>
        <w:jc w:val="both"/>
      </w:pPr>
      <w:r>
        <w:t>До введения рыночной экономики в России, предприятия-монополисты занимались расширением деятельности по основному профилю. Это вело к дефициту товаров на рынках. С появлением рыночной экономики предприятия были вынуждены расширять сферу своей деятельности.</w:t>
      </w:r>
    </w:p>
    <w:p w:rsidR="008A3CD2" w:rsidRDefault="008A3CD2">
      <w:pPr>
        <w:pStyle w:val="a4"/>
        <w:jc w:val="both"/>
      </w:pPr>
      <w:r>
        <w:t>Диверсификация производства позволяет осуществить:</w:t>
      </w:r>
    </w:p>
    <w:p w:rsidR="008A3CD2" w:rsidRDefault="008A3CD2" w:rsidP="008A3CD2">
      <w:pPr>
        <w:pStyle w:val="a4"/>
        <w:numPr>
          <w:ilvl w:val="0"/>
          <w:numId w:val="29"/>
        </w:numPr>
        <w:jc w:val="both"/>
      </w:pPr>
      <w:r>
        <w:t>большую выживаемость любого хозяйствующего субъекта;</w:t>
      </w:r>
    </w:p>
    <w:p w:rsidR="008A3CD2" w:rsidRDefault="008A3CD2" w:rsidP="008A3CD2">
      <w:pPr>
        <w:pStyle w:val="a4"/>
        <w:numPr>
          <w:ilvl w:val="0"/>
          <w:numId w:val="29"/>
        </w:numPr>
        <w:jc w:val="both"/>
      </w:pPr>
      <w:r>
        <w:t>способствует более полному использованию ресурсов;</w:t>
      </w:r>
    </w:p>
    <w:p w:rsidR="008A3CD2" w:rsidRDefault="008A3CD2" w:rsidP="008A3CD2">
      <w:pPr>
        <w:pStyle w:val="a4"/>
        <w:numPr>
          <w:ilvl w:val="0"/>
          <w:numId w:val="29"/>
        </w:numPr>
        <w:jc w:val="both"/>
      </w:pPr>
      <w:r>
        <w:t>наиболее полно насыщать рынок  товарами и услугами;</w:t>
      </w:r>
    </w:p>
    <w:p w:rsidR="008A3CD2" w:rsidRDefault="008A3CD2" w:rsidP="008A3CD2">
      <w:pPr>
        <w:pStyle w:val="a4"/>
        <w:numPr>
          <w:ilvl w:val="0"/>
          <w:numId w:val="29"/>
        </w:numPr>
        <w:jc w:val="both"/>
      </w:pPr>
      <w:r>
        <w:t>способствует проведению в жизнь реальной антимонопольной политики; не на словах, а на деле.</w:t>
      </w:r>
    </w:p>
    <w:p w:rsidR="008A3CD2" w:rsidRDefault="008A3CD2">
      <w:pPr>
        <w:pStyle w:val="a4"/>
        <w:ind w:left="851" w:firstLine="0"/>
        <w:jc w:val="both"/>
      </w:pPr>
      <w:r>
        <w:t>Недостатки диверсификации:</w:t>
      </w:r>
    </w:p>
    <w:p w:rsidR="008A3CD2" w:rsidRDefault="008A3CD2" w:rsidP="008A3CD2">
      <w:pPr>
        <w:pStyle w:val="a4"/>
        <w:numPr>
          <w:ilvl w:val="0"/>
          <w:numId w:val="30"/>
        </w:numPr>
        <w:jc w:val="both"/>
      </w:pPr>
      <w:r>
        <w:t>непродуманная политика ведет к распылению средств</w:t>
      </w:r>
    </w:p>
    <w:p w:rsidR="008A3CD2" w:rsidRDefault="008A3CD2" w:rsidP="008A3CD2">
      <w:pPr>
        <w:pStyle w:val="a4"/>
        <w:numPr>
          <w:ilvl w:val="0"/>
          <w:numId w:val="30"/>
        </w:numPr>
        <w:jc w:val="both"/>
      </w:pPr>
      <w:r>
        <w:t>это может привести к ухудшению финансового положения и банкротству.</w:t>
      </w:r>
    </w:p>
    <w:p w:rsidR="008A3CD2" w:rsidRDefault="008A3CD2">
      <w:pPr>
        <w:pStyle w:val="a4"/>
        <w:jc w:val="both"/>
      </w:pPr>
    </w:p>
    <w:p w:rsidR="008A3CD2" w:rsidRDefault="008A3CD2">
      <w:pPr>
        <w:pStyle w:val="a4"/>
        <w:jc w:val="both"/>
        <w:rPr>
          <w:b/>
        </w:rPr>
      </w:pPr>
      <w:r>
        <w:rPr>
          <w:b/>
        </w:rPr>
        <w:t>Тема 4. Предпринимательская деятельность.</w:t>
      </w:r>
    </w:p>
    <w:p w:rsidR="008A3CD2" w:rsidRDefault="008A3CD2" w:rsidP="008A3CD2">
      <w:pPr>
        <w:pStyle w:val="a4"/>
        <w:numPr>
          <w:ilvl w:val="1"/>
          <w:numId w:val="29"/>
        </w:numPr>
        <w:jc w:val="both"/>
        <w:rPr>
          <w:b/>
        </w:rPr>
      </w:pPr>
      <w:r>
        <w:rPr>
          <w:b/>
        </w:rPr>
        <w:t>Предпринимательство: история возникновения, признаки и виды.</w:t>
      </w:r>
    </w:p>
    <w:p w:rsidR="008A3CD2" w:rsidRDefault="008A3CD2">
      <w:pPr>
        <w:pStyle w:val="a4"/>
        <w:ind w:left="851" w:firstLine="0"/>
        <w:jc w:val="both"/>
        <w:rPr>
          <w:b/>
        </w:rPr>
      </w:pPr>
    </w:p>
    <w:p w:rsidR="008A3CD2" w:rsidRDefault="008A3CD2">
      <w:pPr>
        <w:pStyle w:val="a4"/>
        <w:jc w:val="both"/>
      </w:pPr>
      <w:r>
        <w:t>История предпринимательства начинается со средних веков. С середины 16 века появляется акционерный капитал, и организуются акционерные общества. Первые акционерные компании возникли в сфере международной торговли. Самой первой была основана английская торговая компания для торговли с Россией (1554 год).</w:t>
      </w:r>
    </w:p>
    <w:p w:rsidR="008A3CD2" w:rsidRDefault="008A3CD2">
      <w:pPr>
        <w:pStyle w:val="a4"/>
        <w:jc w:val="both"/>
      </w:pPr>
      <w:r>
        <w:t>В 1600 году была создана английская, Ост-Индская торговая компания, в 1602 году голландская Ост-Индская компания, в конце 17 века возникли первые акционерные банки, в 1694 году на акционерных началах был создан английский банк, в 1695году банк Шотландии. В России первый коммерческий банк был создан в 1809 году. До этого кредитование осуществлялось через Императорский банк, до революции 1917года в России существовало около 100 банков, в Европе сотни банков. Только после 1861 года, в России, после отмены крепостного права началась реорганизация экономики. В 90-х годах прошлого столетия складывалась индустриальная основа экономики России, причем 2/3 всей промышленной продукции России производилось в акционерных паевых и других коллективных формах собственности, и только 1/3 промышленной продукции в единоличных частных фирмах. Некоторое оживление предпринимательской деятельности было в период Нэпа (1921 – 1926 года).</w:t>
      </w:r>
    </w:p>
    <w:p w:rsidR="008A3CD2" w:rsidRDefault="008A3CD2">
      <w:pPr>
        <w:pStyle w:val="a4"/>
        <w:jc w:val="both"/>
      </w:pPr>
      <w:r>
        <w:t>По мнению Й.Шумпетера предпринимательская деятельность охватывает 5 направлений:</w:t>
      </w:r>
    </w:p>
    <w:p w:rsidR="008A3CD2" w:rsidRDefault="008A3CD2" w:rsidP="008A3CD2">
      <w:pPr>
        <w:pStyle w:val="a4"/>
        <w:numPr>
          <w:ilvl w:val="0"/>
          <w:numId w:val="31"/>
        </w:numPr>
        <w:jc w:val="both"/>
      </w:pPr>
      <w:r>
        <w:t>изготовление нового блага или создание нового качества старого блага</w:t>
      </w:r>
    </w:p>
    <w:p w:rsidR="008A3CD2" w:rsidRDefault="008A3CD2" w:rsidP="008A3CD2">
      <w:pPr>
        <w:pStyle w:val="a4"/>
        <w:numPr>
          <w:ilvl w:val="0"/>
          <w:numId w:val="31"/>
        </w:numPr>
        <w:jc w:val="both"/>
      </w:pPr>
      <w:r>
        <w:t>внедрение нового метода производства</w:t>
      </w:r>
    </w:p>
    <w:p w:rsidR="008A3CD2" w:rsidRDefault="008A3CD2" w:rsidP="008A3CD2">
      <w:pPr>
        <w:pStyle w:val="a4"/>
        <w:numPr>
          <w:ilvl w:val="0"/>
          <w:numId w:val="31"/>
        </w:numPr>
        <w:jc w:val="both"/>
      </w:pPr>
      <w:r>
        <w:t>освоение нового рынка сбыта</w:t>
      </w:r>
    </w:p>
    <w:p w:rsidR="008A3CD2" w:rsidRDefault="008A3CD2" w:rsidP="008A3CD2">
      <w:pPr>
        <w:pStyle w:val="a4"/>
        <w:numPr>
          <w:ilvl w:val="0"/>
          <w:numId w:val="31"/>
        </w:numPr>
        <w:jc w:val="both"/>
      </w:pPr>
      <w:r>
        <w:t>получение нового источника сырья или полуфабрикатов</w:t>
      </w:r>
    </w:p>
    <w:p w:rsidR="008A3CD2" w:rsidRDefault="008A3CD2" w:rsidP="008A3CD2">
      <w:pPr>
        <w:pStyle w:val="a4"/>
        <w:numPr>
          <w:ilvl w:val="0"/>
          <w:numId w:val="31"/>
        </w:numPr>
        <w:jc w:val="both"/>
      </w:pPr>
      <w:r>
        <w:t>проведение реорганизации производства с помощью новых технологий</w:t>
      </w:r>
    </w:p>
    <w:p w:rsidR="008A3CD2" w:rsidRDefault="008A3CD2">
      <w:pPr>
        <w:pStyle w:val="a4"/>
        <w:jc w:val="both"/>
      </w:pPr>
      <w:r>
        <w:t>Только в этом случае деятельность может быть признана предпринимательской (а во всех других случаях просто управленческой).</w:t>
      </w:r>
    </w:p>
    <w:p w:rsidR="008A3CD2" w:rsidRDefault="008A3CD2">
      <w:pPr>
        <w:pStyle w:val="a4"/>
        <w:jc w:val="both"/>
      </w:pPr>
      <w:r>
        <w:t>Французский экономист Ж.ан-Батист Сэй, определил предпринимателя как «экономического агента, комбинирующего факторами производства», потому что в принципе эта деятельность не связана с какой-либо формой собственности, так как комбинировать факторами производства можно и на заемные средства.</w:t>
      </w:r>
    </w:p>
    <w:p w:rsidR="008A3CD2" w:rsidRDefault="008A3CD2">
      <w:pPr>
        <w:pStyle w:val="a4"/>
        <w:jc w:val="both"/>
      </w:pPr>
      <w:r>
        <w:t xml:space="preserve">Одной из главных особенностей предпринимательской деятельности является риск. </w:t>
      </w:r>
      <w:r>
        <w:rPr>
          <w:i/>
        </w:rPr>
        <w:t xml:space="preserve">Риск – </w:t>
      </w:r>
      <w:r>
        <w:t>вероятность убытков или недополучения доходов, по сравнению с вариантами, предусмотренными планом.</w:t>
      </w:r>
    </w:p>
    <w:p w:rsidR="008A3CD2" w:rsidRDefault="008A3CD2">
      <w:pPr>
        <w:pStyle w:val="a4"/>
        <w:jc w:val="both"/>
        <w:rPr>
          <w:rFonts w:ascii="Lucida Console" w:hAnsi="Lucida Console"/>
        </w:rPr>
      </w:pPr>
      <w:r>
        <w:t>Возможны следующие виды рисков:</w:t>
      </w:r>
    </w:p>
    <w:p w:rsidR="008A3CD2" w:rsidRDefault="008A3CD2" w:rsidP="008A3CD2">
      <w:pPr>
        <w:pStyle w:val="a4"/>
        <w:numPr>
          <w:ilvl w:val="0"/>
          <w:numId w:val="142"/>
        </w:numPr>
        <w:jc w:val="both"/>
      </w:pPr>
      <w:r>
        <w:t>Производственный</w:t>
      </w:r>
    </w:p>
    <w:p w:rsidR="008A3CD2" w:rsidRDefault="008A3CD2" w:rsidP="008A3CD2">
      <w:pPr>
        <w:pStyle w:val="a4"/>
        <w:numPr>
          <w:ilvl w:val="0"/>
          <w:numId w:val="142"/>
        </w:numPr>
        <w:jc w:val="both"/>
      </w:pPr>
      <w:r>
        <w:t>Коммерческий</w:t>
      </w:r>
    </w:p>
    <w:p w:rsidR="008A3CD2" w:rsidRDefault="008A3CD2" w:rsidP="008A3CD2">
      <w:pPr>
        <w:pStyle w:val="a4"/>
        <w:numPr>
          <w:ilvl w:val="0"/>
          <w:numId w:val="142"/>
        </w:numPr>
        <w:jc w:val="both"/>
      </w:pPr>
      <w:r>
        <w:t>Финансовый</w:t>
      </w:r>
    </w:p>
    <w:p w:rsidR="008A3CD2" w:rsidRDefault="008A3CD2" w:rsidP="008A3CD2">
      <w:pPr>
        <w:pStyle w:val="a4"/>
        <w:numPr>
          <w:ilvl w:val="0"/>
          <w:numId w:val="142"/>
        </w:numPr>
        <w:jc w:val="both"/>
      </w:pPr>
      <w:r>
        <w:t>Кредитный и т.д.</w:t>
      </w:r>
    </w:p>
    <w:p w:rsidR="008A3CD2" w:rsidRDefault="008A3CD2">
      <w:pPr>
        <w:pStyle w:val="a4"/>
        <w:jc w:val="both"/>
      </w:pPr>
      <w:r>
        <w:t>Любая предпринимательская деятельность в условиях цивилизованного рынка связана со страхованием. Для этого необходимо измерить риск. Это можно сделать различными способами:</w:t>
      </w:r>
    </w:p>
    <w:p w:rsidR="008A3CD2" w:rsidRDefault="008A3CD2" w:rsidP="008A3CD2">
      <w:pPr>
        <w:pStyle w:val="a4"/>
        <w:numPr>
          <w:ilvl w:val="0"/>
          <w:numId w:val="143"/>
        </w:numPr>
        <w:jc w:val="both"/>
      </w:pPr>
      <w:r>
        <w:rPr>
          <w:u w:val="single"/>
        </w:rPr>
        <w:t xml:space="preserve">Статистическим </w:t>
      </w:r>
      <w:r>
        <w:t>– в результате анализа предыдущих процессов</w:t>
      </w:r>
    </w:p>
    <w:p w:rsidR="008A3CD2" w:rsidRDefault="008A3CD2" w:rsidP="008A3CD2">
      <w:pPr>
        <w:pStyle w:val="a4"/>
        <w:numPr>
          <w:ilvl w:val="0"/>
          <w:numId w:val="143"/>
        </w:numPr>
        <w:jc w:val="both"/>
      </w:pPr>
      <w:r>
        <w:rPr>
          <w:u w:val="single"/>
        </w:rPr>
        <w:t xml:space="preserve">Экспертным </w:t>
      </w:r>
      <w:r>
        <w:t>– путем привлечения специалистов к их оценке</w:t>
      </w:r>
    </w:p>
    <w:p w:rsidR="008A3CD2" w:rsidRDefault="008A3CD2" w:rsidP="008A3CD2">
      <w:pPr>
        <w:pStyle w:val="a4"/>
        <w:numPr>
          <w:ilvl w:val="0"/>
          <w:numId w:val="143"/>
        </w:numPr>
        <w:jc w:val="both"/>
      </w:pPr>
      <w:r>
        <w:rPr>
          <w:u w:val="single"/>
        </w:rPr>
        <w:t>Расчетно</w:t>
      </w:r>
      <w:r>
        <w:t>-</w:t>
      </w:r>
      <w:r>
        <w:rPr>
          <w:u w:val="single"/>
        </w:rPr>
        <w:t xml:space="preserve">аналитическим </w:t>
      </w:r>
      <w:r>
        <w:t>– на базе материальных приемов</w:t>
      </w:r>
    </w:p>
    <w:p w:rsidR="008A3CD2" w:rsidRDefault="008A3CD2">
      <w:pPr>
        <w:pStyle w:val="a4"/>
        <w:jc w:val="both"/>
      </w:pPr>
      <w:r>
        <w:t>Современное предпринимательство отвечает 4 признакам:</w:t>
      </w:r>
    </w:p>
    <w:p w:rsidR="008A3CD2" w:rsidRDefault="008A3CD2" w:rsidP="008A3CD2">
      <w:pPr>
        <w:pStyle w:val="a4"/>
        <w:numPr>
          <w:ilvl w:val="0"/>
          <w:numId w:val="32"/>
        </w:numPr>
        <w:jc w:val="both"/>
      </w:pPr>
      <w:r>
        <w:t>наличие у субъектов определенной совокупности прав и свобод: а) по выбору вида хозяйственной деятельности; б) по выбору источников финансирования и доступов к ресурсам; в) по организации и управлением предприятием; г) по сбыту продукции и услуг;</w:t>
      </w:r>
    </w:p>
    <w:p w:rsidR="008A3CD2" w:rsidRDefault="008A3CD2" w:rsidP="008A3CD2">
      <w:pPr>
        <w:pStyle w:val="a4"/>
        <w:numPr>
          <w:ilvl w:val="0"/>
          <w:numId w:val="32"/>
        </w:numPr>
        <w:jc w:val="both"/>
      </w:pPr>
      <w:r>
        <w:t>наличие прав собственности на средства производства, произведенную продукцию и доход (то есть наличие частной собственности);</w:t>
      </w:r>
    </w:p>
    <w:p w:rsidR="008A3CD2" w:rsidRDefault="008A3CD2" w:rsidP="008A3CD2">
      <w:pPr>
        <w:pStyle w:val="a4"/>
        <w:numPr>
          <w:ilvl w:val="0"/>
          <w:numId w:val="32"/>
        </w:numPr>
        <w:jc w:val="both"/>
      </w:pPr>
      <w:r>
        <w:t>наличие определенной экономической среды и экономического климата, под которым понимают: а) самоуправление; б) свободу хозяйственного выбора; в) возможность инвестирования доходов;</w:t>
      </w:r>
    </w:p>
    <w:p w:rsidR="008A3CD2" w:rsidRDefault="008A3CD2" w:rsidP="008A3CD2">
      <w:pPr>
        <w:pStyle w:val="a4"/>
        <w:numPr>
          <w:ilvl w:val="0"/>
          <w:numId w:val="32"/>
        </w:numPr>
        <w:jc w:val="both"/>
      </w:pPr>
      <w:r>
        <w:t>наличие конкурентного режима хозяйствования.</w:t>
      </w:r>
    </w:p>
    <w:p w:rsidR="008A3CD2" w:rsidRDefault="008A3CD2">
      <w:pPr>
        <w:pStyle w:val="a4"/>
        <w:jc w:val="both"/>
      </w:pPr>
      <w:r>
        <w:t>Все виды предприятий по форме образования капитала делятся на:</w:t>
      </w:r>
    </w:p>
    <w:p w:rsidR="008A3CD2" w:rsidRDefault="008A3CD2" w:rsidP="008A3CD2">
      <w:pPr>
        <w:pStyle w:val="a4"/>
        <w:numPr>
          <w:ilvl w:val="0"/>
          <w:numId w:val="23"/>
        </w:numPr>
        <w:jc w:val="both"/>
      </w:pPr>
      <w:r>
        <w:t>малый бизнес, основан на частной собственности на средства производства или аренде,</w:t>
      </w:r>
    </w:p>
    <w:p w:rsidR="008A3CD2" w:rsidRDefault="008A3CD2" w:rsidP="008A3CD2">
      <w:pPr>
        <w:pStyle w:val="a4"/>
        <w:numPr>
          <w:ilvl w:val="0"/>
          <w:numId w:val="23"/>
        </w:numPr>
        <w:jc w:val="both"/>
      </w:pPr>
      <w:r>
        <w:t>совместное предпринимательство или партнерство, основанное на долевом капитале,</w:t>
      </w:r>
    </w:p>
    <w:p w:rsidR="008A3CD2" w:rsidRDefault="008A3CD2" w:rsidP="008A3CD2">
      <w:pPr>
        <w:pStyle w:val="a4"/>
        <w:numPr>
          <w:ilvl w:val="0"/>
          <w:numId w:val="23"/>
        </w:numPr>
        <w:jc w:val="both"/>
      </w:pPr>
      <w:r>
        <w:t>корпоративное предпринимательство, основанное на акционерном капитале</w:t>
      </w:r>
    </w:p>
    <w:p w:rsidR="008A3CD2" w:rsidRDefault="008A3CD2">
      <w:pPr>
        <w:pStyle w:val="a4"/>
        <w:jc w:val="both"/>
      </w:pPr>
      <w:r>
        <w:t xml:space="preserve">По средствам приложения капитала различают: </w:t>
      </w:r>
    </w:p>
    <w:p w:rsidR="008A3CD2" w:rsidRDefault="008A3CD2" w:rsidP="008A3CD2">
      <w:pPr>
        <w:pStyle w:val="a4"/>
        <w:numPr>
          <w:ilvl w:val="0"/>
          <w:numId w:val="23"/>
        </w:numPr>
        <w:jc w:val="both"/>
      </w:pPr>
      <w:r>
        <w:t>производственное предпринимательство, то есть непосредственно производство продукции,</w:t>
      </w:r>
    </w:p>
    <w:p w:rsidR="008A3CD2" w:rsidRDefault="008A3CD2" w:rsidP="008A3CD2">
      <w:pPr>
        <w:pStyle w:val="a4"/>
        <w:numPr>
          <w:ilvl w:val="0"/>
          <w:numId w:val="23"/>
        </w:numPr>
        <w:jc w:val="both"/>
      </w:pPr>
      <w:r>
        <w:t>коммерческое предпринимательство, то есть операции по купле-продаже без участия производителей,</w:t>
      </w:r>
    </w:p>
    <w:p w:rsidR="008A3CD2" w:rsidRDefault="008A3CD2" w:rsidP="008A3CD2">
      <w:pPr>
        <w:pStyle w:val="a4"/>
        <w:numPr>
          <w:ilvl w:val="0"/>
          <w:numId w:val="23"/>
        </w:numPr>
        <w:jc w:val="both"/>
      </w:pPr>
      <w:r>
        <w:t>консультационное предпринимательство (консалтинг), суда входит комплексное обслуживание по информации и принятие управленческих решений,</w:t>
      </w:r>
    </w:p>
    <w:p w:rsidR="008A3CD2" w:rsidRDefault="008A3CD2" w:rsidP="008A3CD2">
      <w:pPr>
        <w:pStyle w:val="a4"/>
        <w:numPr>
          <w:ilvl w:val="0"/>
          <w:numId w:val="23"/>
        </w:numPr>
        <w:jc w:val="both"/>
      </w:pPr>
      <w:r>
        <w:t>инжиниринг – это научно-исследовательские работы (ноу-хау)</w:t>
      </w:r>
    </w:p>
    <w:p w:rsidR="008A3CD2" w:rsidRDefault="008A3CD2" w:rsidP="008A3CD2">
      <w:pPr>
        <w:pStyle w:val="a4"/>
        <w:numPr>
          <w:ilvl w:val="0"/>
          <w:numId w:val="23"/>
        </w:numPr>
        <w:jc w:val="both"/>
      </w:pPr>
      <w:r>
        <w:t>инвестиционное предпринимательство, предполагающие долгосрочное вложение средств с получением дохода,</w:t>
      </w:r>
    </w:p>
    <w:p w:rsidR="008A3CD2" w:rsidRDefault="008A3CD2" w:rsidP="008A3CD2">
      <w:pPr>
        <w:pStyle w:val="a4"/>
        <w:numPr>
          <w:ilvl w:val="0"/>
          <w:numId w:val="23"/>
        </w:numPr>
        <w:jc w:val="both"/>
      </w:pPr>
      <w:r>
        <w:t>финансовое предпринимательство, куда входят операции купли-продажи денег, валюты, ценных бумаг.</w:t>
      </w:r>
    </w:p>
    <w:p w:rsidR="008A3CD2" w:rsidRDefault="008A3CD2">
      <w:pPr>
        <w:pStyle w:val="a4"/>
        <w:ind w:firstLine="0"/>
        <w:jc w:val="both"/>
      </w:pPr>
    </w:p>
    <w:p w:rsidR="008A3CD2" w:rsidRDefault="008A3CD2">
      <w:pPr>
        <w:pStyle w:val="a4"/>
        <w:ind w:firstLine="0"/>
        <w:jc w:val="center"/>
      </w:pPr>
      <w:r>
        <w:t>Таблица 4.1. Классификация видов предпринимательской деятельности</w:t>
      </w:r>
    </w:p>
    <w:p w:rsidR="008A3CD2" w:rsidRDefault="008A3CD2">
      <w:pPr>
        <w:pStyle w:val="a4"/>
        <w:ind w:firstLine="0"/>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8"/>
        <w:gridCol w:w="2428"/>
        <w:gridCol w:w="2340"/>
        <w:gridCol w:w="2516"/>
      </w:tblGrid>
      <w:tr w:rsidR="008A3CD2">
        <w:tc>
          <w:tcPr>
            <w:tcW w:w="2428" w:type="dxa"/>
          </w:tcPr>
          <w:p w:rsidR="008A3CD2" w:rsidRDefault="008A3CD2">
            <w:pPr>
              <w:pStyle w:val="a4"/>
              <w:ind w:firstLine="0"/>
              <w:jc w:val="center"/>
              <w:rPr>
                <w:b/>
                <w:i/>
              </w:rPr>
            </w:pPr>
            <w:r>
              <w:rPr>
                <w:b/>
                <w:i/>
              </w:rPr>
              <w:t>Производственное</w:t>
            </w:r>
          </w:p>
        </w:tc>
        <w:tc>
          <w:tcPr>
            <w:tcW w:w="2428" w:type="dxa"/>
          </w:tcPr>
          <w:p w:rsidR="008A3CD2" w:rsidRDefault="008A3CD2">
            <w:pPr>
              <w:pStyle w:val="a4"/>
              <w:ind w:firstLine="0"/>
              <w:jc w:val="center"/>
              <w:rPr>
                <w:b/>
                <w:i/>
              </w:rPr>
            </w:pPr>
            <w:r>
              <w:rPr>
                <w:b/>
                <w:i/>
              </w:rPr>
              <w:t>Коммерческое</w:t>
            </w:r>
          </w:p>
        </w:tc>
        <w:tc>
          <w:tcPr>
            <w:tcW w:w="2340" w:type="dxa"/>
          </w:tcPr>
          <w:p w:rsidR="008A3CD2" w:rsidRDefault="008A3CD2">
            <w:pPr>
              <w:pStyle w:val="a4"/>
              <w:ind w:firstLine="0"/>
              <w:jc w:val="center"/>
              <w:rPr>
                <w:b/>
                <w:i/>
              </w:rPr>
            </w:pPr>
            <w:r>
              <w:rPr>
                <w:b/>
                <w:i/>
              </w:rPr>
              <w:t>Финансовое</w:t>
            </w:r>
          </w:p>
        </w:tc>
        <w:tc>
          <w:tcPr>
            <w:tcW w:w="2516" w:type="dxa"/>
          </w:tcPr>
          <w:p w:rsidR="008A3CD2" w:rsidRDefault="008A3CD2">
            <w:pPr>
              <w:pStyle w:val="a4"/>
              <w:ind w:firstLine="0"/>
              <w:jc w:val="center"/>
              <w:rPr>
                <w:b/>
                <w:i/>
              </w:rPr>
            </w:pPr>
            <w:r>
              <w:rPr>
                <w:b/>
                <w:i/>
              </w:rPr>
              <w:t>Консультативная</w:t>
            </w:r>
          </w:p>
        </w:tc>
      </w:tr>
      <w:tr w:rsidR="008A3CD2">
        <w:tc>
          <w:tcPr>
            <w:tcW w:w="2428" w:type="dxa"/>
          </w:tcPr>
          <w:p w:rsidR="008A3CD2" w:rsidRDefault="008A3CD2">
            <w:pPr>
              <w:pStyle w:val="a4"/>
              <w:ind w:firstLine="0"/>
              <w:jc w:val="both"/>
            </w:pPr>
            <w:r>
              <w:t>Инновационное</w:t>
            </w:r>
          </w:p>
          <w:p w:rsidR="008A3CD2" w:rsidRDefault="008A3CD2">
            <w:pPr>
              <w:pStyle w:val="a4"/>
              <w:ind w:firstLine="0"/>
              <w:jc w:val="both"/>
            </w:pPr>
            <w:r>
              <w:t xml:space="preserve"> Научно-техническое</w:t>
            </w:r>
          </w:p>
          <w:p w:rsidR="008A3CD2" w:rsidRDefault="008A3CD2">
            <w:pPr>
              <w:pStyle w:val="a4"/>
              <w:ind w:firstLine="0"/>
              <w:jc w:val="both"/>
            </w:pPr>
            <w:r>
              <w:t>Производство товаров</w:t>
            </w:r>
          </w:p>
          <w:p w:rsidR="008A3CD2" w:rsidRDefault="008A3CD2">
            <w:pPr>
              <w:pStyle w:val="a4"/>
              <w:ind w:firstLine="0"/>
              <w:jc w:val="both"/>
            </w:pPr>
            <w:r>
              <w:t>Оказание услуг</w:t>
            </w:r>
          </w:p>
          <w:p w:rsidR="008A3CD2" w:rsidRDefault="008A3CD2">
            <w:pPr>
              <w:pStyle w:val="a4"/>
              <w:ind w:firstLine="0"/>
              <w:jc w:val="both"/>
            </w:pPr>
            <w:r>
              <w:t>Информационное</w:t>
            </w:r>
          </w:p>
        </w:tc>
        <w:tc>
          <w:tcPr>
            <w:tcW w:w="2428" w:type="dxa"/>
          </w:tcPr>
          <w:p w:rsidR="008A3CD2" w:rsidRDefault="008A3CD2">
            <w:pPr>
              <w:pStyle w:val="a4"/>
              <w:ind w:firstLine="0"/>
              <w:jc w:val="both"/>
            </w:pPr>
            <w:r>
              <w:t>Торговое</w:t>
            </w:r>
          </w:p>
          <w:p w:rsidR="008A3CD2" w:rsidRDefault="008A3CD2">
            <w:pPr>
              <w:pStyle w:val="a4"/>
              <w:ind w:firstLine="0"/>
              <w:jc w:val="both"/>
            </w:pPr>
            <w:r>
              <w:t>Торгово-закупочное</w:t>
            </w:r>
          </w:p>
          <w:p w:rsidR="008A3CD2" w:rsidRDefault="008A3CD2">
            <w:pPr>
              <w:pStyle w:val="a4"/>
              <w:ind w:firstLine="0"/>
              <w:jc w:val="both"/>
            </w:pPr>
            <w:r>
              <w:t>Торгово-посредническое</w:t>
            </w:r>
          </w:p>
          <w:p w:rsidR="008A3CD2" w:rsidRDefault="008A3CD2">
            <w:pPr>
              <w:pStyle w:val="a4"/>
              <w:ind w:firstLine="0"/>
              <w:jc w:val="both"/>
            </w:pPr>
            <w:r>
              <w:t>Товарные биржи</w:t>
            </w:r>
          </w:p>
        </w:tc>
        <w:tc>
          <w:tcPr>
            <w:tcW w:w="2340" w:type="dxa"/>
          </w:tcPr>
          <w:p w:rsidR="008A3CD2" w:rsidRDefault="008A3CD2">
            <w:pPr>
              <w:pStyle w:val="a4"/>
              <w:ind w:firstLine="0"/>
              <w:jc w:val="both"/>
            </w:pPr>
            <w:r>
              <w:t>Банковское</w:t>
            </w:r>
          </w:p>
          <w:p w:rsidR="008A3CD2" w:rsidRDefault="008A3CD2">
            <w:pPr>
              <w:pStyle w:val="a4"/>
              <w:ind w:firstLine="0"/>
              <w:jc w:val="both"/>
            </w:pPr>
            <w:r>
              <w:t>Аудиторское</w:t>
            </w:r>
          </w:p>
          <w:p w:rsidR="008A3CD2" w:rsidRDefault="008A3CD2">
            <w:pPr>
              <w:pStyle w:val="a4"/>
              <w:ind w:firstLine="0"/>
              <w:jc w:val="both"/>
            </w:pPr>
            <w:r>
              <w:t>Страховое</w:t>
            </w:r>
          </w:p>
          <w:p w:rsidR="008A3CD2" w:rsidRDefault="008A3CD2">
            <w:pPr>
              <w:pStyle w:val="a4"/>
              <w:ind w:firstLine="0"/>
              <w:jc w:val="both"/>
            </w:pPr>
            <w:r>
              <w:t>Лизинговое</w:t>
            </w:r>
          </w:p>
          <w:p w:rsidR="008A3CD2" w:rsidRDefault="008A3CD2">
            <w:pPr>
              <w:pStyle w:val="a4"/>
              <w:ind w:firstLine="0"/>
              <w:jc w:val="both"/>
            </w:pPr>
            <w:r>
              <w:t>Фондовые биржи</w:t>
            </w:r>
          </w:p>
        </w:tc>
        <w:tc>
          <w:tcPr>
            <w:tcW w:w="2516" w:type="dxa"/>
          </w:tcPr>
          <w:p w:rsidR="008A3CD2" w:rsidRDefault="008A3CD2">
            <w:pPr>
              <w:pStyle w:val="a4"/>
              <w:ind w:firstLine="0"/>
              <w:jc w:val="both"/>
            </w:pPr>
            <w:r>
              <w:t>Общее управление</w:t>
            </w:r>
          </w:p>
          <w:p w:rsidR="008A3CD2" w:rsidRDefault="008A3CD2">
            <w:pPr>
              <w:pStyle w:val="a4"/>
              <w:ind w:firstLine="0"/>
              <w:jc w:val="both"/>
            </w:pPr>
            <w:r>
              <w:t>Научно-административное управление</w:t>
            </w:r>
          </w:p>
          <w:p w:rsidR="008A3CD2" w:rsidRDefault="008A3CD2">
            <w:pPr>
              <w:pStyle w:val="a4"/>
              <w:ind w:firstLine="0"/>
              <w:jc w:val="both"/>
            </w:pPr>
            <w:r>
              <w:t>Финансовое управление</w:t>
            </w:r>
          </w:p>
          <w:p w:rsidR="008A3CD2" w:rsidRDefault="008A3CD2">
            <w:pPr>
              <w:pStyle w:val="a4"/>
              <w:ind w:firstLine="0"/>
              <w:jc w:val="both"/>
            </w:pPr>
            <w:r>
              <w:t>Управление кадрами</w:t>
            </w:r>
          </w:p>
          <w:p w:rsidR="008A3CD2" w:rsidRDefault="008A3CD2">
            <w:pPr>
              <w:pStyle w:val="a4"/>
              <w:ind w:firstLine="0"/>
              <w:jc w:val="both"/>
            </w:pPr>
            <w:r>
              <w:t>Информационные технологии</w:t>
            </w:r>
          </w:p>
        </w:tc>
      </w:tr>
    </w:tbl>
    <w:p w:rsidR="008A3CD2" w:rsidRDefault="008A3CD2">
      <w:pPr>
        <w:pStyle w:val="a4"/>
        <w:jc w:val="both"/>
      </w:pPr>
    </w:p>
    <w:p w:rsidR="008A3CD2" w:rsidRDefault="008A3CD2">
      <w:pPr>
        <w:pStyle w:val="a4"/>
        <w:jc w:val="both"/>
      </w:pPr>
      <w:r>
        <w:t>В зависимости от того, какой вид деятельности, и какую стратегию поведения выбирает предприятие на рынке, в экономике западных стран выделяют:</w:t>
      </w:r>
    </w:p>
    <w:p w:rsidR="008A3CD2" w:rsidRDefault="008A3CD2" w:rsidP="008A3CD2">
      <w:pPr>
        <w:pStyle w:val="a4"/>
        <w:numPr>
          <w:ilvl w:val="0"/>
          <w:numId w:val="33"/>
        </w:numPr>
        <w:jc w:val="both"/>
      </w:pPr>
      <w:r>
        <w:rPr>
          <w:u w:val="single"/>
        </w:rPr>
        <w:t>Коммутанты</w:t>
      </w:r>
      <w:r>
        <w:t xml:space="preserve"> – эти предприятия специализируются на изготовлении отдельных узлов и деталей. Они тесно взаимодействуют с крупными предприятиями через систему хозяйственных связей. С их помощью крупные предприятия освобождаются от невыгодного вспомогательного и неэффективного производства. Недостатком является то, что они находятся в сильной зависимости от крупных предприятий, ведут друг с другом мощную борьбу за эту экономическую нишу.</w:t>
      </w:r>
    </w:p>
    <w:p w:rsidR="008A3CD2" w:rsidRDefault="008A3CD2" w:rsidP="008A3CD2">
      <w:pPr>
        <w:pStyle w:val="a4"/>
        <w:numPr>
          <w:ilvl w:val="0"/>
          <w:numId w:val="33"/>
        </w:numPr>
        <w:ind w:hanging="311"/>
        <w:jc w:val="both"/>
      </w:pPr>
      <w:r>
        <w:rPr>
          <w:u w:val="single"/>
        </w:rPr>
        <w:t xml:space="preserve">Патиенты </w:t>
      </w:r>
      <w:r>
        <w:t>– это предприятия, которые специализируются на выпуске конечной готовой продукции, ориентированы на локальные рынки с ограниченным спросом, и местные источники сырья. К ним относятся предприятия по производству продуктов, обуви, мелких строительных работ, сфера услуг. Они независимы от крупных предприятий, обеспечивающих высокое качество продукции, являются очень конкурентоспособными.</w:t>
      </w:r>
    </w:p>
    <w:p w:rsidR="008A3CD2" w:rsidRDefault="008A3CD2">
      <w:pPr>
        <w:pStyle w:val="a3"/>
        <w:ind w:left="1260" w:hanging="311"/>
        <w:jc w:val="both"/>
      </w:pPr>
      <w:r>
        <w:t>3.</w:t>
      </w:r>
      <w:r>
        <w:rPr>
          <w:u w:val="single"/>
        </w:rPr>
        <w:t xml:space="preserve"> Эксплеренты </w:t>
      </w:r>
      <w:r>
        <w:t>– это рисковые фирмы (венчурные), которые занимаются коммерческим освоением технических открытий, производством опытных партий товаров. Для деятельности таких предприятий характерен высокий риск.</w:t>
      </w:r>
    </w:p>
    <w:p w:rsidR="008A3CD2" w:rsidRDefault="008A3CD2">
      <w:pPr>
        <w:pStyle w:val="a4"/>
        <w:jc w:val="both"/>
      </w:pPr>
      <w:r>
        <w:t>Основными особенностями предпринимательской деятельности в России на современном этапе являются:</w:t>
      </w:r>
    </w:p>
    <w:p w:rsidR="008A3CD2" w:rsidRDefault="008A3CD2" w:rsidP="008A3CD2">
      <w:pPr>
        <w:pStyle w:val="a4"/>
        <w:numPr>
          <w:ilvl w:val="0"/>
          <w:numId w:val="23"/>
        </w:numPr>
        <w:jc w:val="both"/>
      </w:pPr>
      <w:r>
        <w:t>непроизводственный торгово-ростовщический характер,</w:t>
      </w:r>
    </w:p>
    <w:p w:rsidR="008A3CD2" w:rsidRDefault="008A3CD2" w:rsidP="008A3CD2">
      <w:pPr>
        <w:pStyle w:val="a4"/>
        <w:numPr>
          <w:ilvl w:val="0"/>
          <w:numId w:val="23"/>
        </w:numPr>
        <w:jc w:val="both"/>
      </w:pPr>
      <w:r>
        <w:t>ставка на спекулятивную сверхприбыль, то есть получение максимальной прибыли не путем ускорения оборота капитала, а путем увеличения цен и дефицита товаров,</w:t>
      </w:r>
    </w:p>
    <w:p w:rsidR="008A3CD2" w:rsidRDefault="008A3CD2">
      <w:pPr>
        <w:pStyle w:val="a4"/>
        <w:jc w:val="both"/>
      </w:pPr>
      <w:r>
        <w:t>Отсюда, основными методами деятельности российских предпринимателей являются:</w:t>
      </w:r>
    </w:p>
    <w:p w:rsidR="008A3CD2" w:rsidRDefault="008A3CD2" w:rsidP="008A3CD2">
      <w:pPr>
        <w:pStyle w:val="a4"/>
        <w:numPr>
          <w:ilvl w:val="0"/>
          <w:numId w:val="34"/>
        </w:numPr>
        <w:jc w:val="both"/>
      </w:pPr>
      <w:r>
        <w:t>неконкурентный тип поведения и стремление к торговой монополии через сговор;</w:t>
      </w:r>
    </w:p>
    <w:p w:rsidR="008A3CD2" w:rsidRDefault="008A3CD2" w:rsidP="008A3CD2">
      <w:pPr>
        <w:pStyle w:val="a4"/>
        <w:numPr>
          <w:ilvl w:val="0"/>
          <w:numId w:val="34"/>
        </w:numPr>
        <w:jc w:val="both"/>
      </w:pPr>
      <w:r>
        <w:t>неэкономический тип поведения, в том числе принуждение конкурента (рэкет) и связь с коррумпированными представителями власти;</w:t>
      </w:r>
    </w:p>
    <w:p w:rsidR="008A3CD2" w:rsidRDefault="008A3CD2" w:rsidP="008A3CD2">
      <w:pPr>
        <w:pStyle w:val="a4"/>
        <w:numPr>
          <w:ilvl w:val="0"/>
          <w:numId w:val="34"/>
        </w:numPr>
        <w:jc w:val="both"/>
      </w:pPr>
      <w:r>
        <w:t>отсутствие рыночной культуры и деловой этики, эрозия нравственности и морали.</w:t>
      </w:r>
    </w:p>
    <w:p w:rsidR="008A3CD2" w:rsidRDefault="008A3CD2">
      <w:pPr>
        <w:pStyle w:val="a4"/>
        <w:jc w:val="both"/>
      </w:pPr>
      <w:r>
        <w:t>Таким образом, в российской экономике на лицо типичные докапиталистические отношения, не имеющие ничего общего с цивилизованными формами предпринимательской деятельности.</w:t>
      </w:r>
    </w:p>
    <w:p w:rsidR="008A3CD2" w:rsidRDefault="008A3CD2">
      <w:pPr>
        <w:pStyle w:val="a4"/>
        <w:jc w:val="both"/>
      </w:pPr>
    </w:p>
    <w:p w:rsidR="008A3CD2" w:rsidRDefault="008A3CD2" w:rsidP="008A3CD2">
      <w:pPr>
        <w:pStyle w:val="a4"/>
        <w:numPr>
          <w:ilvl w:val="1"/>
          <w:numId w:val="35"/>
        </w:numPr>
        <w:jc w:val="both"/>
      </w:pPr>
      <w:r>
        <w:rPr>
          <w:b/>
        </w:rPr>
        <w:t xml:space="preserve"> Малый бизнес и его роль в экономике России.</w:t>
      </w:r>
    </w:p>
    <w:p w:rsidR="008A3CD2" w:rsidRDefault="008A3CD2">
      <w:pPr>
        <w:pStyle w:val="a4"/>
        <w:jc w:val="both"/>
      </w:pPr>
    </w:p>
    <w:p w:rsidR="008A3CD2" w:rsidRDefault="008A3CD2">
      <w:pPr>
        <w:pStyle w:val="a4"/>
        <w:jc w:val="both"/>
      </w:pPr>
      <w:r>
        <w:t>Этапы развития малого предпринимательства в России выглядят следующим образом:</w:t>
      </w:r>
    </w:p>
    <w:p w:rsidR="008A3CD2" w:rsidRDefault="008A3CD2" w:rsidP="008A3CD2">
      <w:pPr>
        <w:pStyle w:val="a4"/>
        <w:numPr>
          <w:ilvl w:val="0"/>
          <w:numId w:val="36"/>
        </w:numPr>
        <w:jc w:val="both"/>
      </w:pPr>
      <w:r>
        <w:t>закон СССР о кооперации в России 26.08.88года, основным содержанием является создание превеллигерованных условий кооперативной форме собственности;</w:t>
      </w:r>
    </w:p>
    <w:p w:rsidR="008A3CD2" w:rsidRDefault="008A3CD2" w:rsidP="008A3CD2">
      <w:pPr>
        <w:pStyle w:val="a4"/>
        <w:numPr>
          <w:ilvl w:val="0"/>
          <w:numId w:val="36"/>
        </w:numPr>
        <w:jc w:val="both"/>
      </w:pPr>
      <w:r>
        <w:t>положение об организации деятельности малого предпринимательства 6.06.88 года, введение упрощенного порядка создания и регистрации малых предприятий;</w:t>
      </w:r>
    </w:p>
    <w:p w:rsidR="008A3CD2" w:rsidRDefault="008A3CD2" w:rsidP="008A3CD2">
      <w:pPr>
        <w:pStyle w:val="a4"/>
        <w:numPr>
          <w:ilvl w:val="0"/>
          <w:numId w:val="36"/>
        </w:numPr>
        <w:jc w:val="both"/>
      </w:pPr>
      <w:r>
        <w:t>закон СССР о предприятиях в Советском Союзе 4.06.90 года, равенство всех ОПФ перед законом;</w:t>
      </w:r>
    </w:p>
    <w:p w:rsidR="008A3CD2" w:rsidRDefault="008A3CD2" w:rsidP="008A3CD2">
      <w:pPr>
        <w:pStyle w:val="a4"/>
        <w:numPr>
          <w:ilvl w:val="0"/>
          <w:numId w:val="36"/>
        </w:numPr>
        <w:jc w:val="both"/>
      </w:pPr>
      <w:r>
        <w:t>постановление Совета министров « О мерах по созданию и развитию малых предприятий», «О мерах по поддержанию и развитию малых предприятий» 8.07.90 года и 17.06.91 года, опрелены основные документы для регистрации малых предприятий;</w:t>
      </w:r>
    </w:p>
    <w:p w:rsidR="008A3CD2" w:rsidRDefault="008A3CD2" w:rsidP="008A3CD2">
      <w:pPr>
        <w:pStyle w:val="a4"/>
        <w:numPr>
          <w:ilvl w:val="0"/>
          <w:numId w:val="36"/>
        </w:numPr>
        <w:jc w:val="both"/>
      </w:pPr>
      <w:r>
        <w:t>закон РСФСР о налоге на прибыль предприятии и организаций (27.12.91 года), дополнительные льготы для малых предприятий;</w:t>
      </w:r>
    </w:p>
    <w:p w:rsidR="008A3CD2" w:rsidRDefault="008A3CD2" w:rsidP="008A3CD2">
      <w:pPr>
        <w:pStyle w:val="a4"/>
        <w:numPr>
          <w:ilvl w:val="0"/>
          <w:numId w:val="36"/>
        </w:numPr>
        <w:jc w:val="both"/>
      </w:pPr>
      <w:r>
        <w:t>федеральный закон от 12.05.95 года о государственной поддержке малого предпринимательства в РФ, определены субъекты малого предпринимательства;</w:t>
      </w:r>
    </w:p>
    <w:p w:rsidR="008A3CD2" w:rsidRDefault="008A3CD2" w:rsidP="008A3CD2">
      <w:pPr>
        <w:pStyle w:val="a4"/>
        <w:numPr>
          <w:ilvl w:val="0"/>
          <w:numId w:val="36"/>
        </w:numPr>
        <w:jc w:val="both"/>
      </w:pPr>
      <w:r>
        <w:t>закон от 8.12.95 года об упрощенной системе налогообложения, учета и отчетности субъектов малого предпринимательства, замена налогов в виде единого налога, исчисляемого по результатам хозяйственной деятельности.</w:t>
      </w:r>
    </w:p>
    <w:p w:rsidR="008A3CD2" w:rsidRDefault="008A3CD2">
      <w:pPr>
        <w:pStyle w:val="a4"/>
        <w:jc w:val="both"/>
      </w:pPr>
      <w:r>
        <w:t>Малое предпринимательство в России, располагая всего 3,4% стоимости основных средств экономики, произвела в 1998 году 12% ВВП, полученная малыми предприятиями прибыль составила пятую часть всей прибыли полученной экономикой страны. Каждый вложенный в малое предпринимательство рубль дает 1,35 рубля прибыли, в то время как в целом по экономике это составляет 0,73 рубля.</w:t>
      </w:r>
    </w:p>
    <w:p w:rsidR="008A3CD2" w:rsidRDefault="008A3CD2">
      <w:pPr>
        <w:pStyle w:val="a4"/>
        <w:jc w:val="both"/>
      </w:pPr>
      <w:r>
        <w:t>Под субъектами малого предпринимательства понимаются коммерческие организации, в уставном капитале которых доля участия РФ, субъектов РФ общественных и религиозных организаций, благотворительных и иных фондов не превышает 25%, доля принадлежащая одному или нескольким юридическим лицам, не являющимися субъектами малого предпринимательства, не превышает 25% и в которых средняя численность работников за отчетный период не превышает следующего уровня: в промышленности, строительстве и на транспорте 100 человек; в научно-технической сфере 60 человек; в оптовой торговле 50 человек; в розничной торговле и бытовом обслуживании 30 человек; в других отраслях и при осуществлении других видов деятельности 50 человек.</w:t>
      </w:r>
    </w:p>
    <w:p w:rsidR="008A3CD2" w:rsidRDefault="008A3CD2">
      <w:pPr>
        <w:pStyle w:val="a4"/>
        <w:jc w:val="both"/>
      </w:pPr>
      <w:r>
        <w:t>Под субъектами малого предпринимательства понимаются так же физические лица, занимающиеся предпринимательской деятельностью без образования юридического лица.</w:t>
      </w:r>
    </w:p>
    <w:p w:rsidR="008A3CD2" w:rsidRDefault="008A3CD2">
      <w:pPr>
        <w:pStyle w:val="a4"/>
        <w:jc w:val="both"/>
      </w:pPr>
      <w:r>
        <w:t>Развитие в России малого предпринимательства имеет большое значение в силу следующих причин:</w:t>
      </w:r>
    </w:p>
    <w:p w:rsidR="008A3CD2" w:rsidRDefault="008A3CD2" w:rsidP="008A3CD2">
      <w:pPr>
        <w:pStyle w:val="a4"/>
        <w:numPr>
          <w:ilvl w:val="0"/>
          <w:numId w:val="23"/>
        </w:numPr>
        <w:jc w:val="both"/>
      </w:pPr>
      <w:r>
        <w:t>мелкий бизнес позволяет заполнить все ниши рынка и наиболее полно удовлетворить потребности общества;</w:t>
      </w:r>
    </w:p>
    <w:p w:rsidR="008A3CD2" w:rsidRDefault="008A3CD2" w:rsidP="008A3CD2">
      <w:pPr>
        <w:pStyle w:val="a4"/>
        <w:numPr>
          <w:ilvl w:val="0"/>
          <w:numId w:val="23"/>
        </w:numPr>
        <w:jc w:val="both"/>
      </w:pPr>
      <w:r>
        <w:t>для создания мелких фирм не требуется крупных инвестиций и длительных сроков их освоения;</w:t>
      </w:r>
    </w:p>
    <w:p w:rsidR="008A3CD2" w:rsidRDefault="008A3CD2" w:rsidP="008A3CD2">
      <w:pPr>
        <w:pStyle w:val="a4"/>
        <w:numPr>
          <w:ilvl w:val="0"/>
          <w:numId w:val="23"/>
        </w:numPr>
        <w:jc w:val="both"/>
      </w:pPr>
      <w:r>
        <w:t>с помощью малых предприятий можно обеспечить проведение в жизнь антимонопольных политики;</w:t>
      </w:r>
    </w:p>
    <w:p w:rsidR="008A3CD2" w:rsidRDefault="008A3CD2" w:rsidP="008A3CD2">
      <w:pPr>
        <w:pStyle w:val="a4"/>
        <w:numPr>
          <w:ilvl w:val="0"/>
          <w:numId w:val="23"/>
        </w:numPr>
        <w:jc w:val="both"/>
      </w:pPr>
      <w:r>
        <w:t>мелкие предприятия проще в управлении;</w:t>
      </w:r>
    </w:p>
    <w:p w:rsidR="008A3CD2" w:rsidRDefault="008A3CD2" w:rsidP="008A3CD2">
      <w:pPr>
        <w:pStyle w:val="a4"/>
        <w:numPr>
          <w:ilvl w:val="0"/>
          <w:numId w:val="23"/>
        </w:numPr>
        <w:jc w:val="both"/>
      </w:pPr>
      <w:r>
        <w:t>с помощью создания малых предприятий можно смягчить проблему безработицы, через малые предприятия происходит формирование среднего класса собственников, а это стабилизирует экономическую систему.</w:t>
      </w:r>
    </w:p>
    <w:p w:rsidR="008A3CD2" w:rsidRDefault="008A3CD2" w:rsidP="008A3CD2">
      <w:pPr>
        <w:pStyle w:val="a4"/>
        <w:numPr>
          <w:ilvl w:val="0"/>
          <w:numId w:val="23"/>
        </w:numPr>
        <w:jc w:val="both"/>
      </w:pPr>
      <w:r>
        <w:t>малые предприятия быстрее вводят передовые технологии</w:t>
      </w:r>
    </w:p>
    <w:p w:rsidR="008A3CD2" w:rsidRDefault="008A3CD2">
      <w:pPr>
        <w:pStyle w:val="a4"/>
        <w:ind w:firstLine="0"/>
        <w:jc w:val="both"/>
      </w:pPr>
    </w:p>
    <w:p w:rsidR="008A3CD2" w:rsidRDefault="008A3CD2" w:rsidP="008A3CD2">
      <w:pPr>
        <w:pStyle w:val="a4"/>
        <w:numPr>
          <w:ilvl w:val="1"/>
          <w:numId w:val="35"/>
        </w:numPr>
        <w:jc w:val="both"/>
      </w:pPr>
      <w:r>
        <w:rPr>
          <w:b/>
        </w:rPr>
        <w:t>Льготы предприятий малого бизнеса.</w:t>
      </w:r>
    </w:p>
    <w:p w:rsidR="008A3CD2" w:rsidRDefault="008A3CD2">
      <w:pPr>
        <w:pStyle w:val="a4"/>
        <w:jc w:val="both"/>
      </w:pPr>
    </w:p>
    <w:p w:rsidR="008A3CD2" w:rsidRDefault="008A3CD2">
      <w:pPr>
        <w:pStyle w:val="a4"/>
        <w:jc w:val="both"/>
      </w:pPr>
      <w:r>
        <w:t>В соответствии с Указом Президента РФ от 22.12. 93 г. «О некоторых изменениях в налогообложении и во взаимоотношениях бюджетах различного уровня». Налоговые льготы предоставляются предприятиям, осуществляющим:</w:t>
      </w:r>
    </w:p>
    <w:p w:rsidR="008A3CD2" w:rsidRDefault="008A3CD2" w:rsidP="008A3CD2">
      <w:pPr>
        <w:pStyle w:val="a4"/>
        <w:numPr>
          <w:ilvl w:val="0"/>
          <w:numId w:val="23"/>
        </w:numPr>
        <w:jc w:val="both"/>
      </w:pPr>
      <w:r>
        <w:t>производство и переработку сельскохозяйственной продукции;</w:t>
      </w:r>
    </w:p>
    <w:p w:rsidR="008A3CD2" w:rsidRDefault="008A3CD2" w:rsidP="008A3CD2">
      <w:pPr>
        <w:pStyle w:val="a4"/>
        <w:numPr>
          <w:ilvl w:val="0"/>
          <w:numId w:val="23"/>
        </w:numPr>
        <w:jc w:val="both"/>
      </w:pPr>
      <w:r>
        <w:t>производство продовольственных товаров</w:t>
      </w:r>
    </w:p>
    <w:p w:rsidR="008A3CD2" w:rsidRDefault="008A3CD2" w:rsidP="008A3CD2">
      <w:pPr>
        <w:pStyle w:val="a4"/>
        <w:numPr>
          <w:ilvl w:val="0"/>
          <w:numId w:val="23"/>
        </w:numPr>
        <w:jc w:val="both"/>
      </w:pPr>
      <w:r>
        <w:t>производство товаров народного потребления, устанавливаемых в перечне Правительства;</w:t>
      </w:r>
    </w:p>
    <w:p w:rsidR="008A3CD2" w:rsidRDefault="008A3CD2" w:rsidP="008A3CD2">
      <w:pPr>
        <w:pStyle w:val="a4"/>
        <w:numPr>
          <w:ilvl w:val="0"/>
          <w:numId w:val="23"/>
        </w:numPr>
        <w:jc w:val="both"/>
      </w:pPr>
      <w:r>
        <w:t>производство технических средств профилактики инвалидности и реабилитации инвалидности;</w:t>
      </w:r>
    </w:p>
    <w:p w:rsidR="008A3CD2" w:rsidRDefault="008A3CD2" w:rsidP="008A3CD2">
      <w:pPr>
        <w:pStyle w:val="a4"/>
        <w:numPr>
          <w:ilvl w:val="0"/>
          <w:numId w:val="23"/>
        </w:numPr>
        <w:jc w:val="both"/>
      </w:pPr>
      <w:r>
        <w:t>строительство объектов жилищного, производственного, социального, природоохранительного назначения;</w:t>
      </w:r>
    </w:p>
    <w:p w:rsidR="008A3CD2" w:rsidRDefault="008A3CD2" w:rsidP="008A3CD2">
      <w:pPr>
        <w:pStyle w:val="a4"/>
        <w:numPr>
          <w:ilvl w:val="0"/>
          <w:numId w:val="23"/>
        </w:numPr>
        <w:jc w:val="both"/>
      </w:pPr>
      <w:r>
        <w:t>ремонтно-строительные работы.</w:t>
      </w:r>
    </w:p>
    <w:p w:rsidR="008A3CD2" w:rsidRDefault="008A3CD2">
      <w:pPr>
        <w:pStyle w:val="a4"/>
        <w:jc w:val="both"/>
      </w:pPr>
      <w:r>
        <w:t>Малые предприятия, работающие в этих сферах, в первые 2 года работы не уплачивают налог на прибыль, при условии, что выручка от реализации в указанных видах деятельности не превышает 70%, а доля государственной муниципальной собственности и собственности общественных организаций в уставном капитале составляет не более 25%. Эти малые предприятия в 3 и 4 год уплачивают налог на прибыль в размере соответствующем 25 и 50 % от основной ставки, если выручка от перечисленных видов деятельности составляет 90% от общей суммы всей выручки.</w:t>
      </w:r>
    </w:p>
    <w:p w:rsidR="008A3CD2" w:rsidRDefault="008A3CD2">
      <w:pPr>
        <w:pStyle w:val="a4"/>
        <w:jc w:val="both"/>
      </w:pPr>
      <w:r>
        <w:t>Все предприятия малого бизнеса в независимости от сфер деятельности имеют право на освобождение от налогов той части прибыли, которая идет на следующие цели:</w:t>
      </w:r>
    </w:p>
    <w:p w:rsidR="008A3CD2" w:rsidRDefault="008A3CD2" w:rsidP="008A3CD2">
      <w:pPr>
        <w:pStyle w:val="a4"/>
        <w:numPr>
          <w:ilvl w:val="0"/>
          <w:numId w:val="37"/>
        </w:numPr>
        <w:jc w:val="both"/>
      </w:pPr>
      <w:r>
        <w:t>на финансирование капитальных вложений производственного и непроизводственного характера;</w:t>
      </w:r>
    </w:p>
    <w:p w:rsidR="008A3CD2" w:rsidRDefault="008A3CD2" w:rsidP="008A3CD2">
      <w:pPr>
        <w:pStyle w:val="a4"/>
        <w:numPr>
          <w:ilvl w:val="0"/>
          <w:numId w:val="37"/>
        </w:numPr>
        <w:jc w:val="both"/>
      </w:pPr>
      <w:r>
        <w:t>на погашение кредитов банка, использующихся на капитальные вложения;</w:t>
      </w:r>
    </w:p>
    <w:p w:rsidR="008A3CD2" w:rsidRDefault="008A3CD2" w:rsidP="008A3CD2">
      <w:pPr>
        <w:pStyle w:val="a4"/>
        <w:numPr>
          <w:ilvl w:val="0"/>
          <w:numId w:val="37"/>
        </w:numPr>
        <w:jc w:val="both"/>
      </w:pPr>
      <w:r>
        <w:t>на проведение НИР и ОКР;</w:t>
      </w:r>
    </w:p>
    <w:p w:rsidR="008A3CD2" w:rsidRDefault="008A3CD2" w:rsidP="008A3CD2">
      <w:pPr>
        <w:pStyle w:val="a4"/>
        <w:numPr>
          <w:ilvl w:val="0"/>
          <w:numId w:val="37"/>
        </w:numPr>
        <w:jc w:val="both"/>
      </w:pPr>
      <w:r>
        <w:t>на благотворительные цели (по перечню Правительства, но не более 3%);</w:t>
      </w:r>
    </w:p>
    <w:p w:rsidR="008A3CD2" w:rsidRDefault="008A3CD2" w:rsidP="008A3CD2">
      <w:pPr>
        <w:pStyle w:val="a4"/>
        <w:numPr>
          <w:ilvl w:val="0"/>
          <w:numId w:val="37"/>
        </w:numPr>
        <w:jc w:val="both"/>
      </w:pPr>
      <w:r>
        <w:t>в качестве добровольных взносов в фонд поддержки Правительства и развития конкуренции.</w:t>
      </w:r>
    </w:p>
    <w:p w:rsidR="008A3CD2" w:rsidRDefault="008A3CD2">
      <w:pPr>
        <w:pStyle w:val="a4"/>
        <w:jc w:val="both"/>
      </w:pPr>
      <w:r>
        <w:t>Все налоговые льготы не должны превышать 50% суммы налога, учитываемых без учета льгот.</w:t>
      </w:r>
    </w:p>
    <w:p w:rsidR="008A3CD2" w:rsidRDefault="008A3CD2">
      <w:pPr>
        <w:pStyle w:val="a4"/>
        <w:jc w:val="both"/>
      </w:pPr>
      <w:r>
        <w:t>Малые предприятия имеют и ряд специфических льгот:</w:t>
      </w:r>
    </w:p>
    <w:p w:rsidR="008A3CD2" w:rsidRDefault="008A3CD2" w:rsidP="008A3CD2">
      <w:pPr>
        <w:pStyle w:val="a4"/>
        <w:numPr>
          <w:ilvl w:val="0"/>
          <w:numId w:val="23"/>
        </w:numPr>
        <w:jc w:val="both"/>
      </w:pPr>
      <w:r>
        <w:t>освобождение от уплаты авансовых взносов на прибыль;</w:t>
      </w:r>
    </w:p>
    <w:p w:rsidR="008A3CD2" w:rsidRDefault="008A3CD2" w:rsidP="008A3CD2">
      <w:pPr>
        <w:pStyle w:val="a4"/>
        <w:numPr>
          <w:ilvl w:val="0"/>
          <w:numId w:val="23"/>
        </w:numPr>
        <w:jc w:val="both"/>
      </w:pPr>
      <w:r>
        <w:t>освобождаются от уплаты НДС физические лица без образования юридического лица;</w:t>
      </w:r>
    </w:p>
    <w:p w:rsidR="008A3CD2" w:rsidRDefault="008A3CD2" w:rsidP="008A3CD2">
      <w:pPr>
        <w:pStyle w:val="a4"/>
        <w:numPr>
          <w:ilvl w:val="0"/>
          <w:numId w:val="23"/>
        </w:numPr>
        <w:jc w:val="both"/>
      </w:pPr>
      <w:r>
        <w:t>сумма НДС, уплаченная при приобретении основных средств и нематериальных активов, выплачивается в полном объеме при вводе в эксплуатацию основных средств;</w:t>
      </w:r>
    </w:p>
    <w:p w:rsidR="008A3CD2" w:rsidRDefault="008A3CD2" w:rsidP="008A3CD2">
      <w:pPr>
        <w:pStyle w:val="a4"/>
        <w:numPr>
          <w:ilvl w:val="0"/>
          <w:numId w:val="23"/>
        </w:numPr>
        <w:jc w:val="both"/>
      </w:pPr>
      <w:r>
        <w:t>и другие.</w:t>
      </w:r>
    </w:p>
    <w:p w:rsidR="008A3CD2" w:rsidRDefault="008A3CD2">
      <w:pPr>
        <w:pStyle w:val="a4"/>
        <w:jc w:val="both"/>
      </w:pPr>
    </w:p>
    <w:p w:rsidR="008A3CD2" w:rsidRDefault="008A3CD2" w:rsidP="008A3CD2">
      <w:pPr>
        <w:pStyle w:val="a4"/>
        <w:numPr>
          <w:ilvl w:val="1"/>
          <w:numId w:val="35"/>
        </w:numPr>
        <w:jc w:val="both"/>
      </w:pPr>
      <w:r>
        <w:rPr>
          <w:b/>
        </w:rPr>
        <w:t>Единый налог на вмененный доход.</w:t>
      </w:r>
    </w:p>
    <w:p w:rsidR="008A3CD2" w:rsidRDefault="008A3CD2">
      <w:pPr>
        <w:pStyle w:val="a4"/>
        <w:jc w:val="both"/>
      </w:pPr>
    </w:p>
    <w:p w:rsidR="008A3CD2" w:rsidRDefault="008A3CD2">
      <w:pPr>
        <w:pStyle w:val="a4"/>
        <w:jc w:val="both"/>
      </w:pPr>
      <w:r>
        <w:t>С целью упрощения процесса налогообложения в июне 1998 г. был принят Федеральный Закон “О едином налоге на вмененный доход ”для определенных видов деятельности”.</w:t>
      </w:r>
    </w:p>
    <w:p w:rsidR="008A3CD2" w:rsidRDefault="008A3CD2">
      <w:pPr>
        <w:pStyle w:val="a4"/>
        <w:jc w:val="both"/>
      </w:pPr>
      <w:r>
        <w:t>В закон введены следующие понятия:</w:t>
      </w:r>
    </w:p>
    <w:p w:rsidR="008A3CD2" w:rsidRDefault="008A3CD2">
      <w:pPr>
        <w:pStyle w:val="a4"/>
        <w:jc w:val="both"/>
      </w:pPr>
      <w:r>
        <w:rPr>
          <w:i/>
        </w:rPr>
        <w:t>Вмененный доход</w:t>
      </w:r>
      <w:r>
        <w:t xml:space="preserve"> – потенциально возложенный налоговый доход плательщика единого налога за вычетом потенциально необходимых затрат, рассчитываемых на основных данных, полученных путем статистических исследований в ходе проверок налоговых и иных органов, а так же оценке независимых организаций.</w:t>
      </w:r>
    </w:p>
    <w:p w:rsidR="008A3CD2" w:rsidRDefault="008A3CD2">
      <w:pPr>
        <w:pStyle w:val="a4"/>
        <w:jc w:val="both"/>
      </w:pPr>
      <w:r>
        <w:rPr>
          <w:i/>
        </w:rPr>
        <w:t>Базовая доходность</w:t>
      </w:r>
      <w:r>
        <w:t xml:space="preserve"> – это условная доходность в стоимостном отношении, выраженная на ту или иную единицу физического показателя (единица площади, число работников, единица производственной мощности), которые характеризуют определенный вид деятельности в сопоставимых условиях.</w:t>
      </w:r>
    </w:p>
    <w:p w:rsidR="008A3CD2" w:rsidRDefault="008A3CD2">
      <w:pPr>
        <w:pStyle w:val="a4"/>
        <w:jc w:val="both"/>
      </w:pPr>
      <w:r>
        <w:rPr>
          <w:i/>
        </w:rPr>
        <w:t>Повышающие (понижающие) коэффициенты базовой доходности</w:t>
      </w:r>
      <w:r>
        <w:t xml:space="preserve"> показывают степень влияния того или иного фактора на результат предпринимательской деятельности.</w:t>
      </w:r>
    </w:p>
    <w:p w:rsidR="008A3CD2" w:rsidRDefault="008A3CD2">
      <w:pPr>
        <w:pStyle w:val="a4"/>
        <w:jc w:val="both"/>
      </w:pPr>
      <w:r>
        <w:t>Плательщиками единого налога являются юридические лица, организации и физические лица. В одних сферах обязателен переход на единый налог, как для предприятий, так и для предпринимателей в других сферах только для одной из категорий.</w:t>
      </w:r>
    </w:p>
    <w:p w:rsidR="008A3CD2" w:rsidRDefault="008A3CD2">
      <w:pPr>
        <w:pStyle w:val="a4"/>
        <w:jc w:val="both"/>
      </w:pPr>
      <w:r>
        <w:t>Единый налог вводиться в следующих сферах:</w:t>
      </w:r>
    </w:p>
    <w:p w:rsidR="008A3CD2" w:rsidRDefault="008A3CD2" w:rsidP="008A3CD2">
      <w:pPr>
        <w:pStyle w:val="a4"/>
        <w:numPr>
          <w:ilvl w:val="0"/>
          <w:numId w:val="23"/>
        </w:numPr>
        <w:jc w:val="both"/>
      </w:pPr>
      <w:r>
        <w:t>оказание ремонтно-строителных работ, обязателен переход только для предпринимателей;</w:t>
      </w:r>
    </w:p>
    <w:p w:rsidR="008A3CD2" w:rsidRDefault="008A3CD2" w:rsidP="008A3CD2">
      <w:pPr>
        <w:pStyle w:val="a4"/>
        <w:numPr>
          <w:ilvl w:val="0"/>
          <w:numId w:val="23"/>
        </w:numPr>
        <w:jc w:val="both"/>
      </w:pPr>
      <w:r>
        <w:t>оказание бытовых услуг физическим лицам (ремонт обуви, пошив одежды, ремонт часов, ремонт бытовой техники), обязателен переход для организаций  и предпринимателей;</w:t>
      </w:r>
    </w:p>
    <w:p w:rsidR="008A3CD2" w:rsidRDefault="008A3CD2" w:rsidP="008A3CD2">
      <w:pPr>
        <w:pStyle w:val="a4"/>
        <w:numPr>
          <w:ilvl w:val="0"/>
          <w:numId w:val="23"/>
        </w:numPr>
        <w:jc w:val="both"/>
      </w:pPr>
      <w:r>
        <w:t>оказание услуг по краткосрочному проживанию, обязателен переход только для предпринимателей;</w:t>
      </w:r>
    </w:p>
    <w:p w:rsidR="008A3CD2" w:rsidRDefault="008A3CD2" w:rsidP="008A3CD2">
      <w:pPr>
        <w:pStyle w:val="a4"/>
        <w:numPr>
          <w:ilvl w:val="0"/>
          <w:numId w:val="23"/>
        </w:numPr>
        <w:jc w:val="both"/>
      </w:pPr>
      <w:r>
        <w:t>оказание консультаций, а так же бухгалтерских, аудиторских, юридических услуг, обучение, репетиторство, преподавание и иная деятельность в области образования, обязателен переход только для предпринимателей;</w:t>
      </w:r>
    </w:p>
    <w:p w:rsidR="008A3CD2" w:rsidRDefault="008A3CD2" w:rsidP="008A3CD2">
      <w:pPr>
        <w:pStyle w:val="a4"/>
        <w:numPr>
          <w:ilvl w:val="0"/>
          <w:numId w:val="23"/>
        </w:numPr>
        <w:jc w:val="both"/>
      </w:pPr>
      <w:r>
        <w:t>общественное питание (рестораны, кафе, бары, столовые, не стационарные и другие точки общественного питания), обязателен переход для организации с численностью менее 50 человек и для предпринимателей;</w:t>
      </w:r>
    </w:p>
    <w:p w:rsidR="008A3CD2" w:rsidRDefault="008A3CD2" w:rsidP="008A3CD2">
      <w:pPr>
        <w:pStyle w:val="a4"/>
        <w:numPr>
          <w:ilvl w:val="0"/>
          <w:numId w:val="23"/>
        </w:numPr>
        <w:jc w:val="both"/>
      </w:pPr>
      <w:r>
        <w:t>розничная торговля, осуществляемая через стационарные и нестационарные торговые площади, обязателен для перехода организаций с  численностью менее 30 человек и для предпринимателей;</w:t>
      </w:r>
    </w:p>
    <w:p w:rsidR="008A3CD2" w:rsidRDefault="008A3CD2" w:rsidP="008A3CD2">
      <w:pPr>
        <w:pStyle w:val="a4"/>
        <w:numPr>
          <w:ilvl w:val="0"/>
          <w:numId w:val="23"/>
        </w:numPr>
        <w:jc w:val="both"/>
      </w:pPr>
      <w:r>
        <w:t>розничная выездная торговля, ГСМ (горюче-смазочные материалы), обязателен переход и для организаций и предпринимателей;</w:t>
      </w:r>
    </w:p>
    <w:p w:rsidR="008A3CD2" w:rsidRDefault="008A3CD2" w:rsidP="008A3CD2">
      <w:pPr>
        <w:pStyle w:val="a4"/>
        <w:numPr>
          <w:ilvl w:val="0"/>
          <w:numId w:val="23"/>
        </w:numPr>
        <w:jc w:val="both"/>
      </w:pPr>
      <w:r>
        <w:t>транспортные услуги, обязателен переход для организации с численностью до 100 человек и для предпринимателей;</w:t>
      </w:r>
    </w:p>
    <w:p w:rsidR="008A3CD2" w:rsidRDefault="008A3CD2" w:rsidP="008A3CD2">
      <w:pPr>
        <w:pStyle w:val="a4"/>
        <w:numPr>
          <w:ilvl w:val="0"/>
          <w:numId w:val="23"/>
        </w:numPr>
        <w:jc w:val="both"/>
      </w:pPr>
      <w:r>
        <w:t>оказание услуг по предоставлению автостоянок, обязателен переход для предпринимателей и организаций.</w:t>
      </w:r>
    </w:p>
    <w:p w:rsidR="008A3CD2" w:rsidRDefault="008A3CD2">
      <w:pPr>
        <w:pStyle w:val="a4"/>
        <w:jc w:val="both"/>
      </w:pPr>
      <w:r>
        <w:t>Порядок зачисления сумм единого налога:</w:t>
      </w:r>
    </w:p>
    <w:p w:rsidR="008A3CD2" w:rsidRDefault="008A3CD2" w:rsidP="008A3CD2">
      <w:pPr>
        <w:pStyle w:val="a4"/>
        <w:numPr>
          <w:ilvl w:val="0"/>
          <w:numId w:val="38"/>
        </w:numPr>
        <w:jc w:val="both"/>
      </w:pPr>
      <w:r>
        <w:t>в федеральный бюджет 25%</w:t>
      </w:r>
    </w:p>
    <w:p w:rsidR="008A3CD2" w:rsidRDefault="008A3CD2" w:rsidP="008A3CD2">
      <w:pPr>
        <w:pStyle w:val="a4"/>
        <w:numPr>
          <w:ilvl w:val="0"/>
          <w:numId w:val="38"/>
        </w:numPr>
        <w:jc w:val="both"/>
      </w:pPr>
      <w:r>
        <w:t>внебюджетные фонды 25%, из них пенсионный фонд 18,35%, в Федеральный фонд обязательного медицинского страхования 0,125%, территориальный фонд обязательного медицинского страхования 2,15%, в фонд социального страхования 3,425%, в государственный фонд занятости 0,95%.</w:t>
      </w:r>
    </w:p>
    <w:p w:rsidR="008A3CD2" w:rsidRDefault="008A3CD2" w:rsidP="008A3CD2">
      <w:pPr>
        <w:pStyle w:val="a4"/>
        <w:numPr>
          <w:ilvl w:val="0"/>
          <w:numId w:val="38"/>
        </w:numPr>
        <w:jc w:val="both"/>
      </w:pPr>
      <w:r>
        <w:t>в бюджеты субъектов РФ и в местные бюджеты 50% от общей суммы единого налога.</w:t>
      </w:r>
    </w:p>
    <w:p w:rsidR="008A3CD2" w:rsidRDefault="008A3CD2">
      <w:pPr>
        <w:pStyle w:val="a4"/>
        <w:ind w:left="851" w:firstLine="0"/>
        <w:jc w:val="both"/>
      </w:pPr>
    </w:p>
    <w:p w:rsidR="008A3CD2" w:rsidRDefault="008A3CD2" w:rsidP="008A3CD2">
      <w:pPr>
        <w:pStyle w:val="a4"/>
        <w:numPr>
          <w:ilvl w:val="1"/>
          <w:numId w:val="35"/>
        </w:numPr>
        <w:jc w:val="both"/>
        <w:rPr>
          <w:b/>
        </w:rPr>
      </w:pPr>
      <w:r>
        <w:rPr>
          <w:b/>
        </w:rPr>
        <w:t>Порядок создания новых предприятий.</w:t>
      </w:r>
    </w:p>
    <w:p w:rsidR="008A3CD2" w:rsidRDefault="008A3CD2">
      <w:pPr>
        <w:pStyle w:val="a4"/>
        <w:ind w:left="851" w:firstLine="0"/>
        <w:jc w:val="both"/>
        <w:rPr>
          <w:b/>
        </w:rPr>
      </w:pPr>
    </w:p>
    <w:p w:rsidR="008A3CD2" w:rsidRDefault="008A3CD2">
      <w:pPr>
        <w:pStyle w:val="a4"/>
        <w:jc w:val="both"/>
      </w:pPr>
      <w:r>
        <w:t>Осуществляется в следующей последовательности:</w:t>
      </w:r>
    </w:p>
    <w:p w:rsidR="008A3CD2" w:rsidRDefault="008A3CD2" w:rsidP="008A3CD2">
      <w:pPr>
        <w:pStyle w:val="a4"/>
        <w:numPr>
          <w:ilvl w:val="0"/>
          <w:numId w:val="23"/>
        </w:numPr>
        <w:jc w:val="both"/>
      </w:pPr>
      <w:r>
        <w:t>определение состава учредителей и разработка учредительных документов;</w:t>
      </w:r>
    </w:p>
    <w:p w:rsidR="008A3CD2" w:rsidRDefault="008A3CD2" w:rsidP="008A3CD2">
      <w:pPr>
        <w:pStyle w:val="a4"/>
        <w:numPr>
          <w:ilvl w:val="0"/>
          <w:numId w:val="23"/>
        </w:numPr>
        <w:jc w:val="both"/>
      </w:pPr>
      <w:r>
        <w:t>заключение учредителями договора о создании и деятельности предприятия;</w:t>
      </w:r>
    </w:p>
    <w:p w:rsidR="008A3CD2" w:rsidRDefault="008A3CD2" w:rsidP="008A3CD2">
      <w:pPr>
        <w:pStyle w:val="a4"/>
        <w:numPr>
          <w:ilvl w:val="0"/>
          <w:numId w:val="23"/>
        </w:numPr>
        <w:jc w:val="both"/>
      </w:pPr>
      <w:r>
        <w:t>утверждение устава предприятия и оформление протокола №1;</w:t>
      </w:r>
    </w:p>
    <w:p w:rsidR="008A3CD2" w:rsidRDefault="008A3CD2" w:rsidP="008A3CD2">
      <w:pPr>
        <w:pStyle w:val="a4"/>
        <w:numPr>
          <w:ilvl w:val="0"/>
          <w:numId w:val="23"/>
        </w:numPr>
        <w:jc w:val="both"/>
      </w:pPr>
      <w:r>
        <w:t>открытие временного счета в банке;</w:t>
      </w:r>
    </w:p>
    <w:p w:rsidR="008A3CD2" w:rsidRDefault="008A3CD2" w:rsidP="008A3CD2">
      <w:pPr>
        <w:pStyle w:val="a4"/>
        <w:numPr>
          <w:ilvl w:val="0"/>
          <w:numId w:val="23"/>
        </w:numPr>
        <w:jc w:val="both"/>
      </w:pPr>
      <w:r>
        <w:t>регистрация предприятия;</w:t>
      </w:r>
    </w:p>
    <w:p w:rsidR="008A3CD2" w:rsidRDefault="008A3CD2" w:rsidP="008A3CD2">
      <w:pPr>
        <w:pStyle w:val="a4"/>
        <w:numPr>
          <w:ilvl w:val="0"/>
          <w:numId w:val="23"/>
        </w:numPr>
        <w:jc w:val="both"/>
      </w:pPr>
      <w:r>
        <w:t>передача сведений о предприятии для включения в государственный реестр;</w:t>
      </w:r>
    </w:p>
    <w:p w:rsidR="008A3CD2" w:rsidRDefault="008A3CD2" w:rsidP="008A3CD2">
      <w:pPr>
        <w:pStyle w:val="a4"/>
        <w:numPr>
          <w:ilvl w:val="0"/>
          <w:numId w:val="23"/>
        </w:numPr>
        <w:jc w:val="both"/>
      </w:pPr>
      <w:r>
        <w:t>внесение учредителями предприятия полностью своих вкладов в банк;</w:t>
      </w:r>
    </w:p>
    <w:p w:rsidR="008A3CD2" w:rsidRDefault="008A3CD2" w:rsidP="008A3CD2">
      <w:pPr>
        <w:pStyle w:val="a4"/>
        <w:numPr>
          <w:ilvl w:val="0"/>
          <w:numId w:val="23"/>
        </w:numPr>
        <w:jc w:val="both"/>
      </w:pPr>
      <w:r>
        <w:t>открытие постоянного расчетного счета в банке;</w:t>
      </w:r>
    </w:p>
    <w:p w:rsidR="008A3CD2" w:rsidRDefault="008A3CD2" w:rsidP="008A3CD2">
      <w:pPr>
        <w:pStyle w:val="a4"/>
        <w:numPr>
          <w:ilvl w:val="0"/>
          <w:numId w:val="23"/>
        </w:numPr>
        <w:jc w:val="both"/>
      </w:pPr>
      <w:r>
        <w:t>регистрация предприятия в районной налоговой инспекции;</w:t>
      </w:r>
    </w:p>
    <w:p w:rsidR="008A3CD2" w:rsidRDefault="008A3CD2" w:rsidP="008A3CD2">
      <w:pPr>
        <w:pStyle w:val="a4"/>
        <w:numPr>
          <w:ilvl w:val="0"/>
          <w:numId w:val="23"/>
        </w:numPr>
        <w:jc w:val="both"/>
      </w:pPr>
      <w:r>
        <w:t>получение разрешения на изготовление круглой печати и углового штампа;</w:t>
      </w:r>
    </w:p>
    <w:p w:rsidR="008A3CD2" w:rsidRDefault="008A3CD2" w:rsidP="008A3CD2">
      <w:pPr>
        <w:pStyle w:val="a4"/>
        <w:numPr>
          <w:ilvl w:val="0"/>
          <w:numId w:val="23"/>
        </w:numPr>
        <w:jc w:val="both"/>
      </w:pPr>
      <w:r>
        <w:t>изготовление круглой печати и углового штампа.</w:t>
      </w:r>
    </w:p>
    <w:p w:rsidR="008A3CD2" w:rsidRDefault="008A3CD2">
      <w:pPr>
        <w:pStyle w:val="a4"/>
        <w:jc w:val="both"/>
      </w:pPr>
      <w:r>
        <w:t>Только после проведения необходимых действий, предприятие может начать функционировать.</w:t>
      </w:r>
    </w:p>
    <w:p w:rsidR="008A3CD2" w:rsidRDefault="008A3CD2">
      <w:pPr>
        <w:pStyle w:val="a4"/>
        <w:jc w:val="both"/>
      </w:pPr>
      <w:r>
        <w:t>Для государственной регистрации в соответствующие органы должны быть предприняты следующие документы:</w:t>
      </w:r>
    </w:p>
    <w:p w:rsidR="008A3CD2" w:rsidRDefault="008A3CD2" w:rsidP="008A3CD2">
      <w:pPr>
        <w:pStyle w:val="a4"/>
        <w:numPr>
          <w:ilvl w:val="0"/>
          <w:numId w:val="23"/>
        </w:numPr>
        <w:jc w:val="both"/>
      </w:pPr>
      <w:r>
        <w:t>заявление учредителя или учредителей о регистрации;</w:t>
      </w:r>
    </w:p>
    <w:p w:rsidR="008A3CD2" w:rsidRDefault="008A3CD2" w:rsidP="008A3CD2">
      <w:pPr>
        <w:pStyle w:val="a4"/>
        <w:numPr>
          <w:ilvl w:val="0"/>
          <w:numId w:val="23"/>
        </w:numPr>
        <w:jc w:val="both"/>
      </w:pPr>
      <w:r>
        <w:t>устав предприятия;</w:t>
      </w:r>
    </w:p>
    <w:p w:rsidR="008A3CD2" w:rsidRDefault="008A3CD2" w:rsidP="008A3CD2">
      <w:pPr>
        <w:pStyle w:val="a4"/>
        <w:numPr>
          <w:ilvl w:val="0"/>
          <w:numId w:val="23"/>
        </w:numPr>
        <w:jc w:val="both"/>
      </w:pPr>
      <w:r>
        <w:t>решение о создании предприятия (постановление собрания);</w:t>
      </w:r>
    </w:p>
    <w:p w:rsidR="008A3CD2" w:rsidRDefault="008A3CD2" w:rsidP="008A3CD2">
      <w:pPr>
        <w:pStyle w:val="a4"/>
        <w:numPr>
          <w:ilvl w:val="0"/>
          <w:numId w:val="23"/>
        </w:numPr>
        <w:jc w:val="both"/>
      </w:pPr>
      <w:r>
        <w:t>договор учредителей о создании и деятельности предприятия;</w:t>
      </w:r>
    </w:p>
    <w:p w:rsidR="008A3CD2" w:rsidRDefault="008A3CD2" w:rsidP="008A3CD2">
      <w:pPr>
        <w:pStyle w:val="a4"/>
        <w:numPr>
          <w:ilvl w:val="0"/>
          <w:numId w:val="23"/>
        </w:numPr>
        <w:jc w:val="both"/>
      </w:pPr>
      <w:r>
        <w:t>свидетельство об оплате государственной пошлины.</w:t>
      </w:r>
    </w:p>
    <w:p w:rsidR="008A3CD2" w:rsidRDefault="008A3CD2">
      <w:pPr>
        <w:pStyle w:val="a4"/>
        <w:jc w:val="both"/>
        <w:rPr>
          <w:b/>
        </w:rPr>
      </w:pPr>
      <w:r>
        <w:t>Отказ в регистрации возможен в случае нарушения установленного законом порядка и может быть обжалован в суде. При этом предприниматель может взыскать через суд убытки, понесенные в результате незаконного отказа в регистрации предприятия.</w:t>
      </w:r>
    </w:p>
    <w:p w:rsidR="008A3CD2" w:rsidRDefault="008A3CD2">
      <w:pPr>
        <w:pStyle w:val="a4"/>
        <w:jc w:val="both"/>
      </w:pPr>
    </w:p>
    <w:p w:rsidR="008A3CD2" w:rsidRDefault="008A3CD2">
      <w:pPr>
        <w:pStyle w:val="a4"/>
        <w:jc w:val="both"/>
      </w:pPr>
      <w:r>
        <w:t>Разрешение районной или городской администрации на занятие определенной формой деятельности необходимо в случаях, если:</w:t>
      </w:r>
    </w:p>
    <w:p w:rsidR="008A3CD2" w:rsidRDefault="008A3CD2" w:rsidP="008A3CD2">
      <w:pPr>
        <w:pStyle w:val="a4"/>
        <w:numPr>
          <w:ilvl w:val="0"/>
          <w:numId w:val="144"/>
        </w:numPr>
        <w:ind w:left="0" w:firstLine="851"/>
        <w:jc w:val="both"/>
      </w:pPr>
      <w:r>
        <w:t>Согласно законодательству РФ требуется квалификационный аттестат.</w:t>
      </w:r>
    </w:p>
    <w:p w:rsidR="008A3CD2" w:rsidRDefault="008A3CD2" w:rsidP="008A3CD2">
      <w:pPr>
        <w:pStyle w:val="a4"/>
        <w:numPr>
          <w:ilvl w:val="0"/>
          <w:numId w:val="144"/>
        </w:numPr>
        <w:ind w:left="0" w:firstLine="851"/>
        <w:jc w:val="both"/>
      </w:pPr>
      <w:r>
        <w:t>Для деятельности предприятия требуется участок земли, другие природные ресурсы, разрешение на использование которых выдается местными органами.</w:t>
      </w:r>
    </w:p>
    <w:p w:rsidR="008A3CD2" w:rsidRDefault="008A3CD2" w:rsidP="008A3CD2">
      <w:pPr>
        <w:pStyle w:val="a4"/>
        <w:numPr>
          <w:ilvl w:val="0"/>
          <w:numId w:val="144"/>
        </w:numPr>
        <w:ind w:left="0" w:firstLine="851"/>
        <w:jc w:val="both"/>
      </w:pPr>
      <w:r>
        <w:t>Предприятие создает производство по разрешению федеральных органов управления.</w:t>
      </w:r>
    </w:p>
    <w:p w:rsidR="008A3CD2" w:rsidRDefault="008A3CD2">
      <w:pPr>
        <w:pStyle w:val="a4"/>
        <w:jc w:val="both"/>
      </w:pPr>
      <w:r>
        <w:t>В результате выдается лицензия на определенный вид хозяйственной деятельности с указанием сроков.</w:t>
      </w:r>
    </w:p>
    <w:p w:rsidR="008A3CD2" w:rsidRDefault="008A3CD2">
      <w:pPr>
        <w:pStyle w:val="a4"/>
        <w:ind w:firstLine="900"/>
        <w:jc w:val="both"/>
      </w:pPr>
    </w:p>
    <w:p w:rsidR="008A3CD2" w:rsidRDefault="008A3CD2" w:rsidP="008A3CD2">
      <w:pPr>
        <w:pStyle w:val="a4"/>
        <w:numPr>
          <w:ilvl w:val="1"/>
          <w:numId w:val="35"/>
        </w:numPr>
        <w:jc w:val="both"/>
        <w:rPr>
          <w:b/>
        </w:rPr>
      </w:pPr>
      <w:r>
        <w:rPr>
          <w:b/>
        </w:rPr>
        <w:t>Банкротство предприятия и антикризисное управление.</w:t>
      </w:r>
    </w:p>
    <w:p w:rsidR="008A3CD2" w:rsidRDefault="008A3CD2">
      <w:pPr>
        <w:pStyle w:val="a4"/>
        <w:ind w:left="851" w:firstLine="0"/>
        <w:jc w:val="both"/>
        <w:rPr>
          <w:b/>
        </w:rPr>
      </w:pPr>
    </w:p>
    <w:p w:rsidR="008A3CD2" w:rsidRDefault="008A3CD2">
      <w:pPr>
        <w:pStyle w:val="a4"/>
        <w:jc w:val="both"/>
      </w:pPr>
      <w:r>
        <w:t>Большая часть российских государственных предприятий многие годы находятся в состоянии скрытого банкротства. Следствием этого является падение производства, низкие заработные платы, сокращение рабочего времени, безработица.</w:t>
      </w:r>
    </w:p>
    <w:p w:rsidR="008A3CD2" w:rsidRDefault="008A3CD2">
      <w:pPr>
        <w:pStyle w:val="a4"/>
        <w:jc w:val="both"/>
      </w:pPr>
      <w:r>
        <w:t xml:space="preserve">Диагностика финансового состояния предприятия для определения кризисных ситуаций предусматривает: </w:t>
      </w:r>
    </w:p>
    <w:p w:rsidR="008A3CD2" w:rsidRDefault="008A3CD2" w:rsidP="008A3CD2">
      <w:pPr>
        <w:pStyle w:val="a4"/>
        <w:numPr>
          <w:ilvl w:val="0"/>
          <w:numId w:val="39"/>
        </w:numPr>
        <w:jc w:val="both"/>
      </w:pPr>
      <w:r>
        <w:t>анализ финансового состояния (с помощью расчетов финансовых коэффициентов);</w:t>
      </w:r>
    </w:p>
    <w:p w:rsidR="008A3CD2" w:rsidRDefault="008A3CD2" w:rsidP="008A3CD2">
      <w:pPr>
        <w:pStyle w:val="a4"/>
        <w:numPr>
          <w:ilvl w:val="0"/>
          <w:numId w:val="39"/>
        </w:numPr>
        <w:jc w:val="both"/>
      </w:pPr>
      <w:r>
        <w:t>прогноз развития рыночной ситуации;</w:t>
      </w:r>
    </w:p>
    <w:p w:rsidR="008A3CD2" w:rsidRDefault="008A3CD2" w:rsidP="008A3CD2">
      <w:pPr>
        <w:pStyle w:val="a4"/>
        <w:numPr>
          <w:ilvl w:val="0"/>
          <w:numId w:val="39"/>
        </w:numPr>
        <w:jc w:val="both"/>
      </w:pPr>
      <w:r>
        <w:t>своевременное обнаружение причин и основных факторов, способствующих развитию кризиса;</w:t>
      </w:r>
    </w:p>
    <w:p w:rsidR="008A3CD2" w:rsidRDefault="008A3CD2" w:rsidP="008A3CD2">
      <w:pPr>
        <w:pStyle w:val="a4"/>
        <w:numPr>
          <w:ilvl w:val="0"/>
          <w:numId w:val="39"/>
        </w:numPr>
        <w:jc w:val="both"/>
      </w:pPr>
      <w:r>
        <w:t>умение обнаружить признаки неблагоприятного положения предприятия на рынке.</w:t>
      </w:r>
    </w:p>
    <w:p w:rsidR="008A3CD2" w:rsidRDefault="008A3CD2">
      <w:pPr>
        <w:pStyle w:val="a4"/>
        <w:jc w:val="both"/>
      </w:pPr>
      <w:r>
        <w:t>Если оценка ситуаций приводит к возможности банкротства предприятий, то возможен путь ухода с рынка, не дожидаясь фактического банкротства. Для оздоровления предприятия, для выхода из банкротства наиболее рациональными являются следующие пути:</w:t>
      </w:r>
    </w:p>
    <w:p w:rsidR="008A3CD2" w:rsidRDefault="008A3CD2" w:rsidP="008A3CD2">
      <w:pPr>
        <w:pStyle w:val="a4"/>
        <w:numPr>
          <w:ilvl w:val="0"/>
          <w:numId w:val="40"/>
        </w:numPr>
        <w:jc w:val="both"/>
      </w:pPr>
      <w:r>
        <w:t>смена руководства;</w:t>
      </w:r>
    </w:p>
    <w:p w:rsidR="008A3CD2" w:rsidRDefault="008A3CD2" w:rsidP="008A3CD2">
      <w:pPr>
        <w:pStyle w:val="a4"/>
        <w:numPr>
          <w:ilvl w:val="0"/>
          <w:numId w:val="40"/>
        </w:numPr>
        <w:jc w:val="both"/>
      </w:pPr>
      <w:r>
        <w:t>изменение организационной структуры предприятия;</w:t>
      </w:r>
    </w:p>
    <w:p w:rsidR="008A3CD2" w:rsidRDefault="008A3CD2" w:rsidP="008A3CD2">
      <w:pPr>
        <w:pStyle w:val="a4"/>
        <w:numPr>
          <w:ilvl w:val="0"/>
          <w:numId w:val="40"/>
        </w:numPr>
        <w:jc w:val="both"/>
      </w:pPr>
      <w:r>
        <w:t>установление жесткого контроля затрат;</w:t>
      </w:r>
    </w:p>
    <w:p w:rsidR="008A3CD2" w:rsidRDefault="008A3CD2" w:rsidP="008A3CD2">
      <w:pPr>
        <w:pStyle w:val="a4"/>
        <w:numPr>
          <w:ilvl w:val="0"/>
          <w:numId w:val="40"/>
        </w:numPr>
        <w:jc w:val="both"/>
      </w:pPr>
      <w:r>
        <w:t>переподготовка персонала и его психологическая переориентация;</w:t>
      </w:r>
    </w:p>
    <w:p w:rsidR="008A3CD2" w:rsidRDefault="008A3CD2" w:rsidP="008A3CD2">
      <w:pPr>
        <w:pStyle w:val="a4"/>
        <w:numPr>
          <w:ilvl w:val="0"/>
          <w:numId w:val="40"/>
        </w:numPr>
        <w:jc w:val="both"/>
      </w:pPr>
      <w:r>
        <w:t>сокращение номенклатуры, продукции и услуг;</w:t>
      </w:r>
    </w:p>
    <w:p w:rsidR="008A3CD2" w:rsidRDefault="008A3CD2" w:rsidP="008A3CD2">
      <w:pPr>
        <w:pStyle w:val="a4"/>
        <w:numPr>
          <w:ilvl w:val="0"/>
          <w:numId w:val="40"/>
        </w:numPr>
        <w:jc w:val="both"/>
      </w:pPr>
      <w:r>
        <w:t>усиленная работа по маркетингу.</w:t>
      </w:r>
    </w:p>
    <w:p w:rsidR="008A3CD2" w:rsidRDefault="008A3CD2">
      <w:pPr>
        <w:pStyle w:val="a4"/>
        <w:jc w:val="both"/>
      </w:pPr>
      <w:r>
        <w:t>Малые предприятия имеют значительные выгоды при выходе из состояния банкротства, так как они более организованны, мобильны, конкурентоспособны, обладают большей операционной способностью к переориентации на рынке.</w:t>
      </w:r>
    </w:p>
    <w:p w:rsidR="008A3CD2" w:rsidRDefault="008A3CD2">
      <w:pPr>
        <w:pStyle w:val="a4"/>
      </w:pPr>
      <w:r>
        <w:t>Прекращение деятельности предприятия может осуществляться в виде ликвидации или реорганизации. Производится по решению собственника с согласия трудового коллектива, либо по решению суда. Предприятия ликвидируются в случае:</w:t>
      </w:r>
    </w:p>
    <w:p w:rsidR="008A3CD2" w:rsidRDefault="008A3CD2" w:rsidP="008A3CD2">
      <w:pPr>
        <w:pStyle w:val="a4"/>
        <w:numPr>
          <w:ilvl w:val="0"/>
          <w:numId w:val="145"/>
        </w:numPr>
        <w:ind w:left="0" w:firstLine="851"/>
      </w:pPr>
      <w:r>
        <w:t>Признания его банкротом.</w:t>
      </w:r>
    </w:p>
    <w:p w:rsidR="008A3CD2" w:rsidRDefault="008A3CD2" w:rsidP="008A3CD2">
      <w:pPr>
        <w:pStyle w:val="a4"/>
        <w:numPr>
          <w:ilvl w:val="0"/>
          <w:numId w:val="145"/>
        </w:numPr>
        <w:ind w:left="0" w:firstLine="851"/>
      </w:pPr>
      <w:r>
        <w:t>Принятия решения о запрете деятельности из-за невыполнения законов.</w:t>
      </w:r>
    </w:p>
    <w:p w:rsidR="008A3CD2" w:rsidRDefault="008A3CD2" w:rsidP="008A3CD2">
      <w:pPr>
        <w:pStyle w:val="a4"/>
        <w:numPr>
          <w:ilvl w:val="0"/>
          <w:numId w:val="145"/>
        </w:numPr>
        <w:ind w:left="0" w:firstLine="851"/>
      </w:pPr>
      <w:r>
        <w:t>По причине недействительности учредительных документов.</w:t>
      </w:r>
    </w:p>
    <w:p w:rsidR="008A3CD2" w:rsidRDefault="008A3CD2">
      <w:pPr>
        <w:pStyle w:val="a4"/>
        <w:jc w:val="both"/>
      </w:pPr>
      <w:r>
        <w:t>При реорганизации и ликвидации все работники гарантируются соблюдением прав в соответствии с законом. Процесс реорганизации и ликвидации заканчивается только после исключения предприятия из реестра. В случае присоединения первого предприятия к другому последнему переходят все имущественные права и обязанности. В случае разделения – права и обязанности переходят к соответствующим частям реорганизованного предприятия.</w:t>
      </w:r>
    </w:p>
    <w:p w:rsidR="008A3CD2" w:rsidRDefault="008A3CD2">
      <w:pPr>
        <w:pStyle w:val="a4"/>
      </w:pPr>
    </w:p>
    <w:p w:rsidR="008A3CD2" w:rsidRDefault="008A3CD2">
      <w:pPr>
        <w:pStyle w:val="a4"/>
        <w:jc w:val="both"/>
      </w:pPr>
    </w:p>
    <w:p w:rsidR="008A3CD2" w:rsidRDefault="008A3CD2">
      <w:pPr>
        <w:pStyle w:val="a4"/>
        <w:ind w:left="1560" w:firstLine="0"/>
        <w:jc w:val="both"/>
        <w:rPr>
          <w:b/>
        </w:rPr>
      </w:pPr>
      <w:r>
        <w:rPr>
          <w:b/>
        </w:rPr>
        <w:t>Тема 5. Конкуренция в предпринимательской деятельности.</w:t>
      </w:r>
    </w:p>
    <w:p w:rsidR="008A3CD2" w:rsidRDefault="008A3CD2" w:rsidP="008A3CD2">
      <w:pPr>
        <w:pStyle w:val="a4"/>
        <w:numPr>
          <w:ilvl w:val="1"/>
          <w:numId w:val="31"/>
        </w:numPr>
        <w:jc w:val="both"/>
        <w:rPr>
          <w:b/>
        </w:rPr>
      </w:pPr>
      <w:r>
        <w:rPr>
          <w:b/>
        </w:rPr>
        <w:t>Система целей и задач производственной деятельности.</w:t>
      </w:r>
    </w:p>
    <w:p w:rsidR="008A3CD2" w:rsidRDefault="008A3CD2">
      <w:pPr>
        <w:pStyle w:val="a4"/>
        <w:ind w:left="1511" w:firstLine="0"/>
        <w:jc w:val="both"/>
        <w:rPr>
          <w:b/>
        </w:rPr>
      </w:pPr>
    </w:p>
    <w:p w:rsidR="008A3CD2" w:rsidRDefault="008A3CD2">
      <w:pPr>
        <w:pStyle w:val="a4"/>
        <w:jc w:val="both"/>
      </w:pPr>
      <w:r>
        <w:t>Успех любого предприятия невозможен без удовлетворения следующих требований рынка:</w:t>
      </w:r>
    </w:p>
    <w:p w:rsidR="008A3CD2" w:rsidRDefault="008A3CD2" w:rsidP="008A3CD2">
      <w:pPr>
        <w:pStyle w:val="a4"/>
        <w:numPr>
          <w:ilvl w:val="0"/>
          <w:numId w:val="41"/>
        </w:numPr>
        <w:jc w:val="both"/>
      </w:pPr>
      <w:r>
        <w:t>учет интересов продавцов, а так же посредников, сводящийся к получению максимальной посреднической прибыли (маржи);</w:t>
      </w:r>
    </w:p>
    <w:p w:rsidR="008A3CD2" w:rsidRDefault="008A3CD2" w:rsidP="008A3CD2">
      <w:pPr>
        <w:pStyle w:val="a4"/>
        <w:numPr>
          <w:ilvl w:val="0"/>
          <w:numId w:val="41"/>
        </w:numPr>
        <w:jc w:val="both"/>
      </w:pPr>
      <w:r>
        <w:t>учет обязательных требований контрагентов предприятий смежников и других посреднических организаций в достаточном уровне, надежности и приемлемых условий доставки;</w:t>
      </w:r>
    </w:p>
    <w:p w:rsidR="008A3CD2" w:rsidRDefault="008A3CD2" w:rsidP="008A3CD2">
      <w:pPr>
        <w:pStyle w:val="a4"/>
        <w:numPr>
          <w:ilvl w:val="0"/>
          <w:numId w:val="41"/>
        </w:numPr>
        <w:jc w:val="both"/>
      </w:pPr>
      <w:r>
        <w:t>совокупное стремление всего общества к охране окружающей среды и в создании в связи с этим нового направления – природопользование и экологический менеджмент;</w:t>
      </w:r>
    </w:p>
    <w:p w:rsidR="008A3CD2" w:rsidRDefault="008A3CD2" w:rsidP="008A3CD2">
      <w:pPr>
        <w:pStyle w:val="a4"/>
        <w:numPr>
          <w:ilvl w:val="0"/>
          <w:numId w:val="41"/>
        </w:numPr>
        <w:jc w:val="both"/>
      </w:pPr>
      <w:r>
        <w:t>стремление покупателей и продавцов в обеспечение продукции высшего качества с меньшими затратами.</w:t>
      </w:r>
    </w:p>
    <w:p w:rsidR="008A3CD2" w:rsidRDefault="008A3CD2">
      <w:pPr>
        <w:pStyle w:val="a4"/>
        <w:jc w:val="both"/>
      </w:pPr>
      <w:r>
        <w:t>Эти требования, прежде всего, относятся к коммерческим организациям, которые ставят в основе своей деятельности задачу максимального извлечения прибыли.</w:t>
      </w:r>
    </w:p>
    <w:p w:rsidR="008A3CD2" w:rsidRDefault="008A3CD2">
      <w:pPr>
        <w:pStyle w:val="a4"/>
        <w:jc w:val="both"/>
      </w:pPr>
      <w:r>
        <w:t>В связи с требованиями, существуют цели и задачи их реализации. Для этого создается «дерево целей», которое учитывает иерархию и соподчинение целей и подцелей до необходимой степени их детализации. Если рассматривать главную цель предприятия максимальной извлечения прибыли, то менее приоритетными по отношению к основной может быть:</w:t>
      </w:r>
    </w:p>
    <w:p w:rsidR="008A3CD2" w:rsidRDefault="008A3CD2" w:rsidP="008A3CD2">
      <w:pPr>
        <w:pStyle w:val="a4"/>
        <w:numPr>
          <w:ilvl w:val="0"/>
          <w:numId w:val="42"/>
        </w:numPr>
        <w:jc w:val="both"/>
      </w:pPr>
      <w:r>
        <w:t>наращивание объемов выпуска продукции;</w:t>
      </w:r>
    </w:p>
    <w:p w:rsidR="008A3CD2" w:rsidRDefault="008A3CD2" w:rsidP="008A3CD2">
      <w:pPr>
        <w:pStyle w:val="a4"/>
        <w:numPr>
          <w:ilvl w:val="0"/>
          <w:numId w:val="42"/>
        </w:numPr>
        <w:jc w:val="both"/>
      </w:pPr>
      <w:r>
        <w:t>обеспечение высокого качества изготовленной продукции;</w:t>
      </w:r>
    </w:p>
    <w:p w:rsidR="008A3CD2" w:rsidRDefault="008A3CD2" w:rsidP="008A3CD2">
      <w:pPr>
        <w:pStyle w:val="a4"/>
        <w:numPr>
          <w:ilvl w:val="0"/>
          <w:numId w:val="42"/>
        </w:numPr>
        <w:jc w:val="both"/>
      </w:pPr>
      <w:r>
        <w:t>мобильность и маневренность деятельности предприятия, то есть способность в кротчайшее время перепрофеллировать производство;</w:t>
      </w:r>
    </w:p>
    <w:p w:rsidR="008A3CD2" w:rsidRDefault="008A3CD2" w:rsidP="008A3CD2">
      <w:pPr>
        <w:pStyle w:val="a4"/>
        <w:numPr>
          <w:ilvl w:val="0"/>
          <w:numId w:val="42"/>
        </w:numPr>
        <w:jc w:val="both"/>
      </w:pPr>
      <w:r>
        <w:t>гибкая политика цен;</w:t>
      </w:r>
    </w:p>
    <w:p w:rsidR="008A3CD2" w:rsidRDefault="008A3CD2" w:rsidP="008A3CD2">
      <w:pPr>
        <w:pStyle w:val="a4"/>
        <w:numPr>
          <w:ilvl w:val="0"/>
          <w:numId w:val="42"/>
        </w:numPr>
        <w:jc w:val="both"/>
      </w:pPr>
      <w:r>
        <w:t>полное использование отходов;</w:t>
      </w:r>
    </w:p>
    <w:p w:rsidR="008A3CD2" w:rsidRDefault="008A3CD2" w:rsidP="008A3CD2">
      <w:pPr>
        <w:pStyle w:val="a4"/>
        <w:numPr>
          <w:ilvl w:val="0"/>
          <w:numId w:val="42"/>
        </w:numPr>
        <w:jc w:val="both"/>
      </w:pPr>
      <w:r>
        <w:t>рациональное использование ресурсов;</w:t>
      </w:r>
    </w:p>
    <w:p w:rsidR="008A3CD2" w:rsidRDefault="008A3CD2" w:rsidP="008A3CD2">
      <w:pPr>
        <w:pStyle w:val="a4"/>
        <w:numPr>
          <w:ilvl w:val="0"/>
          <w:numId w:val="42"/>
        </w:numPr>
        <w:jc w:val="both"/>
      </w:pPr>
      <w:r>
        <w:t>создание предпосылок возможности участия работников в управлении производством;</w:t>
      </w:r>
    </w:p>
    <w:p w:rsidR="008A3CD2" w:rsidRDefault="008A3CD2" w:rsidP="008A3CD2">
      <w:pPr>
        <w:pStyle w:val="a4"/>
        <w:numPr>
          <w:ilvl w:val="0"/>
          <w:numId w:val="42"/>
        </w:numPr>
        <w:jc w:val="both"/>
      </w:pPr>
      <w:r>
        <w:t>обеспечение оптимальных условий труда;</w:t>
      </w:r>
    </w:p>
    <w:p w:rsidR="008A3CD2" w:rsidRDefault="008A3CD2" w:rsidP="008A3CD2">
      <w:pPr>
        <w:pStyle w:val="a4"/>
        <w:numPr>
          <w:ilvl w:val="0"/>
          <w:numId w:val="42"/>
        </w:numPr>
        <w:jc w:val="both"/>
      </w:pPr>
      <w:r>
        <w:t>экологичность производственных процессов.</w:t>
      </w:r>
    </w:p>
    <w:p w:rsidR="008A3CD2" w:rsidRDefault="008A3CD2">
      <w:pPr>
        <w:pStyle w:val="a4"/>
        <w:jc w:val="both"/>
      </w:pPr>
      <w:r>
        <w:t>В соответствии с этими целями различают понятие «луковица целей», заключающееся в создании взаимообусловленных связей между уровнями реализации целей производства. Масштаб и последовательность реализаций целей предпринимательской деятельности можно представить в виде следующей схемы:</w:t>
      </w:r>
    </w:p>
    <w:p w:rsidR="008A3CD2" w:rsidRDefault="00AE4333">
      <w:pPr>
        <w:pStyle w:val="a4"/>
        <w:jc w:val="both"/>
      </w:pPr>
      <w:r>
        <w:rPr>
          <w:noProof/>
        </w:rPr>
        <w:pict>
          <v:shapetype id="_x0000_t202" coordsize="21600,21600" o:spt="202" path="m,l,21600r21600,l21600,xe">
            <v:stroke joinstyle="miter"/>
            <v:path gradientshapeok="t" o:connecttype="rect"/>
          </v:shapetype>
          <v:shape id="_x0000_s1869" type="#_x0000_t202" style="position:absolute;left:0;text-align:left;margin-left:73.2pt;margin-top:8.4pt;width:316.8pt;height:194.4pt;z-index:251860992" o:allowincell="f">
            <v:textbox>
              <w:txbxContent>
                <w:p w:rsidR="008A3CD2" w:rsidRDefault="008A3CD2">
                  <w:pPr>
                    <w:jc w:val="center"/>
                    <w:rPr>
                      <w:ins w:id="0" w:author="PB Customer" w:date="2001-06-21T11:29:00Z"/>
                      <w:b/>
                      <w:i/>
                      <w:sz w:val="28"/>
                    </w:rPr>
                  </w:pPr>
                  <w:ins w:id="1" w:author="PB Customer" w:date="2001-06-21T11:28:00Z">
                    <w:r>
                      <w:rPr>
                        <w:b/>
                        <w:i/>
                        <w:sz w:val="28"/>
                      </w:rPr>
                      <w:t>5. Рынок, экономик</w:t>
                    </w:r>
                  </w:ins>
                  <w:r>
                    <w:rPr>
                      <w:b/>
                      <w:i/>
                      <w:sz w:val="28"/>
                      <w:u w:val="single"/>
                    </w:rPr>
                    <w:t>и</w:t>
                  </w:r>
                </w:p>
                <w:p w:rsidR="008A3CD2" w:rsidRDefault="008A3CD2">
                  <w:pPr>
                    <w:numPr>
                      <w:ins w:id="2" w:author="PB Customer" w:date="2001-06-21T11:29:00Z"/>
                    </w:numPr>
                    <w:jc w:val="center"/>
                    <w:rPr>
                      <w:b/>
                      <w:i/>
                    </w:rPr>
                  </w:pPr>
                </w:p>
              </w:txbxContent>
            </v:textbox>
          </v:shape>
        </w:pict>
      </w:r>
    </w:p>
    <w:p w:rsidR="008A3CD2" w:rsidRDefault="008A3CD2">
      <w:pPr>
        <w:pStyle w:val="a4"/>
        <w:jc w:val="both"/>
      </w:pPr>
    </w:p>
    <w:p w:rsidR="008A3CD2" w:rsidRDefault="00AE4333">
      <w:pPr>
        <w:pStyle w:val="a4"/>
        <w:jc w:val="both"/>
      </w:pPr>
      <w:r>
        <w:rPr>
          <w:noProof/>
        </w:rPr>
        <w:pict>
          <v:shape id="_x0000_s1870" type="#_x0000_t202" style="position:absolute;left:0;text-align:left;margin-left:87.6pt;margin-top:2.4pt;width:4in;height:158.4pt;z-index:251862016" o:allowincell="f">
            <v:textbox>
              <w:txbxContent>
                <w:p w:rsidR="008A3CD2" w:rsidRDefault="008A3CD2">
                  <w:pPr>
                    <w:pStyle w:val="21"/>
                    <w:rPr>
                      <w:ins w:id="3" w:author="PB Customer" w:date="2001-06-21T11:30:00Z"/>
                      <w:sz w:val="28"/>
                    </w:rPr>
                  </w:pPr>
                  <w:ins w:id="4" w:author="PB Customer" w:date="2001-06-21T11:30:00Z">
                    <w:r>
                      <w:rPr>
                        <w:sz w:val="28"/>
                      </w:rPr>
                      <w:t>4. Предприятие, организация</w:t>
                    </w:r>
                  </w:ins>
                </w:p>
                <w:p w:rsidR="008A3CD2" w:rsidRDefault="008A3CD2">
                  <w:pPr>
                    <w:pStyle w:val="21"/>
                    <w:numPr>
                      <w:ins w:id="5" w:author="PB Customer" w:date="2001-06-21T11:30:00Z"/>
                    </w:numPr>
                    <w:rPr>
                      <w:ins w:id="6" w:author="PB Customer" w:date="2001-06-21T11:30:00Z"/>
                    </w:rPr>
                  </w:pPr>
                </w:p>
                <w:p w:rsidR="008A3CD2" w:rsidRDefault="008A3CD2">
                  <w:pPr>
                    <w:numPr>
                      <w:ins w:id="7" w:author="PB Customer" w:date="2001-06-21T11:30:00Z"/>
                    </w:numPr>
                    <w:jc w:val="center"/>
                    <w:rPr>
                      <w:b/>
                      <w:i/>
                    </w:rPr>
                  </w:pPr>
                </w:p>
              </w:txbxContent>
            </v:textbox>
          </v:shape>
        </w:pict>
      </w:r>
    </w:p>
    <w:p w:rsidR="008A3CD2" w:rsidRDefault="008A3CD2">
      <w:pPr>
        <w:pStyle w:val="a4"/>
        <w:jc w:val="both"/>
      </w:pPr>
    </w:p>
    <w:p w:rsidR="008A3CD2" w:rsidRDefault="00AE4333">
      <w:pPr>
        <w:pStyle w:val="a4"/>
        <w:jc w:val="both"/>
      </w:pPr>
      <w:r>
        <w:rPr>
          <w:noProof/>
        </w:rPr>
        <w:pict>
          <v:shape id="_x0000_s1871" type="#_x0000_t202" style="position:absolute;left:0;text-align:left;margin-left:102pt;margin-top:10.8pt;width:259.2pt;height:108pt;z-index:251863040" o:allowincell="f">
            <v:textbox>
              <w:txbxContent>
                <w:p w:rsidR="008A3CD2" w:rsidRDefault="008A3CD2">
                  <w:pPr>
                    <w:pStyle w:val="21"/>
                    <w:rPr>
                      <w:ins w:id="8" w:author="PB Customer" w:date="2001-06-21T11:33:00Z"/>
                      <w:sz w:val="28"/>
                    </w:rPr>
                  </w:pPr>
                  <w:ins w:id="9" w:author="PB Customer" w:date="2001-06-21T11:31:00Z">
                    <w:r>
                      <w:rPr>
                        <w:sz w:val="28"/>
                      </w:rPr>
                      <w:t>3. Бригада, участник, цех</w:t>
                    </w:r>
                  </w:ins>
                </w:p>
                <w:p w:rsidR="008A3CD2" w:rsidRDefault="008A3CD2">
                  <w:pPr>
                    <w:pStyle w:val="21"/>
                    <w:numPr>
                      <w:ins w:id="10" w:author="PB Customer" w:date="2001-06-21T11:33:00Z"/>
                    </w:numPr>
                    <w:rPr>
                      <w:ins w:id="11" w:author="PB Customer" w:date="2001-06-21T11:31:00Z"/>
                    </w:rPr>
                  </w:pPr>
                </w:p>
                <w:p w:rsidR="008A3CD2" w:rsidRDefault="008A3CD2">
                  <w:pPr>
                    <w:numPr>
                      <w:ins w:id="12" w:author="PB Customer" w:date="2001-06-21T11:31:00Z"/>
                    </w:numPr>
                    <w:jc w:val="center"/>
                    <w:rPr>
                      <w:b/>
                      <w:i/>
                    </w:rPr>
                  </w:pPr>
                </w:p>
              </w:txbxContent>
            </v:textbox>
          </v:shape>
        </w:pict>
      </w:r>
    </w:p>
    <w:p w:rsidR="008A3CD2" w:rsidRDefault="008A3CD2">
      <w:pPr>
        <w:pStyle w:val="a4"/>
        <w:jc w:val="both"/>
      </w:pPr>
    </w:p>
    <w:p w:rsidR="008A3CD2" w:rsidRDefault="00AE4333">
      <w:pPr>
        <w:pStyle w:val="a4"/>
        <w:jc w:val="both"/>
      </w:pPr>
      <w:r>
        <w:rPr>
          <w:noProof/>
        </w:rPr>
        <w:pict>
          <v:shape id="_x0000_s1872" type="#_x0000_t202" style="position:absolute;left:0;text-align:left;margin-left:116.4pt;margin-top:4.8pt;width:230.4pt;height:1in;z-index:251864064" o:allowincell="f">
            <v:textbox>
              <w:txbxContent>
                <w:p w:rsidR="008A3CD2" w:rsidRDefault="008A3CD2">
                  <w:pPr>
                    <w:jc w:val="center"/>
                    <w:rPr>
                      <w:ins w:id="13" w:author="PB Customer" w:date="2001-06-21T11:34:00Z"/>
                      <w:b/>
                      <w:i/>
                      <w:sz w:val="28"/>
                    </w:rPr>
                  </w:pPr>
                  <w:ins w:id="14" w:author="PB Customer" w:date="2001-06-21T11:34:00Z">
                    <w:r>
                      <w:rPr>
                        <w:b/>
                        <w:i/>
                        <w:sz w:val="28"/>
                      </w:rPr>
                      <w:t>2. Рабочее место</w:t>
                    </w:r>
                  </w:ins>
                </w:p>
                <w:p w:rsidR="008A3CD2" w:rsidRDefault="008A3CD2">
                  <w:pPr>
                    <w:numPr>
                      <w:ins w:id="15" w:author="PB Customer" w:date="2001-06-21T11:34:00Z"/>
                    </w:numPr>
                    <w:jc w:val="center"/>
                    <w:rPr>
                      <w:b/>
                      <w:i/>
                    </w:rPr>
                  </w:pPr>
                </w:p>
              </w:txbxContent>
            </v:textbox>
          </v:shape>
        </w:pict>
      </w:r>
    </w:p>
    <w:p w:rsidR="008A3CD2" w:rsidRDefault="008A3CD2">
      <w:pPr>
        <w:pStyle w:val="a4"/>
        <w:jc w:val="both"/>
      </w:pPr>
    </w:p>
    <w:p w:rsidR="008A3CD2" w:rsidRDefault="00AE4333">
      <w:pPr>
        <w:pStyle w:val="a4"/>
        <w:jc w:val="both"/>
      </w:pPr>
      <w:r>
        <w:rPr>
          <w:noProof/>
        </w:rPr>
        <w:pict>
          <v:shape id="_x0000_s1873" type="#_x0000_t202" style="position:absolute;left:0;text-align:left;margin-left:130.8pt;margin-top:6pt;width:201.6pt;height:28.8pt;z-index:251865088" o:allowincell="f">
            <v:textbox>
              <w:txbxContent>
                <w:p w:rsidR="008A3CD2" w:rsidRDefault="008A3CD2">
                  <w:pPr>
                    <w:jc w:val="center"/>
                    <w:rPr>
                      <w:b/>
                      <w:i/>
                      <w:sz w:val="28"/>
                    </w:rPr>
                  </w:pPr>
                  <w:ins w:id="16" w:author="PB Customer" w:date="2001-06-21T11:35:00Z">
                    <w:r>
                      <w:rPr>
                        <w:b/>
                        <w:i/>
                        <w:sz w:val="28"/>
                      </w:rPr>
                      <w:t>1. Отдельный работник</w:t>
                    </w:r>
                  </w:ins>
                </w:p>
              </w:txbxContent>
            </v:textbox>
          </v:shape>
        </w:pict>
      </w:r>
    </w:p>
    <w:p w:rsidR="008A3CD2" w:rsidRDefault="008A3CD2">
      <w:pPr>
        <w:pStyle w:val="a4"/>
        <w:jc w:val="both"/>
      </w:pPr>
    </w:p>
    <w:p w:rsidR="008A3CD2" w:rsidRDefault="008A3CD2">
      <w:pPr>
        <w:pStyle w:val="a4"/>
        <w:jc w:val="both"/>
      </w:pPr>
    </w:p>
    <w:p w:rsidR="008A3CD2" w:rsidRDefault="008A3CD2">
      <w:pPr>
        <w:pStyle w:val="a4"/>
        <w:jc w:val="both"/>
      </w:pPr>
    </w:p>
    <w:p w:rsidR="008A3CD2" w:rsidRDefault="008A3CD2">
      <w:pPr>
        <w:pStyle w:val="a4"/>
        <w:jc w:val="both"/>
      </w:pPr>
    </w:p>
    <w:p w:rsidR="008A3CD2" w:rsidRDefault="008A3CD2">
      <w:pPr>
        <w:pStyle w:val="a4"/>
        <w:ind w:firstLine="0"/>
        <w:jc w:val="both"/>
      </w:pPr>
    </w:p>
    <w:p w:rsidR="008A3CD2" w:rsidRDefault="008A3CD2">
      <w:pPr>
        <w:pStyle w:val="a4"/>
        <w:jc w:val="both"/>
      </w:pPr>
    </w:p>
    <w:p w:rsidR="008A3CD2" w:rsidRDefault="008A3CD2">
      <w:pPr>
        <w:pStyle w:val="a4"/>
        <w:jc w:val="both"/>
      </w:pPr>
      <w:r>
        <w:t>Схематично, изображение системы целей, изображено следующим образом:</w:t>
      </w:r>
    </w:p>
    <w:p w:rsidR="008A3CD2" w:rsidRDefault="008A3CD2">
      <w:pPr>
        <w:pStyle w:val="a4"/>
        <w:jc w:val="center"/>
        <w:rPr>
          <w:b/>
          <w:i/>
          <w:u w:val="single"/>
        </w:rPr>
      </w:pPr>
      <w:r>
        <w:rPr>
          <w:b/>
          <w:i/>
          <w:u w:val="single"/>
        </w:rPr>
        <w:t>«ДЕРЕВО ЦЕЛЕЙ»</w:t>
      </w:r>
    </w:p>
    <w:p w:rsidR="008A3CD2" w:rsidRDefault="00AE4333">
      <w:pPr>
        <w:pStyle w:val="a4"/>
        <w:jc w:val="both"/>
      </w:pPr>
      <w:r>
        <w:rPr>
          <w:noProof/>
        </w:rPr>
        <w:pict>
          <v:line id="_x0000_s1879" style="position:absolute;left:0;text-align:left;z-index:251871232" from="253.2pt,1.75pt" to="253.2pt,16.15pt" o:allowincell="f">
            <v:stroke endarrow="block"/>
          </v:line>
        </w:pict>
      </w:r>
    </w:p>
    <w:p w:rsidR="008A3CD2" w:rsidRDefault="008A3CD2">
      <w:pPr>
        <w:pStyle w:val="a4"/>
        <w:jc w:val="center"/>
        <w:rPr>
          <w:b/>
          <w:i/>
          <w:u w:val="single"/>
        </w:rPr>
      </w:pPr>
      <w:r>
        <w:rPr>
          <w:b/>
          <w:i/>
          <w:u w:val="single"/>
        </w:rPr>
        <w:t>Цель высшего уровня</w:t>
      </w:r>
    </w:p>
    <w:p w:rsidR="008A3CD2" w:rsidRDefault="00AE4333">
      <w:pPr>
        <w:pStyle w:val="a4"/>
      </w:pPr>
      <w:r>
        <w:rPr>
          <w:noProof/>
        </w:rPr>
        <w:pict>
          <v:line id="_x0000_s1874" style="position:absolute;left:0;text-align:left;z-index:251866112" from="253.2pt,1.75pt" to="253.2pt,23.35pt" o:allowincell="f"/>
        </w:pict>
      </w:r>
      <w:r w:rsidR="008A3CD2">
        <w:t xml:space="preserve">                                                     Цели  первого уровня  </w:t>
      </w:r>
    </w:p>
    <w:p w:rsidR="008A3CD2" w:rsidRDefault="00AE4333">
      <w:pPr>
        <w:pStyle w:val="a4"/>
      </w:pPr>
      <w:r>
        <w:rPr>
          <w:noProof/>
        </w:rPr>
        <w:pict>
          <v:line id="_x0000_s1878" style="position:absolute;left:0;text-align:left;z-index:251870208" from="418.8pt,9.55pt" to="418.8pt,31.15pt" o:allowincell="f">
            <v:stroke endarrow="block"/>
          </v:line>
        </w:pict>
      </w:r>
      <w:r>
        <w:rPr>
          <w:noProof/>
        </w:rPr>
        <w:pict>
          <v:line id="_x0000_s1877" style="position:absolute;left:0;text-align:left;z-index:251869184" from="253.2pt,9.55pt" to="253.2pt,31.15pt" o:allowincell="f">
            <v:stroke endarrow="block"/>
          </v:line>
        </w:pict>
      </w:r>
      <w:r>
        <w:rPr>
          <w:noProof/>
        </w:rPr>
        <w:pict>
          <v:line id="_x0000_s1876" style="position:absolute;left:0;text-align:left;z-index:251868160" from="58.8pt,9.55pt" to="58.8pt,31.15pt" o:allowincell="f">
            <v:stroke endarrow="block"/>
          </v:line>
        </w:pict>
      </w:r>
      <w:r>
        <w:rPr>
          <w:noProof/>
        </w:rPr>
        <w:pict>
          <v:line id="_x0000_s1875" style="position:absolute;left:0;text-align:left;z-index:251867136" from="58.8pt,9.55pt" to="418.8pt,9.55pt" o:allowincell="f"/>
        </w:pict>
      </w:r>
      <w:r w:rsidR="008A3CD2">
        <w:t xml:space="preserve">                    </w:t>
      </w:r>
    </w:p>
    <w:p w:rsidR="008A3CD2" w:rsidRDefault="008A3CD2">
      <w:pPr>
        <w:pStyle w:val="a4"/>
      </w:pPr>
    </w:p>
    <w:p w:rsidR="008A3CD2" w:rsidRDefault="00AE4333">
      <w:pPr>
        <w:pStyle w:val="a4"/>
        <w:jc w:val="both"/>
      </w:pPr>
      <w:r>
        <w:rPr>
          <w:noProof/>
        </w:rPr>
        <w:pict>
          <v:line id="_x0000_s1919" style="position:absolute;left:0;text-align:left;z-index:251912192" from="433.2pt,2.35pt" to="433.2pt,16.75pt" o:allowincell="f">
            <w10:anchorlock/>
          </v:line>
        </w:pict>
      </w:r>
      <w:r>
        <w:rPr>
          <w:noProof/>
        </w:rPr>
        <w:pict>
          <v:line id="_x0000_s1918" style="position:absolute;left:0;text-align:left;z-index:251911168" from="404.4pt,2.35pt" to="433.2pt,2.35pt" o:allowincell="f">
            <w10:anchorlock/>
          </v:line>
        </w:pict>
      </w:r>
      <w:r>
        <w:rPr>
          <w:noProof/>
        </w:rPr>
        <w:pict>
          <v:line id="_x0000_s1917" style="position:absolute;left:0;text-align:left;flip:y;z-index:251910144" from="404.4pt,2.35pt" to="404.4pt,16.75pt" o:allowincell="f">
            <w10:anchorlock/>
          </v:line>
        </w:pict>
      </w:r>
      <w:r>
        <w:rPr>
          <w:noProof/>
        </w:rPr>
        <w:pict>
          <v:line id="_x0000_s1916" style="position:absolute;left:0;text-align:left;z-index:251909120" from="44.4pt,2.35pt" to="44.4pt,16.75pt" o:allowincell="f">
            <w10:anchorlock/>
          </v:line>
        </w:pict>
      </w:r>
      <w:r>
        <w:rPr>
          <w:noProof/>
        </w:rPr>
        <w:pict>
          <v:line id="_x0000_s1915" style="position:absolute;left:0;text-align:left;z-index:251908096" from="73.2pt,2.35pt" to="73.2pt,16.75pt" o:allowincell="f">
            <w10:anchorlock/>
          </v:line>
        </w:pict>
      </w:r>
      <w:r>
        <w:rPr>
          <w:noProof/>
        </w:rPr>
        <w:pict>
          <v:line id="_x0000_s1914" style="position:absolute;left:0;text-align:left;z-index:251907072" from="44.4pt,2.35pt" to="73.2pt,2.35pt" o:allowincell="f">
            <w10:anchorlock/>
          </v:line>
        </w:pict>
      </w:r>
      <w:r>
        <w:rPr>
          <w:noProof/>
        </w:rPr>
        <w:pict>
          <v:line id="_x0000_s1913" style="position:absolute;left:0;text-align:left;flip:y;z-index:251906048" from="44.4pt,2.35pt" to="44.4pt,9.55pt" o:allowincell="f">
            <w10:anchorlock/>
          </v:line>
        </w:pict>
      </w:r>
      <w:r w:rsidR="008A3CD2">
        <w:t xml:space="preserve">                                                     Цели второго уровня</w:t>
      </w:r>
    </w:p>
    <w:p w:rsidR="008A3CD2" w:rsidRDefault="00AE4333">
      <w:pPr>
        <w:pStyle w:val="a4"/>
        <w:jc w:val="both"/>
      </w:pPr>
      <w:r>
        <w:rPr>
          <w:noProof/>
        </w:rPr>
        <w:pict>
          <v:line id="_x0000_s1927" style="position:absolute;left:0;text-align:left;z-index:251920384" from="433.2pt,2.95pt" to="433.2pt,24.55pt" o:allowincell="f">
            <w10:anchorlock/>
          </v:line>
        </w:pict>
      </w:r>
      <w:r>
        <w:rPr>
          <w:noProof/>
        </w:rPr>
        <w:pict>
          <v:line id="_x0000_s1926" style="position:absolute;left:0;text-align:left;z-index:251919360" from="447.6pt,2.95pt" to="447.6pt,24.55pt" o:allowincell="f">
            <w10:anchorlock/>
          </v:line>
        </w:pict>
      </w:r>
      <w:r>
        <w:rPr>
          <w:noProof/>
        </w:rPr>
        <w:pict>
          <v:line id="_x0000_s1925" style="position:absolute;left:0;text-align:left;z-index:251918336" from="418.8pt,2.95pt" to="447.6pt,2.95pt" o:allowincell="f">
            <w10:anchorlock/>
          </v:line>
        </w:pict>
      </w:r>
      <w:r>
        <w:rPr>
          <w:noProof/>
        </w:rPr>
        <w:pict>
          <v:line id="_x0000_s1924" style="position:absolute;left:0;text-align:left;flip:y;z-index:251917312" from="418.8pt,2.95pt" to="418.8pt,24.55pt" o:allowincell="f">
            <w10:anchorlock/>
          </v:line>
        </w:pict>
      </w:r>
      <w:r>
        <w:rPr>
          <w:noProof/>
        </w:rPr>
        <w:pict>
          <v:line id="_x0000_s1923" style="position:absolute;left:0;text-align:left;z-index:251916288" from="44.4pt,2.95pt" to="44.4pt,24.55pt" o:allowincell="f">
            <w10:anchorlock/>
          </v:line>
        </w:pict>
      </w:r>
      <w:r>
        <w:rPr>
          <w:noProof/>
        </w:rPr>
        <w:pict>
          <v:line id="_x0000_s1922" style="position:absolute;left:0;text-align:left;z-index:251915264" from="58.8pt,2.95pt" to="58.8pt,24.55pt" o:allowincell="f">
            <w10:anchorlock/>
          </v:line>
        </w:pict>
      </w:r>
      <w:r>
        <w:rPr>
          <w:noProof/>
        </w:rPr>
        <w:pict>
          <v:line id="_x0000_s1921" style="position:absolute;left:0;text-align:left;z-index:251914240" from="30pt,2.95pt" to="58.8pt,2.95pt" o:allowincell="f">
            <w10:anchorlock/>
          </v:line>
        </w:pict>
      </w:r>
      <w:r>
        <w:rPr>
          <w:noProof/>
        </w:rPr>
        <w:pict>
          <v:line id="_x0000_s1920" style="position:absolute;left:0;text-align:left;flip:y;z-index:251913216" from="30pt,2.95pt" to="30pt,24.55pt" o:allowincell="f">
            <w10:anchorlock/>
          </v:line>
        </w:pict>
      </w:r>
      <w:r w:rsidR="008A3CD2">
        <w:t xml:space="preserve">                                                     Цели третьего уровня</w:t>
      </w:r>
    </w:p>
    <w:p w:rsidR="008A3CD2" w:rsidRDefault="008A3CD2">
      <w:pPr>
        <w:pStyle w:val="a4"/>
        <w:jc w:val="both"/>
      </w:pPr>
      <w:r>
        <w:t xml:space="preserve">                                                                                                                                              </w:t>
      </w:r>
    </w:p>
    <w:p w:rsidR="008A3CD2" w:rsidRDefault="008A3CD2">
      <w:pPr>
        <w:pStyle w:val="a4"/>
        <w:jc w:val="both"/>
      </w:pPr>
    </w:p>
    <w:p w:rsidR="008A3CD2" w:rsidRDefault="008A3CD2">
      <w:pPr>
        <w:pStyle w:val="a4"/>
        <w:jc w:val="both"/>
      </w:pPr>
    </w:p>
    <w:p w:rsidR="008A3CD2" w:rsidRDefault="008A3CD2">
      <w:pPr>
        <w:pStyle w:val="a4"/>
        <w:jc w:val="both"/>
      </w:pPr>
      <w:r>
        <w:t>Все цели системы могут быть сгруппированы по двум категориям. В зависимости от состояния системы, реализации которого они соответствуют, это цели: стабилизации и развития.</w:t>
      </w:r>
    </w:p>
    <w:p w:rsidR="008A3CD2" w:rsidRDefault="008A3CD2">
      <w:pPr>
        <w:pStyle w:val="a4"/>
        <w:jc w:val="both"/>
      </w:pPr>
      <w:r>
        <w:t>Стабилизационные цели предполагают сохранение достигнутого уровня производства, использования ресурсов, для сохранения определенного состояния производственной системы. Цели развития направлены на достижение новых более совершенных состояний системы. Для реализации этих целей необходимо обеспечить:</w:t>
      </w:r>
    </w:p>
    <w:p w:rsidR="008A3CD2" w:rsidRDefault="008A3CD2" w:rsidP="008A3CD2">
      <w:pPr>
        <w:pStyle w:val="a4"/>
        <w:numPr>
          <w:ilvl w:val="0"/>
          <w:numId w:val="43"/>
        </w:numPr>
        <w:jc w:val="both"/>
      </w:pPr>
      <w:r>
        <w:t>наличие и объем платежеспособного спроса,</w:t>
      </w:r>
    </w:p>
    <w:p w:rsidR="008A3CD2" w:rsidRDefault="008A3CD2" w:rsidP="008A3CD2">
      <w:pPr>
        <w:pStyle w:val="a4"/>
        <w:numPr>
          <w:ilvl w:val="0"/>
          <w:numId w:val="43"/>
        </w:numPr>
        <w:jc w:val="both"/>
      </w:pPr>
      <w:r>
        <w:t>наличие надежных поставщиков сырья, комплектующих изделий и т.д,</w:t>
      </w:r>
    </w:p>
    <w:p w:rsidR="008A3CD2" w:rsidRDefault="008A3CD2" w:rsidP="008A3CD2">
      <w:pPr>
        <w:pStyle w:val="a4"/>
        <w:numPr>
          <w:ilvl w:val="0"/>
          <w:numId w:val="43"/>
        </w:numPr>
        <w:jc w:val="both"/>
      </w:pPr>
      <w:r>
        <w:t>наличие грамотных инженерных решений,</w:t>
      </w:r>
    </w:p>
    <w:p w:rsidR="008A3CD2" w:rsidRDefault="008A3CD2" w:rsidP="008A3CD2">
      <w:pPr>
        <w:pStyle w:val="a4"/>
        <w:numPr>
          <w:ilvl w:val="0"/>
          <w:numId w:val="43"/>
        </w:numPr>
        <w:jc w:val="both"/>
      </w:pPr>
      <w:r>
        <w:t>наличие квалифицированных кадров, соответствующих современному уровню технологий и рыночных отношений,</w:t>
      </w:r>
    </w:p>
    <w:p w:rsidR="008A3CD2" w:rsidRDefault="008A3CD2" w:rsidP="008A3CD2">
      <w:pPr>
        <w:pStyle w:val="a4"/>
        <w:numPr>
          <w:ilvl w:val="0"/>
          <w:numId w:val="43"/>
        </w:numPr>
        <w:jc w:val="both"/>
      </w:pPr>
      <w:r>
        <w:t>наличие конкуренции, в том числе и сильных конкурентов,</w:t>
      </w:r>
    </w:p>
    <w:p w:rsidR="008A3CD2" w:rsidRDefault="008A3CD2" w:rsidP="008A3CD2">
      <w:pPr>
        <w:pStyle w:val="a4"/>
        <w:numPr>
          <w:ilvl w:val="0"/>
          <w:numId w:val="43"/>
        </w:numPr>
        <w:jc w:val="both"/>
      </w:pPr>
      <w:r>
        <w:t>международные связи и торговля,</w:t>
      </w:r>
    </w:p>
    <w:p w:rsidR="008A3CD2" w:rsidRDefault="008A3CD2" w:rsidP="008A3CD2">
      <w:pPr>
        <w:pStyle w:val="a4"/>
        <w:numPr>
          <w:ilvl w:val="0"/>
          <w:numId w:val="43"/>
        </w:numPr>
        <w:jc w:val="both"/>
      </w:pPr>
      <w:r>
        <w:t>мощные транспортные коммуникации,</w:t>
      </w:r>
    </w:p>
    <w:p w:rsidR="008A3CD2" w:rsidRDefault="008A3CD2" w:rsidP="008A3CD2">
      <w:pPr>
        <w:pStyle w:val="a4"/>
        <w:numPr>
          <w:ilvl w:val="0"/>
          <w:numId w:val="43"/>
        </w:numPr>
        <w:jc w:val="both"/>
      </w:pPr>
      <w:r>
        <w:t>наличие современной рыночной инфраструктуры,</w:t>
      </w:r>
    </w:p>
    <w:p w:rsidR="008A3CD2" w:rsidRDefault="008A3CD2">
      <w:pPr>
        <w:pStyle w:val="a4"/>
        <w:jc w:val="both"/>
      </w:pPr>
      <w:r>
        <w:t>Для формирования четкого представления деятельности предприятия выделяют обязательные и частные критерии, которые характеризуют эффективность использования ресурсов.</w:t>
      </w:r>
    </w:p>
    <w:p w:rsidR="008A3CD2" w:rsidRDefault="008A3CD2">
      <w:pPr>
        <w:pStyle w:val="a4"/>
        <w:jc w:val="both"/>
      </w:pPr>
      <w:r>
        <w:t>Используя приводимые в литературе алгоритмы формирования стратегии развития, можно представить стратегию в сведущем виде:</w:t>
      </w:r>
    </w:p>
    <w:p w:rsidR="008A3CD2" w:rsidRDefault="008A3CD2">
      <w:pPr>
        <w:pStyle w:val="a4"/>
        <w:jc w:val="both"/>
      </w:pPr>
    </w:p>
    <w:p w:rsidR="008A3CD2" w:rsidRDefault="008A3CD2">
      <w:pPr>
        <w:pStyle w:val="a4"/>
        <w:jc w:val="both"/>
      </w:pPr>
      <w:r>
        <w:t>Таблица 5.1  Формирование стратегии.</w:t>
      </w:r>
    </w:p>
    <w:p w:rsidR="008A3CD2" w:rsidRDefault="00AE4333">
      <w:pPr>
        <w:pStyle w:val="a4"/>
        <w:jc w:val="both"/>
      </w:pPr>
      <w:r>
        <w:rPr>
          <w:noProof/>
        </w:rPr>
        <w:pict>
          <v:shape id="_x0000_s1880" type="#_x0000_t202" style="position:absolute;left:0;text-align:left;margin-left:1.2pt;margin-top:13.2pt;width:468pt;height:208.8pt;z-index:251872256" o:allowincell="f">
            <v:textbox style="mso-next-textbox:#_x0000_s1880">
              <w:txbxContent>
                <w:p w:rsidR="008A3CD2" w:rsidRDefault="008A3CD2">
                  <w:pPr>
                    <w:pStyle w:val="3"/>
                    <w:rPr>
                      <w:ins w:id="17" w:author="PB Customer" w:date="2001-06-21T11:47:00Z"/>
                    </w:rPr>
                  </w:pPr>
                  <w:ins w:id="18" w:author="PB Customer" w:date="2001-06-21T11:47:00Z">
                    <w:r>
                      <w:t xml:space="preserve">Принятие целей    </w:t>
                    </w:r>
                  </w:ins>
                  <w:ins w:id="19" w:author="PB Customer" w:date="2001-06-21T11:48:00Z">
                    <w:r>
                      <w:t xml:space="preserve">  </w:t>
                    </w:r>
                  </w:ins>
                  <w:ins w:id="20" w:author="PB Customer" w:date="2001-06-21T11:50:00Z">
                    <w:r>
                      <w:t xml:space="preserve">   </w:t>
                    </w:r>
                  </w:ins>
                  <w:ins w:id="21" w:author="PB Customer" w:date="2001-06-21T11:47:00Z">
                    <w:r>
                      <w:t xml:space="preserve">Выбор </w:t>
                    </w:r>
                  </w:ins>
                  <w:ins w:id="22" w:author="PB Customer" w:date="2001-06-21T11:48:00Z">
                    <w:r>
                      <w:t xml:space="preserve">      </w:t>
                    </w:r>
                  </w:ins>
                  <w:ins w:id="23" w:author="PB Customer" w:date="2001-06-21T11:50:00Z">
                    <w:r>
                      <w:t xml:space="preserve">     </w:t>
                    </w:r>
                  </w:ins>
                  <w:ins w:id="24" w:author="PB Customer" w:date="2001-06-21T11:48:00Z">
                    <w:r>
                      <w:t xml:space="preserve">Оценка      </w:t>
                    </w:r>
                  </w:ins>
                  <w:ins w:id="25" w:author="PB Customer" w:date="2001-06-21T11:50:00Z">
                    <w:r>
                      <w:t xml:space="preserve">          </w:t>
                    </w:r>
                  </w:ins>
                  <w:ins w:id="26" w:author="PB Customer" w:date="2001-06-21T11:48:00Z">
                    <w:r>
                      <w:t>П</w:t>
                    </w:r>
                  </w:ins>
                  <w:ins w:id="27" w:author="PB Customer" w:date="2001-06-21T11:49:00Z">
                    <w:r>
                      <w:t>редложение      Принятие решения</w:t>
                    </w:r>
                  </w:ins>
                </w:p>
                <w:p w:rsidR="008A3CD2" w:rsidRDefault="008A3CD2">
                  <w:pPr>
                    <w:numPr>
                      <w:ins w:id="28" w:author="PB Customer" w:date="2001-06-21T11:47:00Z"/>
                    </w:numPr>
                    <w:rPr>
                      <w:ins w:id="29" w:author="PB Customer" w:date="2001-06-21T11:49:00Z"/>
                    </w:rPr>
                  </w:pPr>
                  <w:ins w:id="30" w:author="PB Customer" w:date="2001-06-21T11:47:00Z">
                    <w:r>
                      <w:t xml:space="preserve">                             </w:t>
                    </w:r>
                  </w:ins>
                  <w:ins w:id="31" w:author="PB Customer" w:date="2001-06-21T11:48:00Z">
                    <w:r>
                      <w:t xml:space="preserve">  </w:t>
                    </w:r>
                  </w:ins>
                  <w:ins w:id="32" w:author="PB Customer" w:date="2001-06-21T11:50:00Z">
                    <w:r>
                      <w:t xml:space="preserve">   </w:t>
                    </w:r>
                  </w:ins>
                  <w:ins w:id="33" w:author="PB Customer" w:date="2001-06-21T11:47:00Z">
                    <w:r>
                      <w:t>стратегии</w:t>
                    </w:r>
                  </w:ins>
                  <w:ins w:id="34" w:author="PB Customer" w:date="2001-06-21T11:48:00Z">
                    <w:r>
                      <w:t xml:space="preserve">   </w:t>
                    </w:r>
                  </w:ins>
                  <w:ins w:id="35" w:author="PB Customer" w:date="2001-06-21T11:50:00Z">
                    <w:r>
                      <w:t xml:space="preserve">     </w:t>
                    </w:r>
                  </w:ins>
                  <w:ins w:id="36" w:author="PB Customer" w:date="2001-06-21T11:48:00Z">
                    <w:r>
                      <w:t>стратегии</w:t>
                    </w:r>
                  </w:ins>
                  <w:ins w:id="37" w:author="PB Customer" w:date="2001-06-21T11:49:00Z">
                    <w:r>
                      <w:t xml:space="preserve">          </w:t>
                    </w:r>
                  </w:ins>
                  <w:ins w:id="38" w:author="PB Customer" w:date="2001-06-21T11:50:00Z">
                    <w:r>
                      <w:t xml:space="preserve">          </w:t>
                    </w:r>
                  </w:ins>
                  <w:ins w:id="39" w:author="PB Customer" w:date="2001-06-21T11:49:00Z">
                    <w:r>
                      <w:t>курса</w:t>
                    </w:r>
                  </w:ins>
                </w:p>
                <w:p w:rsidR="008A3CD2" w:rsidRDefault="008A3CD2">
                  <w:pPr>
                    <w:numPr>
                      <w:ins w:id="40" w:author="PB Customer" w:date="2001-06-21T11:49:00Z"/>
                    </w:numPr>
                    <w:rPr>
                      <w:ins w:id="41" w:author="PB Customer" w:date="2001-06-21T11:51:00Z"/>
                    </w:rPr>
                  </w:pPr>
                  <w:ins w:id="42" w:author="PB Customer" w:date="2001-06-21T11:49:00Z">
                    <w:r>
                      <w:t xml:space="preserve">                                                                        </w:t>
                    </w:r>
                  </w:ins>
                  <w:ins w:id="43" w:author="PB Customer" w:date="2001-06-21T11:50:00Z">
                    <w:r>
                      <w:t xml:space="preserve">                 </w:t>
                    </w:r>
                  </w:ins>
                  <w:ins w:id="44" w:author="PB Customer" w:date="2001-06-21T11:49:00Z">
                    <w:r>
                      <w:t>деятельности</w:t>
                    </w:r>
                  </w:ins>
                </w:p>
                <w:p w:rsidR="008A3CD2" w:rsidRDefault="008A3CD2">
                  <w:pPr>
                    <w:numPr>
                      <w:ins w:id="45" w:author="PB Customer" w:date="2001-06-21T11:55:00Z"/>
                    </w:numPr>
                    <w:rPr>
                      <w:ins w:id="46" w:author="PB Customer" w:date="2001-06-21T11:55:00Z"/>
                    </w:rPr>
                  </w:pPr>
                </w:p>
                <w:p w:rsidR="008A3CD2" w:rsidRDefault="008A3CD2">
                  <w:pPr>
                    <w:numPr>
                      <w:ins w:id="47" w:author="PB Customer" w:date="2001-06-21T11:51:00Z"/>
                    </w:numPr>
                    <w:rPr>
                      <w:ins w:id="48" w:author="PB Customer" w:date="2001-06-21T11:56:00Z"/>
                    </w:rPr>
                  </w:pPr>
                  <w:ins w:id="49" w:author="PB Customer" w:date="2001-06-21T11:55:00Z">
                    <w:r>
                      <w:t>Оценка цели</w:t>
                    </w:r>
                  </w:ins>
                  <w:ins w:id="50" w:author="PB Customer" w:date="2001-06-21T11:57:00Z">
                    <w:r>
                      <w:t xml:space="preserve">                                                                                                    План действий</w:t>
                    </w:r>
                  </w:ins>
                </w:p>
                <w:p w:rsidR="008A3CD2" w:rsidRDefault="008A3CD2">
                  <w:pPr>
                    <w:numPr>
                      <w:ins w:id="51" w:author="PB Customer" w:date="2001-06-21T11:56:00Z"/>
                    </w:numPr>
                    <w:rPr>
                      <w:ins w:id="52" w:author="PB Customer" w:date="2001-06-21T11:55:00Z"/>
                    </w:rPr>
                  </w:pPr>
                </w:p>
                <w:p w:rsidR="008A3CD2" w:rsidRDefault="008A3CD2">
                  <w:pPr>
                    <w:pStyle w:val="3"/>
                    <w:numPr>
                      <w:ins w:id="53" w:author="PB Customer" w:date="2001-06-21T11:55:00Z"/>
                    </w:numPr>
                    <w:rPr>
                      <w:ins w:id="54" w:author="PB Customer" w:date="2001-06-21T11:56:00Z"/>
                    </w:rPr>
                  </w:pPr>
                  <w:ins w:id="55" w:author="PB Customer" w:date="2001-06-21T11:55:00Z">
                    <w:r>
                      <w:t>Постановка</w:t>
                    </w:r>
                  </w:ins>
                  <w:ins w:id="56" w:author="PB Customer" w:date="2001-06-21T11:57:00Z">
                    <w:r>
                      <w:t xml:space="preserve">                                                                                                   Реализация наме-</w:t>
                    </w:r>
                  </w:ins>
                </w:p>
                <w:p w:rsidR="008A3CD2" w:rsidRDefault="008A3CD2">
                  <w:pPr>
                    <w:numPr>
                      <w:ins w:id="57" w:author="PB Customer" w:date="2001-06-21T11:56:00Z"/>
                    </w:numPr>
                    <w:rPr>
                      <w:ins w:id="58" w:author="PB Customer" w:date="2001-06-21T11:56:00Z"/>
                    </w:rPr>
                  </w:pPr>
                  <w:ins w:id="59" w:author="PB Customer" w:date="2001-06-21T11:57:00Z">
                    <w:r>
                      <w:t xml:space="preserve">                                 </w:t>
                    </w:r>
                  </w:ins>
                  <w:ins w:id="60" w:author="PB Customer" w:date="2001-06-21T11:58:00Z">
                    <w:r>
                      <w:t xml:space="preserve">                                                                                        </w:t>
                    </w:r>
                  </w:ins>
                  <w:ins w:id="61" w:author="PB Customer" w:date="2001-06-21T11:57:00Z">
                    <w:r>
                      <w:t>ченного плана</w:t>
                    </w:r>
                  </w:ins>
                </w:p>
                <w:p w:rsidR="008A3CD2" w:rsidRDefault="008A3CD2">
                  <w:pPr>
                    <w:numPr>
                      <w:ins w:id="62" w:author="PB Customer" w:date="2001-06-21T11:56:00Z"/>
                    </w:numPr>
                    <w:rPr>
                      <w:ins w:id="63" w:author="PB Customer" w:date="2001-06-21T11:56:00Z"/>
                    </w:rPr>
                  </w:pPr>
                  <w:ins w:id="64" w:author="PB Customer" w:date="2001-06-21T11:56:00Z">
                    <w:r>
                      <w:t>Предпосылки</w:t>
                    </w:r>
                  </w:ins>
                  <w:ins w:id="65" w:author="PB Customer" w:date="2001-06-21T11:58:00Z">
                    <w:r>
                      <w:t xml:space="preserve">                                                                                                   Контроль за</w:t>
                    </w:r>
                  </w:ins>
                </w:p>
                <w:p w:rsidR="008A3CD2" w:rsidRDefault="008A3CD2">
                  <w:pPr>
                    <w:numPr>
                      <w:ins w:id="66" w:author="PB Customer" w:date="2001-06-21T11:56:00Z"/>
                    </w:numPr>
                    <w:rPr>
                      <w:ins w:id="67" w:author="PB Customer" w:date="2001-06-21T11:56:00Z"/>
                    </w:rPr>
                  </w:pPr>
                  <w:ins w:id="68" w:author="PB Customer" w:date="2001-06-21T11:58:00Z">
                    <w:r>
                      <w:t xml:space="preserve">                      </w:t>
                    </w:r>
                  </w:ins>
                  <w:ins w:id="69" w:author="PB Customer" w:date="2001-06-21T11:59:00Z">
                    <w:r>
                      <w:t xml:space="preserve">                                                                                                    </w:t>
                    </w:r>
                  </w:ins>
                  <w:ins w:id="70" w:author="PB Customer" w:date="2001-06-21T11:58:00Z">
                    <w:r>
                      <w:t>реализацией</w:t>
                    </w:r>
                  </w:ins>
                </w:p>
                <w:p w:rsidR="008A3CD2" w:rsidRDefault="008A3CD2">
                  <w:pPr>
                    <w:numPr>
                      <w:ins w:id="71" w:author="PB Customer" w:date="2001-06-21T11:56:00Z"/>
                    </w:numPr>
                    <w:rPr>
                      <w:ins w:id="72" w:author="PB Customer" w:date="2001-06-21T11:56:00Z"/>
                    </w:rPr>
                  </w:pPr>
                  <w:ins w:id="73" w:author="PB Customer" w:date="2001-06-21T11:56:00Z">
                    <w:r>
                      <w:t>Внутренняя и</w:t>
                    </w:r>
                  </w:ins>
                  <w:ins w:id="74" w:author="PB Customer" w:date="2001-06-21T11:59:00Z">
                    <w:r>
                      <w:t xml:space="preserve">                                                                                               Отчет </w:t>
                    </w:r>
                  </w:ins>
                  <w:ins w:id="75" w:author="PB Customer" w:date="2001-06-21T12:26:00Z">
                    <w:r>
                      <w:t xml:space="preserve">о </w:t>
                    </w:r>
                  </w:ins>
                  <w:ins w:id="76" w:author="PB Customer" w:date="2001-06-21T11:59:00Z">
                    <w:r>
                      <w:t xml:space="preserve">состоянии </w:t>
                    </w:r>
                  </w:ins>
                </w:p>
                <w:p w:rsidR="008A3CD2" w:rsidRDefault="008A3CD2">
                  <w:pPr>
                    <w:numPr>
                      <w:ins w:id="77" w:author="PB Customer" w:date="2001-06-21T11:56:00Z"/>
                    </w:numPr>
                    <w:rPr>
                      <w:ins w:id="78" w:author="PB Customer" w:date="2001-06-21T12:26:00Z"/>
                    </w:rPr>
                  </w:pPr>
                  <w:ins w:id="79" w:author="PB Customer" w:date="2001-06-21T11:56:00Z">
                    <w:r>
                      <w:t>внешняя среда</w:t>
                    </w:r>
                  </w:ins>
                  <w:ins w:id="80" w:author="PB Customer" w:date="2001-06-21T12:00:00Z">
                    <w:r>
                      <w:t xml:space="preserve">                                  </w:t>
                    </w:r>
                  </w:ins>
                  <w:ins w:id="81" w:author="PB Customer" w:date="2001-06-21T12:28:00Z">
                    <w:r>
                      <w:t>Собственная</w:t>
                    </w:r>
                  </w:ins>
                  <w:ins w:id="82" w:author="PB Customer" w:date="2001-06-21T12:00:00Z">
                    <w:r>
                      <w:t xml:space="preserve">                                                                      работ</w:t>
                    </w:r>
                  </w:ins>
                  <w:ins w:id="83" w:author="PB Customer" w:date="2001-06-21T12:28:00Z">
                    <w:r>
                      <w:t xml:space="preserve">                                                      </w:t>
                    </w:r>
                  </w:ins>
                </w:p>
                <w:p w:rsidR="008A3CD2" w:rsidRDefault="008A3CD2">
                  <w:pPr>
                    <w:numPr>
                      <w:ins w:id="84" w:author="PB Customer" w:date="2001-06-21T12:26:00Z"/>
                    </w:numPr>
                    <w:jc w:val="both"/>
                  </w:pPr>
                  <w:ins w:id="85" w:author="PB Customer" w:date="2001-06-21T12:32:00Z">
                    <w:r>
                      <w:t xml:space="preserve">                                                                </w:t>
                    </w:r>
                  </w:ins>
                  <w:ins w:id="86" w:author="PB Customer" w:date="2001-06-21T12:31:00Z">
                    <w:r>
                      <w:t>позиция</w:t>
                    </w:r>
                  </w:ins>
                  <w:ins w:id="87" w:author="PB Customer" w:date="2001-06-21T12:32:00Z">
                    <w:r>
                      <w:t xml:space="preserve">                                              Оценка</w:t>
                    </w:r>
                  </w:ins>
                </w:p>
              </w:txbxContent>
            </v:textbox>
          </v:shape>
        </w:pict>
      </w:r>
      <w:r>
        <w:rPr>
          <w:noProof/>
        </w:rPr>
        <w:pict>
          <v:line id="_x0000_s1898" style="position:absolute;left:0;text-align:left;z-index:251890688" from="289.2pt,90.6pt" to="289.2pt,191.4pt" o:allowincell="f">
            <v:stroke endarrow="block"/>
          </v:line>
        </w:pict>
      </w:r>
      <w:r>
        <w:rPr>
          <w:noProof/>
        </w:rPr>
        <w:pict>
          <v:line id="_x0000_s1892" style="position:absolute;left:0;text-align:left;z-index:251884544" from="1.2pt,90.6pt" to="102pt,90.6pt" o:allowincell="f"/>
        </w:pict>
      </w:r>
      <w:r>
        <w:rPr>
          <w:noProof/>
        </w:rPr>
        <w:pict>
          <v:line id="_x0000_s1887" style="position:absolute;left:0;text-align:left;z-index:251879424" from="354pt,69pt" to="354pt,205.8pt" o:allowincell="f">
            <v:stroke dashstyle="1 1" endcap="round"/>
          </v:line>
        </w:pict>
      </w:r>
      <w:r>
        <w:rPr>
          <w:noProof/>
        </w:rPr>
        <w:pict>
          <v:line id="_x0000_s1886" style="position:absolute;left:0;text-align:left;z-index:251878400" from="102pt,69pt" to="102pt,205.8pt" o:allowincell="f">
            <v:stroke dashstyle="1 1" endcap="round"/>
          </v:line>
        </w:pict>
      </w:r>
      <w:r>
        <w:rPr>
          <w:noProof/>
        </w:rPr>
        <w:pict>
          <v:line id="_x0000_s1885" style="position:absolute;left:0;text-align:left;z-index:251877376" from="354pt,11.4pt" to="354pt,69pt" o:allowincell="f"/>
        </w:pict>
      </w:r>
      <w:r>
        <w:rPr>
          <w:noProof/>
        </w:rPr>
        <w:pict>
          <v:line id="_x0000_s1883" style="position:absolute;left:0;text-align:left;z-index:251875328" from="102pt,69pt" to="354pt,69pt" o:allowincell="f">
            <v:stroke dashstyle="1 1" endcap="round"/>
          </v:line>
        </w:pict>
      </w:r>
      <w:r>
        <w:rPr>
          <w:noProof/>
        </w:rPr>
        <w:pict>
          <v:line id="_x0000_s1881" style="position:absolute;left:0;text-align:left;z-index:251873280" from="102pt,11.4pt" to="102pt,69pt" o:allowincell="f"/>
        </w:pict>
      </w:r>
    </w:p>
    <w:p w:rsidR="008A3CD2" w:rsidRDefault="008A3CD2">
      <w:pPr>
        <w:pStyle w:val="a4"/>
        <w:jc w:val="both"/>
      </w:pPr>
    </w:p>
    <w:p w:rsidR="008A3CD2" w:rsidRDefault="008A3CD2">
      <w:pPr>
        <w:pStyle w:val="a4"/>
        <w:jc w:val="both"/>
      </w:pPr>
    </w:p>
    <w:p w:rsidR="008A3CD2" w:rsidRDefault="008A3CD2">
      <w:pPr>
        <w:pStyle w:val="a4"/>
        <w:jc w:val="both"/>
      </w:pPr>
    </w:p>
    <w:p w:rsidR="008A3CD2" w:rsidRDefault="008A3CD2">
      <w:pPr>
        <w:pStyle w:val="a4"/>
        <w:jc w:val="both"/>
      </w:pPr>
    </w:p>
    <w:p w:rsidR="008A3CD2" w:rsidRDefault="00AE4333">
      <w:pPr>
        <w:pStyle w:val="a4"/>
        <w:jc w:val="both"/>
      </w:pPr>
      <w:r>
        <w:rPr>
          <w:noProof/>
        </w:rPr>
        <w:pict>
          <v:line id="_x0000_s1884" style="position:absolute;left:0;text-align:left;z-index:251876352" from="354pt,0" to="469.2pt,0" o:allowincell="f"/>
        </w:pict>
      </w:r>
      <w:r>
        <w:rPr>
          <w:noProof/>
        </w:rPr>
        <w:pict>
          <v:line id="_x0000_s1882" style="position:absolute;left:0;text-align:left;z-index:251874304" from="1.2pt,0" to="102pt,0" o:allowincell="f"/>
        </w:pict>
      </w:r>
    </w:p>
    <w:p w:rsidR="008A3CD2" w:rsidRDefault="00AE4333">
      <w:pPr>
        <w:pStyle w:val="a4"/>
        <w:jc w:val="both"/>
      </w:pPr>
      <w:r>
        <w:rPr>
          <w:noProof/>
        </w:rPr>
        <w:pict>
          <v:line id="_x0000_s1900" style="position:absolute;left:0;text-align:left;flip:y;z-index:251892736" from="152.4pt,7.8pt" to="152.4pt,108.6pt" o:allowincell="f">
            <v:stroke endarrow="block"/>
          </v:line>
        </w:pict>
      </w:r>
      <w:r>
        <w:rPr>
          <w:noProof/>
        </w:rPr>
        <w:pict>
          <v:line id="_x0000_s1897" style="position:absolute;left:0;text-align:left;z-index:251889664" from="152.4pt,7.8pt" to="289.2pt,7.8pt" o:allowincell="f">
            <v:stroke endarrow="block"/>
          </v:line>
        </w:pict>
      </w:r>
      <w:r>
        <w:rPr>
          <w:noProof/>
        </w:rPr>
        <w:pict>
          <v:line id="_x0000_s1888" style="position:absolute;left:0;text-align:left;z-index:251880448" from="354pt,7.8pt" to="469.2pt,7.8pt" o:allowincell="f"/>
        </w:pict>
      </w:r>
    </w:p>
    <w:p w:rsidR="008A3CD2" w:rsidRDefault="008A3CD2">
      <w:pPr>
        <w:pStyle w:val="a4"/>
        <w:jc w:val="both"/>
      </w:pPr>
    </w:p>
    <w:p w:rsidR="008A3CD2" w:rsidRDefault="00AE4333">
      <w:pPr>
        <w:pStyle w:val="a4"/>
        <w:jc w:val="both"/>
      </w:pPr>
      <w:r>
        <w:rPr>
          <w:noProof/>
        </w:rPr>
        <w:pict>
          <v:line id="_x0000_s1893" style="position:absolute;left:0;text-align:left;z-index:251885568" from="1.2pt,9pt" to="102pt,9pt" o:allowincell="f"/>
        </w:pict>
      </w:r>
    </w:p>
    <w:p w:rsidR="008A3CD2" w:rsidRDefault="00AE4333">
      <w:pPr>
        <w:pStyle w:val="a4"/>
        <w:jc w:val="both"/>
      </w:pPr>
      <w:r>
        <w:rPr>
          <w:noProof/>
        </w:rPr>
        <w:pict>
          <v:line id="_x0000_s1889" style="position:absolute;left:0;text-align:left;z-index:251881472" from="354pt,2.4pt" to="469.2pt,2.4pt" o:allowincell="f"/>
        </w:pict>
      </w:r>
    </w:p>
    <w:p w:rsidR="008A3CD2" w:rsidRDefault="00AE4333">
      <w:pPr>
        <w:pStyle w:val="a4"/>
        <w:jc w:val="both"/>
      </w:pPr>
      <w:r>
        <w:rPr>
          <w:noProof/>
        </w:rPr>
        <w:pict>
          <v:line id="_x0000_s1894" style="position:absolute;left:0;text-align:left;z-index:251886592" from="1.2pt,10.2pt" to="102pt,10.2pt" o:allowincell="f"/>
        </w:pict>
      </w:r>
    </w:p>
    <w:p w:rsidR="008A3CD2" w:rsidRDefault="00AE4333">
      <w:pPr>
        <w:pStyle w:val="a4"/>
        <w:jc w:val="both"/>
      </w:pPr>
      <w:r>
        <w:rPr>
          <w:noProof/>
        </w:rPr>
        <w:pict>
          <v:line id="_x0000_s1890" style="position:absolute;left:0;text-align:left;z-index:251882496" from="354pt,3.6pt" to="469.2pt,3.6pt" o:allowincell="f"/>
        </w:pict>
      </w:r>
    </w:p>
    <w:p w:rsidR="008A3CD2" w:rsidRDefault="008A3CD2">
      <w:pPr>
        <w:pStyle w:val="a4"/>
        <w:jc w:val="both"/>
      </w:pPr>
    </w:p>
    <w:p w:rsidR="008A3CD2" w:rsidRDefault="00AE4333">
      <w:pPr>
        <w:pStyle w:val="a4"/>
        <w:jc w:val="both"/>
      </w:pPr>
      <w:r>
        <w:rPr>
          <w:noProof/>
        </w:rPr>
        <w:pict>
          <v:line id="_x0000_s1899" style="position:absolute;left:0;text-align:left;flip:x;z-index:251891712" from="152.4pt,12pt" to="289.2pt,12pt" o:allowincell="f">
            <v:stroke endarrow="block"/>
          </v:line>
        </w:pict>
      </w:r>
      <w:r>
        <w:rPr>
          <w:noProof/>
        </w:rPr>
        <w:pict>
          <v:line id="_x0000_s1891" style="position:absolute;left:0;text-align:left;z-index:251883520" from="354pt,4.8pt" to="469.2pt,4.8pt" o:allowincell="f"/>
        </w:pict>
      </w:r>
    </w:p>
    <w:p w:rsidR="008A3CD2" w:rsidRDefault="00AE4333">
      <w:pPr>
        <w:pStyle w:val="a4"/>
        <w:jc w:val="both"/>
      </w:pPr>
      <w:r>
        <w:rPr>
          <w:noProof/>
        </w:rPr>
        <w:pict>
          <v:line id="_x0000_s1896" style="position:absolute;left:0;text-align:left;z-index:251888640" from="354pt,12.45pt" to="354pt,26.85pt" o:allowincell="f">
            <v:stroke dashstyle="1 1" endcap="round"/>
          </v:line>
        </w:pict>
      </w:r>
      <w:r>
        <w:rPr>
          <w:noProof/>
        </w:rPr>
        <w:pict>
          <v:line id="_x0000_s1895" style="position:absolute;left:0;text-align:left;z-index:251887616" from="102pt,5.4pt" to="102pt,27pt" o:allowincell="f">
            <v:stroke dashstyle="1 1" endcap="round"/>
          </v:line>
        </w:pict>
      </w:r>
    </w:p>
    <w:p w:rsidR="008A3CD2" w:rsidRDefault="008A3CD2">
      <w:pPr>
        <w:pStyle w:val="a4"/>
        <w:ind w:firstLine="0"/>
        <w:jc w:val="both"/>
      </w:pPr>
    </w:p>
    <w:p w:rsidR="008A3CD2" w:rsidRDefault="008A3CD2">
      <w:pPr>
        <w:pStyle w:val="a4"/>
        <w:jc w:val="both"/>
      </w:pPr>
      <w:r>
        <w:t>Собственная позиция, – информация о собственных возможностях: ресурсы, источники получения прибыли, финансирование, возможности реализации продукции.</w:t>
      </w:r>
    </w:p>
    <w:p w:rsidR="008A3CD2" w:rsidRDefault="008A3CD2">
      <w:pPr>
        <w:pStyle w:val="a4"/>
        <w:jc w:val="both"/>
      </w:pPr>
      <w:r>
        <w:t>Внутренняя и внешняя среда – дает информацию о рынках сбыта, конкуренции, технологиях, экономике, правовых основах.</w:t>
      </w:r>
    </w:p>
    <w:p w:rsidR="008A3CD2" w:rsidRDefault="008A3CD2">
      <w:pPr>
        <w:pStyle w:val="a4"/>
        <w:jc w:val="both"/>
      </w:pPr>
      <w:r>
        <w:t>Предпосылки, – каковы приоритеты в развитии, как изменится цикл управления.</w:t>
      </w:r>
    </w:p>
    <w:p w:rsidR="008A3CD2" w:rsidRDefault="008A3CD2">
      <w:pPr>
        <w:pStyle w:val="a4"/>
        <w:jc w:val="both"/>
      </w:pPr>
      <w:r>
        <w:t>Постановка целей – выделяются основные цели и подцели, факторы риска, возможные ограничения.</w:t>
      </w:r>
    </w:p>
    <w:p w:rsidR="008A3CD2" w:rsidRDefault="008A3CD2">
      <w:pPr>
        <w:pStyle w:val="a4"/>
        <w:jc w:val="both"/>
      </w:pPr>
      <w:r>
        <w:t>Оценка целей – учет всех факторов воедино, определение степени риска деятельности предприятия.</w:t>
      </w:r>
    </w:p>
    <w:p w:rsidR="008A3CD2" w:rsidRDefault="008A3CD2">
      <w:pPr>
        <w:pStyle w:val="a4"/>
        <w:jc w:val="both"/>
      </w:pPr>
      <w:r>
        <w:t>Принятие целей – формирование в законченном виде целей развития организации.</w:t>
      </w:r>
    </w:p>
    <w:p w:rsidR="008A3CD2" w:rsidRDefault="008A3CD2">
      <w:pPr>
        <w:pStyle w:val="a4"/>
        <w:jc w:val="both"/>
      </w:pPr>
      <w:r>
        <w:t>Выбор стратегии – как можно реализовать принятые цели оптимально,</w:t>
      </w:r>
    </w:p>
    <w:p w:rsidR="008A3CD2" w:rsidRDefault="008A3CD2">
      <w:pPr>
        <w:pStyle w:val="a4"/>
        <w:jc w:val="both"/>
      </w:pPr>
      <w:r>
        <w:t>Оценка стратегии, – почему лучше сделать именно так,</w:t>
      </w:r>
    </w:p>
    <w:p w:rsidR="008A3CD2" w:rsidRDefault="008A3CD2">
      <w:pPr>
        <w:pStyle w:val="a4"/>
        <w:jc w:val="both"/>
      </w:pPr>
      <w:r>
        <w:t>Предложение курса действий – как лучше сделать.</w:t>
      </w:r>
    </w:p>
    <w:p w:rsidR="008A3CD2" w:rsidRDefault="008A3CD2">
      <w:pPr>
        <w:pStyle w:val="a4"/>
        <w:jc w:val="both"/>
      </w:pPr>
      <w:r>
        <w:t>Принятие решения – делать именно согласно плану.</w:t>
      </w:r>
    </w:p>
    <w:p w:rsidR="008A3CD2" w:rsidRDefault="008A3CD2">
      <w:pPr>
        <w:pStyle w:val="a4"/>
        <w:jc w:val="both"/>
      </w:pPr>
      <w:r>
        <w:t>План действий – кто исполняет и в какие сроки.</w:t>
      </w:r>
    </w:p>
    <w:p w:rsidR="008A3CD2" w:rsidRDefault="008A3CD2">
      <w:pPr>
        <w:pStyle w:val="a4"/>
        <w:jc w:val="both"/>
      </w:pPr>
      <w:r>
        <w:t>Реализация плана – исполнение согласно плану, последовательность операций.</w:t>
      </w:r>
    </w:p>
    <w:p w:rsidR="008A3CD2" w:rsidRDefault="008A3CD2">
      <w:pPr>
        <w:pStyle w:val="a4"/>
        <w:jc w:val="both"/>
      </w:pPr>
      <w:r>
        <w:t>Контроль за реализацией – как исполнено.</w:t>
      </w:r>
    </w:p>
    <w:p w:rsidR="008A3CD2" w:rsidRDefault="008A3CD2">
      <w:pPr>
        <w:pStyle w:val="a4"/>
        <w:jc w:val="both"/>
      </w:pPr>
      <w:r>
        <w:t>Отчет – фактическое исполнение намеченного плана.</w:t>
      </w:r>
    </w:p>
    <w:p w:rsidR="008A3CD2" w:rsidRDefault="008A3CD2">
      <w:pPr>
        <w:pStyle w:val="a4"/>
        <w:jc w:val="both"/>
      </w:pPr>
      <w:r>
        <w:t>Оценка - исполнение поставленных задач.</w:t>
      </w:r>
    </w:p>
    <w:p w:rsidR="008A3CD2" w:rsidRDefault="008A3CD2">
      <w:pPr>
        <w:pStyle w:val="a4"/>
        <w:jc w:val="both"/>
      </w:pPr>
      <w:r>
        <w:t>Затем осуществляется оценка собственной позиции и весь цикл повторяется.</w:t>
      </w:r>
    </w:p>
    <w:p w:rsidR="008A3CD2" w:rsidRDefault="008A3CD2">
      <w:pPr>
        <w:pStyle w:val="a4"/>
        <w:jc w:val="both"/>
      </w:pPr>
    </w:p>
    <w:p w:rsidR="008A3CD2" w:rsidRDefault="008A3CD2" w:rsidP="008A3CD2">
      <w:pPr>
        <w:pStyle w:val="a4"/>
        <w:numPr>
          <w:ilvl w:val="1"/>
          <w:numId w:val="31"/>
        </w:numPr>
        <w:jc w:val="both"/>
        <w:rPr>
          <w:b/>
        </w:rPr>
      </w:pPr>
      <w:r>
        <w:rPr>
          <w:b/>
        </w:rPr>
        <w:t>Поле стратегии конкурентной борьбы предприятий.</w:t>
      </w:r>
    </w:p>
    <w:p w:rsidR="008A3CD2" w:rsidRDefault="008A3CD2">
      <w:pPr>
        <w:pStyle w:val="a4"/>
        <w:jc w:val="both"/>
      </w:pPr>
      <w:r>
        <w:t>В соответствии с тем какую стратегию выбирает предприятие на рынке, поле конкурентной борьбы может быть изображено в следующем виде (рис.5.1):</w:t>
      </w:r>
    </w:p>
    <w:p w:rsidR="008A3CD2" w:rsidRDefault="008A3CD2">
      <w:pPr>
        <w:pStyle w:val="a4"/>
        <w:jc w:val="both"/>
        <w:rPr>
          <w:b/>
        </w:rPr>
      </w:pPr>
      <w:r>
        <w:t xml:space="preserve">                            </w:t>
      </w:r>
      <w:r>
        <w:rPr>
          <w:b/>
        </w:rPr>
        <w:t>Приспособленность к рынку</w:t>
      </w:r>
    </w:p>
    <w:p w:rsidR="008A3CD2" w:rsidRDefault="008A3CD2">
      <w:pPr>
        <w:pStyle w:val="a4"/>
        <w:jc w:val="both"/>
      </w:pPr>
      <w:r>
        <w:t xml:space="preserve">                                            </w:t>
      </w:r>
    </w:p>
    <w:p w:rsidR="008A3CD2" w:rsidRDefault="00AE4333">
      <w:pPr>
        <w:pStyle w:val="a4"/>
        <w:jc w:val="both"/>
        <w:rPr>
          <w:b/>
        </w:rPr>
      </w:pPr>
      <w:r>
        <w:pict>
          <v:line id="_x0000_s1232" style="position:absolute;left:0;text-align:left;z-index:251214848" from="203.05pt,.05pt" to="231.85pt,21.65pt" o:allowincell="f"/>
        </w:pict>
      </w:r>
      <w:r>
        <w:pict>
          <v:line id="_x0000_s1231" style="position:absolute;left:0;text-align:left;flip:y;z-index:251213824" from="167.05pt,.05pt" to="203.05pt,21.65pt" o:allowincell="f"/>
        </w:pict>
      </w:r>
      <w:r w:rsidR="008A3CD2">
        <w:t xml:space="preserve">            </w:t>
      </w:r>
    </w:p>
    <w:p w:rsidR="008A3CD2" w:rsidRDefault="00AE4333">
      <w:pPr>
        <w:pStyle w:val="a4"/>
        <w:jc w:val="both"/>
        <w:rPr>
          <w:b/>
        </w:rPr>
      </w:pPr>
      <w:r>
        <w:rPr>
          <w:b/>
        </w:rPr>
        <w:pict>
          <v:line id="_x0000_s1226" style="position:absolute;left:0;text-align:left;z-index:251208704" from="217.45pt,7.85pt" to="231.85pt,7.85pt" o:allowincell="f"/>
        </w:pict>
      </w:r>
      <w:r>
        <w:rPr>
          <w:b/>
        </w:rPr>
        <w:pict>
          <v:line id="_x0000_s1225" style="position:absolute;left:0;text-align:left;flip:x;z-index:251207680" from="167.05pt,7.85pt" to="181.45pt,7.85pt" o:allowincell="f"/>
        </w:pict>
      </w:r>
      <w:r>
        <w:rPr>
          <w:b/>
        </w:rPr>
        <w:pict>
          <v:line id="_x0000_s1222" style="position:absolute;left:0;text-align:left;flip:y;z-index:251204608" from="217.45pt,7.85pt" to="217.45pt,51.05pt" o:allowincell="f"/>
        </w:pict>
      </w:r>
      <w:r>
        <w:rPr>
          <w:b/>
        </w:rPr>
        <w:pict>
          <v:line id="_x0000_s1221" style="position:absolute;left:0;text-align:left;flip:y;z-index:251203584" from="181.45pt,7.85pt" to="181.45pt,51.05pt" o:allowincell="f"/>
        </w:pict>
      </w:r>
      <w:r w:rsidR="008A3CD2">
        <w:rPr>
          <w:b/>
        </w:rPr>
        <w:t xml:space="preserve">                   лиса</w:t>
      </w:r>
    </w:p>
    <w:p w:rsidR="008A3CD2" w:rsidRDefault="008A3CD2">
      <w:pPr>
        <w:pStyle w:val="a4"/>
        <w:jc w:val="both"/>
        <w:rPr>
          <w:b/>
        </w:rPr>
      </w:pPr>
      <w:r>
        <w:rPr>
          <w:b/>
        </w:rPr>
        <w:t xml:space="preserve">                           К       Пати-              енты     </w:t>
      </w:r>
    </w:p>
    <w:p w:rsidR="008A3CD2" w:rsidRDefault="00AE4333">
      <w:pPr>
        <w:pStyle w:val="a4"/>
        <w:jc w:val="both"/>
        <w:rPr>
          <w:b/>
        </w:rPr>
      </w:pPr>
      <w:r>
        <w:rPr>
          <w:b/>
        </w:rPr>
        <w:pict>
          <v:line id="_x0000_s1219" style="position:absolute;left:0;text-align:left;flip:x;z-index:251201536" from="95.05pt,7.85pt" to="116.65pt,36.65pt" o:allowincell="f"/>
        </w:pict>
      </w:r>
      <w:r>
        <w:rPr>
          <w:b/>
        </w:rPr>
        <w:pict>
          <v:line id="_x0000_s1217" style="position:absolute;left:0;text-align:left;z-index:251199488" from="289.45pt,7.85pt" to="318.25pt,36.65pt" o:allowincell="f"/>
        </w:pict>
      </w:r>
      <w:r>
        <w:rPr>
          <w:b/>
        </w:rPr>
        <w:pict>
          <v:line id="_x0000_s1216" style="position:absolute;left:0;text-align:left;flip:y;z-index:251198464" from="289.45pt,7.85pt" to="289.45pt,22.25pt" o:allowincell="f"/>
        </w:pict>
      </w:r>
      <w:r>
        <w:rPr>
          <w:b/>
        </w:rPr>
        <w:pict>
          <v:line id="_x0000_s1215" style="position:absolute;left:0;text-align:left;flip:y;z-index:251197440" from="116.65pt,7.85pt" to="116.65pt,22.25pt" o:allowincell="f"/>
        </w:pict>
      </w:r>
      <w:r w:rsidR="008A3CD2">
        <w:rPr>
          <w:b/>
        </w:rPr>
        <w:t xml:space="preserve">                           о                                               В        лев</w:t>
      </w:r>
    </w:p>
    <w:p w:rsidR="008A3CD2" w:rsidRDefault="00AE4333">
      <w:pPr>
        <w:pStyle w:val="a4"/>
        <w:jc w:val="both"/>
        <w:rPr>
          <w:b/>
        </w:rPr>
      </w:pPr>
      <w:r>
        <w:rPr>
          <w:b/>
        </w:rPr>
        <w:pict>
          <v:line id="_x0000_s1211" style="position:absolute;left:0;text-align:left;z-index:251193344" from="116.65pt,8.45pt" to="289.45pt,8.45pt" o:allowincell="f"/>
        </w:pict>
      </w:r>
      <w:r w:rsidR="008A3CD2">
        <w:rPr>
          <w:b/>
        </w:rPr>
        <w:t xml:space="preserve">                           м </w:t>
      </w:r>
    </w:p>
    <w:p w:rsidR="008A3CD2" w:rsidRDefault="008A3CD2">
      <w:pPr>
        <w:pStyle w:val="a4"/>
        <w:jc w:val="both"/>
        <w:rPr>
          <w:b/>
        </w:rPr>
      </w:pPr>
      <w:r>
        <w:rPr>
          <w:b/>
        </w:rPr>
        <w:t xml:space="preserve">                           м                   и </w:t>
      </w:r>
    </w:p>
    <w:p w:rsidR="008A3CD2" w:rsidRDefault="00AE4333">
      <w:pPr>
        <w:pStyle w:val="a4"/>
        <w:ind w:firstLine="567"/>
        <w:jc w:val="both"/>
        <w:rPr>
          <w:b/>
        </w:rPr>
      </w:pPr>
      <w:r>
        <w:rPr>
          <w:b/>
        </w:rPr>
        <w:pict>
          <v:line id="_x0000_s1220" style="position:absolute;left:0;text-align:left;z-index:251202560" from="95.05pt,9.05pt" to="116.65pt,37.85pt" o:allowincell="f"/>
        </w:pict>
      </w:r>
      <w:r>
        <w:rPr>
          <w:b/>
        </w:rPr>
        <w:pict>
          <v:line id="_x0000_s1218" style="position:absolute;left:0;text-align:left;flip:x;z-index:251200512" from="289.45pt,9.05pt" to="318.25pt,37.85pt" o:allowincell="f"/>
        </w:pict>
      </w:r>
      <w:r w:rsidR="008A3CD2">
        <w:rPr>
          <w:b/>
        </w:rPr>
        <w:t xml:space="preserve">Локальный           у     Стандартный бизнес    о             Глобальный </w:t>
      </w:r>
    </w:p>
    <w:p w:rsidR="008A3CD2" w:rsidRDefault="00AE4333">
      <w:pPr>
        <w:pStyle w:val="a4"/>
        <w:jc w:val="both"/>
        <w:rPr>
          <w:b/>
        </w:rPr>
      </w:pPr>
      <w:r>
        <w:rPr>
          <w:b/>
        </w:rPr>
        <w:pict>
          <v:line id="_x0000_s1224" style="position:absolute;left:0;text-align:left;z-index:251206656" from="217.45pt,10.85pt" to="217.45pt,46.85pt" o:allowincell="f"/>
        </w:pict>
      </w:r>
      <w:r>
        <w:rPr>
          <w:b/>
        </w:rPr>
        <w:pict>
          <v:line id="_x0000_s1223" style="position:absolute;left:0;text-align:left;z-index:251205632" from="181.45pt,10.85pt" to="181.45pt,46.85pt" o:allowincell="f"/>
        </w:pict>
      </w:r>
      <w:r>
        <w:rPr>
          <w:b/>
        </w:rPr>
        <w:pict>
          <v:line id="_x0000_s1214" style="position:absolute;left:0;text-align:left;z-index:251196416" from="289.45pt,9.65pt" to="289.45pt,24.05pt" o:allowincell="f"/>
        </w:pict>
      </w:r>
      <w:r>
        <w:rPr>
          <w:b/>
        </w:rPr>
        <w:pict>
          <v:line id="_x0000_s1213" style="position:absolute;left:0;text-align:left;z-index:251195392" from="116.65pt,9.65pt" to="116.65pt,24.05pt" o:allowincell="f"/>
        </w:pict>
      </w:r>
      <w:r>
        <w:rPr>
          <w:b/>
        </w:rPr>
        <w:pict>
          <v:line id="_x0000_s1212" style="position:absolute;left:0;text-align:left;z-index:251194368" from="116.65pt,9.65pt" to="289.45pt,9.65pt" o:allowincell="f"/>
        </w:pict>
      </w:r>
      <w:r w:rsidR="008A3CD2">
        <w:rPr>
          <w:b/>
        </w:rPr>
        <w:t xml:space="preserve">                           т                                                л</w:t>
      </w:r>
    </w:p>
    <w:p w:rsidR="008A3CD2" w:rsidRDefault="008A3CD2">
      <w:pPr>
        <w:pStyle w:val="a4"/>
        <w:jc w:val="both"/>
        <w:rPr>
          <w:b/>
        </w:rPr>
      </w:pPr>
      <w:r>
        <w:rPr>
          <w:b/>
        </w:rPr>
        <w:t xml:space="preserve">       мышь          а                                               е         бегемот</w:t>
      </w:r>
    </w:p>
    <w:p w:rsidR="008A3CD2" w:rsidRDefault="008A3CD2">
      <w:pPr>
        <w:pStyle w:val="a4"/>
        <w:jc w:val="both"/>
        <w:rPr>
          <w:b/>
        </w:rPr>
      </w:pPr>
      <w:r>
        <w:rPr>
          <w:b/>
        </w:rPr>
        <w:t xml:space="preserve">                           н   Экспле-              ренты    н</w:t>
      </w:r>
    </w:p>
    <w:p w:rsidR="008A3CD2" w:rsidRDefault="00AE4333">
      <w:pPr>
        <w:pStyle w:val="a4"/>
        <w:jc w:val="both"/>
        <w:rPr>
          <w:b/>
        </w:rPr>
      </w:pPr>
      <w:r>
        <w:rPr>
          <w:b/>
        </w:rPr>
        <w:pict>
          <v:line id="_x0000_s1230" style="position:absolute;left:0;text-align:left;flip:x y;z-index:251212800" from="167.05pt,5.45pt" to="203.05pt,27.05pt" o:allowincell="f"/>
        </w:pict>
      </w:r>
      <w:r>
        <w:rPr>
          <w:b/>
        </w:rPr>
        <w:pict>
          <v:line id="_x0000_s1229" style="position:absolute;left:0;text-align:left;flip:x;z-index:251211776" from="203.05pt,5.45pt" to="231.85pt,27.05pt" o:allowincell="f"/>
        </w:pict>
      </w:r>
      <w:r>
        <w:rPr>
          <w:b/>
        </w:rPr>
        <w:pict>
          <v:line id="_x0000_s1228" style="position:absolute;left:0;text-align:left;z-index:251210752" from="217.45pt,5.45pt" to="231.85pt,5.45pt" o:allowincell="f"/>
        </w:pict>
      </w:r>
      <w:r>
        <w:rPr>
          <w:b/>
        </w:rPr>
        <w:pict>
          <v:line id="_x0000_s1227" style="position:absolute;left:0;text-align:left;flip:x;z-index:251209728" from="167.05pt,5.45pt" to="181.45pt,5.45pt" o:allowincell="f"/>
        </w:pict>
      </w:r>
      <w:r w:rsidR="008A3CD2">
        <w:rPr>
          <w:b/>
        </w:rPr>
        <w:t xml:space="preserve">                           т                                                т         слон</w:t>
      </w:r>
    </w:p>
    <w:p w:rsidR="008A3CD2" w:rsidRDefault="008A3CD2">
      <w:pPr>
        <w:pStyle w:val="a4"/>
        <w:jc w:val="both"/>
        <w:rPr>
          <w:b/>
        </w:rPr>
      </w:pPr>
      <w:r>
        <w:rPr>
          <w:b/>
        </w:rPr>
        <w:t xml:space="preserve">                           ы                                               ы</w:t>
      </w:r>
    </w:p>
    <w:p w:rsidR="008A3CD2" w:rsidRDefault="008A3CD2">
      <w:pPr>
        <w:pStyle w:val="a4"/>
        <w:jc w:val="both"/>
        <w:rPr>
          <w:b/>
        </w:rPr>
      </w:pPr>
      <w:r>
        <w:rPr>
          <w:b/>
        </w:rPr>
        <w:t xml:space="preserve">                    ласточка  </w:t>
      </w:r>
    </w:p>
    <w:p w:rsidR="008A3CD2" w:rsidRDefault="008A3CD2">
      <w:pPr>
        <w:pStyle w:val="a4"/>
        <w:jc w:val="both"/>
      </w:pPr>
      <w:r>
        <w:rPr>
          <w:b/>
        </w:rPr>
        <w:t xml:space="preserve">                                       Изменение рынка</w:t>
      </w:r>
    </w:p>
    <w:p w:rsidR="008A3CD2" w:rsidRDefault="008A3CD2">
      <w:pPr>
        <w:pStyle w:val="a4"/>
        <w:jc w:val="both"/>
      </w:pPr>
    </w:p>
    <w:p w:rsidR="008A3CD2" w:rsidRDefault="008A3CD2">
      <w:pPr>
        <w:pStyle w:val="a4"/>
        <w:jc w:val="both"/>
      </w:pPr>
      <w:r>
        <w:t>Автором “звериных” обозначений типов фирм является всемирно-известный швейцарский эксперт Харальд Фризевинкель. Автором названий фирм является русский экономист Л.Г. Раменский и терминология эта предложена в 1935 году.</w:t>
      </w:r>
    </w:p>
    <w:p w:rsidR="008A3CD2" w:rsidRDefault="008A3CD2">
      <w:pPr>
        <w:pStyle w:val="a4"/>
        <w:jc w:val="both"/>
      </w:pPr>
      <w:r>
        <w:t>Отправной точкой развития организационной компании служит состояние коммутанты (серой мыши) экономики. Если компания окажется гибкой, то произойдет накопление капитала и фирма начнет увеличиваться в размерах. Здесь ее подстерегает первая опасность, так как механическое увеличение размеров без изменения стратегии ведет к краху, поэтому (мыши), переростки обречены и, следовательно, малые фирмы должны вовремя превратится в хитрых лис, то есть в специальные компании (патентов). Таким фирмам уже не страшны конкуренты и в своей сфере деятельности, с ними никто не справиться. Компания лиса растет, укрепляется и занимает все большую часть рыночного сигмента, но здесь вторая опасность – слишком мала  ниша рынка, надо выходить из нее и единственный выход – это сфера производства. Такой выбор лисе дается не просто – на большом рынке она становиться уязвимой. Если все заканчивается благополучно, то хитрая лиса превращается в гордого льва, то есть в компанию виолента, которая удовлетворяет своей продукцией быстро растущий спрос на какую-то массовую разновидность товаров. К состоянию льва может привести и другой путь:  он быстрый, но рискованный. С помощью передовых технологий и НТП и тогда ласточка-птичка может оказаться на волне динамично растущего спроса. Например: фирма “Эппл”, начав с карликовых размеров, выдвинулась в корпоративную элиту благодаря изобретению ПК. Дальнейшее развитие льва может привести к состоянию бегемота, а затем и могучего слона. Правда, возможна и другая ситуация, когда бегемот будет очень уязвим на рынке. Особенно это возможно на рынках с резким изменением спроса, например, из-за изменения моды. Положение могучего слона очень устойчиво, может продолжаться столетиями.</w:t>
      </w:r>
    </w:p>
    <w:p w:rsidR="008A3CD2" w:rsidRDefault="008A3CD2">
      <w:pPr>
        <w:pStyle w:val="a4"/>
        <w:jc w:val="both"/>
      </w:pPr>
      <w:r>
        <w:t>У неповоротливого бегемота очень много второстепенных производств с неэффективными системами управления, к немедленному краху положения бегемота привести не может, и это дает ему возможность выжить на рынке. Для этого он должен избавиться от всех неосвоенных производств, если этого не произойдет, то конец бегемота достаточно печален.</w:t>
      </w:r>
    </w:p>
    <w:p w:rsidR="008A3CD2" w:rsidRDefault="008A3CD2">
      <w:pPr>
        <w:pStyle w:val="a4"/>
        <w:jc w:val="both"/>
      </w:pPr>
      <w:r>
        <w:t xml:space="preserve">Тип стратегии развития предприятий данного вида можно представить в следующем виде: </w:t>
      </w:r>
    </w:p>
    <w:p w:rsidR="008A3CD2" w:rsidRDefault="008A3CD2">
      <w:pPr>
        <w:pStyle w:val="a4"/>
        <w:jc w:val="both"/>
      </w:pPr>
      <w:r>
        <w:t>Таблица 5.2. Типы стратегии развития предприятий.</w:t>
      </w:r>
    </w:p>
    <w:p w:rsidR="008A3CD2" w:rsidRDefault="008A3CD2">
      <w:pPr>
        <w:pStyle w:val="a4"/>
        <w:ind w:firstLine="0"/>
        <w:jc w:val="both"/>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5"/>
        <w:gridCol w:w="1695"/>
        <w:gridCol w:w="1695"/>
        <w:gridCol w:w="1695"/>
        <w:gridCol w:w="1695"/>
      </w:tblGrid>
      <w:tr w:rsidR="008A3CD2">
        <w:tc>
          <w:tcPr>
            <w:tcW w:w="1695" w:type="dxa"/>
          </w:tcPr>
          <w:p w:rsidR="008A3CD2" w:rsidRDefault="008A3CD2">
            <w:pPr>
              <w:pStyle w:val="a4"/>
              <w:ind w:firstLine="0"/>
              <w:jc w:val="both"/>
              <w:rPr>
                <w:b/>
                <w:i/>
              </w:rPr>
            </w:pPr>
            <w:r>
              <w:rPr>
                <w:b/>
                <w:i/>
              </w:rPr>
              <w:t>Тип стратегии</w:t>
            </w:r>
          </w:p>
        </w:tc>
        <w:tc>
          <w:tcPr>
            <w:tcW w:w="1695" w:type="dxa"/>
          </w:tcPr>
          <w:p w:rsidR="008A3CD2" w:rsidRDefault="008A3CD2">
            <w:pPr>
              <w:pStyle w:val="a4"/>
              <w:ind w:firstLine="0"/>
              <w:jc w:val="both"/>
              <w:rPr>
                <w:b/>
                <w:i/>
              </w:rPr>
            </w:pPr>
            <w:r>
              <w:rPr>
                <w:b/>
                <w:i/>
              </w:rPr>
              <w:t>Коммутанты (мыши)</w:t>
            </w:r>
          </w:p>
        </w:tc>
        <w:tc>
          <w:tcPr>
            <w:tcW w:w="1695" w:type="dxa"/>
          </w:tcPr>
          <w:p w:rsidR="008A3CD2" w:rsidRDefault="008A3CD2">
            <w:pPr>
              <w:pStyle w:val="a4"/>
              <w:ind w:firstLine="0"/>
              <w:jc w:val="both"/>
              <w:rPr>
                <w:b/>
                <w:i/>
              </w:rPr>
            </w:pPr>
            <w:r>
              <w:rPr>
                <w:b/>
                <w:i/>
              </w:rPr>
              <w:t>Патиенты (лисы)</w:t>
            </w:r>
          </w:p>
        </w:tc>
        <w:tc>
          <w:tcPr>
            <w:tcW w:w="1695" w:type="dxa"/>
          </w:tcPr>
          <w:p w:rsidR="008A3CD2" w:rsidRDefault="008A3CD2">
            <w:pPr>
              <w:pStyle w:val="a4"/>
              <w:ind w:firstLine="0"/>
              <w:jc w:val="both"/>
              <w:rPr>
                <w:b/>
                <w:i/>
              </w:rPr>
            </w:pPr>
            <w:r>
              <w:rPr>
                <w:b/>
                <w:i/>
              </w:rPr>
              <w:t>Виаленты (львы, слоны, бегемоты)</w:t>
            </w:r>
          </w:p>
        </w:tc>
        <w:tc>
          <w:tcPr>
            <w:tcW w:w="1695" w:type="dxa"/>
          </w:tcPr>
          <w:p w:rsidR="008A3CD2" w:rsidRDefault="008A3CD2">
            <w:pPr>
              <w:pStyle w:val="a4"/>
              <w:ind w:firstLine="0"/>
              <w:jc w:val="both"/>
              <w:rPr>
                <w:b/>
                <w:i/>
              </w:rPr>
            </w:pPr>
            <w:r>
              <w:rPr>
                <w:b/>
                <w:i/>
              </w:rPr>
              <w:t>Эксплеренты (ласточки)</w:t>
            </w:r>
          </w:p>
        </w:tc>
      </w:tr>
      <w:tr w:rsidR="008A3CD2">
        <w:tc>
          <w:tcPr>
            <w:tcW w:w="1695" w:type="dxa"/>
          </w:tcPr>
          <w:p w:rsidR="008A3CD2" w:rsidRDefault="008A3CD2">
            <w:pPr>
              <w:pStyle w:val="a4"/>
              <w:ind w:firstLine="0"/>
              <w:jc w:val="both"/>
              <w:rPr>
                <w:b/>
                <w:i/>
              </w:rPr>
            </w:pPr>
            <w:r>
              <w:rPr>
                <w:b/>
                <w:i/>
              </w:rPr>
              <w:t>Профиль производства</w:t>
            </w:r>
          </w:p>
        </w:tc>
        <w:tc>
          <w:tcPr>
            <w:tcW w:w="1695" w:type="dxa"/>
          </w:tcPr>
          <w:p w:rsidR="008A3CD2" w:rsidRDefault="008A3CD2">
            <w:pPr>
              <w:pStyle w:val="a4"/>
              <w:ind w:firstLine="0"/>
              <w:jc w:val="both"/>
            </w:pPr>
            <w:r>
              <w:t>Универсальное мелкое</w:t>
            </w:r>
          </w:p>
        </w:tc>
        <w:tc>
          <w:tcPr>
            <w:tcW w:w="1695" w:type="dxa"/>
          </w:tcPr>
          <w:p w:rsidR="008A3CD2" w:rsidRDefault="008A3CD2">
            <w:pPr>
              <w:pStyle w:val="a4"/>
              <w:ind w:firstLine="0"/>
              <w:jc w:val="both"/>
            </w:pPr>
            <w:r>
              <w:t>Специализированное</w:t>
            </w:r>
          </w:p>
        </w:tc>
        <w:tc>
          <w:tcPr>
            <w:tcW w:w="1695" w:type="dxa"/>
          </w:tcPr>
          <w:p w:rsidR="008A3CD2" w:rsidRDefault="008A3CD2">
            <w:pPr>
              <w:pStyle w:val="a4"/>
              <w:ind w:firstLine="0"/>
              <w:jc w:val="both"/>
            </w:pPr>
            <w:r>
              <w:t>Массовое</w:t>
            </w:r>
          </w:p>
        </w:tc>
        <w:tc>
          <w:tcPr>
            <w:tcW w:w="1695" w:type="dxa"/>
          </w:tcPr>
          <w:p w:rsidR="008A3CD2" w:rsidRDefault="008A3CD2">
            <w:pPr>
              <w:pStyle w:val="a4"/>
              <w:ind w:firstLine="0"/>
              <w:jc w:val="both"/>
            </w:pPr>
            <w:r>
              <w:t>Экспериментальное</w:t>
            </w:r>
          </w:p>
        </w:tc>
      </w:tr>
      <w:tr w:rsidR="008A3CD2">
        <w:tc>
          <w:tcPr>
            <w:tcW w:w="1695" w:type="dxa"/>
          </w:tcPr>
          <w:p w:rsidR="008A3CD2" w:rsidRDefault="008A3CD2">
            <w:pPr>
              <w:pStyle w:val="a4"/>
              <w:ind w:firstLine="0"/>
              <w:jc w:val="both"/>
              <w:rPr>
                <w:b/>
                <w:i/>
              </w:rPr>
            </w:pPr>
            <w:r>
              <w:rPr>
                <w:b/>
                <w:i/>
              </w:rPr>
              <w:t>Размер компании</w:t>
            </w:r>
          </w:p>
        </w:tc>
        <w:tc>
          <w:tcPr>
            <w:tcW w:w="1695" w:type="dxa"/>
          </w:tcPr>
          <w:p w:rsidR="008A3CD2" w:rsidRDefault="008A3CD2">
            <w:pPr>
              <w:pStyle w:val="a4"/>
              <w:ind w:firstLine="0"/>
              <w:jc w:val="both"/>
            </w:pPr>
            <w:r>
              <w:t>Мелкие</w:t>
            </w:r>
          </w:p>
        </w:tc>
        <w:tc>
          <w:tcPr>
            <w:tcW w:w="1695" w:type="dxa"/>
          </w:tcPr>
          <w:p w:rsidR="008A3CD2" w:rsidRDefault="008A3CD2">
            <w:pPr>
              <w:pStyle w:val="a4"/>
              <w:ind w:firstLine="0"/>
              <w:jc w:val="both"/>
            </w:pPr>
            <w:r>
              <w:t>Крупные, средние и мелкие</w:t>
            </w:r>
          </w:p>
        </w:tc>
        <w:tc>
          <w:tcPr>
            <w:tcW w:w="1695" w:type="dxa"/>
          </w:tcPr>
          <w:p w:rsidR="008A3CD2" w:rsidRDefault="008A3CD2">
            <w:pPr>
              <w:pStyle w:val="a4"/>
              <w:ind w:firstLine="0"/>
              <w:jc w:val="both"/>
            </w:pPr>
            <w:r>
              <w:t>Крупные</w:t>
            </w:r>
          </w:p>
        </w:tc>
        <w:tc>
          <w:tcPr>
            <w:tcW w:w="1695" w:type="dxa"/>
          </w:tcPr>
          <w:p w:rsidR="008A3CD2" w:rsidRDefault="008A3CD2">
            <w:pPr>
              <w:pStyle w:val="a4"/>
              <w:ind w:firstLine="0"/>
              <w:jc w:val="both"/>
            </w:pPr>
            <w:r>
              <w:t>Средние и мелкие</w:t>
            </w:r>
          </w:p>
        </w:tc>
      </w:tr>
      <w:tr w:rsidR="008A3CD2">
        <w:tc>
          <w:tcPr>
            <w:tcW w:w="1695" w:type="dxa"/>
          </w:tcPr>
          <w:p w:rsidR="008A3CD2" w:rsidRDefault="008A3CD2">
            <w:pPr>
              <w:pStyle w:val="a4"/>
              <w:ind w:firstLine="0"/>
              <w:jc w:val="both"/>
              <w:rPr>
                <w:b/>
                <w:i/>
              </w:rPr>
            </w:pPr>
            <w:r>
              <w:rPr>
                <w:b/>
                <w:i/>
              </w:rPr>
              <w:t>Устойчивость компании</w:t>
            </w:r>
          </w:p>
        </w:tc>
        <w:tc>
          <w:tcPr>
            <w:tcW w:w="1695" w:type="dxa"/>
          </w:tcPr>
          <w:p w:rsidR="008A3CD2" w:rsidRDefault="008A3CD2">
            <w:pPr>
              <w:pStyle w:val="a4"/>
              <w:ind w:firstLine="0"/>
              <w:jc w:val="both"/>
            </w:pPr>
            <w:r>
              <w:t>Низкая</w:t>
            </w:r>
          </w:p>
        </w:tc>
        <w:tc>
          <w:tcPr>
            <w:tcW w:w="1695" w:type="dxa"/>
          </w:tcPr>
          <w:p w:rsidR="008A3CD2" w:rsidRDefault="008A3CD2">
            <w:pPr>
              <w:pStyle w:val="a4"/>
              <w:ind w:firstLine="0"/>
              <w:jc w:val="both"/>
            </w:pPr>
            <w:r>
              <w:t>Высокая</w:t>
            </w:r>
          </w:p>
        </w:tc>
        <w:tc>
          <w:tcPr>
            <w:tcW w:w="1695" w:type="dxa"/>
          </w:tcPr>
          <w:p w:rsidR="008A3CD2" w:rsidRDefault="008A3CD2">
            <w:pPr>
              <w:pStyle w:val="a4"/>
              <w:ind w:firstLine="0"/>
              <w:jc w:val="both"/>
            </w:pPr>
            <w:r>
              <w:t>Высокая и средняя</w:t>
            </w:r>
          </w:p>
        </w:tc>
        <w:tc>
          <w:tcPr>
            <w:tcW w:w="1695" w:type="dxa"/>
          </w:tcPr>
          <w:p w:rsidR="008A3CD2" w:rsidRDefault="008A3CD2">
            <w:pPr>
              <w:pStyle w:val="a4"/>
              <w:ind w:firstLine="0"/>
              <w:jc w:val="both"/>
            </w:pPr>
            <w:r>
              <w:t>Низкая</w:t>
            </w:r>
          </w:p>
        </w:tc>
      </w:tr>
      <w:tr w:rsidR="008A3CD2">
        <w:tc>
          <w:tcPr>
            <w:tcW w:w="1695" w:type="dxa"/>
          </w:tcPr>
          <w:p w:rsidR="008A3CD2" w:rsidRDefault="008A3CD2">
            <w:pPr>
              <w:pStyle w:val="a4"/>
              <w:ind w:firstLine="0"/>
              <w:jc w:val="both"/>
              <w:rPr>
                <w:b/>
                <w:i/>
              </w:rPr>
            </w:pPr>
            <w:r>
              <w:rPr>
                <w:b/>
                <w:i/>
              </w:rPr>
              <w:t>Расходы на НИОКР</w:t>
            </w:r>
          </w:p>
        </w:tc>
        <w:tc>
          <w:tcPr>
            <w:tcW w:w="1695" w:type="dxa"/>
          </w:tcPr>
          <w:p w:rsidR="008A3CD2" w:rsidRDefault="008A3CD2">
            <w:pPr>
              <w:pStyle w:val="a4"/>
              <w:ind w:firstLine="0"/>
              <w:jc w:val="both"/>
            </w:pPr>
            <w:r>
              <w:t>Низкие</w:t>
            </w:r>
          </w:p>
        </w:tc>
        <w:tc>
          <w:tcPr>
            <w:tcW w:w="1695" w:type="dxa"/>
          </w:tcPr>
          <w:p w:rsidR="008A3CD2" w:rsidRDefault="008A3CD2">
            <w:pPr>
              <w:pStyle w:val="a4"/>
              <w:ind w:firstLine="0"/>
              <w:jc w:val="both"/>
            </w:pPr>
            <w:r>
              <w:t>Средние</w:t>
            </w:r>
          </w:p>
        </w:tc>
        <w:tc>
          <w:tcPr>
            <w:tcW w:w="1695" w:type="dxa"/>
          </w:tcPr>
          <w:p w:rsidR="008A3CD2" w:rsidRDefault="008A3CD2">
            <w:pPr>
              <w:pStyle w:val="a4"/>
              <w:ind w:firstLine="0"/>
              <w:jc w:val="both"/>
            </w:pPr>
            <w:r>
              <w:t>Высокие</w:t>
            </w:r>
          </w:p>
        </w:tc>
        <w:tc>
          <w:tcPr>
            <w:tcW w:w="1695" w:type="dxa"/>
          </w:tcPr>
          <w:p w:rsidR="008A3CD2" w:rsidRDefault="008A3CD2">
            <w:pPr>
              <w:pStyle w:val="a4"/>
              <w:ind w:firstLine="0"/>
              <w:jc w:val="both"/>
            </w:pPr>
            <w:r>
              <w:t>Высокие</w:t>
            </w:r>
          </w:p>
        </w:tc>
      </w:tr>
      <w:tr w:rsidR="008A3CD2">
        <w:tc>
          <w:tcPr>
            <w:tcW w:w="1695" w:type="dxa"/>
          </w:tcPr>
          <w:p w:rsidR="008A3CD2" w:rsidRDefault="008A3CD2">
            <w:pPr>
              <w:pStyle w:val="a4"/>
              <w:ind w:firstLine="0"/>
              <w:jc w:val="both"/>
              <w:rPr>
                <w:b/>
                <w:i/>
              </w:rPr>
            </w:pPr>
            <w:r>
              <w:rPr>
                <w:b/>
                <w:i/>
              </w:rPr>
              <w:t>Факторы силы в конкурентной борьбе</w:t>
            </w:r>
          </w:p>
        </w:tc>
        <w:tc>
          <w:tcPr>
            <w:tcW w:w="1695" w:type="dxa"/>
          </w:tcPr>
          <w:p w:rsidR="008A3CD2" w:rsidRDefault="008A3CD2">
            <w:pPr>
              <w:pStyle w:val="a4"/>
              <w:ind w:firstLine="0"/>
              <w:jc w:val="both"/>
            </w:pPr>
            <w:r>
              <w:t>Гибкость и многочисленность</w:t>
            </w:r>
          </w:p>
        </w:tc>
        <w:tc>
          <w:tcPr>
            <w:tcW w:w="1695" w:type="dxa"/>
          </w:tcPr>
          <w:p w:rsidR="008A3CD2" w:rsidRDefault="008A3CD2">
            <w:pPr>
              <w:pStyle w:val="a4"/>
              <w:ind w:firstLine="0"/>
              <w:jc w:val="both"/>
            </w:pPr>
            <w:r>
              <w:t>Приспособленность к особому рынку</w:t>
            </w:r>
          </w:p>
        </w:tc>
        <w:tc>
          <w:tcPr>
            <w:tcW w:w="1695" w:type="dxa"/>
          </w:tcPr>
          <w:p w:rsidR="008A3CD2" w:rsidRDefault="008A3CD2">
            <w:pPr>
              <w:pStyle w:val="a4"/>
              <w:ind w:firstLine="0"/>
              <w:jc w:val="both"/>
            </w:pPr>
            <w:r>
              <w:t>Масштабность и высокая производительность</w:t>
            </w:r>
          </w:p>
        </w:tc>
        <w:tc>
          <w:tcPr>
            <w:tcW w:w="1695" w:type="dxa"/>
          </w:tcPr>
          <w:p w:rsidR="008A3CD2" w:rsidRDefault="008A3CD2">
            <w:pPr>
              <w:pStyle w:val="a4"/>
              <w:ind w:firstLine="0"/>
              <w:jc w:val="both"/>
            </w:pPr>
            <w:r>
              <w:t>Опережение в нововведениях</w:t>
            </w:r>
          </w:p>
        </w:tc>
      </w:tr>
    </w:tbl>
    <w:p w:rsidR="008A3CD2" w:rsidRDefault="008A3CD2">
      <w:pPr>
        <w:pStyle w:val="a4"/>
        <w:jc w:val="both"/>
        <w:rPr>
          <w:b/>
        </w:rPr>
      </w:pPr>
    </w:p>
    <w:p w:rsidR="008A3CD2" w:rsidRDefault="008A3CD2">
      <w:pPr>
        <w:pStyle w:val="a4"/>
        <w:jc w:val="both"/>
      </w:pPr>
      <w:r>
        <w:rPr>
          <w:b/>
        </w:rPr>
        <w:t>5.3. Оценка конкурентоспособности страны, фирмы, предприятия.</w:t>
      </w:r>
    </w:p>
    <w:p w:rsidR="008A3CD2" w:rsidRDefault="008A3CD2">
      <w:pPr>
        <w:pStyle w:val="a4"/>
        <w:jc w:val="both"/>
      </w:pPr>
    </w:p>
    <w:p w:rsidR="008A3CD2" w:rsidRDefault="008A3CD2">
      <w:pPr>
        <w:pStyle w:val="a4"/>
        <w:jc w:val="both"/>
      </w:pPr>
      <w:r>
        <w:t>Конкурентную способность страны проводят исследования конкурентоспособности 22 стран членов организации экономического сотрудничества и развитых и развивающихся стран. Конкурентоспособность оценивается на основании 10 факторов, каждый из которых рассчитывается по нескольким критериям, из них 280 основаны на статистических данных, международной организации, а 60 – определенным экспертным путем. Всего насчитывается 10 факторов:</w:t>
      </w:r>
    </w:p>
    <w:p w:rsidR="008A3CD2" w:rsidRDefault="008A3CD2" w:rsidP="008A3CD2">
      <w:pPr>
        <w:pStyle w:val="a4"/>
        <w:numPr>
          <w:ilvl w:val="0"/>
          <w:numId w:val="23"/>
        </w:numPr>
        <w:jc w:val="both"/>
      </w:pPr>
      <w:r>
        <w:t>динамизм экономики</w:t>
      </w:r>
    </w:p>
    <w:p w:rsidR="008A3CD2" w:rsidRDefault="008A3CD2" w:rsidP="008A3CD2">
      <w:pPr>
        <w:pStyle w:val="a4"/>
        <w:numPr>
          <w:ilvl w:val="0"/>
          <w:numId w:val="23"/>
        </w:numPr>
        <w:jc w:val="both"/>
      </w:pPr>
      <w:r>
        <w:t>эффективность промышленного производства</w:t>
      </w:r>
    </w:p>
    <w:p w:rsidR="008A3CD2" w:rsidRDefault="008A3CD2" w:rsidP="008A3CD2">
      <w:pPr>
        <w:pStyle w:val="a4"/>
        <w:numPr>
          <w:ilvl w:val="0"/>
          <w:numId w:val="23"/>
        </w:numPr>
        <w:jc w:val="both"/>
      </w:pPr>
      <w:r>
        <w:t>динамизм рынка</w:t>
      </w:r>
    </w:p>
    <w:p w:rsidR="008A3CD2" w:rsidRDefault="008A3CD2" w:rsidP="008A3CD2">
      <w:pPr>
        <w:pStyle w:val="a4"/>
        <w:numPr>
          <w:ilvl w:val="0"/>
          <w:numId w:val="23"/>
        </w:numPr>
        <w:jc w:val="both"/>
      </w:pPr>
      <w:r>
        <w:t>развитие финансовой системы</w:t>
      </w:r>
    </w:p>
    <w:p w:rsidR="008A3CD2" w:rsidRDefault="008A3CD2" w:rsidP="008A3CD2">
      <w:pPr>
        <w:pStyle w:val="a4"/>
        <w:numPr>
          <w:ilvl w:val="0"/>
          <w:numId w:val="23"/>
        </w:numPr>
        <w:jc w:val="both"/>
      </w:pPr>
      <w:r>
        <w:t>людские ресурсы</w:t>
      </w:r>
    </w:p>
    <w:p w:rsidR="008A3CD2" w:rsidRDefault="008A3CD2" w:rsidP="008A3CD2">
      <w:pPr>
        <w:pStyle w:val="a4"/>
        <w:numPr>
          <w:ilvl w:val="0"/>
          <w:numId w:val="23"/>
        </w:numPr>
        <w:jc w:val="both"/>
      </w:pPr>
      <w:r>
        <w:t>роль государства</w:t>
      </w:r>
    </w:p>
    <w:p w:rsidR="008A3CD2" w:rsidRDefault="008A3CD2" w:rsidP="008A3CD2">
      <w:pPr>
        <w:pStyle w:val="a4"/>
        <w:numPr>
          <w:ilvl w:val="0"/>
          <w:numId w:val="23"/>
        </w:numPr>
        <w:jc w:val="both"/>
      </w:pPr>
      <w:r>
        <w:t>ресурсы и инфраструктура</w:t>
      </w:r>
    </w:p>
    <w:p w:rsidR="008A3CD2" w:rsidRDefault="008A3CD2" w:rsidP="008A3CD2">
      <w:pPr>
        <w:pStyle w:val="a4"/>
        <w:numPr>
          <w:ilvl w:val="0"/>
          <w:numId w:val="23"/>
        </w:numPr>
        <w:jc w:val="both"/>
      </w:pPr>
      <w:r>
        <w:t>готовность стимулировать торговую деятельность</w:t>
      </w:r>
    </w:p>
    <w:p w:rsidR="008A3CD2" w:rsidRDefault="008A3CD2" w:rsidP="008A3CD2">
      <w:pPr>
        <w:pStyle w:val="a4"/>
        <w:numPr>
          <w:ilvl w:val="0"/>
          <w:numId w:val="23"/>
        </w:numPr>
        <w:jc w:val="both"/>
      </w:pPr>
      <w:r>
        <w:t>политика страны в отношении нововведений</w:t>
      </w:r>
    </w:p>
    <w:p w:rsidR="008A3CD2" w:rsidRDefault="008A3CD2" w:rsidP="008A3CD2">
      <w:pPr>
        <w:pStyle w:val="a4"/>
        <w:numPr>
          <w:ilvl w:val="0"/>
          <w:numId w:val="23"/>
        </w:numPr>
        <w:jc w:val="both"/>
      </w:pPr>
      <w:r>
        <w:t>социально-политическая обстановка</w:t>
      </w:r>
    </w:p>
    <w:p w:rsidR="008A3CD2" w:rsidRDefault="008A3CD2">
      <w:pPr>
        <w:pStyle w:val="a4"/>
        <w:ind w:firstLine="709"/>
        <w:jc w:val="both"/>
      </w:pPr>
      <w:r>
        <w:t>Конкурентоспособность предприятий определяется с помощью двух групп показателей: 1. Отражает конкурентную способность выпускаемой продукции и эффективность использования ресурсов; 2. Включает показатели характеризующие состояние и использование фондов и оборотных средств, а так же финансовое положение предприятий.</w:t>
      </w:r>
    </w:p>
    <w:p w:rsidR="008A3CD2" w:rsidRDefault="008A3CD2">
      <w:pPr>
        <w:pStyle w:val="a4"/>
        <w:ind w:firstLine="709"/>
        <w:jc w:val="both"/>
      </w:pPr>
      <w:r>
        <w:t>Общее правило оценки конкурентоспособности продукции:</w:t>
      </w:r>
    </w:p>
    <w:p w:rsidR="008A3CD2" w:rsidRDefault="008A3CD2" w:rsidP="008A3CD2">
      <w:pPr>
        <w:pStyle w:val="a4"/>
        <w:numPr>
          <w:ilvl w:val="0"/>
          <w:numId w:val="23"/>
        </w:numPr>
        <w:jc w:val="both"/>
      </w:pPr>
      <w:r>
        <w:t>выбор и анализ рынка</w:t>
      </w:r>
    </w:p>
    <w:p w:rsidR="008A3CD2" w:rsidRDefault="008A3CD2" w:rsidP="008A3CD2">
      <w:pPr>
        <w:pStyle w:val="a4"/>
        <w:numPr>
          <w:ilvl w:val="0"/>
          <w:numId w:val="23"/>
        </w:numPr>
        <w:jc w:val="both"/>
      </w:pPr>
      <w:r>
        <w:t>изучение конкурентов на рынке</w:t>
      </w:r>
    </w:p>
    <w:p w:rsidR="008A3CD2" w:rsidRDefault="008A3CD2" w:rsidP="008A3CD2">
      <w:pPr>
        <w:pStyle w:val="a4"/>
        <w:numPr>
          <w:ilvl w:val="0"/>
          <w:numId w:val="23"/>
        </w:numPr>
        <w:jc w:val="both"/>
      </w:pPr>
      <w:r>
        <w:t>выбор и обоснование наилучшего конкурентного товара</w:t>
      </w:r>
    </w:p>
    <w:p w:rsidR="008A3CD2" w:rsidRDefault="008A3CD2" w:rsidP="008A3CD2">
      <w:pPr>
        <w:pStyle w:val="a4"/>
        <w:numPr>
          <w:ilvl w:val="0"/>
          <w:numId w:val="23"/>
        </w:numPr>
        <w:jc w:val="both"/>
      </w:pPr>
      <w:r>
        <w:t>определение необходимых групп параметров товара</w:t>
      </w:r>
    </w:p>
    <w:p w:rsidR="008A3CD2" w:rsidRDefault="008A3CD2" w:rsidP="008A3CD2">
      <w:pPr>
        <w:pStyle w:val="a4"/>
        <w:numPr>
          <w:ilvl w:val="0"/>
          <w:numId w:val="23"/>
        </w:numPr>
        <w:jc w:val="both"/>
      </w:pPr>
      <w:r>
        <w:t>установление единичных показателей в каждой группе</w:t>
      </w:r>
    </w:p>
    <w:p w:rsidR="008A3CD2" w:rsidRDefault="008A3CD2" w:rsidP="008A3CD2">
      <w:pPr>
        <w:pStyle w:val="a4"/>
        <w:numPr>
          <w:ilvl w:val="0"/>
          <w:numId w:val="23"/>
        </w:numPr>
        <w:jc w:val="both"/>
      </w:pPr>
      <w:r>
        <w:t>выбор методик расчета по каждой группе</w:t>
      </w:r>
    </w:p>
    <w:p w:rsidR="008A3CD2" w:rsidRDefault="008A3CD2" w:rsidP="008A3CD2">
      <w:pPr>
        <w:pStyle w:val="a4"/>
        <w:numPr>
          <w:ilvl w:val="0"/>
          <w:numId w:val="23"/>
        </w:numPr>
        <w:jc w:val="both"/>
      </w:pPr>
      <w:r>
        <w:t>расчет интегрального показателя</w:t>
      </w:r>
    </w:p>
    <w:p w:rsidR="008A3CD2" w:rsidRDefault="008A3CD2" w:rsidP="008A3CD2">
      <w:pPr>
        <w:pStyle w:val="a4"/>
        <w:numPr>
          <w:ilvl w:val="0"/>
          <w:numId w:val="23"/>
        </w:numPr>
        <w:jc w:val="both"/>
      </w:pPr>
      <w:r>
        <w:t>выработка товарной политики</w:t>
      </w:r>
    </w:p>
    <w:p w:rsidR="008A3CD2" w:rsidRDefault="008A3CD2">
      <w:pPr>
        <w:pStyle w:val="a4"/>
        <w:jc w:val="both"/>
      </w:pPr>
      <w:r>
        <w:t>На основании общих правил оценки, схема оценки конкурентоспособности товара имеет вид:</w:t>
      </w:r>
    </w:p>
    <w:p w:rsidR="008A3CD2" w:rsidRDefault="008A3CD2">
      <w:pPr>
        <w:pStyle w:val="a4"/>
        <w:ind w:firstLine="0"/>
        <w:jc w:val="both"/>
      </w:pPr>
    </w:p>
    <w:p w:rsidR="008A3CD2" w:rsidRDefault="00AE4333">
      <w:pPr>
        <w:pStyle w:val="a4"/>
        <w:jc w:val="both"/>
      </w:pPr>
      <w:r>
        <w:pict>
          <v:line id="_x0000_s1244" style="position:absolute;left:0;text-align:left;z-index:251227136" from="267.85pt,9.65pt" to="311.05pt,9.65pt" o:allowincell="f"/>
        </w:pict>
      </w:r>
      <w:r>
        <w:pict>
          <v:line id="_x0000_s1243" style="position:absolute;left:0;text-align:left;flip:y;z-index:251226112" from="311.05pt,9.65pt" to="311.05pt,31.25pt" o:allowincell="f"/>
        </w:pict>
      </w:r>
      <w:r>
        <w:pict>
          <v:line id="_x0000_s1241" style="position:absolute;left:0;text-align:left;z-index:251224064" from="267.85pt,9.65pt" to="267.85pt,31.25pt" o:allowincell="f"/>
        </w:pict>
      </w:r>
      <w:r>
        <w:pict>
          <v:line id="_x0000_s1240" style="position:absolute;left:0;text-align:left;z-index:251223040" from="181.45pt,9.65pt" to="181.45pt,31.25pt" o:allowincell="f"/>
        </w:pict>
      </w:r>
      <w:r>
        <w:pict>
          <v:line id="_x0000_s1239" style="position:absolute;left:0;text-align:left;z-index:251222016" from="138.25pt,9.65pt" to="181.45pt,9.65pt" o:allowincell="f"/>
        </w:pict>
      </w:r>
      <w:r>
        <w:pict>
          <v:line id="_x0000_s1237" style="position:absolute;left:0;text-align:left;z-index:251219968" from="138.25pt,9.65pt" to="138.25pt,31.25pt" o:allowincell="f"/>
        </w:pict>
      </w:r>
      <w:r>
        <w:pict>
          <v:line id="_x0000_s1235" style="position:absolute;left:0;text-align:left;z-index:251217920" from="66.25pt,9.65pt" to="66.25pt,31.25pt" o:allowincell="f"/>
        </w:pict>
      </w:r>
      <w:r>
        <w:pict>
          <v:line id="_x0000_s1234" style="position:absolute;left:0;text-align:left;z-index:251216896" from="23.05pt,9.65pt" to="66.25pt,9.65pt" o:allowincell="f"/>
        </w:pict>
      </w:r>
      <w:r>
        <w:pict>
          <v:line id="_x0000_s1233" style="position:absolute;left:0;text-align:left;z-index:251215872" from="23.05pt,9.65pt" to="23.05pt,31.25pt" o:allowincell="f"/>
        </w:pict>
      </w:r>
    </w:p>
    <w:p w:rsidR="008A3CD2" w:rsidRDefault="00AE4333">
      <w:pPr>
        <w:pStyle w:val="a4"/>
        <w:jc w:val="both"/>
      </w:pPr>
      <w:r>
        <w:pict>
          <v:line id="_x0000_s1245" style="position:absolute;left:0;text-align:left;z-index:251228160" from="224.65pt,10.25pt" to="224.65pt,10.25pt" o:allowincell="f"/>
        </w:pict>
      </w:r>
      <w:r w:rsidR="008A3CD2">
        <w:t xml:space="preserve">1                                     2                                      3       </w:t>
      </w:r>
    </w:p>
    <w:p w:rsidR="008A3CD2" w:rsidRDefault="00AE4333">
      <w:pPr>
        <w:pStyle w:val="a4"/>
        <w:jc w:val="both"/>
      </w:pPr>
      <w:r>
        <w:pict>
          <v:line id="_x0000_s1314" style="position:absolute;left:0;text-align:left;flip:x;z-index:251298816" from="181.45pt,3.65pt" to="289.45pt,18.05pt" o:allowincell="f">
            <v:stroke endarrow="block"/>
          </v:line>
        </w:pict>
      </w:r>
      <w:r>
        <w:pict>
          <v:line id="_x0000_s1242" style="position:absolute;left:0;text-align:left;flip:x;z-index:251225088" from="267.85pt,3.65pt" to="311.05pt,3.65pt" o:allowincell="f"/>
        </w:pict>
      </w:r>
      <w:r>
        <w:pict>
          <v:line id="_x0000_s1313" style="position:absolute;left:0;text-align:left;z-index:251297792" from="44.65pt,3.65pt" to="138.25pt,18.05pt" o:allowincell="f">
            <v:stroke endarrow="block"/>
          </v:line>
        </w:pict>
      </w:r>
      <w:r>
        <w:pict>
          <v:line id="_x0000_s1306" style="position:absolute;left:0;text-align:left;z-index:251290624" from="159.85pt,3.65pt" to="159.85pt,10.85pt" o:allowincell="f">
            <v:stroke endarrow="block"/>
          </v:line>
        </w:pict>
      </w:r>
      <w:r>
        <w:pict>
          <v:line id="_x0000_s1249" style="position:absolute;left:0;text-align:left;z-index:251232256" from="181.45pt,10.85pt" to="181.45pt,32.45pt" o:allowincell="f"/>
        </w:pict>
      </w:r>
      <w:r>
        <w:pict>
          <v:line id="_x0000_s1247" style="position:absolute;left:0;text-align:left;z-index:251230208" from="138.25pt,10.85pt" to="138.25pt,32.45pt" o:allowincell="f"/>
        </w:pict>
      </w:r>
      <w:r>
        <w:pict>
          <v:line id="_x0000_s1246" style="position:absolute;left:0;text-align:left;z-index:251229184" from="138.25pt,10.85pt" to="181.45pt,10.85pt" o:allowincell="f"/>
        </w:pict>
      </w:r>
      <w:r>
        <w:pict>
          <v:line id="_x0000_s1238" style="position:absolute;left:0;text-align:left;z-index:251220992" from="138.25pt,3.65pt" to="181.45pt,3.65pt" o:allowincell="f"/>
        </w:pict>
      </w:r>
      <w:r>
        <w:pict>
          <v:line id="_x0000_s1236" style="position:absolute;left:0;text-align:left;flip:x;z-index:251218944" from="23.05pt,3.65pt" to="66.25pt,3.65pt" o:allowincell="f"/>
        </w:pict>
      </w:r>
      <w:r w:rsidR="008A3CD2">
        <w:t xml:space="preserve">              </w:t>
      </w:r>
    </w:p>
    <w:p w:rsidR="008A3CD2" w:rsidRDefault="00AE4333">
      <w:pPr>
        <w:pStyle w:val="a4"/>
        <w:jc w:val="both"/>
      </w:pPr>
      <w:r>
        <w:pict>
          <v:line id="_x0000_s1326" style="position:absolute;left:0;text-align:left;z-index:251311104" from="8.65pt,11.45pt" to="138.25pt,11.45pt" o:allowincell="f">
            <v:stroke endarrow="block"/>
          </v:line>
        </w:pict>
      </w:r>
      <w:r>
        <w:pict>
          <v:line id="_x0000_s1325" style="position:absolute;left:0;text-align:left;flip:y;z-index:251310080" from="8.65pt,11.45pt" to="8.65pt,256.25pt" o:allowincell="f"/>
        </w:pict>
      </w:r>
      <w:r w:rsidR="008A3CD2">
        <w:t xml:space="preserve">                                       4</w:t>
      </w:r>
    </w:p>
    <w:p w:rsidR="008A3CD2" w:rsidRDefault="00AE4333">
      <w:pPr>
        <w:pStyle w:val="a4"/>
        <w:jc w:val="both"/>
      </w:pPr>
      <w:r>
        <w:pict>
          <v:line id="_x0000_s1307" style="position:absolute;left:0;text-align:left;z-index:251291648" from="159.85pt,4.85pt" to="159.85pt,26.45pt" o:allowincell="f">
            <v:stroke endarrow="block"/>
          </v:line>
        </w:pict>
      </w:r>
      <w:r>
        <w:pict>
          <v:line id="_x0000_s1248" style="position:absolute;left:0;text-align:left;z-index:251231232" from="138.25pt,4.85pt" to="181.45pt,4.85pt" o:allowincell="f"/>
        </w:pict>
      </w:r>
    </w:p>
    <w:p w:rsidR="008A3CD2" w:rsidRDefault="00AE4333">
      <w:pPr>
        <w:pStyle w:val="a4"/>
        <w:jc w:val="both"/>
      </w:pPr>
      <w:r>
        <w:pict>
          <v:line id="_x0000_s1250" style="position:absolute;left:0;text-align:left;z-index:251233280" from="138.25pt,12.65pt" to="138.25pt,34.25pt" o:allowincell="f"/>
        </w:pict>
      </w:r>
      <w:r>
        <w:pict>
          <v:line id="_x0000_s1269" style="position:absolute;left:0;text-align:left;z-index:251252736" from="66.25pt,12.65pt" to="66.25pt,34.25pt" o:allowincell="f"/>
        </w:pict>
      </w:r>
      <w:r>
        <w:pict>
          <v:line id="_x0000_s1268" style="position:absolute;left:0;text-align:left;z-index:251251712" from="23.05pt,12.65pt" to="66.25pt,12.65pt" o:allowincell="f"/>
        </w:pict>
      </w:r>
      <w:r>
        <w:pict>
          <v:line id="_x0000_s1267" style="position:absolute;left:0;text-align:left;z-index:251250688" from="23.05pt,12.65pt" to="23.05pt,34.25pt" o:allowincell="f"/>
        </w:pict>
      </w:r>
      <w:r>
        <w:pict>
          <v:line id="_x0000_s1253" style="position:absolute;left:0;text-align:left;z-index:251236352" from="181.45pt,12.65pt" to="181.45pt,34.25pt" o:allowincell="f"/>
        </w:pict>
      </w:r>
      <w:r>
        <w:pict>
          <v:line id="_x0000_s1251" style="position:absolute;left:0;text-align:left;z-index:251234304" from="138.25pt,12.65pt" to="181.45pt,12.65pt" o:allowincell="f"/>
        </w:pict>
      </w:r>
    </w:p>
    <w:p w:rsidR="008A3CD2" w:rsidRDefault="00AE4333" w:rsidP="008A3CD2">
      <w:pPr>
        <w:pStyle w:val="a4"/>
        <w:numPr>
          <w:ilvl w:val="0"/>
          <w:numId w:val="65"/>
        </w:numPr>
        <w:jc w:val="both"/>
      </w:pPr>
      <w:r>
        <w:pict>
          <v:line id="_x0000_s1321" style="position:absolute;left:0;text-align:left;flip:x;z-index:251305984" from="59.05pt,13.25pt" to="138.25pt,34.85pt" o:allowincell="f">
            <v:stroke endarrow="block"/>
          </v:line>
        </w:pict>
      </w:r>
      <w:r>
        <w:pict>
          <v:line id="_x0000_s1320" style="position:absolute;left:0;text-align:left;z-index:251304960" from="181.45pt,13.25pt" to="282.25pt,34.85pt" o:allowincell="f">
            <v:stroke endarrow="block"/>
          </v:line>
        </w:pict>
      </w:r>
      <w:r w:rsidR="008A3CD2">
        <w:t>5</w:t>
      </w:r>
    </w:p>
    <w:p w:rsidR="008A3CD2" w:rsidRDefault="00AE4333">
      <w:pPr>
        <w:pStyle w:val="a4"/>
        <w:ind w:left="911" w:firstLine="0"/>
        <w:jc w:val="both"/>
      </w:pPr>
      <w:r>
        <w:pict>
          <v:line id="_x0000_s1315" style="position:absolute;left:0;text-align:left;z-index:251299840" from="44.65pt,6.65pt" to="44.65pt,21.05pt" o:allowincell="f">
            <v:stroke endarrow="block"/>
          </v:line>
        </w:pict>
      </w:r>
      <w:r>
        <w:pict>
          <v:line id="_x0000_s1308" style="position:absolute;left:0;text-align:left;z-index:251292672" from="159.85pt,6.65pt" to="159.85pt,21.05pt" o:allowincell="f">
            <v:stroke endarrow="block"/>
          </v:line>
        </w:pict>
      </w:r>
      <w:r>
        <w:pict>
          <v:line id="_x0000_s1270" style="position:absolute;left:0;text-align:left;flip:x;z-index:251253760" from="23.05pt,6.65pt" to="66.25pt,6.65pt" o:allowincell="f"/>
        </w:pict>
      </w:r>
      <w:r>
        <w:pict>
          <v:line id="_x0000_s1252" style="position:absolute;left:0;text-align:left;z-index:251235328" from="138.25pt,6.65pt" to="181.45pt,6.65pt" o:allowincell="f"/>
        </w:pict>
      </w:r>
    </w:p>
    <w:p w:rsidR="008A3CD2" w:rsidRDefault="00AE4333">
      <w:pPr>
        <w:pStyle w:val="a4"/>
        <w:ind w:left="911" w:firstLine="0"/>
        <w:jc w:val="both"/>
      </w:pPr>
      <w:r>
        <w:pict>
          <v:line id="_x0000_s1286" style="position:absolute;left:0;text-align:left;z-index:251270144" from="260.65pt,7.25pt" to="260.65pt,28.85pt" o:allowincell="f"/>
        </w:pict>
      </w:r>
      <w:r>
        <w:pict>
          <v:line id="_x0000_s1284" style="position:absolute;left:0;text-align:left;z-index:251268096" from="303.85pt,7.25pt" to="303.85pt,28.85pt" o:allowincell="f"/>
        </w:pict>
      </w:r>
      <w:r>
        <w:pict>
          <v:line id="_x0000_s1285" style="position:absolute;left:0;text-align:left;z-index:251269120" from="260.65pt,7.25pt" to="303.85pt,7.25pt" o:allowincell="f"/>
        </w:pict>
      </w:r>
      <w:r>
        <w:pict>
          <v:line id="_x0000_s1273" style="position:absolute;left:0;text-align:left;z-index:251256832" from="66.25pt,7.25pt" to="66.25pt,28.85pt" o:allowincell="f"/>
        </w:pict>
      </w:r>
      <w:r>
        <w:pict>
          <v:line id="_x0000_s1272" style="position:absolute;left:0;text-align:left;z-index:251255808" from="23.05pt,7.25pt" to="66.25pt,7.25pt" o:allowincell="f"/>
        </w:pict>
      </w:r>
      <w:r>
        <w:pict>
          <v:line id="_x0000_s1271" style="position:absolute;left:0;text-align:left;z-index:251254784" from="23.05pt,7.25pt" to="23.05pt,28.85pt" o:allowincell="f"/>
        </w:pict>
      </w:r>
      <w:r>
        <w:pict>
          <v:line id="_x0000_s1258" style="position:absolute;left:0;text-align:left;z-index:251241472" from="181.45pt,7.25pt" to="181.45pt,28.85pt" o:allowincell="f"/>
        </w:pict>
      </w:r>
      <w:r>
        <w:pict>
          <v:line id="_x0000_s1256" style="position:absolute;left:0;text-align:left;z-index:251239424" from="138.25pt,7.25pt" to="181.45pt,7.25pt" o:allowincell="f"/>
        </w:pict>
      </w:r>
      <w:r>
        <w:pict>
          <v:line id="_x0000_s1255" style="position:absolute;left:0;text-align:left;z-index:251238400" from="138.25pt,7.25pt" to="138.25pt,28.85pt" o:allowincell="f"/>
        </w:pict>
      </w:r>
    </w:p>
    <w:p w:rsidR="008A3CD2" w:rsidRDefault="00AE4333" w:rsidP="008A3CD2">
      <w:pPr>
        <w:pStyle w:val="a4"/>
        <w:numPr>
          <w:ilvl w:val="0"/>
          <w:numId w:val="65"/>
        </w:numPr>
        <w:jc w:val="both"/>
      </w:pPr>
      <w:r>
        <w:pict>
          <v:line id="_x0000_s1254" style="position:absolute;left:0;text-align:left;z-index:251237376" from="138.25pt,.65pt" to="138.25pt,.65pt" o:allowincell="f"/>
        </w:pict>
      </w:r>
      <w:r w:rsidR="008A3CD2">
        <w:t>6                                      11</w:t>
      </w:r>
    </w:p>
    <w:p w:rsidR="008A3CD2" w:rsidRDefault="00AE4333">
      <w:pPr>
        <w:pStyle w:val="a4"/>
        <w:ind w:left="911" w:firstLine="0"/>
        <w:jc w:val="both"/>
      </w:pPr>
      <w:r>
        <w:pict>
          <v:line id="_x0000_s1318" style="position:absolute;left:0;text-align:left;z-index:251302912" from="282.25pt,1.25pt" to="282.25pt,22.85pt" o:allowincell="f">
            <v:stroke endarrow="block"/>
          </v:line>
        </w:pict>
      </w:r>
      <w:r>
        <w:pict>
          <v:line id="_x0000_s1316" style="position:absolute;left:0;text-align:left;z-index:251300864" from="44.65pt,1.25pt" to="44.65pt,22.85pt" o:allowincell="f">
            <v:stroke endarrow="block"/>
          </v:line>
        </w:pict>
      </w:r>
      <w:r>
        <w:pict>
          <v:line id="_x0000_s1309" style="position:absolute;left:0;text-align:left;z-index:251293696" from="159.85pt,1.25pt" to="159.85pt,22.85pt" o:allowincell="f">
            <v:stroke endarrow="block"/>
          </v:line>
        </w:pict>
      </w:r>
      <w:r>
        <w:pict>
          <v:line id="_x0000_s1287" style="position:absolute;left:0;text-align:left;z-index:251271168" from="260.65pt,1.25pt" to="303.85pt,1.25pt" o:allowincell="f"/>
        </w:pict>
      </w:r>
      <w:r>
        <w:pict>
          <v:line id="_x0000_s1274" style="position:absolute;left:0;text-align:left;z-index:251257856" from="23.05pt,1.25pt" to="66.25pt,1.25pt" o:allowincell="f"/>
        </w:pict>
      </w:r>
      <w:r>
        <w:pict>
          <v:line id="_x0000_s1257" style="position:absolute;left:0;text-align:left;z-index:251240448" from="138.25pt,1.25pt" to="181.45pt,1.25pt" o:allowincell="f"/>
        </w:pict>
      </w:r>
    </w:p>
    <w:p w:rsidR="008A3CD2" w:rsidRDefault="00AE4333">
      <w:pPr>
        <w:pStyle w:val="a4"/>
        <w:ind w:firstLine="0"/>
        <w:jc w:val="both"/>
      </w:pPr>
      <w:r>
        <w:pict>
          <v:line id="_x0000_s1292" style="position:absolute;left:0;text-align:left;z-index:251276288" from="303.85pt,9.05pt" to="303.85pt,30.65pt" o:allowincell="f"/>
        </w:pict>
      </w:r>
      <w:r>
        <w:pict>
          <v:line id="_x0000_s1291" style="position:absolute;left:0;text-align:left;z-index:251275264" from="260.65pt,9.05pt" to="303.85pt,9.05pt" o:allowincell="f"/>
        </w:pict>
      </w:r>
      <w:r>
        <w:pict>
          <v:line id="_x0000_s1290" style="position:absolute;left:0;text-align:left;flip:y;z-index:251274240" from="260.65pt,9.05pt" to="260.65pt,30.65pt" o:allowincell="f"/>
        </w:pict>
      </w:r>
      <w:r>
        <w:pict>
          <v:line id="_x0000_s1277" style="position:absolute;left:0;text-align:left;z-index:251260928" from="66.25pt,9.05pt" to="66.25pt,30.65pt" o:allowincell="f"/>
        </w:pict>
      </w:r>
      <w:r>
        <w:pict>
          <v:line id="_x0000_s1276" style="position:absolute;left:0;text-align:left;z-index:251259904" from="23.05pt,9.05pt" to="66.25pt,9.05pt" o:allowincell="f"/>
        </w:pict>
      </w:r>
      <w:r>
        <w:pict>
          <v:line id="_x0000_s1275" style="position:absolute;left:0;text-align:left;z-index:251258880" from="23.05pt,9.05pt" to="23.05pt,30.65pt" o:allowincell="f"/>
        </w:pict>
      </w:r>
      <w:r>
        <w:pict>
          <v:line id="_x0000_s1261" style="position:absolute;left:0;text-align:left;z-index:251244544" from="138.25pt,9.05pt" to="181.45pt,9.05pt" o:allowincell="f"/>
        </w:pict>
      </w:r>
      <w:r>
        <w:pict>
          <v:line id="_x0000_s1262" style="position:absolute;left:0;text-align:left;z-index:251245568" from="181.45pt,9.05pt" to="181.45pt,30.65pt" o:allowincell="f"/>
        </w:pict>
      </w:r>
      <w:r>
        <w:pict>
          <v:line id="_x0000_s1259" style="position:absolute;left:0;text-align:left;z-index:251242496" from="138.25pt,9.05pt" to="138.25pt,30.65pt" o:allowincell="f"/>
        </w:pict>
      </w:r>
    </w:p>
    <w:p w:rsidR="008A3CD2" w:rsidRDefault="00AE4333" w:rsidP="008A3CD2">
      <w:pPr>
        <w:pStyle w:val="a4"/>
        <w:numPr>
          <w:ilvl w:val="0"/>
          <w:numId w:val="65"/>
        </w:numPr>
        <w:jc w:val="both"/>
      </w:pPr>
      <w:r>
        <w:pict>
          <v:line id="_x0000_s1289" style="position:absolute;left:0;text-align:left;z-index:251273216" from="260.65pt,2.45pt" to="260.65pt,2.45pt" o:allowincell="f"/>
        </w:pict>
      </w:r>
      <w:r w:rsidR="008A3CD2">
        <w:t>7                                      12</w:t>
      </w:r>
    </w:p>
    <w:p w:rsidR="008A3CD2" w:rsidRDefault="00AE4333">
      <w:pPr>
        <w:pStyle w:val="a4"/>
        <w:ind w:left="911" w:firstLine="0"/>
        <w:jc w:val="both"/>
      </w:pPr>
      <w:r>
        <w:pict>
          <v:line id="_x0000_s1319" style="position:absolute;left:0;text-align:left;z-index:251303936" from="282.25pt,3.05pt" to="282.25pt,24.65pt" o:allowincell="f">
            <v:stroke endarrow="block"/>
          </v:line>
        </w:pict>
      </w:r>
      <w:r>
        <w:pict>
          <v:line id="_x0000_s1317" style="position:absolute;left:0;text-align:left;z-index:251301888" from="44.65pt,3.05pt" to="44.65pt,24.65pt" o:allowincell="f">
            <v:stroke endarrow="block"/>
          </v:line>
        </w:pict>
      </w:r>
      <w:r>
        <w:pict>
          <v:line id="_x0000_s1310" style="position:absolute;left:0;text-align:left;z-index:251294720" from="159.85pt,3.05pt" to="159.85pt,24.65pt" o:allowincell="f">
            <v:stroke endarrow="block"/>
          </v:line>
        </w:pict>
      </w:r>
      <w:r>
        <w:pict>
          <v:line id="_x0000_s1288" style="position:absolute;left:0;text-align:left;flip:x;z-index:251272192" from="260.65pt,3.05pt" to="303.85pt,3.05pt" o:allowincell="f"/>
        </w:pict>
      </w:r>
      <w:r>
        <w:pict>
          <v:line id="_x0000_s1278" style="position:absolute;left:0;text-align:left;flip:x;z-index:251261952" from="23.05pt,3.05pt" to="66.25pt,3.05pt" o:allowincell="f"/>
        </w:pict>
      </w:r>
      <w:r>
        <w:pict>
          <v:line id="_x0000_s1260" style="position:absolute;left:0;text-align:left;z-index:251243520" from="138.25pt,3.05pt" to="181.45pt,3.05pt" o:allowincell="f"/>
        </w:pict>
      </w:r>
    </w:p>
    <w:p w:rsidR="008A3CD2" w:rsidRDefault="00AE4333">
      <w:pPr>
        <w:pStyle w:val="a4"/>
        <w:ind w:firstLine="0"/>
        <w:jc w:val="both"/>
      </w:pPr>
      <w:r>
        <w:pict>
          <v:line id="_x0000_s1295" style="position:absolute;left:0;text-align:left;z-index:251279360" from="303.85pt,10.85pt" to="303.85pt,32.45pt" o:allowincell="f"/>
        </w:pict>
      </w:r>
      <w:r>
        <w:pict>
          <v:line id="_x0000_s1294" style="position:absolute;left:0;text-align:left;z-index:251278336" from="260.65pt,10.85pt" to="303.85pt,10.85pt" o:allowincell="f"/>
        </w:pict>
      </w:r>
      <w:r>
        <w:pict>
          <v:line id="_x0000_s1293" style="position:absolute;left:0;text-align:left;z-index:251277312" from="260.65pt,10.85pt" to="260.65pt,32.45pt" o:allowincell="f"/>
        </w:pict>
      </w:r>
      <w:r>
        <w:pict>
          <v:line id="_x0000_s1281" style="position:absolute;left:0;text-align:left;z-index:251265024" from="66.25pt,10.85pt" to="66.25pt,32.45pt" o:allowincell="f"/>
        </w:pict>
      </w:r>
      <w:r>
        <w:pict>
          <v:line id="_x0000_s1280" style="position:absolute;left:0;text-align:left;z-index:251264000" from="23.05pt,10.85pt" to="66.25pt,10.85pt" o:allowincell="f"/>
        </w:pict>
      </w:r>
      <w:r>
        <w:pict>
          <v:line id="_x0000_s1279" style="position:absolute;left:0;text-align:left;z-index:251262976" from="23.05pt,10.85pt" to="23.05pt,32.45pt" o:allowincell="f"/>
        </w:pict>
      </w:r>
      <w:r>
        <w:pict>
          <v:line id="_x0000_s1266" style="position:absolute;left:0;text-align:left;z-index:251249664" from="181.45pt,10.85pt" to="181.45pt,32.45pt" o:allowincell="f"/>
        </w:pict>
      </w:r>
      <w:r>
        <w:pict>
          <v:line id="_x0000_s1265" style="position:absolute;left:0;text-align:left;z-index:251248640" from="138.25pt,10.85pt" to="181.45pt,10.85pt" o:allowincell="f"/>
        </w:pict>
      </w:r>
      <w:r>
        <w:pict>
          <v:line id="_x0000_s1264" style="position:absolute;left:0;text-align:left;z-index:251247616" from="138.25pt,10.85pt" to="138.25pt,32.45pt" o:allowincell="f"/>
        </w:pict>
      </w:r>
    </w:p>
    <w:p w:rsidR="008A3CD2" w:rsidRDefault="008A3CD2" w:rsidP="008A3CD2">
      <w:pPr>
        <w:pStyle w:val="a4"/>
        <w:numPr>
          <w:ilvl w:val="0"/>
          <w:numId w:val="65"/>
        </w:numPr>
        <w:jc w:val="both"/>
      </w:pPr>
      <w:r>
        <w:t>8                                      13</w:t>
      </w:r>
    </w:p>
    <w:p w:rsidR="008A3CD2" w:rsidRDefault="00AE4333">
      <w:pPr>
        <w:pStyle w:val="a4"/>
        <w:ind w:left="911" w:firstLine="0"/>
        <w:jc w:val="both"/>
      </w:pPr>
      <w:r>
        <w:pict>
          <v:line id="_x0000_s1323" style="position:absolute;left:0;text-align:left;flip:x;z-index:251308032" from="181.45pt,4.85pt" to="282.25pt,40.85pt" o:allowincell="f">
            <v:stroke endarrow="block"/>
          </v:line>
        </w:pict>
      </w:r>
      <w:r>
        <w:pict>
          <v:line id="_x0000_s1322" style="position:absolute;left:0;text-align:left;z-index:251307008" from="44.65pt,4.85pt" to="138.25pt,40.85pt" o:allowincell="f">
            <v:stroke endarrow="block"/>
          </v:line>
        </w:pict>
      </w:r>
      <w:r>
        <w:pict>
          <v:line id="_x0000_s1311" style="position:absolute;left:0;text-align:left;z-index:251295744" from="159.85pt,4.85pt" to="159.85pt,26.45pt" o:allowincell="f">
            <v:stroke endarrow="block"/>
          </v:line>
        </w:pict>
      </w:r>
      <w:r>
        <w:pict>
          <v:line id="_x0000_s1296" style="position:absolute;left:0;text-align:left;flip:x;z-index:251280384" from="260.65pt,4.85pt" to="303.85pt,4.85pt" o:allowincell="f"/>
        </w:pict>
      </w:r>
      <w:r>
        <w:pict>
          <v:line id="_x0000_s1283" style="position:absolute;left:0;text-align:left;flip:x;z-index:251267072" from="23.05pt,4.85pt" to="30.25pt,4.85pt" o:allowincell="f"/>
        </w:pict>
      </w:r>
      <w:r>
        <w:pict>
          <v:line id="_x0000_s1282" style="position:absolute;left:0;text-align:left;flip:x;z-index:251266048" from="30.25pt,4.85pt" to="66.25pt,4.85pt" o:allowincell="f"/>
        </w:pict>
      </w:r>
      <w:r>
        <w:pict>
          <v:line id="_x0000_s1263" style="position:absolute;left:0;text-align:left;flip:x;z-index:251246592" from="138.25pt,4.85pt" to="181.45pt,4.85pt" o:allowincell="f"/>
        </w:pict>
      </w:r>
    </w:p>
    <w:p w:rsidR="008A3CD2" w:rsidRDefault="00AE4333">
      <w:pPr>
        <w:pStyle w:val="a4"/>
        <w:ind w:firstLine="0"/>
        <w:jc w:val="both"/>
      </w:pPr>
      <w:r>
        <w:pict>
          <v:line id="_x0000_s1301" style="position:absolute;left:0;text-align:left;z-index:251285504" from="138.25pt,12.65pt" to="181.45pt,12.65pt" o:allowincell="f"/>
        </w:pict>
      </w:r>
      <w:r>
        <w:pict>
          <v:line id="_x0000_s1300" style="position:absolute;left:0;text-align:left;flip:y;z-index:251284480" from="138.25pt,12.65pt" to="138.25pt,34.25pt" o:allowincell="f"/>
        </w:pict>
      </w:r>
      <w:r>
        <w:pict>
          <v:line id="_x0000_s1298" style="position:absolute;left:0;text-align:left;z-index:251282432" from="181.45pt,12.65pt" to="181.45pt,34.25pt" o:allowincell="f"/>
        </w:pict>
      </w:r>
      <w:r>
        <w:pict>
          <v:line id="_x0000_s1297" style="position:absolute;left:0;text-align:left;z-index:251281408" from="138.25pt,5.45pt" to="138.25pt,5.45pt" o:allowincell="f"/>
        </w:pict>
      </w:r>
    </w:p>
    <w:p w:rsidR="008A3CD2" w:rsidRDefault="008A3CD2">
      <w:pPr>
        <w:pStyle w:val="a4"/>
        <w:ind w:left="911" w:firstLine="0"/>
        <w:jc w:val="both"/>
      </w:pPr>
      <w:r>
        <w:t xml:space="preserve">                                       9       </w:t>
      </w:r>
    </w:p>
    <w:p w:rsidR="008A3CD2" w:rsidRDefault="00AE4333">
      <w:pPr>
        <w:pStyle w:val="a4"/>
        <w:ind w:left="911" w:firstLine="0"/>
        <w:jc w:val="both"/>
      </w:pPr>
      <w:r>
        <w:pict>
          <v:line id="_x0000_s1312" style="position:absolute;left:0;text-align:left;z-index:251296768" from="159.85pt,6.65pt" to="159.85pt,21.05pt" o:allowincell="f">
            <v:stroke endarrow="block"/>
          </v:line>
        </w:pict>
      </w:r>
      <w:r>
        <w:pict>
          <v:line id="_x0000_s1299" style="position:absolute;left:0;text-align:left;flip:x;z-index:251283456" from="138.25pt,6.65pt" to="181.45pt,6.65pt" o:allowincell="f"/>
        </w:pict>
      </w:r>
      <w:r w:rsidR="008A3CD2">
        <w:t xml:space="preserve">                          </w:t>
      </w:r>
    </w:p>
    <w:p w:rsidR="008A3CD2" w:rsidRDefault="00AE4333">
      <w:pPr>
        <w:pStyle w:val="a4"/>
        <w:jc w:val="both"/>
      </w:pPr>
      <w:r>
        <w:pict>
          <v:line id="_x0000_s1304" style="position:absolute;left:0;text-align:left;z-index:251288576" from="181.45pt,7.25pt" to="181.45pt,28.85pt" o:allowincell="f"/>
        </w:pict>
      </w:r>
      <w:r>
        <w:pict>
          <v:line id="_x0000_s1303" style="position:absolute;left:0;text-align:left;z-index:251287552" from="138.25pt,7.25pt" to="181.45pt,7.25pt" o:allowincell="f"/>
        </w:pict>
      </w:r>
      <w:r>
        <w:pict>
          <v:line id="_x0000_s1302" style="position:absolute;left:0;text-align:left;z-index:251286528" from="138.25pt,7.25pt" to="138.25pt,28.85pt" o:allowincell="f"/>
        </w:pict>
      </w:r>
      <w:r w:rsidR="008A3CD2">
        <w:t xml:space="preserve">    </w:t>
      </w:r>
    </w:p>
    <w:p w:rsidR="008A3CD2" w:rsidRDefault="00AE4333">
      <w:pPr>
        <w:pStyle w:val="a4"/>
        <w:jc w:val="both"/>
      </w:pPr>
      <w:r>
        <w:pict>
          <v:line id="_x0000_s1324" style="position:absolute;left:0;text-align:left;flip:x;z-index:251309056" from="8.65pt,7.85pt" to="138.25pt,7.85pt" o:allowincell="f"/>
        </w:pict>
      </w:r>
      <w:r>
        <w:pict>
          <v:line id="_x0000_s1305" style="position:absolute;left:0;text-align:left;z-index:251289600" from="138.25pt,15.05pt" to="181.45pt,15.05pt" o:allowincell="f"/>
        </w:pict>
      </w:r>
      <w:r w:rsidR="008A3CD2">
        <w:t xml:space="preserve">                                        10</w:t>
      </w:r>
    </w:p>
    <w:p w:rsidR="008A3CD2" w:rsidRDefault="008A3CD2">
      <w:pPr>
        <w:pStyle w:val="a4"/>
        <w:jc w:val="both"/>
      </w:pPr>
      <w:r>
        <w:t xml:space="preserve"> рис.5.2.  Оценка конкурентоспособности товара.</w:t>
      </w:r>
    </w:p>
    <w:p w:rsidR="008A3CD2" w:rsidRDefault="008A3CD2">
      <w:pPr>
        <w:pStyle w:val="a4"/>
        <w:ind w:firstLine="0"/>
        <w:jc w:val="both"/>
      </w:pPr>
    </w:p>
    <w:p w:rsidR="008A3CD2" w:rsidRDefault="008A3CD2" w:rsidP="008A3CD2">
      <w:pPr>
        <w:pStyle w:val="a4"/>
        <w:numPr>
          <w:ilvl w:val="0"/>
          <w:numId w:val="44"/>
        </w:numPr>
        <w:jc w:val="both"/>
      </w:pPr>
      <w:r>
        <w:t>изучение рынка</w:t>
      </w:r>
    </w:p>
    <w:p w:rsidR="008A3CD2" w:rsidRDefault="008A3CD2" w:rsidP="008A3CD2">
      <w:pPr>
        <w:pStyle w:val="a4"/>
        <w:numPr>
          <w:ilvl w:val="0"/>
          <w:numId w:val="44"/>
        </w:numPr>
        <w:jc w:val="both"/>
      </w:pPr>
      <w:r>
        <w:t>сбор данных о конкурентах</w:t>
      </w:r>
    </w:p>
    <w:p w:rsidR="008A3CD2" w:rsidRDefault="008A3CD2" w:rsidP="008A3CD2">
      <w:pPr>
        <w:pStyle w:val="a4"/>
        <w:numPr>
          <w:ilvl w:val="0"/>
          <w:numId w:val="44"/>
        </w:numPr>
        <w:jc w:val="both"/>
      </w:pPr>
      <w:r>
        <w:t>запросы потенциальных покупателей</w:t>
      </w:r>
    </w:p>
    <w:p w:rsidR="008A3CD2" w:rsidRDefault="008A3CD2" w:rsidP="008A3CD2">
      <w:pPr>
        <w:pStyle w:val="a4"/>
        <w:numPr>
          <w:ilvl w:val="0"/>
          <w:numId w:val="44"/>
        </w:numPr>
        <w:jc w:val="both"/>
      </w:pPr>
      <w:r>
        <w:t>формирование требований к изделию</w:t>
      </w:r>
    </w:p>
    <w:p w:rsidR="008A3CD2" w:rsidRDefault="008A3CD2" w:rsidP="008A3CD2">
      <w:pPr>
        <w:pStyle w:val="a4"/>
        <w:numPr>
          <w:ilvl w:val="0"/>
          <w:numId w:val="44"/>
        </w:numPr>
        <w:jc w:val="both"/>
      </w:pPr>
      <w:r>
        <w:t>определение перечня параметров, подлежащих оценке</w:t>
      </w:r>
    </w:p>
    <w:p w:rsidR="008A3CD2" w:rsidRDefault="008A3CD2" w:rsidP="008A3CD2">
      <w:pPr>
        <w:pStyle w:val="a4"/>
        <w:numPr>
          <w:ilvl w:val="0"/>
          <w:numId w:val="44"/>
        </w:numPr>
        <w:jc w:val="both"/>
      </w:pPr>
      <w:r>
        <w:t>технические параметры</w:t>
      </w:r>
    </w:p>
    <w:p w:rsidR="008A3CD2" w:rsidRDefault="008A3CD2" w:rsidP="008A3CD2">
      <w:pPr>
        <w:pStyle w:val="a4"/>
        <w:numPr>
          <w:ilvl w:val="0"/>
          <w:numId w:val="44"/>
        </w:numPr>
        <w:jc w:val="both"/>
      </w:pPr>
      <w:r>
        <w:t>определение единичных показателей по техническим параметрам</w:t>
      </w:r>
    </w:p>
    <w:p w:rsidR="008A3CD2" w:rsidRDefault="008A3CD2" w:rsidP="008A3CD2">
      <w:pPr>
        <w:pStyle w:val="a4"/>
        <w:numPr>
          <w:ilvl w:val="0"/>
          <w:numId w:val="44"/>
        </w:numPr>
        <w:jc w:val="both"/>
      </w:pPr>
      <w:r>
        <w:t>определение группового показателя по техническим параметрам</w:t>
      </w:r>
    </w:p>
    <w:p w:rsidR="008A3CD2" w:rsidRDefault="008A3CD2" w:rsidP="008A3CD2">
      <w:pPr>
        <w:pStyle w:val="a4"/>
        <w:numPr>
          <w:ilvl w:val="0"/>
          <w:numId w:val="44"/>
        </w:numPr>
        <w:jc w:val="both"/>
      </w:pPr>
      <w:r>
        <w:t>расчет интегрального показателя конкурентоспособности</w:t>
      </w:r>
    </w:p>
    <w:p w:rsidR="008A3CD2" w:rsidRDefault="008A3CD2" w:rsidP="008A3CD2">
      <w:pPr>
        <w:pStyle w:val="a4"/>
        <w:numPr>
          <w:ilvl w:val="0"/>
          <w:numId w:val="44"/>
        </w:numPr>
        <w:jc w:val="both"/>
      </w:pPr>
      <w:r>
        <w:t>разработка мер по повышению конкурентоспособности и ее оптимизация с учетом затрат на производство</w:t>
      </w:r>
    </w:p>
    <w:p w:rsidR="008A3CD2" w:rsidRDefault="008A3CD2" w:rsidP="008A3CD2">
      <w:pPr>
        <w:pStyle w:val="a4"/>
        <w:numPr>
          <w:ilvl w:val="0"/>
          <w:numId w:val="44"/>
        </w:numPr>
        <w:jc w:val="both"/>
      </w:pPr>
      <w:r>
        <w:t>нормативные параметры</w:t>
      </w:r>
    </w:p>
    <w:p w:rsidR="008A3CD2" w:rsidRDefault="008A3CD2" w:rsidP="008A3CD2">
      <w:pPr>
        <w:pStyle w:val="a4"/>
        <w:numPr>
          <w:ilvl w:val="0"/>
          <w:numId w:val="44"/>
        </w:numPr>
        <w:jc w:val="both"/>
      </w:pPr>
      <w:r>
        <w:t>определение единичных показателей по нормативным показателям</w:t>
      </w:r>
    </w:p>
    <w:p w:rsidR="008A3CD2" w:rsidRDefault="008A3CD2" w:rsidP="008A3CD2">
      <w:pPr>
        <w:pStyle w:val="a4"/>
        <w:numPr>
          <w:ilvl w:val="0"/>
          <w:numId w:val="44"/>
        </w:numPr>
        <w:jc w:val="both"/>
      </w:pPr>
      <w:r>
        <w:t>определение групповых показателей по нормативным</w:t>
      </w:r>
    </w:p>
    <w:p w:rsidR="008A3CD2" w:rsidRDefault="008A3CD2" w:rsidP="008A3CD2">
      <w:pPr>
        <w:pStyle w:val="a4"/>
        <w:numPr>
          <w:ilvl w:val="0"/>
          <w:numId w:val="44"/>
        </w:numPr>
        <w:jc w:val="both"/>
      </w:pPr>
      <w:r>
        <w:t>анализ цены</w:t>
      </w:r>
    </w:p>
    <w:p w:rsidR="008A3CD2" w:rsidRDefault="008A3CD2" w:rsidP="008A3CD2">
      <w:pPr>
        <w:pStyle w:val="a4"/>
        <w:numPr>
          <w:ilvl w:val="0"/>
          <w:numId w:val="44"/>
        </w:numPr>
        <w:jc w:val="both"/>
      </w:pPr>
      <w:r>
        <w:t>экономические составляющие (параметры)</w:t>
      </w:r>
    </w:p>
    <w:p w:rsidR="008A3CD2" w:rsidRDefault="008A3CD2" w:rsidP="008A3CD2">
      <w:pPr>
        <w:pStyle w:val="a4"/>
        <w:numPr>
          <w:ilvl w:val="0"/>
          <w:numId w:val="44"/>
        </w:numPr>
        <w:jc w:val="both"/>
      </w:pPr>
      <w:r>
        <w:t>определение единичных показателей по экономическим составляющим</w:t>
      </w:r>
    </w:p>
    <w:p w:rsidR="008A3CD2" w:rsidRDefault="008A3CD2" w:rsidP="008A3CD2">
      <w:pPr>
        <w:pStyle w:val="a4"/>
        <w:numPr>
          <w:ilvl w:val="0"/>
          <w:numId w:val="44"/>
        </w:numPr>
        <w:jc w:val="both"/>
      </w:pPr>
      <w:r>
        <w:t>определение группового показателя по экономическим параметрам</w:t>
      </w:r>
    </w:p>
    <w:p w:rsidR="008A3CD2" w:rsidRDefault="008A3CD2">
      <w:pPr>
        <w:pStyle w:val="a4"/>
        <w:ind w:firstLine="0"/>
        <w:jc w:val="both"/>
      </w:pPr>
    </w:p>
    <w:p w:rsidR="008A3CD2" w:rsidRDefault="008A3CD2">
      <w:pPr>
        <w:pStyle w:val="a4"/>
        <w:jc w:val="both"/>
        <w:rPr>
          <w:b/>
        </w:rPr>
      </w:pPr>
      <w:r>
        <w:rPr>
          <w:b/>
        </w:rPr>
        <w:t>Тема 6: Общая структура предприятия.</w:t>
      </w:r>
    </w:p>
    <w:p w:rsidR="008A3CD2" w:rsidRDefault="008A3CD2">
      <w:pPr>
        <w:pStyle w:val="a4"/>
        <w:jc w:val="both"/>
        <w:rPr>
          <w:b/>
        </w:rPr>
      </w:pPr>
      <w:r>
        <w:rPr>
          <w:b/>
        </w:rPr>
        <w:t>6.1. Понятие производства и производственной структуры.</w:t>
      </w:r>
    </w:p>
    <w:p w:rsidR="008A3CD2" w:rsidRDefault="008A3CD2">
      <w:pPr>
        <w:pStyle w:val="a4"/>
        <w:jc w:val="both"/>
        <w:rPr>
          <w:b/>
        </w:rPr>
      </w:pPr>
    </w:p>
    <w:p w:rsidR="008A3CD2" w:rsidRDefault="008A3CD2">
      <w:pPr>
        <w:pStyle w:val="a4"/>
        <w:jc w:val="both"/>
      </w:pPr>
      <w:r>
        <w:rPr>
          <w:u w:val="single"/>
        </w:rPr>
        <w:t>Производство</w:t>
      </w:r>
      <w:r>
        <w:t xml:space="preserve"> – это создание материальных благ, необходимых для осуществления развития общества.</w:t>
      </w:r>
    </w:p>
    <w:p w:rsidR="008A3CD2" w:rsidRDefault="008A3CD2">
      <w:pPr>
        <w:pStyle w:val="a4"/>
        <w:jc w:val="both"/>
      </w:pPr>
      <w:r>
        <w:t>При создании предприятия предполагается использование следующих моментов:</w:t>
      </w:r>
    </w:p>
    <w:p w:rsidR="008A3CD2" w:rsidRDefault="008A3CD2" w:rsidP="008A3CD2">
      <w:pPr>
        <w:pStyle w:val="a4"/>
        <w:numPr>
          <w:ilvl w:val="0"/>
          <w:numId w:val="23"/>
        </w:numPr>
        <w:jc w:val="both"/>
      </w:pPr>
      <w:r>
        <w:t>сам труд как целесообразная деятельность,</w:t>
      </w:r>
    </w:p>
    <w:p w:rsidR="008A3CD2" w:rsidRDefault="008A3CD2" w:rsidP="008A3CD2">
      <w:pPr>
        <w:pStyle w:val="a4"/>
        <w:numPr>
          <w:ilvl w:val="0"/>
          <w:numId w:val="23"/>
        </w:numPr>
        <w:jc w:val="both"/>
      </w:pPr>
      <w:r>
        <w:t>предмет труда, то есть все то, на что направлен труд человека,</w:t>
      </w:r>
    </w:p>
    <w:p w:rsidR="008A3CD2" w:rsidRDefault="008A3CD2" w:rsidP="008A3CD2">
      <w:pPr>
        <w:pStyle w:val="a4"/>
        <w:numPr>
          <w:ilvl w:val="0"/>
          <w:numId w:val="23"/>
        </w:numPr>
        <w:jc w:val="both"/>
      </w:pPr>
      <w:r>
        <w:t>средства труда, с помощью которых происходит преобразование предметов труда.</w:t>
      </w:r>
    </w:p>
    <w:p w:rsidR="008A3CD2" w:rsidRDefault="008A3CD2">
      <w:pPr>
        <w:pStyle w:val="a4"/>
        <w:jc w:val="both"/>
      </w:pPr>
      <w:r>
        <w:rPr>
          <w:u w:val="single"/>
        </w:rPr>
        <w:t>Промышленное предприятие</w:t>
      </w:r>
      <w:r>
        <w:t xml:space="preserve"> состоит из производственных подразделений, цехов, участков, обслуживающих хозяйств, органов управления, организаций и учреждений, помогающих процессу производства.</w:t>
      </w:r>
    </w:p>
    <w:p w:rsidR="008A3CD2" w:rsidRDefault="008A3CD2">
      <w:pPr>
        <w:pStyle w:val="a4"/>
        <w:jc w:val="both"/>
      </w:pPr>
      <w:r>
        <w:t>Построение рациональной производственной структуры осуществляется в следующей последовательности:</w:t>
      </w:r>
    </w:p>
    <w:p w:rsidR="008A3CD2" w:rsidRDefault="008A3CD2" w:rsidP="008A3CD2">
      <w:pPr>
        <w:pStyle w:val="a4"/>
        <w:numPr>
          <w:ilvl w:val="0"/>
          <w:numId w:val="23"/>
        </w:numPr>
        <w:jc w:val="both"/>
      </w:pPr>
      <w:r>
        <w:t>устанавливается число цехов, участков, определяется мощность каждого из них,</w:t>
      </w:r>
    </w:p>
    <w:p w:rsidR="008A3CD2" w:rsidRDefault="008A3CD2" w:rsidP="008A3CD2">
      <w:pPr>
        <w:pStyle w:val="a4"/>
        <w:numPr>
          <w:ilvl w:val="0"/>
          <w:numId w:val="23"/>
        </w:numPr>
        <w:jc w:val="both"/>
      </w:pPr>
      <w:r>
        <w:t>рассчитываются площади для каждого производственного подразделения,</w:t>
      </w:r>
    </w:p>
    <w:p w:rsidR="008A3CD2" w:rsidRDefault="008A3CD2" w:rsidP="008A3CD2">
      <w:pPr>
        <w:pStyle w:val="a4"/>
        <w:numPr>
          <w:ilvl w:val="0"/>
          <w:numId w:val="23"/>
        </w:numPr>
        <w:jc w:val="both"/>
      </w:pPr>
      <w:r>
        <w:t>планируются все транспортные связи,</w:t>
      </w:r>
    </w:p>
    <w:p w:rsidR="008A3CD2" w:rsidRDefault="008A3CD2" w:rsidP="008A3CD2">
      <w:pPr>
        <w:pStyle w:val="a4"/>
        <w:numPr>
          <w:ilvl w:val="0"/>
          <w:numId w:val="23"/>
        </w:numPr>
        <w:jc w:val="both"/>
      </w:pPr>
      <w:r>
        <w:t>намечаются краткосрочные маршруты технологического перемещения предметов труда.</w:t>
      </w:r>
    </w:p>
    <w:p w:rsidR="008A3CD2" w:rsidRDefault="008A3CD2">
      <w:pPr>
        <w:pStyle w:val="a4"/>
        <w:jc w:val="both"/>
      </w:pPr>
      <w:r>
        <w:rPr>
          <w:u w:val="single"/>
        </w:rPr>
        <w:t xml:space="preserve">Производственным подразделение </w:t>
      </w:r>
      <w:r>
        <w:t>являются цеха, участки, лаборатории и все то, что связано с производственным процессом. К подразделениям обслуживающих работников относятся жилищно-коммунальные отделы, буфеты, столовые и т.д.</w:t>
      </w:r>
    </w:p>
    <w:p w:rsidR="008A3CD2" w:rsidRDefault="008A3CD2">
      <w:pPr>
        <w:pStyle w:val="a4"/>
        <w:jc w:val="both"/>
      </w:pPr>
      <w:r>
        <w:t>На предприятиях цеха делятся на 4 категории:</w:t>
      </w:r>
    </w:p>
    <w:p w:rsidR="008A3CD2" w:rsidRDefault="008A3CD2" w:rsidP="008A3CD2">
      <w:pPr>
        <w:pStyle w:val="a4"/>
        <w:numPr>
          <w:ilvl w:val="0"/>
          <w:numId w:val="45"/>
        </w:numPr>
        <w:jc w:val="both"/>
      </w:pPr>
      <w:r>
        <w:t>основного производства</w:t>
      </w:r>
    </w:p>
    <w:p w:rsidR="008A3CD2" w:rsidRDefault="008A3CD2" w:rsidP="008A3CD2">
      <w:pPr>
        <w:pStyle w:val="a4"/>
        <w:numPr>
          <w:ilvl w:val="0"/>
          <w:numId w:val="45"/>
        </w:numPr>
        <w:jc w:val="both"/>
      </w:pPr>
      <w:r>
        <w:t xml:space="preserve">вспомогательного </w:t>
      </w:r>
    </w:p>
    <w:p w:rsidR="008A3CD2" w:rsidRDefault="008A3CD2" w:rsidP="008A3CD2">
      <w:pPr>
        <w:pStyle w:val="a4"/>
        <w:numPr>
          <w:ilvl w:val="0"/>
          <w:numId w:val="45"/>
        </w:numPr>
        <w:jc w:val="both"/>
      </w:pPr>
      <w:r>
        <w:t>побочные</w:t>
      </w:r>
    </w:p>
    <w:p w:rsidR="008A3CD2" w:rsidRDefault="008A3CD2" w:rsidP="008A3CD2">
      <w:pPr>
        <w:pStyle w:val="a4"/>
        <w:numPr>
          <w:ilvl w:val="0"/>
          <w:numId w:val="45"/>
        </w:numPr>
        <w:jc w:val="both"/>
      </w:pPr>
      <w:r>
        <w:t>подсобные</w:t>
      </w:r>
    </w:p>
    <w:p w:rsidR="008A3CD2" w:rsidRDefault="008A3CD2">
      <w:pPr>
        <w:pStyle w:val="a4"/>
        <w:jc w:val="both"/>
      </w:pPr>
      <w:r>
        <w:t>В основных цехах производится продукция для непосредственной реализации. В качестве основных могут быть: заготовительные, обрабатывающие, сборочные.</w:t>
      </w:r>
    </w:p>
    <w:p w:rsidR="008A3CD2" w:rsidRDefault="008A3CD2">
      <w:pPr>
        <w:pStyle w:val="a4"/>
        <w:jc w:val="both"/>
      </w:pPr>
      <w:r>
        <w:t>Вспомогательные осуществляют функции обслуживания основного производства, делятся на инструментальные, модельные, ремонтные, энергетические.</w:t>
      </w:r>
    </w:p>
    <w:p w:rsidR="008A3CD2" w:rsidRDefault="008A3CD2">
      <w:pPr>
        <w:pStyle w:val="a4"/>
        <w:jc w:val="both"/>
      </w:pPr>
      <w:r>
        <w:t>Побочные цеха осуществляют утилизацию, переработку и т.п.</w:t>
      </w:r>
    </w:p>
    <w:p w:rsidR="008A3CD2" w:rsidRDefault="008A3CD2">
      <w:pPr>
        <w:pStyle w:val="a4"/>
        <w:jc w:val="both"/>
      </w:pPr>
      <w:r>
        <w:t>Подсобные – изготовление тары, упаковки, инструкций и т.п.</w:t>
      </w:r>
    </w:p>
    <w:p w:rsidR="008A3CD2" w:rsidRDefault="008A3CD2">
      <w:pPr>
        <w:pStyle w:val="a4"/>
        <w:tabs>
          <w:tab w:val="left" w:pos="1134"/>
        </w:tabs>
        <w:jc w:val="both"/>
      </w:pPr>
      <w:r>
        <w:t>Кроме того, на предприятиях могут быть цеха не профильного производства, раньше назывались ширпотребом. Особую роль в производственной структуре играют конструкторские и технологические подразделения. В состав цехов входят участки основного производства  и вспомогательные участки. Основные участки создаются по основному принципу; вспомогательные участки обеспечивают выполнение работы основных. К вспомогательным можно отнести: текущий ремонт и обслуживание оборудования, транспортные услуги, мастерская по ремонту инструмента и т.п.</w:t>
      </w:r>
    </w:p>
    <w:p w:rsidR="008A3CD2" w:rsidRDefault="008A3CD2">
      <w:pPr>
        <w:pStyle w:val="a4"/>
        <w:jc w:val="both"/>
      </w:pPr>
    </w:p>
    <w:p w:rsidR="008A3CD2" w:rsidRDefault="008A3CD2">
      <w:pPr>
        <w:pStyle w:val="a4"/>
        <w:jc w:val="both"/>
      </w:pPr>
      <w:r>
        <w:rPr>
          <w:b/>
        </w:rPr>
        <w:t>6.2. Типы производственных структур.</w:t>
      </w:r>
    </w:p>
    <w:p w:rsidR="008A3CD2" w:rsidRDefault="008A3CD2">
      <w:pPr>
        <w:pStyle w:val="a4"/>
        <w:jc w:val="both"/>
      </w:pPr>
    </w:p>
    <w:p w:rsidR="008A3CD2" w:rsidRDefault="008A3CD2">
      <w:pPr>
        <w:pStyle w:val="a4"/>
        <w:jc w:val="both"/>
      </w:pPr>
      <w:r>
        <w:t>Различают 3 типа производственных структур: предметная, технологическая, смешанная.</w:t>
      </w:r>
    </w:p>
    <w:p w:rsidR="008A3CD2" w:rsidRDefault="008A3CD2">
      <w:pPr>
        <w:pStyle w:val="a4"/>
        <w:jc w:val="both"/>
      </w:pPr>
      <w:r>
        <w:t xml:space="preserve">При </w:t>
      </w:r>
      <w:r>
        <w:rPr>
          <w:u w:val="single"/>
        </w:rPr>
        <w:t>предметной структуре</w:t>
      </w:r>
      <w:r>
        <w:t xml:space="preserve"> основные цеха и участки строятся по признаку изготовления каждым из них определенного изделия или какой-либо его части. Например: на автомобильном заводе – это цеха по изготовлению двигателей, шасси, коробок передач и т.п. применяется на предприятиях крупносерийного и массового производства. В этом случае имеются следующие «плюсы»:</w:t>
      </w:r>
    </w:p>
    <w:p w:rsidR="008A3CD2" w:rsidRDefault="008A3CD2" w:rsidP="008A3CD2">
      <w:pPr>
        <w:pStyle w:val="a4"/>
        <w:numPr>
          <w:ilvl w:val="0"/>
          <w:numId w:val="146"/>
        </w:numPr>
        <w:jc w:val="both"/>
      </w:pPr>
      <w:r>
        <w:t>упрощается форма производственной взаимосвязи;</w:t>
      </w:r>
    </w:p>
    <w:p w:rsidR="008A3CD2" w:rsidRDefault="008A3CD2" w:rsidP="008A3CD2">
      <w:pPr>
        <w:pStyle w:val="a4"/>
        <w:numPr>
          <w:ilvl w:val="0"/>
          <w:numId w:val="146"/>
        </w:numPr>
        <w:jc w:val="both"/>
      </w:pPr>
      <w:r>
        <w:t>сокращается технологический путь движения изделия;</w:t>
      </w:r>
    </w:p>
    <w:p w:rsidR="008A3CD2" w:rsidRDefault="008A3CD2" w:rsidP="008A3CD2">
      <w:pPr>
        <w:pStyle w:val="a4"/>
        <w:numPr>
          <w:ilvl w:val="0"/>
          <w:numId w:val="146"/>
        </w:numPr>
        <w:jc w:val="both"/>
      </w:pPr>
      <w:r>
        <w:t>удешевляется межцеховой и цеховой транспорт;</w:t>
      </w:r>
    </w:p>
    <w:p w:rsidR="008A3CD2" w:rsidRDefault="008A3CD2" w:rsidP="008A3CD2">
      <w:pPr>
        <w:pStyle w:val="a4"/>
        <w:numPr>
          <w:ilvl w:val="0"/>
          <w:numId w:val="146"/>
        </w:numPr>
        <w:jc w:val="both"/>
      </w:pPr>
      <w:r>
        <w:t>появляется возможность рационального размещения технологического оборудования.</w:t>
      </w:r>
    </w:p>
    <w:p w:rsidR="008A3CD2" w:rsidRDefault="008A3CD2">
      <w:pPr>
        <w:pStyle w:val="a4"/>
        <w:ind w:firstLine="0"/>
        <w:jc w:val="both"/>
      </w:pPr>
      <w:r>
        <w:t>Также имеются и свои «минусы»: в связи с отсутствием специализации происходит удорожание продукции.</w:t>
      </w:r>
    </w:p>
    <w:p w:rsidR="008A3CD2" w:rsidRDefault="008A3CD2">
      <w:pPr>
        <w:pStyle w:val="a4"/>
        <w:jc w:val="both"/>
      </w:pPr>
      <w:r>
        <w:rPr>
          <w:u w:val="single"/>
        </w:rPr>
        <w:t xml:space="preserve">Технологическая структура </w:t>
      </w:r>
      <w:r>
        <w:t xml:space="preserve"> предопределяет четкую технологическую обособленность, например: литейное производство, кузнечно-штамповое, механическое. В этом случае значительно упрощается руководство производством, появляется возможность переналадки производства, повышается производительность труда и удешевляется продукция. К недостаткам структуры можно отнести:</w:t>
      </w:r>
    </w:p>
    <w:p w:rsidR="008A3CD2" w:rsidRDefault="008A3CD2" w:rsidP="008A3CD2">
      <w:pPr>
        <w:pStyle w:val="a4"/>
        <w:numPr>
          <w:ilvl w:val="0"/>
          <w:numId w:val="23"/>
        </w:numPr>
        <w:jc w:val="both"/>
      </w:pPr>
      <w:r>
        <w:t>сложность взаимосвязи между цехами</w:t>
      </w:r>
    </w:p>
    <w:p w:rsidR="008A3CD2" w:rsidRDefault="008A3CD2" w:rsidP="008A3CD2">
      <w:pPr>
        <w:pStyle w:val="a4"/>
        <w:numPr>
          <w:ilvl w:val="0"/>
          <w:numId w:val="23"/>
        </w:numPr>
        <w:jc w:val="both"/>
      </w:pPr>
      <w:r>
        <w:t>наличие встречных потоков движения изделий</w:t>
      </w:r>
    </w:p>
    <w:p w:rsidR="008A3CD2" w:rsidRDefault="008A3CD2" w:rsidP="008A3CD2">
      <w:pPr>
        <w:pStyle w:val="a4"/>
        <w:numPr>
          <w:ilvl w:val="0"/>
          <w:numId w:val="23"/>
        </w:numPr>
        <w:jc w:val="both"/>
      </w:pPr>
      <w:r>
        <w:t>ограничены возможности применения специальных станков</w:t>
      </w:r>
    </w:p>
    <w:p w:rsidR="008A3CD2" w:rsidRDefault="008A3CD2">
      <w:pPr>
        <w:pStyle w:val="a4"/>
        <w:jc w:val="both"/>
      </w:pPr>
      <w:r>
        <w:rPr>
          <w:u w:val="single"/>
        </w:rPr>
        <w:t xml:space="preserve">Смешанная </w:t>
      </w:r>
      <w:r>
        <w:t>характеризуется наличием на одном предприятии цехов, организованных по предметному и техническому принципам, то есть в тех цехах, где выгодно использовать предприятию структуру осуществляется такой вид производства (механосборочные работы), а там где выгодно использовать технические принципы, используется техническая структура (литейное, кузнечное, прессовое). В результате обеспечивается уменьшение объемов внутрицеховых перевозок, сокращается длительность производственного процесса, повышается производительность труда.</w:t>
      </w:r>
    </w:p>
    <w:p w:rsidR="008A3CD2" w:rsidRDefault="008A3CD2">
      <w:pPr>
        <w:pStyle w:val="a4"/>
        <w:jc w:val="both"/>
      </w:pPr>
    </w:p>
    <w:p w:rsidR="008A3CD2" w:rsidRDefault="008A3CD2">
      <w:pPr>
        <w:pStyle w:val="a4"/>
        <w:jc w:val="both"/>
      </w:pPr>
      <w:r>
        <w:rPr>
          <w:b/>
        </w:rPr>
        <w:t>6.3. Типы организаций производства.</w:t>
      </w:r>
    </w:p>
    <w:p w:rsidR="008A3CD2" w:rsidRDefault="008A3CD2">
      <w:pPr>
        <w:pStyle w:val="a4"/>
        <w:jc w:val="both"/>
      </w:pPr>
    </w:p>
    <w:p w:rsidR="008A3CD2" w:rsidRDefault="008A3CD2">
      <w:pPr>
        <w:pStyle w:val="a4"/>
        <w:jc w:val="both"/>
      </w:pPr>
      <w:r>
        <w:t>Под типом организации производства понимают комплексную характеристику особенностей организации и технического уровня промышленного производства. Различают 3 основных типа: единичное, серийное, массовое.</w:t>
      </w:r>
    </w:p>
    <w:p w:rsidR="008A3CD2" w:rsidRDefault="008A3CD2">
      <w:pPr>
        <w:pStyle w:val="a4"/>
        <w:jc w:val="both"/>
      </w:pPr>
      <w:r>
        <w:t>Единичный тип характеризуется:</w:t>
      </w:r>
    </w:p>
    <w:p w:rsidR="008A3CD2" w:rsidRDefault="008A3CD2" w:rsidP="008A3CD2">
      <w:pPr>
        <w:pStyle w:val="a4"/>
        <w:numPr>
          <w:ilvl w:val="0"/>
          <w:numId w:val="23"/>
        </w:numPr>
        <w:jc w:val="both"/>
      </w:pPr>
      <w:r>
        <w:t>не повторяемость операций,</w:t>
      </w:r>
    </w:p>
    <w:p w:rsidR="008A3CD2" w:rsidRDefault="008A3CD2" w:rsidP="008A3CD2">
      <w:pPr>
        <w:pStyle w:val="a4"/>
        <w:numPr>
          <w:ilvl w:val="0"/>
          <w:numId w:val="23"/>
        </w:numPr>
        <w:jc w:val="both"/>
      </w:pPr>
      <w:r>
        <w:t>организация рабочих мест по технической специализации,</w:t>
      </w:r>
    </w:p>
    <w:p w:rsidR="008A3CD2" w:rsidRDefault="008A3CD2" w:rsidP="008A3CD2">
      <w:pPr>
        <w:pStyle w:val="a4"/>
        <w:numPr>
          <w:ilvl w:val="0"/>
          <w:numId w:val="23"/>
        </w:numPr>
        <w:jc w:val="both"/>
      </w:pPr>
      <w:r>
        <w:t>использование универсального оборудования и технической оснастки,</w:t>
      </w:r>
    </w:p>
    <w:p w:rsidR="008A3CD2" w:rsidRDefault="008A3CD2" w:rsidP="008A3CD2">
      <w:pPr>
        <w:pStyle w:val="a4"/>
        <w:numPr>
          <w:ilvl w:val="0"/>
          <w:numId w:val="23"/>
        </w:numPr>
        <w:jc w:val="both"/>
      </w:pPr>
      <w:r>
        <w:t>наличие большого объема ручных операций, поэтому затраты и себестоимость продукции высокие</w:t>
      </w:r>
    </w:p>
    <w:p w:rsidR="008A3CD2" w:rsidRDefault="008A3CD2" w:rsidP="008A3CD2">
      <w:pPr>
        <w:pStyle w:val="a4"/>
        <w:numPr>
          <w:ilvl w:val="0"/>
          <w:numId w:val="23"/>
        </w:numPr>
        <w:jc w:val="both"/>
      </w:pPr>
      <w:r>
        <w:t>большой удельный вес высококвалифицированной рабочей силы,</w:t>
      </w:r>
    </w:p>
    <w:p w:rsidR="008A3CD2" w:rsidRDefault="008A3CD2" w:rsidP="008A3CD2">
      <w:pPr>
        <w:pStyle w:val="a4"/>
        <w:numPr>
          <w:ilvl w:val="0"/>
          <w:numId w:val="23"/>
        </w:numPr>
        <w:jc w:val="both"/>
      </w:pPr>
      <w:r>
        <w:t>значительная длительность производственного цикла,</w:t>
      </w:r>
    </w:p>
    <w:p w:rsidR="008A3CD2" w:rsidRDefault="008A3CD2" w:rsidP="008A3CD2">
      <w:pPr>
        <w:pStyle w:val="a4"/>
        <w:numPr>
          <w:ilvl w:val="0"/>
          <w:numId w:val="23"/>
        </w:numPr>
        <w:jc w:val="both"/>
      </w:pPr>
      <w:r>
        <w:t>сравнительно большое количество отходов.</w:t>
      </w:r>
    </w:p>
    <w:p w:rsidR="008A3CD2" w:rsidRDefault="008A3CD2">
      <w:pPr>
        <w:pStyle w:val="a4"/>
        <w:jc w:val="both"/>
      </w:pPr>
      <w:r>
        <w:t>Разновидностью единичного производства является индивидуальное производство, например, изготовление космических объектов, объектов ВПК.</w:t>
      </w:r>
    </w:p>
    <w:p w:rsidR="008A3CD2" w:rsidRDefault="008A3CD2">
      <w:pPr>
        <w:pStyle w:val="a4"/>
        <w:jc w:val="both"/>
      </w:pPr>
      <w:r>
        <w:t>Серийное производство имеет следующие особенности:</w:t>
      </w:r>
    </w:p>
    <w:p w:rsidR="008A3CD2" w:rsidRDefault="008A3CD2" w:rsidP="008A3CD2">
      <w:pPr>
        <w:pStyle w:val="a4"/>
        <w:numPr>
          <w:ilvl w:val="0"/>
          <w:numId w:val="23"/>
        </w:numPr>
        <w:jc w:val="both"/>
      </w:pPr>
      <w:r>
        <w:t>постоянство относительно большой номенклатуры повторяющейся продукции,</w:t>
      </w:r>
    </w:p>
    <w:p w:rsidR="008A3CD2" w:rsidRDefault="008A3CD2" w:rsidP="008A3CD2">
      <w:pPr>
        <w:pStyle w:val="a4"/>
        <w:numPr>
          <w:ilvl w:val="0"/>
          <w:numId w:val="23"/>
        </w:numPr>
        <w:jc w:val="both"/>
      </w:pPr>
      <w:r>
        <w:t>преобладание специального и специализированного оборудования,</w:t>
      </w:r>
    </w:p>
    <w:p w:rsidR="008A3CD2" w:rsidRDefault="008A3CD2" w:rsidP="008A3CD2">
      <w:pPr>
        <w:pStyle w:val="a4"/>
        <w:numPr>
          <w:ilvl w:val="0"/>
          <w:numId w:val="23"/>
        </w:numPr>
        <w:jc w:val="both"/>
      </w:pPr>
      <w:r>
        <w:t>большой удельный вес рабочих средней квалификации,</w:t>
      </w:r>
    </w:p>
    <w:p w:rsidR="008A3CD2" w:rsidRDefault="008A3CD2" w:rsidP="008A3CD2">
      <w:pPr>
        <w:pStyle w:val="a4"/>
        <w:numPr>
          <w:ilvl w:val="0"/>
          <w:numId w:val="23"/>
        </w:numPr>
        <w:jc w:val="both"/>
      </w:pPr>
      <w:r>
        <w:t>сравнительно централизованная система руководства,</w:t>
      </w:r>
    </w:p>
    <w:p w:rsidR="008A3CD2" w:rsidRDefault="008A3CD2" w:rsidP="008A3CD2">
      <w:pPr>
        <w:pStyle w:val="a4"/>
        <w:numPr>
          <w:ilvl w:val="0"/>
          <w:numId w:val="23"/>
        </w:numPr>
        <w:jc w:val="both"/>
      </w:pPr>
      <w:r>
        <w:t>унификация изделий и деталей,</w:t>
      </w:r>
    </w:p>
    <w:p w:rsidR="008A3CD2" w:rsidRDefault="008A3CD2" w:rsidP="008A3CD2">
      <w:pPr>
        <w:pStyle w:val="a4"/>
        <w:numPr>
          <w:ilvl w:val="0"/>
          <w:numId w:val="23"/>
        </w:numPr>
        <w:jc w:val="both"/>
      </w:pPr>
      <w:r>
        <w:t>сокращение длительности производственного цикла.</w:t>
      </w:r>
    </w:p>
    <w:p w:rsidR="008A3CD2" w:rsidRDefault="008A3CD2">
      <w:pPr>
        <w:pStyle w:val="a4"/>
        <w:jc w:val="both"/>
      </w:pPr>
      <w:r>
        <w:t>В качестве примера могут служить моторостроительные заводы.</w:t>
      </w:r>
    </w:p>
    <w:p w:rsidR="008A3CD2" w:rsidRDefault="008A3CD2">
      <w:pPr>
        <w:pStyle w:val="a4"/>
        <w:jc w:val="both"/>
      </w:pPr>
      <w:r>
        <w:t>Массовое производство имеет следующие особенности:</w:t>
      </w:r>
    </w:p>
    <w:p w:rsidR="008A3CD2" w:rsidRDefault="008A3CD2" w:rsidP="008A3CD2">
      <w:pPr>
        <w:pStyle w:val="a4"/>
        <w:numPr>
          <w:ilvl w:val="0"/>
          <w:numId w:val="23"/>
        </w:numPr>
        <w:jc w:val="both"/>
      </w:pPr>
      <w:r>
        <w:t>строго установленный выпуск небольшой номенклатуры в огромных масштабах,</w:t>
      </w:r>
    </w:p>
    <w:p w:rsidR="008A3CD2" w:rsidRDefault="008A3CD2" w:rsidP="008A3CD2">
      <w:pPr>
        <w:pStyle w:val="a4"/>
        <w:numPr>
          <w:ilvl w:val="0"/>
          <w:numId w:val="23"/>
        </w:numPr>
        <w:jc w:val="both"/>
      </w:pPr>
      <w:r>
        <w:t>специализация рабочих мест,</w:t>
      </w:r>
    </w:p>
    <w:p w:rsidR="008A3CD2" w:rsidRDefault="008A3CD2" w:rsidP="008A3CD2">
      <w:pPr>
        <w:pStyle w:val="a4"/>
        <w:numPr>
          <w:ilvl w:val="0"/>
          <w:numId w:val="23"/>
        </w:numPr>
        <w:jc w:val="both"/>
      </w:pPr>
      <w:r>
        <w:t>расположение рабочих мест в порядке следования операций,</w:t>
      </w:r>
    </w:p>
    <w:p w:rsidR="008A3CD2" w:rsidRDefault="008A3CD2" w:rsidP="008A3CD2">
      <w:pPr>
        <w:pStyle w:val="a4"/>
        <w:numPr>
          <w:ilvl w:val="0"/>
          <w:numId w:val="23"/>
        </w:numPr>
        <w:jc w:val="both"/>
      </w:pPr>
      <w:r>
        <w:t>высокий процент механизированных и автоматических механических операций,</w:t>
      </w:r>
    </w:p>
    <w:p w:rsidR="008A3CD2" w:rsidRDefault="008A3CD2" w:rsidP="008A3CD2">
      <w:pPr>
        <w:pStyle w:val="a4"/>
        <w:numPr>
          <w:ilvl w:val="0"/>
          <w:numId w:val="23"/>
        </w:numPr>
        <w:jc w:val="both"/>
      </w:pPr>
      <w:r>
        <w:t>большой удельный вес рабочих не высокой квалификации,</w:t>
      </w:r>
    </w:p>
    <w:p w:rsidR="008A3CD2" w:rsidRDefault="008A3CD2" w:rsidP="008A3CD2">
      <w:pPr>
        <w:pStyle w:val="a4"/>
        <w:numPr>
          <w:ilvl w:val="0"/>
          <w:numId w:val="23"/>
        </w:numPr>
        <w:jc w:val="both"/>
      </w:pPr>
      <w:r>
        <w:t>высокое централизованное управление,</w:t>
      </w:r>
    </w:p>
    <w:p w:rsidR="008A3CD2" w:rsidRDefault="008A3CD2" w:rsidP="008A3CD2">
      <w:pPr>
        <w:pStyle w:val="a4"/>
        <w:numPr>
          <w:ilvl w:val="0"/>
          <w:numId w:val="23"/>
        </w:numPr>
        <w:jc w:val="both"/>
      </w:pPr>
      <w:r>
        <w:t>минимальная длительность производственного процесса,</w:t>
      </w:r>
    </w:p>
    <w:p w:rsidR="008A3CD2" w:rsidRDefault="008A3CD2" w:rsidP="008A3CD2">
      <w:pPr>
        <w:pStyle w:val="a4"/>
        <w:numPr>
          <w:ilvl w:val="0"/>
          <w:numId w:val="23"/>
        </w:numPr>
        <w:jc w:val="both"/>
      </w:pPr>
      <w:r>
        <w:t>снижение себестоимости за счет масштаба производства</w:t>
      </w:r>
    </w:p>
    <w:p w:rsidR="008A3CD2" w:rsidRDefault="008A3CD2">
      <w:pPr>
        <w:pStyle w:val="a4"/>
        <w:jc w:val="both"/>
      </w:pPr>
    </w:p>
    <w:p w:rsidR="008A3CD2" w:rsidRDefault="008A3CD2" w:rsidP="008A3CD2">
      <w:pPr>
        <w:pStyle w:val="a4"/>
        <w:numPr>
          <w:ilvl w:val="1"/>
          <w:numId w:val="40"/>
        </w:numPr>
        <w:jc w:val="both"/>
        <w:rPr>
          <w:b/>
        </w:rPr>
      </w:pPr>
      <w:r>
        <w:rPr>
          <w:b/>
        </w:rPr>
        <w:t>Основные пути совершенствования производственной структуры.</w:t>
      </w:r>
    </w:p>
    <w:p w:rsidR="008A3CD2" w:rsidRDefault="008A3CD2">
      <w:pPr>
        <w:pStyle w:val="a4"/>
        <w:jc w:val="both"/>
        <w:rPr>
          <w:b/>
        </w:rPr>
      </w:pPr>
    </w:p>
    <w:p w:rsidR="008A3CD2" w:rsidRDefault="008A3CD2" w:rsidP="008A3CD2">
      <w:pPr>
        <w:pStyle w:val="a4"/>
        <w:numPr>
          <w:ilvl w:val="0"/>
          <w:numId w:val="46"/>
        </w:numPr>
        <w:jc w:val="both"/>
      </w:pPr>
      <w:r>
        <w:t>соблюдение оптимального соотношения между основным, вспомогательным и обслуживающим цехами,</w:t>
      </w:r>
    </w:p>
    <w:p w:rsidR="008A3CD2" w:rsidRDefault="008A3CD2" w:rsidP="008A3CD2">
      <w:pPr>
        <w:pStyle w:val="a4"/>
        <w:numPr>
          <w:ilvl w:val="0"/>
          <w:numId w:val="46"/>
        </w:numPr>
        <w:jc w:val="both"/>
      </w:pPr>
      <w:r>
        <w:t>разработка рационального типа производственной структуры,</w:t>
      </w:r>
    </w:p>
    <w:p w:rsidR="008A3CD2" w:rsidRDefault="008A3CD2" w:rsidP="008A3CD2">
      <w:pPr>
        <w:pStyle w:val="a4"/>
        <w:numPr>
          <w:ilvl w:val="0"/>
          <w:numId w:val="46"/>
        </w:numPr>
        <w:jc w:val="both"/>
      </w:pPr>
      <w:r>
        <w:t>развитие комбинируемых производств,</w:t>
      </w:r>
    </w:p>
    <w:p w:rsidR="008A3CD2" w:rsidRDefault="008A3CD2" w:rsidP="008A3CD2">
      <w:pPr>
        <w:pStyle w:val="a4"/>
        <w:numPr>
          <w:ilvl w:val="0"/>
          <w:numId w:val="46"/>
        </w:numPr>
        <w:jc w:val="both"/>
      </w:pPr>
      <w:r>
        <w:t>возможности перестройки производственного процесса в условиях рыночной экономики.</w:t>
      </w:r>
    </w:p>
    <w:p w:rsidR="008A3CD2" w:rsidRDefault="008A3CD2">
      <w:pPr>
        <w:pStyle w:val="a4"/>
        <w:jc w:val="both"/>
      </w:pPr>
    </w:p>
    <w:p w:rsidR="008A3CD2" w:rsidRDefault="008A3CD2">
      <w:pPr>
        <w:pStyle w:val="a4"/>
        <w:ind w:left="851" w:firstLine="0"/>
        <w:jc w:val="both"/>
      </w:pPr>
      <w:r>
        <w:rPr>
          <w:b/>
        </w:rPr>
        <w:t>6.5. Понятие о генеральном плане предприятия.</w:t>
      </w:r>
    </w:p>
    <w:p w:rsidR="008A3CD2" w:rsidRDefault="008A3CD2">
      <w:pPr>
        <w:pStyle w:val="a4"/>
        <w:jc w:val="both"/>
      </w:pPr>
    </w:p>
    <w:p w:rsidR="008A3CD2" w:rsidRDefault="008A3CD2">
      <w:pPr>
        <w:pStyle w:val="a4"/>
        <w:jc w:val="both"/>
      </w:pPr>
      <w:r>
        <w:rPr>
          <w:u w:val="single"/>
        </w:rPr>
        <w:t>Генеральный план</w:t>
      </w:r>
      <w:r>
        <w:t xml:space="preserve"> – это обязательная часть проекта промышленного предприятия, которая содержит комплексное решение вопросов размещения зданий, сооружений, транспортных коммуникаций, инженерских сетей, организации систем хозяйственного и бытового обслуживания.</w:t>
      </w:r>
    </w:p>
    <w:p w:rsidR="008A3CD2" w:rsidRDefault="008A3CD2">
      <w:pPr>
        <w:pStyle w:val="a4"/>
        <w:jc w:val="both"/>
      </w:pPr>
      <w:r>
        <w:t>К генеральному плану предъявляются следующие требования:</w:t>
      </w:r>
    </w:p>
    <w:p w:rsidR="008A3CD2" w:rsidRDefault="008A3CD2" w:rsidP="008A3CD2">
      <w:pPr>
        <w:pStyle w:val="a4"/>
        <w:numPr>
          <w:ilvl w:val="0"/>
          <w:numId w:val="47"/>
        </w:numPr>
        <w:jc w:val="both"/>
      </w:pPr>
      <w:r>
        <w:t>производственные подразделения должны располагаться строго по ходу технологического процесса;</w:t>
      </w:r>
    </w:p>
    <w:p w:rsidR="008A3CD2" w:rsidRDefault="008A3CD2" w:rsidP="008A3CD2">
      <w:pPr>
        <w:pStyle w:val="a4"/>
        <w:numPr>
          <w:ilvl w:val="0"/>
          <w:numId w:val="47"/>
        </w:numPr>
        <w:jc w:val="both"/>
      </w:pPr>
      <w:r>
        <w:t>вспомогательные цеха должны быть расположены в близи цехов основного производства;</w:t>
      </w:r>
    </w:p>
    <w:p w:rsidR="008A3CD2" w:rsidRDefault="008A3CD2" w:rsidP="008A3CD2">
      <w:pPr>
        <w:pStyle w:val="a4"/>
        <w:numPr>
          <w:ilvl w:val="0"/>
          <w:numId w:val="47"/>
        </w:numPr>
        <w:jc w:val="both"/>
      </w:pPr>
      <w:r>
        <w:t>пути перемещения сырья, полуфабрикатов, готовой продукции должны быть наикротчайшими;</w:t>
      </w:r>
    </w:p>
    <w:p w:rsidR="008A3CD2" w:rsidRDefault="008A3CD2" w:rsidP="008A3CD2">
      <w:pPr>
        <w:pStyle w:val="a4"/>
        <w:numPr>
          <w:ilvl w:val="0"/>
          <w:numId w:val="47"/>
        </w:numPr>
        <w:jc w:val="both"/>
      </w:pPr>
      <w:r>
        <w:t>должны быть исключены различного рода встречные потоки;</w:t>
      </w:r>
    </w:p>
    <w:p w:rsidR="008A3CD2" w:rsidRDefault="008A3CD2" w:rsidP="008A3CD2">
      <w:pPr>
        <w:pStyle w:val="a4"/>
        <w:numPr>
          <w:ilvl w:val="0"/>
          <w:numId w:val="47"/>
        </w:numPr>
        <w:jc w:val="both"/>
      </w:pPr>
      <w:r>
        <w:t>основные цеха должны быть расположены в близи от внешних коммуникаций;</w:t>
      </w:r>
    </w:p>
    <w:p w:rsidR="008A3CD2" w:rsidRDefault="008A3CD2" w:rsidP="008A3CD2">
      <w:pPr>
        <w:pStyle w:val="a4"/>
        <w:numPr>
          <w:ilvl w:val="0"/>
          <w:numId w:val="47"/>
        </w:numPr>
        <w:jc w:val="both"/>
      </w:pPr>
      <w:r>
        <w:t>подъездные пути внутри предприятий должны быть подведены к складам готовой продукции.</w:t>
      </w:r>
    </w:p>
    <w:p w:rsidR="008A3CD2" w:rsidRDefault="008A3CD2">
      <w:pPr>
        <w:pStyle w:val="a4"/>
        <w:jc w:val="both"/>
      </w:pPr>
      <w:r>
        <w:t>Генеральный план должен иметь перспективы для дальнейшего развития производства.</w:t>
      </w:r>
    </w:p>
    <w:p w:rsidR="008A3CD2" w:rsidRDefault="008A3CD2">
      <w:pPr>
        <w:pStyle w:val="a4"/>
        <w:jc w:val="both"/>
      </w:pPr>
    </w:p>
    <w:p w:rsidR="008A3CD2" w:rsidRDefault="008A3CD2" w:rsidP="008A3CD2">
      <w:pPr>
        <w:pStyle w:val="a4"/>
        <w:numPr>
          <w:ilvl w:val="1"/>
          <w:numId w:val="47"/>
        </w:numPr>
        <w:jc w:val="both"/>
      </w:pPr>
      <w:r>
        <w:rPr>
          <w:b/>
        </w:rPr>
        <w:t>Механизм функционирования предприятия.</w:t>
      </w:r>
    </w:p>
    <w:p w:rsidR="008A3CD2" w:rsidRDefault="008A3CD2">
      <w:pPr>
        <w:pStyle w:val="a4"/>
        <w:ind w:left="851" w:firstLine="0"/>
        <w:jc w:val="both"/>
      </w:pPr>
    </w:p>
    <w:p w:rsidR="008A3CD2" w:rsidRDefault="008A3CD2">
      <w:pPr>
        <w:pStyle w:val="a4"/>
        <w:jc w:val="both"/>
      </w:pPr>
      <w:r>
        <w:t>Любое предприятие независимо от организационно правовой  формы и формы собственности, отраслевой принадлежности выпускаемой продукции, является открытой экономической системой, на которую влияют внешние и внутренние факторы.</w:t>
      </w:r>
    </w:p>
    <w:p w:rsidR="008A3CD2" w:rsidRDefault="008A3CD2">
      <w:pPr>
        <w:pStyle w:val="a4"/>
        <w:jc w:val="both"/>
      </w:pPr>
      <w:r>
        <w:t>Рыночную модель предприятия можно представить состоящей из следующих блоков:</w:t>
      </w:r>
    </w:p>
    <w:p w:rsidR="008A3CD2" w:rsidRDefault="008A3CD2" w:rsidP="008A3CD2">
      <w:pPr>
        <w:pStyle w:val="a4"/>
        <w:numPr>
          <w:ilvl w:val="0"/>
          <w:numId w:val="48"/>
        </w:numPr>
        <w:jc w:val="both"/>
      </w:pPr>
      <w:r>
        <w:t>блок 1 – преобразование  ресурсов;</w:t>
      </w:r>
    </w:p>
    <w:p w:rsidR="008A3CD2" w:rsidRDefault="008A3CD2" w:rsidP="008A3CD2">
      <w:pPr>
        <w:pStyle w:val="a4"/>
        <w:numPr>
          <w:ilvl w:val="0"/>
          <w:numId w:val="48"/>
        </w:numPr>
        <w:jc w:val="both"/>
      </w:pPr>
      <w:r>
        <w:t>блок 2 – ресурсы на входе (трудовые, материальные, финансовые);</w:t>
      </w:r>
    </w:p>
    <w:p w:rsidR="008A3CD2" w:rsidRDefault="008A3CD2" w:rsidP="008A3CD2">
      <w:pPr>
        <w:pStyle w:val="a4"/>
        <w:numPr>
          <w:ilvl w:val="0"/>
          <w:numId w:val="48"/>
        </w:numPr>
        <w:jc w:val="both"/>
      </w:pPr>
      <w:r>
        <w:t>блок 3 – ресурсы на выходе (готовая продукция, отходы производства, прибыль предприятия);</w:t>
      </w:r>
    </w:p>
    <w:p w:rsidR="008A3CD2" w:rsidRDefault="008A3CD2" w:rsidP="008A3CD2">
      <w:pPr>
        <w:pStyle w:val="a4"/>
        <w:numPr>
          <w:ilvl w:val="0"/>
          <w:numId w:val="48"/>
        </w:numPr>
        <w:jc w:val="both"/>
      </w:pPr>
      <w:r>
        <w:t>блок 4 – социальная среда, с которой взаимодействует предприятие (государство, муниципальные органы, законодательства);</w:t>
      </w:r>
    </w:p>
    <w:p w:rsidR="008A3CD2" w:rsidRDefault="008A3CD2" w:rsidP="008A3CD2">
      <w:pPr>
        <w:pStyle w:val="a4"/>
        <w:numPr>
          <w:ilvl w:val="0"/>
          <w:numId w:val="48"/>
        </w:numPr>
        <w:jc w:val="both"/>
      </w:pPr>
      <w:r>
        <w:t>блок 5 – природная среда (потребление природных ресурсов, полезных ископаемых, воздуха и воды);</w:t>
      </w:r>
    </w:p>
    <w:p w:rsidR="008A3CD2" w:rsidRDefault="008A3CD2" w:rsidP="008A3CD2">
      <w:pPr>
        <w:pStyle w:val="a4"/>
        <w:numPr>
          <w:ilvl w:val="0"/>
          <w:numId w:val="48"/>
        </w:numPr>
        <w:jc w:val="both"/>
      </w:pPr>
      <w:r>
        <w:t>блок 6 – взаимосвязь с рынком, осуществляется через цену товара, взаимодействует как на входе, так и на выходе;</w:t>
      </w:r>
    </w:p>
    <w:p w:rsidR="008A3CD2" w:rsidRDefault="008A3CD2" w:rsidP="008A3CD2">
      <w:pPr>
        <w:pStyle w:val="a4"/>
        <w:numPr>
          <w:ilvl w:val="0"/>
          <w:numId w:val="48"/>
        </w:numPr>
        <w:jc w:val="both"/>
      </w:pPr>
      <w:r>
        <w:t>блок 7 – соотношение ресурсов на входе с выходом готовой продукции, характеризует эффективность экономической системы.</w:t>
      </w:r>
    </w:p>
    <w:p w:rsidR="008A3CD2" w:rsidRDefault="008A3CD2">
      <w:pPr>
        <w:pStyle w:val="a4"/>
        <w:jc w:val="both"/>
      </w:pPr>
    </w:p>
    <w:p w:rsidR="008A3CD2" w:rsidRDefault="008A3CD2">
      <w:pPr>
        <w:pStyle w:val="a4"/>
        <w:jc w:val="both"/>
      </w:pPr>
    </w:p>
    <w:p w:rsidR="008A3CD2" w:rsidRDefault="00AE4333">
      <w:pPr>
        <w:pStyle w:val="a4"/>
        <w:jc w:val="both"/>
      </w:pPr>
      <w:r>
        <w:pict>
          <v:shape id="_x0000_s1337" style="position:absolute;left:0;text-align:left;margin-left:123.85pt;margin-top:10.85pt;width:122.4pt;height:7.2pt;z-index:251322368;mso-position-horizontal:absolute;mso-position-horizontal-relative:text;mso-position-vertical:absolute;mso-position-vertical-relative:text" coordsize="2448,144" o:allowincell="f" path="m,c444,72,888,144,1296,144,1704,144,2256,24,2448,e" filled="f">
            <v:path arrowok="t"/>
          </v:shape>
        </w:pict>
      </w:r>
      <w:r w:rsidR="008A3CD2">
        <w:t xml:space="preserve">                               4. социальная среда</w:t>
      </w:r>
    </w:p>
    <w:p w:rsidR="008A3CD2" w:rsidRDefault="00AE4333">
      <w:pPr>
        <w:pStyle w:val="a4"/>
        <w:jc w:val="both"/>
      </w:pPr>
      <w:r>
        <w:pict>
          <v:line id="_x0000_s1339" style="position:absolute;left:0;text-align:left;z-index:251324416" from="181.45pt,4.25pt" to="181.45pt,54.65pt" o:allowincell="f">
            <v:stroke endarrow="block"/>
          </v:line>
        </w:pict>
      </w:r>
      <w:r>
        <w:pict>
          <v:line id="_x0000_s1330" style="position:absolute;left:0;text-align:left;flip:x;z-index:251315200" from="210.25pt,11.45pt" to="296.65pt,11.45pt" o:allowincell="f"/>
        </w:pict>
      </w:r>
      <w:r>
        <w:pict>
          <v:line id="_x0000_s1329" style="position:absolute;left:0;text-align:left;flip:y;z-index:251314176" from="296.65pt,11.45pt" to="296.65pt,40.25pt" o:allowincell="f"/>
        </w:pict>
      </w:r>
      <w:r>
        <w:pict>
          <v:line id="_x0000_s1327" style="position:absolute;left:0;text-align:left;z-index:251312128" from="210.25pt,11.45pt" to="210.25pt,40.25pt" o:allowincell="f"/>
        </w:pict>
      </w:r>
      <w:r w:rsidR="008A3CD2">
        <w:t xml:space="preserve">                                                           </w:t>
      </w:r>
    </w:p>
    <w:p w:rsidR="008A3CD2" w:rsidRDefault="00AE4333">
      <w:pPr>
        <w:pStyle w:val="a4"/>
        <w:jc w:val="both"/>
      </w:pPr>
      <w:r>
        <w:pict>
          <v:line id="_x0000_s1344" style="position:absolute;left:0;text-align:left;z-index:251329536" from="109.45pt,12.05pt" to="109.45pt,55.25pt" o:allowincell="f"/>
        </w:pict>
      </w:r>
      <w:r>
        <w:pict>
          <v:line id="_x0000_s1343" style="position:absolute;left:0;text-align:left;z-index:251328512" from="109.45pt,12.05pt" to="210.25pt,12.05pt" o:allowincell="f">
            <v:stroke endarrow="block"/>
          </v:line>
        </w:pict>
      </w:r>
      <w:r w:rsidR="008A3CD2">
        <w:t xml:space="preserve">                                                         7.экономика </w:t>
      </w:r>
    </w:p>
    <w:p w:rsidR="008A3CD2" w:rsidRDefault="00AE4333">
      <w:pPr>
        <w:pStyle w:val="a4"/>
        <w:jc w:val="both"/>
      </w:pPr>
      <w:r>
        <w:pict>
          <v:line id="_x0000_s1342" style="position:absolute;left:0;text-align:left;flip:y;z-index:251327488" from="260.65pt,12.65pt" to="260.65pt,41.45pt" o:allowincell="f">
            <v:stroke endarrow="block"/>
          </v:line>
        </w:pict>
      </w:r>
      <w:r>
        <w:pict>
          <v:shape id="_x0000_s1335" style="position:absolute;left:0;text-align:left;margin-left:66.25pt;margin-top:12.65pt;width:14.4pt;height:57.6pt;z-index:251320320;mso-position-horizontal:absolute;mso-position-horizontal-relative:text;mso-position-vertical:absolute;mso-position-vertical-relative:text" coordsize="288,1152" o:allowincell="f" path="m,c144,192,288,384,288,576,288,768,48,1056,,1152e" filled="f">
            <v:path arrowok="t"/>
          </v:shape>
        </w:pict>
      </w:r>
      <w:r>
        <w:pict>
          <v:line id="_x0000_s1328" style="position:absolute;left:0;text-align:left;z-index:251313152" from="210.25pt,12.65pt" to="296.65pt,12.65pt" o:allowincell="f"/>
        </w:pict>
      </w:r>
      <w:r w:rsidR="008A3CD2">
        <w:t xml:space="preserve">                                                            предприятия</w:t>
      </w:r>
    </w:p>
    <w:p w:rsidR="008A3CD2" w:rsidRDefault="00AE4333">
      <w:pPr>
        <w:pStyle w:val="a4"/>
        <w:jc w:val="both"/>
      </w:pPr>
      <w:r>
        <w:pict>
          <v:shape id="_x0000_s1336" style="position:absolute;left:0;text-align:left;margin-left:296.4pt;margin-top:0;width:7.2pt;height:57.6pt;z-index:251321344;mso-position-horizontal:absolute;mso-position-horizontal-relative:text;mso-position-vertical:absolute;mso-position-vertical-relative:text" coordsize="144,1152" o:allowincell="f" path="m144,c72,192,,384,,576v,192,120,480,144,576e" filled="f">
            <v:path arrowok="t"/>
          </v:shape>
        </w:pict>
      </w:r>
      <w:r>
        <w:pict>
          <v:line id="_x0000_s1334" style="position:absolute;left:0;text-align:left;flip:x;z-index:251319296" from="131.05pt,13.25pt" to="239.05pt,13.25pt" o:allowincell="f"/>
        </w:pict>
      </w:r>
      <w:r>
        <w:pict>
          <v:line id="_x0000_s1333" style="position:absolute;left:0;text-align:left;flip:y;z-index:251318272" from="239.05pt,13.25pt" to="239.05pt,42.05pt" o:allowincell="f"/>
        </w:pict>
      </w:r>
      <w:r>
        <w:pict>
          <v:line id="_x0000_s1331" style="position:absolute;left:0;text-align:left;z-index:251316224" from="131.05pt,13.25pt" to="131.05pt,42.05pt" o:allowincell="f"/>
        </w:pict>
      </w:r>
    </w:p>
    <w:p w:rsidR="008A3CD2" w:rsidRDefault="008A3CD2">
      <w:pPr>
        <w:pStyle w:val="a4"/>
        <w:ind w:firstLine="0"/>
        <w:jc w:val="both"/>
      </w:pPr>
      <w:r>
        <w:t xml:space="preserve">    6.маркетинг                      1. преобразование                         6. маркетинг                  </w:t>
      </w:r>
    </w:p>
    <w:p w:rsidR="008A3CD2" w:rsidRDefault="00AE4333">
      <w:pPr>
        <w:pStyle w:val="a4"/>
        <w:ind w:firstLine="0"/>
        <w:jc w:val="both"/>
      </w:pPr>
      <w:r>
        <w:pict>
          <v:line id="_x0000_s1341" style="position:absolute;left:0;text-align:left;z-index:251326464" from="239.05pt,.05pt" to="289.45pt,.05pt" o:allowincell="f">
            <v:stroke endarrow="block"/>
          </v:line>
        </w:pict>
      </w:r>
      <w:r>
        <w:pict>
          <v:line id="_x0000_s1340" style="position:absolute;left:0;text-align:left;z-index:251325440" from="80.65pt,.05pt" to="131.05pt,.05pt" o:allowincell="f">
            <v:stroke endarrow="block"/>
          </v:line>
        </w:pict>
      </w:r>
      <w:r w:rsidR="008A3CD2">
        <w:t xml:space="preserve">       на входе             2.                ресурсов                3.                  на выходе</w:t>
      </w:r>
    </w:p>
    <w:p w:rsidR="008A3CD2" w:rsidRDefault="00AE4333">
      <w:pPr>
        <w:pStyle w:val="a4"/>
        <w:jc w:val="both"/>
      </w:pPr>
      <w:r>
        <w:rPr>
          <w:noProof/>
        </w:rPr>
        <w:pict>
          <v:line id="_x0000_s1901" style="position:absolute;left:0;text-align:left;flip:y;z-index:251893760" from="181.2pt,.6pt" to="181.2pt,43.8pt" o:allowincell="f">
            <v:stroke endarrow="block"/>
          </v:line>
        </w:pict>
      </w:r>
      <w:r>
        <w:pict>
          <v:line id="_x0000_s1332" style="position:absolute;left:0;text-align:left;z-index:251317248" from="131.05pt,.65pt" to="239.05pt,.65pt" o:allowincell="f"/>
        </w:pict>
      </w:r>
      <w:r w:rsidR="008A3CD2">
        <w:t xml:space="preserve">           ресурсы-затраты                     ресурсы-</w:t>
      </w:r>
    </w:p>
    <w:p w:rsidR="008A3CD2" w:rsidRDefault="008A3CD2">
      <w:pPr>
        <w:pStyle w:val="a4"/>
        <w:jc w:val="both"/>
      </w:pPr>
      <w:r>
        <w:t xml:space="preserve">                                                          результаты         </w:t>
      </w:r>
    </w:p>
    <w:p w:rsidR="008A3CD2" w:rsidRDefault="008A3CD2">
      <w:pPr>
        <w:pStyle w:val="a4"/>
        <w:jc w:val="both"/>
      </w:pPr>
      <w:r>
        <w:t xml:space="preserve">                                                          </w:t>
      </w:r>
    </w:p>
    <w:p w:rsidR="008A3CD2" w:rsidRDefault="00AE4333">
      <w:pPr>
        <w:pStyle w:val="a4"/>
        <w:jc w:val="both"/>
      </w:pPr>
      <w:r>
        <w:pict>
          <v:shape id="_x0000_s1338" style="position:absolute;left:0;text-align:left;margin-left:116.65pt;margin-top:1.85pt;width:129.6pt;height:14.4pt;z-index:251323392;mso-position-horizontal:absolute;mso-position-horizontal-relative:text;mso-position-vertical:absolute;mso-position-vertical-relative:text" coordsize="2592,288" o:allowincell="f" path="m,288c432,144,864,,1296,v432,,1080,240,1296,288e" filled="f">
            <v:path arrowok="t"/>
          </v:shape>
        </w:pict>
      </w:r>
      <w:r w:rsidR="008A3CD2">
        <w:t xml:space="preserve">                      </w:t>
      </w:r>
    </w:p>
    <w:p w:rsidR="008A3CD2" w:rsidRDefault="008A3CD2">
      <w:pPr>
        <w:pStyle w:val="a4"/>
        <w:jc w:val="both"/>
      </w:pPr>
      <w:r>
        <w:t xml:space="preserve">                                5.природная среда        </w:t>
      </w:r>
    </w:p>
    <w:p w:rsidR="008A3CD2" w:rsidRDefault="008A3CD2">
      <w:pPr>
        <w:pStyle w:val="a4"/>
        <w:jc w:val="both"/>
      </w:pPr>
      <w:r>
        <w:t>рис.6.1 Рыночная модель предприятий.</w:t>
      </w:r>
    </w:p>
    <w:p w:rsidR="008A3CD2" w:rsidRDefault="008A3CD2">
      <w:pPr>
        <w:pStyle w:val="a4"/>
        <w:jc w:val="both"/>
      </w:pPr>
    </w:p>
    <w:p w:rsidR="008A3CD2" w:rsidRDefault="008A3CD2">
      <w:pPr>
        <w:pStyle w:val="a4"/>
        <w:jc w:val="both"/>
      </w:pPr>
      <w:r>
        <w:t>Связь ресурсов на входе с ресурсами на выходе можно показать в виде следующей матрицы:</w:t>
      </w:r>
    </w:p>
    <w:p w:rsidR="008A3CD2" w:rsidRDefault="008A3CD2">
      <w:pPr>
        <w:pStyle w:val="a4"/>
        <w:jc w:val="both"/>
      </w:pPr>
    </w:p>
    <w:p w:rsidR="008A3CD2" w:rsidRDefault="008A3CD2">
      <w:pPr>
        <w:pStyle w:val="a4"/>
        <w:jc w:val="both"/>
      </w:pPr>
      <w:r>
        <w:t xml:space="preserve"> Таблица 6.1. Связь ресурсов.</w:t>
      </w:r>
    </w:p>
    <w:p w:rsidR="008A3CD2" w:rsidRDefault="008A3CD2">
      <w:pPr>
        <w:pStyle w:val="a4"/>
        <w:jc w:val="both"/>
      </w:pPr>
    </w:p>
    <w:tbl>
      <w:tblPr>
        <w:tblW w:w="0" w:type="auto"/>
        <w:tblInd w:w="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5"/>
        <w:gridCol w:w="815"/>
        <w:gridCol w:w="815"/>
        <w:gridCol w:w="815"/>
        <w:gridCol w:w="815"/>
        <w:gridCol w:w="815"/>
      </w:tblGrid>
      <w:tr w:rsidR="008A3CD2">
        <w:trPr>
          <w:trHeight w:val="345"/>
        </w:trPr>
        <w:tc>
          <w:tcPr>
            <w:tcW w:w="815" w:type="dxa"/>
          </w:tcPr>
          <w:p w:rsidR="008A3CD2" w:rsidRDefault="008A3CD2">
            <w:pPr>
              <w:pStyle w:val="a4"/>
              <w:ind w:firstLine="0"/>
              <w:jc w:val="both"/>
            </w:pPr>
          </w:p>
        </w:tc>
        <w:tc>
          <w:tcPr>
            <w:tcW w:w="815" w:type="dxa"/>
            <w:tcBorders>
              <w:bottom w:val="nil"/>
            </w:tcBorders>
          </w:tcPr>
          <w:p w:rsidR="008A3CD2" w:rsidRDefault="008A3CD2">
            <w:pPr>
              <w:pStyle w:val="a4"/>
              <w:ind w:firstLine="0"/>
              <w:jc w:val="both"/>
              <w:rPr>
                <w:lang w:val="en-US"/>
              </w:rPr>
            </w:pPr>
            <w:r>
              <w:t xml:space="preserve">    </w:t>
            </w:r>
            <w:r>
              <w:rPr>
                <w:lang w:val="en-US"/>
              </w:rPr>
              <w:t>V</w:t>
            </w:r>
          </w:p>
        </w:tc>
        <w:tc>
          <w:tcPr>
            <w:tcW w:w="815" w:type="dxa"/>
          </w:tcPr>
          <w:p w:rsidR="008A3CD2" w:rsidRDefault="008A3CD2">
            <w:pPr>
              <w:pStyle w:val="a4"/>
              <w:ind w:firstLine="0"/>
              <w:jc w:val="both"/>
              <w:rPr>
                <w:lang w:val="en-US"/>
              </w:rPr>
            </w:pPr>
            <w:r>
              <w:rPr>
                <w:lang w:val="en-US"/>
              </w:rPr>
              <w:t xml:space="preserve">    L</w:t>
            </w:r>
          </w:p>
        </w:tc>
        <w:tc>
          <w:tcPr>
            <w:tcW w:w="815" w:type="dxa"/>
          </w:tcPr>
          <w:p w:rsidR="008A3CD2" w:rsidRDefault="008A3CD2">
            <w:pPr>
              <w:pStyle w:val="a4"/>
              <w:ind w:firstLine="0"/>
              <w:jc w:val="both"/>
              <w:rPr>
                <w:lang w:val="en-US"/>
              </w:rPr>
            </w:pPr>
            <w:r>
              <w:rPr>
                <w:lang w:val="en-US"/>
              </w:rPr>
              <w:t xml:space="preserve">    F</w:t>
            </w:r>
          </w:p>
        </w:tc>
        <w:tc>
          <w:tcPr>
            <w:tcW w:w="815" w:type="dxa"/>
          </w:tcPr>
          <w:p w:rsidR="008A3CD2" w:rsidRDefault="008A3CD2">
            <w:pPr>
              <w:pStyle w:val="a4"/>
              <w:ind w:firstLine="0"/>
              <w:jc w:val="both"/>
              <w:rPr>
                <w:lang w:val="en-US"/>
              </w:rPr>
            </w:pPr>
            <w:r>
              <w:rPr>
                <w:lang w:val="en-US"/>
              </w:rPr>
              <w:t xml:space="preserve">    M</w:t>
            </w:r>
          </w:p>
        </w:tc>
        <w:tc>
          <w:tcPr>
            <w:tcW w:w="815" w:type="dxa"/>
          </w:tcPr>
          <w:p w:rsidR="008A3CD2" w:rsidRDefault="008A3CD2">
            <w:pPr>
              <w:pStyle w:val="a4"/>
              <w:ind w:firstLine="0"/>
              <w:jc w:val="both"/>
              <w:rPr>
                <w:lang w:val="en-US"/>
              </w:rPr>
            </w:pPr>
            <w:r>
              <w:rPr>
                <w:lang w:val="en-US"/>
              </w:rPr>
              <w:t xml:space="preserve">    S</w:t>
            </w:r>
          </w:p>
        </w:tc>
      </w:tr>
      <w:tr w:rsidR="008A3CD2">
        <w:trPr>
          <w:trHeight w:val="342"/>
        </w:trPr>
        <w:tc>
          <w:tcPr>
            <w:tcW w:w="815" w:type="dxa"/>
          </w:tcPr>
          <w:p w:rsidR="008A3CD2" w:rsidRDefault="008A3CD2">
            <w:pPr>
              <w:pStyle w:val="a4"/>
              <w:ind w:firstLine="0"/>
              <w:jc w:val="both"/>
              <w:rPr>
                <w:lang w:val="en-US"/>
              </w:rPr>
            </w:pPr>
            <w:r>
              <w:rPr>
                <w:lang w:val="en-US"/>
              </w:rPr>
              <w:t xml:space="preserve">   V</w:t>
            </w:r>
          </w:p>
        </w:tc>
        <w:tc>
          <w:tcPr>
            <w:tcW w:w="815" w:type="dxa"/>
            <w:shd w:val="pct15" w:color="auto" w:fill="FFFFFF"/>
          </w:tcPr>
          <w:p w:rsidR="008A3CD2" w:rsidRDefault="008A3CD2">
            <w:pPr>
              <w:pStyle w:val="a4"/>
              <w:ind w:firstLine="0"/>
              <w:jc w:val="both"/>
              <w:rPr>
                <w:color w:val="FF0000"/>
                <w:lang w:val="en-US"/>
              </w:rPr>
            </w:pPr>
          </w:p>
        </w:tc>
        <w:tc>
          <w:tcPr>
            <w:tcW w:w="815" w:type="dxa"/>
            <w:tcBorders>
              <w:bottom w:val="nil"/>
            </w:tcBorders>
          </w:tcPr>
          <w:p w:rsidR="008A3CD2" w:rsidRDefault="008A3CD2">
            <w:pPr>
              <w:pStyle w:val="a4"/>
              <w:ind w:firstLine="0"/>
              <w:jc w:val="both"/>
              <w:rPr>
                <w:lang w:val="en-US"/>
              </w:rPr>
            </w:pPr>
            <w:r>
              <w:rPr>
                <w:lang w:val="en-US"/>
              </w:rPr>
              <w:t xml:space="preserve">  L/V</w:t>
            </w:r>
          </w:p>
        </w:tc>
        <w:tc>
          <w:tcPr>
            <w:tcW w:w="815" w:type="dxa"/>
          </w:tcPr>
          <w:p w:rsidR="008A3CD2" w:rsidRDefault="008A3CD2">
            <w:pPr>
              <w:pStyle w:val="a4"/>
              <w:ind w:firstLine="0"/>
              <w:jc w:val="both"/>
              <w:rPr>
                <w:lang w:val="en-US"/>
              </w:rPr>
            </w:pPr>
            <w:r>
              <w:rPr>
                <w:lang w:val="en-US"/>
              </w:rPr>
              <w:t xml:space="preserve">  F/V</w:t>
            </w:r>
          </w:p>
        </w:tc>
        <w:tc>
          <w:tcPr>
            <w:tcW w:w="815" w:type="dxa"/>
          </w:tcPr>
          <w:p w:rsidR="008A3CD2" w:rsidRDefault="008A3CD2">
            <w:pPr>
              <w:pStyle w:val="a4"/>
              <w:ind w:firstLine="0"/>
              <w:jc w:val="both"/>
              <w:rPr>
                <w:lang w:val="en-US"/>
              </w:rPr>
            </w:pPr>
            <w:r>
              <w:rPr>
                <w:lang w:val="en-US"/>
              </w:rPr>
              <w:t xml:space="preserve"> M/V</w:t>
            </w:r>
          </w:p>
        </w:tc>
        <w:tc>
          <w:tcPr>
            <w:tcW w:w="815" w:type="dxa"/>
          </w:tcPr>
          <w:p w:rsidR="008A3CD2" w:rsidRDefault="008A3CD2">
            <w:pPr>
              <w:pStyle w:val="a4"/>
              <w:ind w:firstLine="0"/>
              <w:jc w:val="both"/>
              <w:rPr>
                <w:lang w:val="en-US"/>
              </w:rPr>
            </w:pPr>
            <w:r>
              <w:rPr>
                <w:lang w:val="en-US"/>
              </w:rPr>
              <w:t xml:space="preserve">  V-S</w:t>
            </w:r>
          </w:p>
        </w:tc>
      </w:tr>
      <w:tr w:rsidR="008A3CD2">
        <w:trPr>
          <w:trHeight w:val="342"/>
        </w:trPr>
        <w:tc>
          <w:tcPr>
            <w:tcW w:w="815" w:type="dxa"/>
          </w:tcPr>
          <w:p w:rsidR="008A3CD2" w:rsidRDefault="008A3CD2">
            <w:pPr>
              <w:pStyle w:val="a4"/>
              <w:ind w:firstLine="0"/>
              <w:jc w:val="both"/>
              <w:rPr>
                <w:lang w:val="en-US"/>
              </w:rPr>
            </w:pPr>
            <w:r>
              <w:rPr>
                <w:lang w:val="en-US"/>
              </w:rPr>
              <w:t xml:space="preserve">    L</w:t>
            </w:r>
          </w:p>
        </w:tc>
        <w:tc>
          <w:tcPr>
            <w:tcW w:w="815" w:type="dxa"/>
          </w:tcPr>
          <w:p w:rsidR="008A3CD2" w:rsidRDefault="008A3CD2">
            <w:pPr>
              <w:pStyle w:val="a4"/>
              <w:ind w:firstLine="0"/>
              <w:jc w:val="both"/>
              <w:rPr>
                <w:lang w:val="en-US"/>
              </w:rPr>
            </w:pPr>
            <w:r>
              <w:rPr>
                <w:lang w:val="en-US"/>
              </w:rPr>
              <w:t xml:space="preserve">  V/L</w:t>
            </w:r>
          </w:p>
        </w:tc>
        <w:tc>
          <w:tcPr>
            <w:tcW w:w="815" w:type="dxa"/>
            <w:shd w:val="pct15" w:color="auto" w:fill="FFFFFF"/>
          </w:tcPr>
          <w:p w:rsidR="008A3CD2" w:rsidRDefault="008A3CD2">
            <w:pPr>
              <w:pStyle w:val="a4"/>
              <w:ind w:firstLine="0"/>
              <w:jc w:val="both"/>
              <w:rPr>
                <w:lang w:val="en-US"/>
              </w:rPr>
            </w:pPr>
          </w:p>
        </w:tc>
        <w:tc>
          <w:tcPr>
            <w:tcW w:w="815" w:type="dxa"/>
            <w:tcBorders>
              <w:bottom w:val="nil"/>
            </w:tcBorders>
          </w:tcPr>
          <w:p w:rsidR="008A3CD2" w:rsidRDefault="008A3CD2">
            <w:pPr>
              <w:pStyle w:val="a4"/>
              <w:ind w:firstLine="0"/>
              <w:jc w:val="both"/>
              <w:rPr>
                <w:lang w:val="en-US"/>
              </w:rPr>
            </w:pPr>
          </w:p>
        </w:tc>
        <w:tc>
          <w:tcPr>
            <w:tcW w:w="815" w:type="dxa"/>
          </w:tcPr>
          <w:p w:rsidR="008A3CD2" w:rsidRDefault="008A3CD2">
            <w:pPr>
              <w:pStyle w:val="a4"/>
              <w:ind w:firstLine="0"/>
              <w:jc w:val="both"/>
              <w:rPr>
                <w:lang w:val="en-US"/>
              </w:rPr>
            </w:pPr>
          </w:p>
        </w:tc>
        <w:tc>
          <w:tcPr>
            <w:tcW w:w="815" w:type="dxa"/>
          </w:tcPr>
          <w:p w:rsidR="008A3CD2" w:rsidRDefault="008A3CD2">
            <w:pPr>
              <w:pStyle w:val="a4"/>
              <w:ind w:firstLine="0"/>
              <w:jc w:val="both"/>
              <w:rPr>
                <w:lang w:val="en-US"/>
              </w:rPr>
            </w:pPr>
          </w:p>
        </w:tc>
      </w:tr>
      <w:tr w:rsidR="008A3CD2">
        <w:trPr>
          <w:trHeight w:val="342"/>
        </w:trPr>
        <w:tc>
          <w:tcPr>
            <w:tcW w:w="815" w:type="dxa"/>
          </w:tcPr>
          <w:p w:rsidR="008A3CD2" w:rsidRDefault="008A3CD2">
            <w:pPr>
              <w:pStyle w:val="a4"/>
              <w:ind w:firstLine="0"/>
              <w:jc w:val="both"/>
              <w:rPr>
                <w:lang w:val="en-US"/>
              </w:rPr>
            </w:pPr>
            <w:r>
              <w:rPr>
                <w:lang w:val="en-US"/>
              </w:rPr>
              <w:t xml:space="preserve">    F</w:t>
            </w:r>
          </w:p>
        </w:tc>
        <w:tc>
          <w:tcPr>
            <w:tcW w:w="815" w:type="dxa"/>
          </w:tcPr>
          <w:p w:rsidR="008A3CD2" w:rsidRDefault="008A3CD2">
            <w:pPr>
              <w:pStyle w:val="a4"/>
              <w:ind w:firstLine="0"/>
              <w:jc w:val="both"/>
              <w:rPr>
                <w:lang w:val="en-US"/>
              </w:rPr>
            </w:pPr>
            <w:r>
              <w:rPr>
                <w:lang w:val="en-US"/>
              </w:rPr>
              <w:t xml:space="preserve">  V/F</w:t>
            </w:r>
          </w:p>
        </w:tc>
        <w:tc>
          <w:tcPr>
            <w:tcW w:w="815" w:type="dxa"/>
          </w:tcPr>
          <w:p w:rsidR="008A3CD2" w:rsidRDefault="008A3CD2">
            <w:pPr>
              <w:pStyle w:val="a4"/>
              <w:ind w:firstLine="0"/>
              <w:jc w:val="both"/>
              <w:rPr>
                <w:lang w:val="en-US"/>
              </w:rPr>
            </w:pPr>
          </w:p>
        </w:tc>
        <w:tc>
          <w:tcPr>
            <w:tcW w:w="815" w:type="dxa"/>
            <w:shd w:val="pct15" w:color="auto" w:fill="FFFFFF"/>
          </w:tcPr>
          <w:p w:rsidR="008A3CD2" w:rsidRDefault="008A3CD2">
            <w:pPr>
              <w:pStyle w:val="a4"/>
              <w:ind w:firstLine="0"/>
              <w:jc w:val="both"/>
              <w:rPr>
                <w:lang w:val="en-US"/>
              </w:rPr>
            </w:pPr>
          </w:p>
        </w:tc>
        <w:tc>
          <w:tcPr>
            <w:tcW w:w="815" w:type="dxa"/>
            <w:tcBorders>
              <w:bottom w:val="nil"/>
            </w:tcBorders>
          </w:tcPr>
          <w:p w:rsidR="008A3CD2" w:rsidRDefault="008A3CD2">
            <w:pPr>
              <w:pStyle w:val="a4"/>
              <w:ind w:firstLine="0"/>
              <w:jc w:val="both"/>
              <w:rPr>
                <w:lang w:val="en-US"/>
              </w:rPr>
            </w:pPr>
          </w:p>
        </w:tc>
        <w:tc>
          <w:tcPr>
            <w:tcW w:w="815" w:type="dxa"/>
          </w:tcPr>
          <w:p w:rsidR="008A3CD2" w:rsidRDefault="008A3CD2">
            <w:pPr>
              <w:pStyle w:val="a4"/>
              <w:ind w:firstLine="0"/>
              <w:jc w:val="both"/>
              <w:rPr>
                <w:lang w:val="en-US"/>
              </w:rPr>
            </w:pPr>
          </w:p>
        </w:tc>
      </w:tr>
      <w:tr w:rsidR="008A3CD2">
        <w:trPr>
          <w:trHeight w:val="342"/>
        </w:trPr>
        <w:tc>
          <w:tcPr>
            <w:tcW w:w="815" w:type="dxa"/>
          </w:tcPr>
          <w:p w:rsidR="008A3CD2" w:rsidRDefault="008A3CD2">
            <w:pPr>
              <w:pStyle w:val="a4"/>
              <w:ind w:firstLine="0"/>
              <w:jc w:val="both"/>
              <w:rPr>
                <w:lang w:val="en-US"/>
              </w:rPr>
            </w:pPr>
            <w:r>
              <w:rPr>
                <w:lang w:val="en-US"/>
              </w:rPr>
              <w:t xml:space="preserve">    M</w:t>
            </w:r>
          </w:p>
        </w:tc>
        <w:tc>
          <w:tcPr>
            <w:tcW w:w="815" w:type="dxa"/>
          </w:tcPr>
          <w:p w:rsidR="008A3CD2" w:rsidRDefault="008A3CD2">
            <w:pPr>
              <w:pStyle w:val="a4"/>
              <w:ind w:firstLine="0"/>
              <w:jc w:val="both"/>
              <w:rPr>
                <w:lang w:val="en-US"/>
              </w:rPr>
            </w:pPr>
            <w:r>
              <w:rPr>
                <w:lang w:val="en-US"/>
              </w:rPr>
              <w:t xml:space="preserve">  V/M</w:t>
            </w:r>
          </w:p>
        </w:tc>
        <w:tc>
          <w:tcPr>
            <w:tcW w:w="815" w:type="dxa"/>
          </w:tcPr>
          <w:p w:rsidR="008A3CD2" w:rsidRDefault="008A3CD2">
            <w:pPr>
              <w:pStyle w:val="a4"/>
              <w:ind w:firstLine="0"/>
              <w:jc w:val="both"/>
              <w:rPr>
                <w:lang w:val="en-US"/>
              </w:rPr>
            </w:pPr>
          </w:p>
        </w:tc>
        <w:tc>
          <w:tcPr>
            <w:tcW w:w="815" w:type="dxa"/>
          </w:tcPr>
          <w:p w:rsidR="008A3CD2" w:rsidRDefault="008A3CD2">
            <w:pPr>
              <w:pStyle w:val="a4"/>
              <w:ind w:firstLine="0"/>
              <w:jc w:val="both"/>
              <w:rPr>
                <w:lang w:val="en-US"/>
              </w:rPr>
            </w:pPr>
          </w:p>
        </w:tc>
        <w:tc>
          <w:tcPr>
            <w:tcW w:w="815" w:type="dxa"/>
            <w:shd w:val="pct15" w:color="auto" w:fill="FFFFFF"/>
          </w:tcPr>
          <w:p w:rsidR="008A3CD2" w:rsidRDefault="008A3CD2">
            <w:pPr>
              <w:pStyle w:val="a4"/>
              <w:ind w:firstLine="0"/>
              <w:jc w:val="both"/>
              <w:rPr>
                <w:lang w:val="en-US"/>
              </w:rPr>
            </w:pPr>
          </w:p>
        </w:tc>
        <w:tc>
          <w:tcPr>
            <w:tcW w:w="815" w:type="dxa"/>
            <w:tcBorders>
              <w:bottom w:val="nil"/>
            </w:tcBorders>
          </w:tcPr>
          <w:p w:rsidR="008A3CD2" w:rsidRDefault="008A3CD2">
            <w:pPr>
              <w:pStyle w:val="a4"/>
              <w:ind w:firstLine="0"/>
              <w:jc w:val="both"/>
              <w:rPr>
                <w:lang w:val="en-US"/>
              </w:rPr>
            </w:pPr>
          </w:p>
        </w:tc>
      </w:tr>
      <w:tr w:rsidR="008A3CD2">
        <w:trPr>
          <w:trHeight w:val="342"/>
        </w:trPr>
        <w:tc>
          <w:tcPr>
            <w:tcW w:w="815" w:type="dxa"/>
          </w:tcPr>
          <w:p w:rsidR="008A3CD2" w:rsidRDefault="008A3CD2">
            <w:pPr>
              <w:pStyle w:val="a4"/>
              <w:ind w:firstLine="0"/>
              <w:jc w:val="both"/>
              <w:rPr>
                <w:lang w:val="en-US"/>
              </w:rPr>
            </w:pPr>
            <w:r>
              <w:rPr>
                <w:lang w:val="en-US"/>
              </w:rPr>
              <w:t xml:space="preserve">    S</w:t>
            </w:r>
          </w:p>
        </w:tc>
        <w:tc>
          <w:tcPr>
            <w:tcW w:w="815" w:type="dxa"/>
          </w:tcPr>
          <w:p w:rsidR="008A3CD2" w:rsidRDefault="008A3CD2">
            <w:pPr>
              <w:pStyle w:val="a4"/>
              <w:ind w:firstLine="0"/>
              <w:jc w:val="both"/>
              <w:rPr>
                <w:lang w:val="en-US"/>
              </w:rPr>
            </w:pPr>
            <w:r>
              <w:rPr>
                <w:lang w:val="en-US"/>
              </w:rPr>
              <w:t xml:space="preserve">  V-S</w:t>
            </w:r>
          </w:p>
        </w:tc>
        <w:tc>
          <w:tcPr>
            <w:tcW w:w="815" w:type="dxa"/>
          </w:tcPr>
          <w:p w:rsidR="008A3CD2" w:rsidRDefault="008A3CD2">
            <w:pPr>
              <w:pStyle w:val="a4"/>
              <w:ind w:firstLine="0"/>
              <w:jc w:val="both"/>
              <w:rPr>
                <w:lang w:val="en-US"/>
              </w:rPr>
            </w:pPr>
          </w:p>
        </w:tc>
        <w:tc>
          <w:tcPr>
            <w:tcW w:w="815" w:type="dxa"/>
          </w:tcPr>
          <w:p w:rsidR="008A3CD2" w:rsidRDefault="008A3CD2">
            <w:pPr>
              <w:pStyle w:val="a4"/>
              <w:ind w:firstLine="0"/>
              <w:jc w:val="both"/>
              <w:rPr>
                <w:lang w:val="en-US"/>
              </w:rPr>
            </w:pPr>
          </w:p>
        </w:tc>
        <w:tc>
          <w:tcPr>
            <w:tcW w:w="815" w:type="dxa"/>
          </w:tcPr>
          <w:p w:rsidR="008A3CD2" w:rsidRDefault="008A3CD2">
            <w:pPr>
              <w:pStyle w:val="a4"/>
              <w:ind w:firstLine="0"/>
              <w:jc w:val="both"/>
              <w:rPr>
                <w:lang w:val="en-US"/>
              </w:rPr>
            </w:pPr>
          </w:p>
        </w:tc>
        <w:tc>
          <w:tcPr>
            <w:tcW w:w="815" w:type="dxa"/>
            <w:shd w:val="pct15" w:color="auto" w:fill="FFFFFF"/>
          </w:tcPr>
          <w:p w:rsidR="008A3CD2" w:rsidRDefault="008A3CD2">
            <w:pPr>
              <w:pStyle w:val="a4"/>
              <w:ind w:firstLine="0"/>
              <w:jc w:val="both"/>
              <w:rPr>
                <w:lang w:val="en-US"/>
              </w:rPr>
            </w:pPr>
          </w:p>
        </w:tc>
      </w:tr>
    </w:tbl>
    <w:p w:rsidR="008A3CD2" w:rsidRDefault="008A3CD2">
      <w:pPr>
        <w:pStyle w:val="a4"/>
        <w:jc w:val="both"/>
      </w:pPr>
    </w:p>
    <w:p w:rsidR="008A3CD2" w:rsidRDefault="008A3CD2">
      <w:pPr>
        <w:pStyle w:val="a4"/>
        <w:jc w:val="both"/>
      </w:pPr>
      <w:r>
        <w:t>V – общий объем валовой продукции;</w:t>
      </w:r>
    </w:p>
    <w:p w:rsidR="008A3CD2" w:rsidRDefault="008A3CD2">
      <w:pPr>
        <w:pStyle w:val="a4"/>
        <w:jc w:val="both"/>
      </w:pPr>
      <w:r>
        <w:t>L – средняя численность работников;</w:t>
      </w:r>
    </w:p>
    <w:p w:rsidR="008A3CD2" w:rsidRDefault="008A3CD2">
      <w:pPr>
        <w:pStyle w:val="a4"/>
        <w:jc w:val="both"/>
      </w:pPr>
      <w:r>
        <w:t>F – средняя годовая стоимость основных производственных фондов;</w:t>
      </w:r>
    </w:p>
    <w:p w:rsidR="008A3CD2" w:rsidRDefault="008A3CD2">
      <w:pPr>
        <w:pStyle w:val="a4"/>
        <w:jc w:val="both"/>
      </w:pPr>
      <w:r>
        <w:t>M – текущие материальные затраты на производство продукции;</w:t>
      </w:r>
    </w:p>
    <w:p w:rsidR="008A3CD2" w:rsidRDefault="008A3CD2">
      <w:pPr>
        <w:pStyle w:val="a4"/>
        <w:jc w:val="both"/>
      </w:pPr>
      <w:r>
        <w:t>S – себестоимость продукции;</w:t>
      </w:r>
    </w:p>
    <w:p w:rsidR="008A3CD2" w:rsidRDefault="008A3CD2">
      <w:pPr>
        <w:pStyle w:val="a4"/>
        <w:jc w:val="both"/>
      </w:pPr>
      <w:r>
        <w:t>L/V – трудоемкость производимой продукции, показывает, сколько единиц живого труда требуется для изготовления единичной продукции;</w:t>
      </w:r>
    </w:p>
    <w:p w:rsidR="008A3CD2" w:rsidRDefault="008A3CD2">
      <w:pPr>
        <w:pStyle w:val="a4"/>
        <w:jc w:val="both"/>
      </w:pPr>
      <w:r>
        <w:t>V/L – выражает объем произведенной продукции на единицу числа занятых;</w:t>
      </w:r>
    </w:p>
    <w:p w:rsidR="008A3CD2" w:rsidRDefault="008A3CD2">
      <w:pPr>
        <w:pStyle w:val="a4"/>
        <w:jc w:val="both"/>
      </w:pPr>
      <w:r>
        <w:t>V/F – показывает эффективность использования основных производственных фондов, называется фондоотдачей;</w:t>
      </w:r>
    </w:p>
    <w:p w:rsidR="008A3CD2" w:rsidRDefault="008A3CD2">
      <w:pPr>
        <w:pStyle w:val="a4"/>
        <w:jc w:val="both"/>
      </w:pPr>
      <w:r>
        <w:t>F/V – фондоемкость;</w:t>
      </w:r>
    </w:p>
    <w:p w:rsidR="008A3CD2" w:rsidRDefault="008A3CD2">
      <w:pPr>
        <w:pStyle w:val="a4"/>
        <w:jc w:val="both"/>
      </w:pPr>
      <w:r>
        <w:t>V/M – показывает эффективность использования материальных затрат, называется материалоотдачей;</w:t>
      </w:r>
    </w:p>
    <w:p w:rsidR="008A3CD2" w:rsidRDefault="008A3CD2">
      <w:pPr>
        <w:pStyle w:val="a4"/>
        <w:jc w:val="both"/>
      </w:pPr>
      <w:r>
        <w:t>M/V – материалоемкость;</w:t>
      </w:r>
    </w:p>
    <w:p w:rsidR="008A3CD2" w:rsidRDefault="008A3CD2">
      <w:pPr>
        <w:pStyle w:val="a4"/>
        <w:jc w:val="both"/>
      </w:pPr>
      <w:r>
        <w:t xml:space="preserve">V-S – показывает, как работает предприятие, если себестоимость S </w:t>
      </w:r>
      <w:r>
        <w:sym w:font="Symbol" w:char="F03E"/>
      </w:r>
      <w:r>
        <w:t xml:space="preserve"> V, то убыток; если S =V, то самоокупаемость; если S </w:t>
      </w:r>
      <w:r>
        <w:sym w:font="Symbol" w:char="F03C"/>
      </w:r>
      <w:r>
        <w:t xml:space="preserve"> V, то прибыльность.</w:t>
      </w:r>
    </w:p>
    <w:p w:rsidR="008A3CD2" w:rsidRDefault="008A3CD2">
      <w:pPr>
        <w:pStyle w:val="a4"/>
        <w:jc w:val="both"/>
      </w:pPr>
      <w:r>
        <w:t>Соотношения ресурсов на входе и на выходе составляют содержание такого понятия как экономика предприятия. Для экономики предприятия в известной мере безразличны производимый продукт, избрана технология, состав и квалификация рабочей силы. Единственное, что ее интересует, то это соотношение в использовании ресурсов, которая предполагает превышение доходной составляющей над расходной. Это выражается либо в виде абсолютной величины (прибыльность), либо в виде относительной величины (рентабельность). Чтобы этот процесс осуществлялся, предприятие должно осуществить соответствующие функции.</w:t>
      </w:r>
    </w:p>
    <w:p w:rsidR="008A3CD2" w:rsidRDefault="008A3CD2">
      <w:pPr>
        <w:pStyle w:val="a4"/>
        <w:ind w:firstLine="0"/>
        <w:jc w:val="both"/>
      </w:pPr>
    </w:p>
    <w:p w:rsidR="008A3CD2" w:rsidRDefault="008A3CD2">
      <w:pPr>
        <w:pStyle w:val="a4"/>
        <w:jc w:val="both"/>
      </w:pPr>
    </w:p>
    <w:p w:rsidR="008A3CD2" w:rsidRDefault="008A3CD2">
      <w:pPr>
        <w:pStyle w:val="a4"/>
        <w:jc w:val="both"/>
      </w:pPr>
    </w:p>
    <w:p w:rsidR="008A3CD2" w:rsidRDefault="00AE4333">
      <w:pPr>
        <w:pStyle w:val="a4"/>
        <w:jc w:val="both"/>
      </w:pPr>
      <w:r>
        <w:pict>
          <v:line id="_x0000_s1348" style="position:absolute;left:0;text-align:left;flip:x;z-index:251333632" from="116.65pt,9pt" to="260.65pt,9pt" o:allowincell="f"/>
        </w:pict>
      </w:r>
      <w:r>
        <w:pict>
          <v:line id="_x0000_s1347" style="position:absolute;left:0;text-align:left;flip:y;z-index:251332608" from="260.65pt,9pt" to="260.65pt,30.6pt" o:allowincell="f"/>
        </w:pict>
      </w:r>
      <w:r>
        <w:pict>
          <v:line id="_x0000_s1345" style="position:absolute;left:0;text-align:left;z-index:251330560" from="116.65pt,9pt" to="116.65pt,30.6pt" o:allowincell="f"/>
        </w:pict>
      </w:r>
    </w:p>
    <w:p w:rsidR="008A3CD2" w:rsidRDefault="00AE4333">
      <w:pPr>
        <w:pStyle w:val="a4"/>
        <w:jc w:val="both"/>
      </w:pPr>
      <w:r>
        <w:rPr>
          <w:noProof/>
        </w:rPr>
        <w:pict>
          <v:line id="_x0000_s1903" style="position:absolute;left:0;text-align:left;z-index:251895808" from="260.4pt,7.2pt" to="332.4pt,21.6pt" o:allowincell="f">
            <v:stroke endarrow="block"/>
          </v:line>
        </w:pict>
      </w:r>
      <w:r>
        <w:rPr>
          <w:noProof/>
        </w:rPr>
        <w:pict>
          <v:line id="_x0000_s1902" style="position:absolute;left:0;text-align:left;flip:x;z-index:251894784" from="58.8pt,7.2pt" to="116.4pt,28.8pt" o:allowincell="f">
            <v:stroke endarrow="block"/>
          </v:line>
        </w:pict>
      </w:r>
      <w:r w:rsidR="008A3CD2">
        <w:t xml:space="preserve">                            Структура предприятия</w:t>
      </w:r>
    </w:p>
    <w:p w:rsidR="008A3CD2" w:rsidRDefault="00AE4333">
      <w:pPr>
        <w:pStyle w:val="a4"/>
        <w:jc w:val="both"/>
      </w:pPr>
      <w:r>
        <w:pict>
          <v:line id="_x0000_s1350" style="position:absolute;left:0;text-align:left;z-index:251335680" from="224.65pt,3pt" to="239.05pt,24.6pt" o:allowincell="f">
            <v:stroke endarrow="block"/>
          </v:line>
        </w:pict>
      </w:r>
      <w:r>
        <w:pict>
          <v:line id="_x0000_s1349" style="position:absolute;left:0;text-align:left;flip:x;z-index:251334656" from="138.25pt,3pt" to="152.65pt,24.6pt" o:allowincell="f">
            <v:stroke endarrow="block"/>
          </v:line>
        </w:pict>
      </w:r>
      <w:r>
        <w:pict>
          <v:line id="_x0000_s1346" style="position:absolute;left:0;text-align:left;z-index:251331584" from="116.65pt,3pt" to="260.65pt,3pt" o:allowincell="f"/>
        </w:pict>
      </w:r>
    </w:p>
    <w:p w:rsidR="008A3CD2" w:rsidRDefault="008A3CD2">
      <w:pPr>
        <w:pStyle w:val="a4"/>
        <w:jc w:val="both"/>
      </w:pPr>
      <w:r>
        <w:t>1.                          2.                                   3.                              4.</w:t>
      </w:r>
    </w:p>
    <w:p w:rsidR="008A3CD2" w:rsidRDefault="008A3CD2">
      <w:pPr>
        <w:pStyle w:val="a4"/>
        <w:ind w:right="-101" w:firstLine="0"/>
        <w:jc w:val="both"/>
      </w:pPr>
      <w:r>
        <w:t>Подразделения             Вспомога -              Обслуживающие,         Управленческие</w:t>
      </w:r>
    </w:p>
    <w:p w:rsidR="008A3CD2" w:rsidRDefault="008A3CD2">
      <w:pPr>
        <w:pStyle w:val="a4"/>
        <w:ind w:firstLine="0"/>
        <w:jc w:val="both"/>
      </w:pPr>
      <w:r>
        <w:t xml:space="preserve">основного                      тельного                 побочные и                   службы  </w:t>
      </w:r>
    </w:p>
    <w:p w:rsidR="008A3CD2" w:rsidRDefault="008A3CD2">
      <w:pPr>
        <w:pStyle w:val="a4"/>
        <w:ind w:firstLine="0"/>
        <w:jc w:val="both"/>
      </w:pPr>
      <w:r>
        <w:t>производства                                                 подсобные</w:t>
      </w:r>
    </w:p>
    <w:p w:rsidR="008A3CD2" w:rsidRDefault="008A3CD2">
      <w:pPr>
        <w:pStyle w:val="a4"/>
        <w:jc w:val="both"/>
      </w:pPr>
    </w:p>
    <w:p w:rsidR="008A3CD2" w:rsidRDefault="008A3CD2">
      <w:pPr>
        <w:pStyle w:val="a4"/>
        <w:jc w:val="both"/>
      </w:pPr>
      <w:r>
        <w:t>рис.6.2. Структура предприятия.</w:t>
      </w:r>
    </w:p>
    <w:p w:rsidR="008A3CD2" w:rsidRDefault="00AE4333">
      <w:pPr>
        <w:pStyle w:val="a4"/>
        <w:jc w:val="both"/>
      </w:pPr>
      <w:r>
        <w:rPr>
          <w:noProof/>
        </w:rPr>
        <w:pict>
          <v:shape id="_x0000_s1904" type="#_x0000_t202" style="position:absolute;left:0;text-align:left;margin-left:37.2pt;margin-top:12pt;width:4in;height:28.8pt;z-index:251896832" o:allowincell="f">
            <v:textbox style="mso-next-textbox:#_x0000_s1904">
              <w:txbxContent>
                <w:p w:rsidR="008A3CD2" w:rsidRDefault="008A3CD2">
                  <w:pPr>
                    <w:pStyle w:val="8"/>
                  </w:pPr>
                  <w:ins w:id="88" w:author="PB Customer" w:date="2001-06-21T12:59:00Z">
                    <w:r>
                      <w:t>Процессы, осуществля</w:t>
                    </w:r>
                  </w:ins>
                  <w:r>
                    <w:t>емые на предприятии</w:t>
                  </w:r>
                </w:p>
              </w:txbxContent>
            </v:textbox>
          </v:shape>
        </w:pict>
      </w:r>
    </w:p>
    <w:p w:rsidR="008A3CD2" w:rsidRDefault="008A3CD2">
      <w:pPr>
        <w:pStyle w:val="a4"/>
        <w:ind w:firstLine="0"/>
        <w:jc w:val="both"/>
      </w:pPr>
    </w:p>
    <w:p w:rsidR="008A3CD2" w:rsidRDefault="00AE4333">
      <w:pPr>
        <w:pStyle w:val="a4"/>
        <w:jc w:val="both"/>
      </w:pPr>
      <w:r>
        <w:pict>
          <v:line id="_x0000_s1369" style="position:absolute;left:0;text-align:left;z-index:251355136" from="325.2pt,13.2pt" to="347.05pt,36.6pt" o:allowincell="f"/>
        </w:pict>
      </w:r>
      <w:r w:rsidR="008A3CD2">
        <w:t xml:space="preserve">                                                                                               (конкретно в каж-</w:t>
      </w:r>
    </w:p>
    <w:p w:rsidR="008A3CD2" w:rsidRDefault="00AE4333">
      <w:pPr>
        <w:pStyle w:val="a4"/>
        <w:jc w:val="both"/>
      </w:pPr>
      <w:r>
        <w:rPr>
          <w:noProof/>
          <w:sz w:val="20"/>
        </w:rPr>
        <w:pict>
          <v:line id="_x0000_s1932" style="position:absolute;left:0;text-align:left;z-index:251923456" from="322.05pt,3.8pt" to="430.05pt,48.8pt" o:allowincell="f">
            <v:stroke endarrow="block"/>
          </v:line>
        </w:pict>
      </w:r>
      <w:r>
        <w:pict>
          <v:line id="_x0000_s1367" style="position:absolute;left:0;text-align:left;z-index:251353088" from="289.45pt,1.2pt" to="289.45pt,44.4pt" o:allowincell="f"/>
        </w:pict>
      </w:r>
      <w:r>
        <w:pict>
          <v:line id="_x0000_s1362" style="position:absolute;left:0;text-align:left;z-index:251347968" from="195.85pt,1.2pt" to="217.45pt,51.6pt" o:allowincell="f"/>
        </w:pict>
      </w:r>
      <w:r>
        <w:pict>
          <v:line id="_x0000_s1361" style="position:absolute;left:0;text-align:left;flip:y;z-index:251346944" from="66.25pt,1.2pt" to="95.05pt,73.2pt" o:allowincell="f"/>
        </w:pict>
      </w:r>
      <w:r>
        <w:pict>
          <v:line id="_x0000_s1358" style="position:absolute;left:0;text-align:left;z-index:251343872" from="109.45pt,1.2pt" to="109.45pt,123.6pt" o:allowincell="f">
            <v:stroke endarrow="block"/>
          </v:line>
        </w:pict>
      </w:r>
      <w:r>
        <w:pict>
          <v:line id="_x0000_s1357" style="position:absolute;left:0;text-align:left;z-index:251342848" from="303.85pt,1.2pt" to="325.45pt,80.4pt" o:allowincell="f">
            <v:stroke endarrow="block"/>
          </v:line>
        </w:pict>
      </w:r>
      <w:r>
        <w:pict>
          <v:line id="_x0000_s1356" style="position:absolute;left:0;text-align:left;flip:x;z-index:251341824" from="217.45pt,1.2pt" to="224.65pt,80.4pt" o:allowincell="f">
            <v:stroke endarrow="block"/>
          </v:line>
        </w:pict>
      </w:r>
      <w:r>
        <w:pict>
          <v:line id="_x0000_s1355" style="position:absolute;left:0;text-align:left;flip:x;z-index:251340800" from="87.85pt,1.2pt" to="102.25pt,80.4pt" o:allowincell="f">
            <v:stroke endarrow="block"/>
          </v:line>
        </w:pict>
      </w:r>
      <w:r>
        <w:pict>
          <v:line id="_x0000_s1354" style="position:absolute;left:0;text-align:left;z-index:251339776" from="311.05pt,1.2pt" to="354.25pt,37.2pt" o:allowincell="f">
            <v:stroke endarrow="block"/>
          </v:line>
        </w:pict>
      </w:r>
      <w:r>
        <w:pict>
          <v:line id="_x0000_s1353" style="position:absolute;left:0;text-align:left;z-index:251338752" from="267.85pt,1.2pt" to="267.85pt,37.2pt" o:allowincell="f">
            <v:stroke endarrow="block"/>
          </v:line>
        </w:pict>
      </w:r>
      <w:r>
        <w:pict>
          <v:line id="_x0000_s1352" style="position:absolute;left:0;text-align:left;z-index:251337728" from="152.65pt,1.2pt" to="152.65pt,37.2pt" o:allowincell="f">
            <v:stroke endarrow="block"/>
          </v:line>
        </w:pict>
      </w:r>
      <w:r>
        <w:pict>
          <v:line id="_x0000_s1351" style="position:absolute;left:0;text-align:left;flip:x;z-index:251336704" from="37.45pt,1.2pt" to="80.65pt,37.2pt" o:allowincell="f">
            <v:stroke endarrow="block"/>
          </v:line>
        </w:pict>
      </w:r>
      <w:r w:rsidR="008A3CD2">
        <w:t xml:space="preserve">                                                                                                  дой отрасли)</w:t>
      </w:r>
    </w:p>
    <w:p w:rsidR="008A3CD2" w:rsidRDefault="00AE4333">
      <w:pPr>
        <w:pStyle w:val="a4"/>
        <w:jc w:val="both"/>
      </w:pPr>
      <w:r>
        <w:pict>
          <v:line id="_x0000_s1370" style="position:absolute;left:0;text-align:left;z-index:251356160" from="347.05pt,9pt" to="419.05pt,45pt" o:allowincell="f"/>
        </w:pict>
      </w:r>
    </w:p>
    <w:p w:rsidR="008A3CD2" w:rsidRDefault="008A3CD2">
      <w:pPr>
        <w:pStyle w:val="a4"/>
        <w:ind w:firstLine="567"/>
        <w:jc w:val="both"/>
      </w:pPr>
      <w:r>
        <w:t xml:space="preserve">1.                                2.                                      3.                     4.                                 </w:t>
      </w:r>
    </w:p>
    <w:p w:rsidR="008A3CD2" w:rsidRDefault="00AE4333">
      <w:pPr>
        <w:pStyle w:val="a4"/>
        <w:ind w:right="-709" w:firstLine="0"/>
        <w:jc w:val="both"/>
      </w:pPr>
      <w:r>
        <w:pict>
          <v:line id="_x0000_s1368" style="position:absolute;left:0;text-align:left;z-index:251354112" from="289.45pt,10.2pt" to="289.45pt,82.2pt" o:allowincell="f">
            <v:stroke endarrow="block"/>
          </v:line>
        </w:pict>
      </w:r>
      <w:r>
        <w:pict>
          <v:line id="_x0000_s1363" style="position:absolute;left:0;text-align:left;flip:x;z-index:251348992" from="203.05pt,10.2pt" to="217.45pt,39pt" o:allowincell="f"/>
        </w:pict>
      </w:r>
      <w:r w:rsidR="008A3CD2">
        <w:t>научные                        проектирование и           изготовление        ремонт и                  13.</w:t>
      </w:r>
    </w:p>
    <w:p w:rsidR="008A3CD2" w:rsidRDefault="00AE4333">
      <w:pPr>
        <w:pStyle w:val="a4"/>
        <w:ind w:right="-849" w:firstLine="0"/>
        <w:jc w:val="both"/>
      </w:pPr>
      <w:r>
        <w:pict>
          <v:line id="_x0000_s1371" style="position:absolute;left:0;text-align:left;flip:x;z-index:251357184" from="404.65pt,3.6pt" to="419.05pt,68.4pt" o:allowincell="f">
            <v:stroke endarrow="block"/>
          </v:line>
        </w:pict>
      </w:r>
      <w:r w:rsidR="008A3CD2">
        <w:t>исследования               конструирование                                           моделирование     профилактика</w:t>
      </w:r>
    </w:p>
    <w:p w:rsidR="008A3CD2" w:rsidRDefault="00AE4333">
      <w:pPr>
        <w:pStyle w:val="a4"/>
        <w:tabs>
          <w:tab w:val="left" w:pos="8420"/>
        </w:tabs>
        <w:ind w:right="-849"/>
        <w:jc w:val="both"/>
      </w:pPr>
      <w:r>
        <w:pict>
          <v:line id="_x0000_s1365" style="position:absolute;left:0;text-align:left;z-index:251351040" from="159.85pt,11.4pt" to="167.05pt,47.4pt" o:allowincell="f"/>
        </w:pict>
      </w:r>
      <w:r>
        <w:pict>
          <v:line id="_x0000_s1364" style="position:absolute;left:0;text-align:left;flip:x;z-index:251350016" from="159.85pt,11.4pt" to="203.05pt,11.4pt" o:allowincell="f"/>
        </w:pict>
      </w:r>
      <w:r>
        <w:pict>
          <v:line id="_x0000_s1360" style="position:absolute;left:0;text-align:left;flip:y;z-index:251345920" from="44.65pt,4.2pt" to="66.25pt,11.4pt" o:allowincell="f"/>
        </w:pict>
      </w:r>
      <w:r>
        <w:pict>
          <v:line id="_x0000_s1359" style="position:absolute;left:0;text-align:left;flip:x;z-index:251344896" from="30.25pt,11.4pt" to="44.65pt,54.6pt" o:allowincell="f">
            <v:stroke endarrow="block"/>
          </v:line>
        </w:pict>
      </w:r>
      <w:r w:rsidR="008A3CD2">
        <w:t xml:space="preserve">          7.                                               5.                                  6.</w:t>
      </w:r>
      <w:r w:rsidR="008A3CD2">
        <w:tab/>
        <w:t>безопасности</w:t>
      </w:r>
    </w:p>
    <w:p w:rsidR="008A3CD2" w:rsidRDefault="008A3CD2">
      <w:pPr>
        <w:pStyle w:val="a4"/>
        <w:jc w:val="both"/>
      </w:pPr>
      <w:r>
        <w:t xml:space="preserve">    хранение                      контроль и профил.           обслуживание</w:t>
      </w:r>
    </w:p>
    <w:p w:rsidR="008A3CD2" w:rsidRDefault="008A3CD2">
      <w:pPr>
        <w:pStyle w:val="a4"/>
        <w:jc w:val="both"/>
      </w:pPr>
      <w:r>
        <w:t xml:space="preserve">                                            недостатков</w:t>
      </w:r>
    </w:p>
    <w:p w:rsidR="008A3CD2" w:rsidRDefault="00AE4333">
      <w:pPr>
        <w:pStyle w:val="a4"/>
        <w:ind w:firstLine="284"/>
        <w:jc w:val="both"/>
      </w:pPr>
      <w:r>
        <w:pict>
          <v:line id="_x0000_s1366" style="position:absolute;left:0;text-align:left;z-index:251352064" from="167.05pt,6pt" to="181.45pt,13.2pt" o:allowincell="f">
            <v:stroke endarrow="block"/>
          </v:line>
        </w:pict>
      </w:r>
      <w:r w:rsidR="008A3CD2">
        <w:t xml:space="preserve">8.                         9.                          10.                                 11.                        12.        </w:t>
      </w:r>
    </w:p>
    <w:p w:rsidR="008A3CD2" w:rsidRDefault="008A3CD2">
      <w:pPr>
        <w:pStyle w:val="a4"/>
        <w:ind w:right="-809" w:firstLine="0"/>
        <w:jc w:val="both"/>
      </w:pPr>
      <w:r>
        <w:t xml:space="preserve">транспорти-        утилизация         восстановление       консервация        очистка и   </w:t>
      </w:r>
    </w:p>
    <w:p w:rsidR="008A3CD2" w:rsidRDefault="008A3CD2">
      <w:pPr>
        <w:pStyle w:val="a4"/>
        <w:ind w:right="-809" w:firstLine="0"/>
        <w:jc w:val="both"/>
      </w:pPr>
      <w:r>
        <w:t xml:space="preserve">ровка                                                                                 и упаковка           обезвреживание </w:t>
      </w:r>
    </w:p>
    <w:p w:rsidR="008A3CD2" w:rsidRDefault="008A3CD2">
      <w:pPr>
        <w:pStyle w:val="a4"/>
        <w:ind w:firstLine="0"/>
        <w:jc w:val="both"/>
      </w:pPr>
      <w:r>
        <w:t xml:space="preserve">                                       рис.6.3.</w:t>
      </w:r>
    </w:p>
    <w:p w:rsidR="008A3CD2" w:rsidRDefault="008A3CD2">
      <w:pPr>
        <w:pStyle w:val="a4"/>
        <w:jc w:val="both"/>
      </w:pPr>
      <w:r>
        <w:t xml:space="preserve">                         </w:t>
      </w:r>
    </w:p>
    <w:p w:rsidR="008A3CD2" w:rsidRDefault="00AE4333">
      <w:pPr>
        <w:pStyle w:val="a4"/>
        <w:jc w:val="both"/>
      </w:pPr>
      <w:r>
        <w:pict>
          <v:line id="_x0000_s1867" style="position:absolute;left:0;text-align:left;flip:x;z-index:251858944" from="145.45pt,8.4pt" to="275.05pt,8.4pt" o:allowincell="f"/>
        </w:pict>
      </w:r>
      <w:r>
        <w:pict>
          <v:line id="_x0000_s1866" style="position:absolute;left:0;text-align:left;flip:y;z-index:251857920" from="275.05pt,8.4pt" to="275.05pt,37.2pt" o:allowincell="f"/>
        </w:pict>
      </w:r>
      <w:r>
        <w:pict>
          <v:line id="_x0000_s1865" style="position:absolute;left:0;text-align:left;z-index:251856896" from="145.45pt,8.4pt" to="145.45pt,37.2pt" o:allowincell="f"/>
        </w:pict>
      </w:r>
      <w:r w:rsidR="008A3CD2">
        <w:t xml:space="preserve">                                              </w:t>
      </w:r>
    </w:p>
    <w:p w:rsidR="008A3CD2" w:rsidRDefault="008A3CD2">
      <w:pPr>
        <w:pStyle w:val="a4"/>
        <w:jc w:val="both"/>
      </w:pPr>
      <w:r>
        <w:t xml:space="preserve">                                     Функции управления            </w:t>
      </w:r>
    </w:p>
    <w:p w:rsidR="008A3CD2" w:rsidRDefault="00AE4333">
      <w:pPr>
        <w:pStyle w:val="a4"/>
        <w:jc w:val="both"/>
      </w:pPr>
      <w:r>
        <w:pict>
          <v:line id="_x0000_s1380" style="position:absolute;left:0;text-align:left;z-index:251366400" from="267.85pt,9.6pt" to="354.25pt,67.2pt" o:allowincell="f">
            <v:stroke endarrow="block"/>
          </v:line>
        </w:pict>
      </w:r>
      <w:r>
        <w:pict>
          <v:line id="_x0000_s1379" style="position:absolute;left:0;text-align:left;flip:x;z-index:251365376" from="174.25pt,9.6pt" to="188.65pt,67.2pt" o:allowincell="f">
            <v:stroke endarrow="block"/>
          </v:line>
        </w:pict>
      </w:r>
      <w:r>
        <w:pict>
          <v:line id="_x0000_s1378" style="position:absolute;left:0;text-align:left;flip:x;z-index:251364352" from="131.05pt,9.6pt" to="145.45pt,24pt" o:allowincell="f"/>
        </w:pict>
      </w:r>
      <w:r>
        <w:pict>
          <v:line id="_x0000_s1376" style="position:absolute;left:0;text-align:left;z-index:251362304" from="275.05pt,9.6pt" to="375.85pt,24pt" o:allowincell="f">
            <v:stroke endarrow="block"/>
          </v:line>
        </w:pict>
      </w:r>
      <w:r>
        <w:pict>
          <v:line id="_x0000_s1375" style="position:absolute;left:0;text-align:left;z-index:251361280" from="239.05pt,9.6pt" to="260.65pt,24pt" o:allowincell="f">
            <v:stroke endarrow="block"/>
          </v:line>
        </w:pict>
      </w:r>
      <w:r>
        <w:pict>
          <v:line id="_x0000_s1374" style="position:absolute;left:0;text-align:left;flip:x;z-index:251360256" from="145.45pt,9.6pt" to="167.05pt,24pt" o:allowincell="f">
            <v:stroke endarrow="block"/>
          </v:line>
        </w:pict>
      </w:r>
      <w:r>
        <w:pict>
          <v:line id="_x0000_s1373" style="position:absolute;left:0;text-align:left;flip:x;z-index:251359232" from="66.25pt,9.6pt" to="145.45pt,24pt" o:allowincell="f">
            <v:stroke endarrow="block"/>
          </v:line>
        </w:pict>
      </w:r>
      <w:r>
        <w:pict>
          <v:line id="_x0000_s1372" style="position:absolute;left:0;text-align:left;z-index:251358208" from="145.45pt,9.6pt" to="275.05pt,9.6pt" o:allowincell="f"/>
        </w:pict>
      </w:r>
    </w:p>
    <w:p w:rsidR="008A3CD2" w:rsidRDefault="008A3CD2">
      <w:pPr>
        <w:pStyle w:val="a4"/>
        <w:jc w:val="both"/>
      </w:pPr>
      <w:r>
        <w:t xml:space="preserve">   1.                                2.                      3.                                            4.</w:t>
      </w:r>
    </w:p>
    <w:p w:rsidR="008A3CD2" w:rsidRDefault="00AE4333">
      <w:pPr>
        <w:pStyle w:val="a4"/>
        <w:ind w:right="-242" w:firstLine="567"/>
        <w:jc w:val="both"/>
      </w:pPr>
      <w:r>
        <w:pict>
          <v:line id="_x0000_s1377" style="position:absolute;left:0;text-align:left;flip:x;z-index:251363328" from="95.05pt,10.8pt" to="116.65pt,39.6pt" o:allowincell="f">
            <v:stroke endarrow="block"/>
          </v:line>
        </w:pict>
      </w:r>
      <w:r w:rsidR="008A3CD2">
        <w:t xml:space="preserve">Учет и                    Анализ             Принятие решений               Планирование         </w:t>
      </w:r>
    </w:p>
    <w:p w:rsidR="008A3CD2" w:rsidRDefault="008A3CD2">
      <w:pPr>
        <w:pStyle w:val="a4"/>
        <w:ind w:firstLine="567"/>
        <w:jc w:val="both"/>
      </w:pPr>
      <w:r>
        <w:t xml:space="preserve">Статистика                                      и их реализация   </w:t>
      </w:r>
    </w:p>
    <w:p w:rsidR="008A3CD2" w:rsidRDefault="008A3CD2">
      <w:pPr>
        <w:pStyle w:val="a4"/>
        <w:jc w:val="both"/>
      </w:pPr>
      <w:r>
        <w:t xml:space="preserve">              5.                               6.                                             7.</w:t>
      </w:r>
    </w:p>
    <w:p w:rsidR="008A3CD2" w:rsidRDefault="008A3CD2">
      <w:pPr>
        <w:pStyle w:val="a4"/>
        <w:jc w:val="both"/>
      </w:pPr>
      <w:r>
        <w:t xml:space="preserve">     Мотивация           Контроль исполнения              Регулирование    </w:t>
      </w:r>
    </w:p>
    <w:p w:rsidR="008A3CD2" w:rsidRDefault="008A3CD2">
      <w:pPr>
        <w:pStyle w:val="a4"/>
        <w:jc w:val="both"/>
      </w:pPr>
      <w:r>
        <w:t xml:space="preserve">                                                                                     функции управления</w:t>
      </w:r>
    </w:p>
    <w:p w:rsidR="008A3CD2" w:rsidRDefault="008A3CD2">
      <w:pPr>
        <w:pStyle w:val="a4"/>
        <w:jc w:val="both"/>
      </w:pPr>
      <w:r>
        <w:t>рис.6.4.</w:t>
      </w:r>
    </w:p>
    <w:p w:rsidR="008A3CD2" w:rsidRDefault="008A3CD2">
      <w:pPr>
        <w:pStyle w:val="a4"/>
        <w:jc w:val="both"/>
      </w:pPr>
      <w:r>
        <w:t>Непосредственной целью любого предприятия является получение прибыли. В общем виде прибыль представляет собой разность между выручкой и суммой затрат, величины налогов и штрафных санкций.</w:t>
      </w:r>
    </w:p>
    <w:p w:rsidR="008A3CD2" w:rsidRDefault="008A3CD2">
      <w:pPr>
        <w:pStyle w:val="a4"/>
        <w:jc w:val="both"/>
      </w:pPr>
      <w:r>
        <w:t>П = В - ( З + Н + Ш )                 (3)</w:t>
      </w:r>
    </w:p>
    <w:p w:rsidR="008A3CD2" w:rsidRDefault="008A3CD2">
      <w:pPr>
        <w:pStyle w:val="a4"/>
        <w:jc w:val="both"/>
      </w:pPr>
      <w:r>
        <w:t>Это непосредственно первая цель любого предприятия. Если рассматривать эту цель в стратегической перспективе, то эта задача максимизация прибыльности  предприятия означает максимизацию стоимости компании (фирмы). Это стоимость выражается в виде текущей стоимости всех будущих прибылей. Чтобы обеспечить максимизацию долгосрочных прибылей, необходимо выполнить условие максимизации краткосрочных прибылей. Первый подход к прибыли характерен для бухгалтеров, второй для экономистов и менеджеров.</w:t>
      </w:r>
    </w:p>
    <w:p w:rsidR="008A3CD2" w:rsidRDefault="008A3CD2">
      <w:pPr>
        <w:pStyle w:val="a4"/>
        <w:jc w:val="both"/>
      </w:pPr>
      <w:r>
        <w:rPr>
          <w:i/>
        </w:rPr>
        <w:t xml:space="preserve">Пример: </w:t>
      </w:r>
      <w:r>
        <w:t xml:space="preserve">Предположим, что величина процентной ставки использованного капитала = 10% и компания планирует повышать свои прибыли в будущем на 5% в течение всего прогнозируемого периода. Текущие прибыли компании составляют 100единиц. Какова ее стоимость, если считать стоимость всех сегодняшних и будущих поступлений? </w:t>
      </w:r>
    </w:p>
    <w:p w:rsidR="008A3CD2" w:rsidRDefault="008A3CD2">
      <w:pPr>
        <w:pStyle w:val="a4"/>
        <w:jc w:val="both"/>
      </w:pPr>
      <w:r>
        <w:t>Расчетная формула стоимости компании имеет вид, где По – текущий уровень прибыли и величина процентной ставки, g – темпы прироста прибыли. В нашем случае i = 10%=0,1  и g =5%=0,05.</w:t>
      </w:r>
    </w:p>
    <w:p w:rsidR="008A3CD2" w:rsidRDefault="008A3CD2">
      <w:pPr>
        <w:pStyle w:val="a4"/>
        <w:jc w:val="both"/>
        <w:rPr>
          <w:color w:val="000000"/>
          <w:lang w:val="en-US"/>
        </w:rPr>
      </w:pPr>
      <w:r>
        <w:rPr>
          <w:lang w:val="en-US"/>
        </w:rPr>
        <w:t xml:space="preserve">PVfirm = </w:t>
      </w:r>
      <w:r>
        <w:t>По</w:t>
      </w:r>
      <w:r>
        <w:rPr>
          <w:lang w:val="en-US"/>
        </w:rPr>
        <w:t xml:space="preserve"> * (1+I) / i –g) = 100*(1+0,1)/(0,1-0,05)=100*22=2200   (4)</w:t>
      </w:r>
    </w:p>
    <w:p w:rsidR="008A3CD2" w:rsidRDefault="008A3CD2">
      <w:pPr>
        <w:pStyle w:val="a4"/>
        <w:ind w:firstLine="0"/>
        <w:jc w:val="both"/>
        <w:rPr>
          <w:b/>
        </w:rPr>
      </w:pPr>
      <w:r>
        <w:t>Таким образом, целью деятельности предприятия является получение прибыли в краткосрочном периоде и увеличение стоимости фирмы в долгосрочном периоде времени.</w:t>
      </w:r>
    </w:p>
    <w:p w:rsidR="008A3CD2" w:rsidRDefault="008A3CD2">
      <w:pPr>
        <w:pStyle w:val="a4"/>
        <w:ind w:firstLine="0"/>
        <w:jc w:val="both"/>
        <w:rPr>
          <w:b/>
        </w:rPr>
      </w:pPr>
    </w:p>
    <w:p w:rsidR="008A3CD2" w:rsidRDefault="008A3CD2">
      <w:pPr>
        <w:pStyle w:val="a4"/>
        <w:ind w:firstLine="0"/>
        <w:jc w:val="both"/>
        <w:rPr>
          <w:b/>
        </w:rPr>
      </w:pPr>
    </w:p>
    <w:p w:rsidR="008A3CD2" w:rsidRDefault="008A3CD2">
      <w:pPr>
        <w:pStyle w:val="a4"/>
        <w:ind w:firstLine="0"/>
        <w:jc w:val="both"/>
        <w:rPr>
          <w:b/>
        </w:rPr>
      </w:pPr>
      <w:r>
        <w:rPr>
          <w:b/>
        </w:rPr>
        <w:t>Раздел 2: «Производственные ресурсы предприятия и показатели их использования».</w:t>
      </w:r>
    </w:p>
    <w:p w:rsidR="008A3CD2" w:rsidRDefault="008A3CD2">
      <w:pPr>
        <w:pStyle w:val="a4"/>
        <w:ind w:firstLine="0"/>
        <w:jc w:val="both"/>
        <w:rPr>
          <w:b/>
        </w:rPr>
      </w:pPr>
    </w:p>
    <w:p w:rsidR="008A3CD2" w:rsidRDefault="008A3CD2">
      <w:pPr>
        <w:pStyle w:val="a4"/>
        <w:ind w:firstLine="0"/>
        <w:jc w:val="both"/>
        <w:rPr>
          <w:b/>
        </w:rPr>
      </w:pPr>
    </w:p>
    <w:p w:rsidR="008A3CD2" w:rsidRDefault="008A3CD2">
      <w:pPr>
        <w:jc w:val="both"/>
        <w:rPr>
          <w:u w:val="single"/>
        </w:rPr>
      </w:pPr>
      <w:r>
        <w:rPr>
          <w:b/>
        </w:rPr>
        <w:t>Тема 1: Состав и классификация основных производственных фондов</w:t>
      </w:r>
      <w:r>
        <w:rPr>
          <w:u w:val="single"/>
        </w:rPr>
        <w:t>.</w:t>
      </w:r>
    </w:p>
    <w:p w:rsidR="008A3CD2" w:rsidRDefault="008A3CD2">
      <w:pPr>
        <w:jc w:val="both"/>
        <w:rPr>
          <w:b/>
        </w:rPr>
      </w:pPr>
      <w:r>
        <w:rPr>
          <w:b/>
        </w:rPr>
        <w:t>1.1</w:t>
      </w:r>
      <w:r>
        <w:t>.</w:t>
      </w:r>
      <w:r>
        <w:rPr>
          <w:b/>
        </w:rPr>
        <w:t>Экономическая сущность основных фондов.</w:t>
      </w:r>
    </w:p>
    <w:p w:rsidR="008A3CD2" w:rsidRDefault="008A3CD2">
      <w:pPr>
        <w:ind w:firstLine="851"/>
        <w:jc w:val="both"/>
      </w:pPr>
    </w:p>
    <w:p w:rsidR="008A3CD2" w:rsidRDefault="008A3CD2">
      <w:pPr>
        <w:ind w:firstLine="851"/>
        <w:jc w:val="both"/>
      </w:pPr>
      <w:r>
        <w:t>Производственный процесс осуществляется при участии 3-х элементов:</w:t>
      </w:r>
    </w:p>
    <w:p w:rsidR="008A3CD2" w:rsidRDefault="008A3CD2" w:rsidP="008A3CD2">
      <w:pPr>
        <w:numPr>
          <w:ilvl w:val="0"/>
          <w:numId w:val="27"/>
        </w:numPr>
        <w:ind w:firstLine="851"/>
        <w:jc w:val="both"/>
      </w:pPr>
      <w:r>
        <w:t>средство труда;</w:t>
      </w:r>
    </w:p>
    <w:p w:rsidR="008A3CD2" w:rsidRDefault="008A3CD2" w:rsidP="008A3CD2">
      <w:pPr>
        <w:numPr>
          <w:ilvl w:val="0"/>
          <w:numId w:val="27"/>
        </w:numPr>
        <w:ind w:firstLine="851"/>
        <w:jc w:val="both"/>
      </w:pPr>
      <w:r>
        <w:t>предмет труда;</w:t>
      </w:r>
    </w:p>
    <w:p w:rsidR="008A3CD2" w:rsidRDefault="008A3CD2" w:rsidP="008A3CD2">
      <w:pPr>
        <w:numPr>
          <w:ilvl w:val="0"/>
          <w:numId w:val="27"/>
        </w:numPr>
        <w:ind w:firstLine="851"/>
        <w:jc w:val="both"/>
      </w:pPr>
      <w:r>
        <w:t>трудовая деятельность.</w:t>
      </w:r>
    </w:p>
    <w:p w:rsidR="008A3CD2" w:rsidRDefault="008A3CD2">
      <w:pPr>
        <w:pStyle w:val="a4"/>
        <w:jc w:val="both"/>
      </w:pPr>
      <w:r>
        <w:t>Совокупность труда и средств труда именуется средствами производства. Средства производства делятся на основные и оборотные. Деление средств производства обусловлено различием характера их функционирования и способом перенесения их стоимости на новый продукт.</w:t>
      </w:r>
    </w:p>
    <w:p w:rsidR="008A3CD2" w:rsidRDefault="008A3CD2">
      <w:pPr>
        <w:pStyle w:val="a4"/>
        <w:jc w:val="both"/>
      </w:pPr>
      <w:r>
        <w:rPr>
          <w:u w:val="single"/>
        </w:rPr>
        <w:t>Средства труда</w:t>
      </w:r>
      <w:r>
        <w:t xml:space="preserve"> – здания, сооружения, оборудование; они служат длительный срок и сохраняют при этом свою потребительскую форму.</w:t>
      </w:r>
    </w:p>
    <w:p w:rsidR="008A3CD2" w:rsidRDefault="008A3CD2">
      <w:pPr>
        <w:pStyle w:val="a4"/>
        <w:jc w:val="both"/>
      </w:pPr>
      <w:r>
        <w:rPr>
          <w:u w:val="single"/>
        </w:rPr>
        <w:t>Предметы труда</w:t>
      </w:r>
      <w:r>
        <w:t xml:space="preserve"> – материалы, сырье и т.д. Они целиком используются при произведении конечной продукции, не сохраняют своей самостоятельной потребительской формы и каждый раз в процессе производственного цикла их надо заменять на новые.</w:t>
      </w:r>
    </w:p>
    <w:p w:rsidR="008A3CD2" w:rsidRDefault="008A3CD2">
      <w:pPr>
        <w:ind w:firstLine="851"/>
        <w:jc w:val="both"/>
      </w:pPr>
      <w:r>
        <w:t>В соответствии с Положением по бухгалтерскому учету, утвержденным Приказом Министерства финансов РФ  №33 от 20.06.98г., к основным средствам относятся часть имущества, используемая в качестве средств труда при  производстве продукции, выполнении работ или оказание услуг либо для управления организацией в течение периода, превышающего 12 месяцев или обычный операционный цикл, если превышает 12 месяцев.</w:t>
      </w:r>
    </w:p>
    <w:p w:rsidR="008A3CD2" w:rsidRDefault="008A3CD2">
      <w:pPr>
        <w:pStyle w:val="a4"/>
        <w:jc w:val="both"/>
      </w:pPr>
      <w:r>
        <w:t>Таким образом, один из критериев отнесения имущества к основным средством является срок их полезного использования. Другим критерием для такого имущества остается его стоимостная оценка в размере не менее 100 МРОТ, для бюджетных организаций 50 МРОТ за ед. оборудования. Имущество, не отвечающее этим критериям, не относится к основным средствам и учитывается в составе оборотных средств.</w:t>
      </w:r>
    </w:p>
    <w:p w:rsidR="008A3CD2" w:rsidRDefault="008A3CD2">
      <w:pPr>
        <w:pStyle w:val="a4"/>
        <w:jc w:val="both"/>
      </w:pPr>
      <w:r>
        <w:t xml:space="preserve">В соответствии с ПБУ </w:t>
      </w:r>
      <w:r>
        <w:rPr>
          <w:vertAlign w:val="superscript"/>
        </w:rPr>
        <w:t>5</w:t>
      </w:r>
      <w:r>
        <w:t>/</w:t>
      </w:r>
      <w:r>
        <w:rPr>
          <w:vertAlign w:val="subscript"/>
        </w:rPr>
        <w:t>98</w:t>
      </w:r>
      <w:r>
        <w:t xml:space="preserve"> “Учёт материально-производственных законов” 1 января 1999г. руководители организаций имеют право устанавливать меньшей лимит стоимости предметов для принятия к бухгалтерскому учету.</w:t>
      </w:r>
    </w:p>
    <w:p w:rsidR="008A3CD2" w:rsidRDefault="008A3CD2">
      <w:pPr>
        <w:pStyle w:val="a4"/>
        <w:jc w:val="both"/>
      </w:pPr>
      <w:r>
        <w:t>Основные фонды в зависимости от сферы их использования делятся:</w:t>
      </w:r>
    </w:p>
    <w:p w:rsidR="008A3CD2" w:rsidRDefault="008A3CD2">
      <w:pPr>
        <w:pStyle w:val="a4"/>
        <w:jc w:val="both"/>
      </w:pPr>
      <w:r>
        <w:t>1.Производственные;</w:t>
      </w:r>
    </w:p>
    <w:p w:rsidR="008A3CD2" w:rsidRDefault="008A3CD2">
      <w:pPr>
        <w:pStyle w:val="a4"/>
        <w:jc w:val="both"/>
      </w:pPr>
      <w:r>
        <w:t>2.Непроизводственные.</w:t>
      </w:r>
    </w:p>
    <w:p w:rsidR="008A3CD2" w:rsidRDefault="008A3CD2">
      <w:pPr>
        <w:pStyle w:val="a4"/>
        <w:jc w:val="both"/>
        <w:rPr>
          <w:u w:val="single"/>
        </w:rPr>
      </w:pPr>
    </w:p>
    <w:p w:rsidR="008A3CD2" w:rsidRDefault="008A3CD2">
      <w:pPr>
        <w:pStyle w:val="a4"/>
        <w:jc w:val="both"/>
      </w:pPr>
      <w:r>
        <w:rPr>
          <w:u w:val="single"/>
        </w:rPr>
        <w:t>Производственные фонды</w:t>
      </w:r>
      <w:r>
        <w:t xml:space="preserve"> - это средства труда, которые участвуют во многих производственных процессах и сохраняют свою натуральную форму. Их стоимость переносится по частям по мере их износа.</w:t>
      </w:r>
    </w:p>
    <w:p w:rsidR="008A3CD2" w:rsidRDefault="008A3CD2">
      <w:pPr>
        <w:pStyle w:val="a4"/>
        <w:jc w:val="both"/>
        <w:rPr>
          <w:u w:val="single"/>
        </w:rPr>
      </w:pPr>
    </w:p>
    <w:p w:rsidR="008A3CD2" w:rsidRDefault="008A3CD2">
      <w:pPr>
        <w:pStyle w:val="a4"/>
        <w:jc w:val="both"/>
      </w:pPr>
      <w:r>
        <w:rPr>
          <w:u w:val="single"/>
        </w:rPr>
        <w:t>Непроизводственные фонды</w:t>
      </w:r>
      <w:r>
        <w:t xml:space="preserve"> - это находящиеся в ведении предприятия, длительно существующие и функционирующие объекты непроизводственного назначения, которые не  участвуют в создании продукции, а используются вне производственной сфере.</w:t>
      </w:r>
    </w:p>
    <w:p w:rsidR="008A3CD2" w:rsidRDefault="008A3CD2">
      <w:pPr>
        <w:pStyle w:val="a4"/>
        <w:ind w:firstLine="0"/>
        <w:jc w:val="both"/>
      </w:pPr>
    </w:p>
    <w:p w:rsidR="008A3CD2" w:rsidRDefault="008A3CD2">
      <w:pPr>
        <w:pStyle w:val="a4"/>
        <w:ind w:firstLine="0"/>
        <w:jc w:val="both"/>
      </w:pPr>
    </w:p>
    <w:p w:rsidR="008A3CD2" w:rsidRDefault="008A3CD2">
      <w:pPr>
        <w:pStyle w:val="a4"/>
        <w:ind w:firstLine="0"/>
        <w:jc w:val="both"/>
      </w:pPr>
    </w:p>
    <w:p w:rsidR="008A3CD2" w:rsidRDefault="008A3CD2">
      <w:pPr>
        <w:pStyle w:val="a4"/>
        <w:ind w:firstLine="0"/>
        <w:jc w:val="both"/>
      </w:pPr>
    </w:p>
    <w:p w:rsidR="008A3CD2" w:rsidRDefault="008A3CD2">
      <w:pPr>
        <w:pStyle w:val="a4"/>
        <w:ind w:firstLine="0"/>
        <w:jc w:val="both"/>
      </w:pPr>
    </w:p>
    <w:p w:rsidR="008A3CD2" w:rsidRDefault="008A3CD2">
      <w:pPr>
        <w:pStyle w:val="a4"/>
        <w:ind w:firstLine="0"/>
        <w:jc w:val="both"/>
      </w:pPr>
    </w:p>
    <w:p w:rsidR="008A3CD2" w:rsidRDefault="008A3CD2">
      <w:pPr>
        <w:pStyle w:val="a4"/>
        <w:ind w:firstLine="0"/>
        <w:jc w:val="both"/>
      </w:pPr>
    </w:p>
    <w:p w:rsidR="008A3CD2" w:rsidRDefault="008A3CD2">
      <w:pPr>
        <w:pStyle w:val="a4"/>
        <w:ind w:firstLine="0"/>
        <w:jc w:val="both"/>
      </w:pPr>
    </w:p>
    <w:p w:rsidR="008A3CD2" w:rsidRDefault="008A3CD2">
      <w:pPr>
        <w:pStyle w:val="a4"/>
        <w:ind w:firstLine="0"/>
        <w:jc w:val="both"/>
      </w:pPr>
    </w:p>
    <w:p w:rsidR="008A3CD2" w:rsidRDefault="008A3CD2">
      <w:pPr>
        <w:pStyle w:val="a4"/>
        <w:ind w:firstLine="0"/>
        <w:jc w:val="both"/>
      </w:pPr>
    </w:p>
    <w:p w:rsidR="008A3CD2" w:rsidRDefault="00AE4333">
      <w:pPr>
        <w:pStyle w:val="a4"/>
        <w:ind w:firstLine="0"/>
        <w:jc w:val="both"/>
      </w:pPr>
      <w:r>
        <w:pict>
          <v:line id="_x0000_s1384" style="position:absolute;left:0;text-align:left;flip:x;z-index:251370496" from="102.25pt,13.25pt" to="296.65pt,13.25pt" o:allowincell="f"/>
        </w:pict>
      </w:r>
      <w:r>
        <w:pict>
          <v:line id="_x0000_s1383" style="position:absolute;left:0;text-align:left;flip:y;z-index:251369472" from="296.65pt,13.25pt" to="296.65pt,34.85pt" o:allowincell="f"/>
        </w:pict>
      </w:r>
      <w:r>
        <w:pict>
          <v:line id="_x0000_s1381" style="position:absolute;left:0;text-align:left;z-index:251367424" from="102.25pt,13.25pt" to="102.25pt,34.85pt" o:allowincell="f"/>
        </w:pict>
      </w:r>
    </w:p>
    <w:p w:rsidR="008A3CD2" w:rsidRDefault="008A3CD2">
      <w:pPr>
        <w:pStyle w:val="a4"/>
        <w:jc w:val="both"/>
      </w:pPr>
      <w:r>
        <w:t xml:space="preserve">                       Основные элементы производства                              </w:t>
      </w:r>
    </w:p>
    <w:p w:rsidR="008A3CD2" w:rsidRDefault="00AE4333">
      <w:pPr>
        <w:pStyle w:val="a4"/>
        <w:jc w:val="both"/>
      </w:pPr>
      <w:r>
        <w:pict>
          <v:line id="_x0000_s1417" style="position:absolute;left:0;text-align:left;z-index:251404288" from="296.65pt,7.25pt" to="311.05pt,21.65pt" o:allowincell="f"/>
        </w:pict>
      </w:r>
      <w:r>
        <w:pict>
          <v:line id="_x0000_s1416" style="position:absolute;left:0;text-align:left;z-index:251403264" from="210.25pt,7.25pt" to="210.25pt,21.65pt" o:allowincell="f"/>
        </w:pict>
      </w:r>
      <w:r>
        <w:pict>
          <v:line id="_x0000_s1415" style="position:absolute;left:0;text-align:left;flip:x;z-index:251402240" from="87.85pt,7.25pt" to="102.25pt,21.65pt" o:allowincell="f"/>
        </w:pict>
      </w:r>
      <w:r>
        <w:pict>
          <v:line id="_x0000_s1382" style="position:absolute;left:0;text-align:left;z-index:251368448" from="102.25pt,7.25pt" to="296.65pt,7.25pt" o:allowincell="f"/>
        </w:pict>
      </w:r>
    </w:p>
    <w:p w:rsidR="008A3CD2" w:rsidRDefault="00AE4333">
      <w:pPr>
        <w:pStyle w:val="a4"/>
        <w:jc w:val="both"/>
      </w:pPr>
      <w:r>
        <w:pict>
          <v:line id="_x0000_s1396" style="position:absolute;left:0;text-align:left;flip:x;z-index:251382784" from="289.45pt,7.85pt" to="375.85pt,7.85pt" o:allowincell="f"/>
        </w:pict>
      </w:r>
      <w:r>
        <w:pict>
          <v:line id="_x0000_s1395" style="position:absolute;left:0;text-align:left;flip:y;z-index:251381760" from="375.85pt,7.85pt" to="375.85pt,29.45pt" o:allowincell="f"/>
        </w:pict>
      </w:r>
      <w:r>
        <w:pict>
          <v:line id="_x0000_s1393" style="position:absolute;left:0;text-align:left;z-index:251379712" from="289.45pt,7.85pt" to="289.45pt,29.45pt" o:allowincell="f"/>
        </w:pict>
      </w:r>
      <w:r>
        <w:pict>
          <v:line id="_x0000_s1392" style="position:absolute;left:0;text-align:left;flip:x;z-index:251378688" from="159.85pt,7.85pt" to="267.85pt,7.85pt" o:allowincell="f"/>
        </w:pict>
      </w:r>
      <w:r>
        <w:pict>
          <v:line id="_x0000_s1391" style="position:absolute;left:0;text-align:left;flip:y;z-index:251377664" from="267.85pt,7.85pt" to="267.85pt,29.45pt" o:allowincell="f"/>
        </w:pict>
      </w:r>
      <w:r>
        <w:pict>
          <v:line id="_x0000_s1389" style="position:absolute;left:0;text-align:left;z-index:251375616" from="159.85pt,7.85pt" to="159.85pt,29.45pt" o:allowincell="f"/>
        </w:pict>
      </w:r>
      <w:r>
        <w:pict>
          <v:line id="_x0000_s1388" style="position:absolute;left:0;text-align:left;flip:x;z-index:251374592" from="30.25pt,7.85pt" to="131.05pt,7.85pt" o:allowincell="f"/>
        </w:pict>
      </w:r>
      <w:r>
        <w:pict>
          <v:line id="_x0000_s1387" style="position:absolute;left:0;text-align:left;flip:y;z-index:251373568" from="131.05pt,7.85pt" to="131.05pt,29.45pt" o:allowincell="f"/>
        </w:pict>
      </w:r>
      <w:r>
        <w:pict>
          <v:line id="_x0000_s1385" style="position:absolute;left:0;text-align:left;z-index:251371520" from="30.25pt,7.85pt" to="30.25pt,29.45pt" o:allowincell="f"/>
        </w:pict>
      </w:r>
    </w:p>
    <w:p w:rsidR="008A3CD2" w:rsidRDefault="008A3CD2">
      <w:pPr>
        <w:pStyle w:val="a4"/>
        <w:jc w:val="both"/>
      </w:pPr>
      <w:r>
        <w:t xml:space="preserve">Средства труда                 Предметы труда               Рабочая сила </w:t>
      </w:r>
    </w:p>
    <w:p w:rsidR="008A3CD2" w:rsidRDefault="00AE4333">
      <w:pPr>
        <w:pStyle w:val="a4"/>
        <w:jc w:val="both"/>
      </w:pPr>
      <w:r>
        <w:pict>
          <v:line id="_x0000_s1420" style="position:absolute;left:0;text-align:left;flip:y;z-index:251407360" from="210.25pt,1.85pt" to="210.25pt,16.25pt" o:allowincell="f"/>
        </w:pict>
      </w:r>
      <w:r>
        <w:pict>
          <v:line id="_x0000_s1418" style="position:absolute;left:0;text-align:left;z-index:251405312" from="80.65pt,1.85pt" to="80.65pt,16.25pt" o:allowincell="f"/>
        </w:pict>
      </w:r>
      <w:r>
        <w:pict>
          <v:line id="_x0000_s1394" style="position:absolute;left:0;text-align:left;z-index:251380736" from="289.45pt,1.85pt" to="375.85pt,1.85pt" o:allowincell="f"/>
        </w:pict>
      </w:r>
      <w:r>
        <w:pict>
          <v:line id="_x0000_s1390" style="position:absolute;left:0;text-align:left;z-index:251376640" from="159.85pt,1.85pt" to="267.85pt,1.85pt" o:allowincell="f"/>
        </w:pict>
      </w:r>
      <w:r>
        <w:pict>
          <v:line id="_x0000_s1386" style="position:absolute;left:0;text-align:left;z-index:251372544" from="30.25pt,1.85pt" to="131.05pt,1.85pt" o:allowincell="f"/>
        </w:pict>
      </w:r>
    </w:p>
    <w:p w:rsidR="008A3CD2" w:rsidRDefault="00AE4333">
      <w:pPr>
        <w:pStyle w:val="a4"/>
        <w:jc w:val="both"/>
      </w:pPr>
      <w:r>
        <w:pict>
          <v:line id="_x0000_s1399" style="position:absolute;left:0;text-align:left;flip:y;z-index:251385856" from="217.45pt,9.65pt" to="217.45pt,31.25pt" o:allowincell="f"/>
        </w:pict>
      </w:r>
      <w:r>
        <w:pict>
          <v:line id="_x0000_s1421" style="position:absolute;left:0;text-align:left;z-index:251408384" from="145.45pt,2.45pt" to="145.45pt,9.65pt" o:allowincell="f"/>
        </w:pict>
      </w:r>
      <w:r>
        <w:pict>
          <v:line id="_x0000_s1419" style="position:absolute;left:0;text-align:left;z-index:251406336" from="80.65pt,2.45pt" to="210.25pt,2.45pt" o:allowincell="f"/>
        </w:pict>
      </w:r>
      <w:r>
        <w:pict>
          <v:line id="_x0000_s1400" style="position:absolute;left:0;text-align:left;flip:x;z-index:251386880" from="80.65pt,9.65pt" to="217.45pt,9.65pt" o:allowincell="f"/>
        </w:pict>
      </w:r>
      <w:r>
        <w:pict>
          <v:line id="_x0000_s1397" style="position:absolute;left:0;text-align:left;z-index:251383808" from="80.65pt,9.65pt" to="80.65pt,31.25pt" o:allowincell="f"/>
        </w:pict>
      </w:r>
      <w:r w:rsidR="008A3CD2">
        <w:t xml:space="preserve">                      </w:t>
      </w:r>
    </w:p>
    <w:p w:rsidR="008A3CD2" w:rsidRDefault="008A3CD2">
      <w:pPr>
        <w:pStyle w:val="a4"/>
        <w:jc w:val="both"/>
      </w:pPr>
      <w:r>
        <w:t xml:space="preserve">                Средства производства   </w:t>
      </w:r>
    </w:p>
    <w:p w:rsidR="008A3CD2" w:rsidRDefault="00AE4333">
      <w:pPr>
        <w:pStyle w:val="a4"/>
        <w:jc w:val="both"/>
      </w:pPr>
      <w:r>
        <w:pict>
          <v:line id="_x0000_s1423" style="position:absolute;left:0;text-align:left;z-index:251410432" from="217.45pt,3.65pt" to="239.05pt,18.05pt" o:allowincell="f"/>
        </w:pict>
      </w:r>
      <w:r>
        <w:pict>
          <v:line id="_x0000_s1422" style="position:absolute;left:0;text-align:left;flip:x;z-index:251409408" from="66.25pt,3.65pt" to="80.65pt,18.05pt" o:allowincell="f"/>
        </w:pict>
      </w:r>
      <w:r>
        <w:pict>
          <v:line id="_x0000_s1398" style="position:absolute;left:0;text-align:left;z-index:251384832" from="80.65pt,3.65pt" to="217.45pt,3.65pt" o:allowincell="f"/>
        </w:pict>
      </w:r>
    </w:p>
    <w:p w:rsidR="008A3CD2" w:rsidRDefault="00AE4333">
      <w:pPr>
        <w:pStyle w:val="a4"/>
        <w:jc w:val="both"/>
      </w:pPr>
      <w:r>
        <w:pict>
          <v:line id="_x0000_s1408" style="position:absolute;left:0;text-align:left;flip:x;z-index:251395072" from="167.05pt,4.25pt" to="282.25pt,4.25pt" o:allowincell="f"/>
        </w:pict>
      </w:r>
      <w:r>
        <w:pict>
          <v:line id="_x0000_s1407" style="position:absolute;left:0;text-align:left;flip:y;z-index:251394048" from="282.25pt,4.25pt" to="282.25pt,33.05pt" o:allowincell="f"/>
        </w:pict>
      </w:r>
      <w:r>
        <w:pict>
          <v:line id="_x0000_s1405" style="position:absolute;left:0;text-align:left;z-index:251392000" from="167.05pt,4.25pt" to="167.05pt,33.05pt" o:allowincell="f"/>
        </w:pict>
      </w:r>
      <w:r>
        <w:pict>
          <v:line id="_x0000_s1404" style="position:absolute;left:0;text-align:left;flip:x;z-index:251390976" from="30.25pt,4.25pt" to="138.25pt,4.25pt" o:allowincell="f"/>
        </w:pict>
      </w:r>
      <w:r>
        <w:pict>
          <v:line id="_x0000_s1403" style="position:absolute;left:0;text-align:left;flip:y;z-index:251389952" from="138.25pt,4.25pt" to="138.25pt,33.05pt" o:allowincell="f"/>
        </w:pict>
      </w:r>
      <w:r>
        <w:pict>
          <v:line id="_x0000_s1401" style="position:absolute;left:0;text-align:left;z-index:251387904" from="30.25pt,4.25pt" to="30.25pt,33.05pt" o:allowincell="f"/>
        </w:pict>
      </w:r>
    </w:p>
    <w:p w:rsidR="008A3CD2" w:rsidRDefault="008A3CD2">
      <w:pPr>
        <w:pStyle w:val="a4"/>
        <w:jc w:val="both"/>
      </w:pPr>
      <w:r>
        <w:t xml:space="preserve">Основные фонды                Оборотные фонды         </w:t>
      </w:r>
    </w:p>
    <w:p w:rsidR="008A3CD2" w:rsidRDefault="00AE4333">
      <w:pPr>
        <w:pStyle w:val="a4"/>
        <w:jc w:val="both"/>
      </w:pPr>
      <w:r>
        <w:pict>
          <v:line id="_x0000_s1424" style="position:absolute;left:0;text-align:left;z-index:251411456" from="59.05pt,5.45pt" to="59.05pt,55.85pt" o:allowincell="f"/>
        </w:pict>
      </w:r>
      <w:r>
        <w:pict>
          <v:line id="_x0000_s1406" style="position:absolute;left:0;text-align:left;z-index:251393024" from="167.05pt,5.45pt" to="282.25pt,5.45pt" o:allowincell="f"/>
        </w:pict>
      </w:r>
      <w:r>
        <w:pict>
          <v:line id="_x0000_s1402" style="position:absolute;left:0;text-align:left;z-index:251388928" from="30.25pt,5.45pt" to="138.25pt,5.45pt" o:allowincell="f"/>
        </w:pict>
      </w:r>
    </w:p>
    <w:p w:rsidR="008A3CD2" w:rsidRDefault="00AE4333">
      <w:pPr>
        <w:pStyle w:val="a4"/>
        <w:jc w:val="both"/>
      </w:pPr>
      <w:r>
        <w:rPr>
          <w:noProof/>
          <w:sz w:val="20"/>
        </w:rPr>
        <w:pict>
          <v:rect id="_x0000_s1933" style="position:absolute;left:0;text-align:left;margin-left:304.05pt;margin-top:9.8pt;width:81pt;height:36pt;z-index:251924480" o:allowincell="f">
            <v:textbox>
              <w:txbxContent>
                <w:p w:rsidR="008A3CD2" w:rsidRDefault="008A3CD2">
                  <w:r>
                    <w:t>активные</w:t>
                  </w:r>
                </w:p>
                <w:p w:rsidR="008A3CD2" w:rsidRDefault="008A3CD2">
                  <w:r>
                    <w:t>пассивные</w:t>
                  </w:r>
                </w:p>
              </w:txbxContent>
            </v:textbox>
          </v:rect>
        </w:pict>
      </w:r>
      <w:r>
        <w:pict>
          <v:line id="_x0000_s1428" style="position:absolute;left:0;text-align:left;z-index:251415552" from="282.25pt,13.25pt" to="303.85pt,34.85pt" o:allowincell="f">
            <v:stroke endarrow="block"/>
          </v:line>
        </w:pict>
      </w:r>
      <w:r>
        <w:pict>
          <v:line id="_x0000_s1427" style="position:absolute;left:0;text-align:left;z-index:251414528" from="282.25pt,13.25pt" to="303.85pt,20.45pt" o:allowincell="f">
            <v:stroke endarrow="block"/>
          </v:line>
        </w:pict>
      </w:r>
      <w:r>
        <w:pict>
          <v:line id="_x0000_s1426" style="position:absolute;left:0;text-align:left;z-index:251413504" from="59.05pt,13.25pt" to="102.25pt,13.25pt" o:allowincell="f"/>
        </w:pict>
      </w:r>
      <w:r>
        <w:pict>
          <v:line id="_x0000_s1411" style="position:absolute;left:0;text-align:left;z-index:251398144" from="282.25pt,6.05pt" to="282.25pt,42.05pt" o:allowincell="f"/>
        </w:pict>
      </w:r>
      <w:r>
        <w:pict>
          <v:line id="_x0000_s1410" style="position:absolute;left:0;text-align:left;z-index:251397120" from="102.25pt,6.05pt" to="282.25pt,6.05pt" o:allowincell="f"/>
        </w:pict>
      </w:r>
      <w:r>
        <w:pict>
          <v:line id="_x0000_s1409" style="position:absolute;left:0;text-align:left;z-index:251396096" from="102.25pt,6.05pt" to="102.25pt,49.25pt" o:allowincell="f"/>
        </w:pict>
      </w:r>
      <w:r w:rsidR="008A3CD2">
        <w:t xml:space="preserve">        </w:t>
      </w:r>
    </w:p>
    <w:p w:rsidR="008A3CD2" w:rsidRDefault="008A3CD2">
      <w:pPr>
        <w:pStyle w:val="a4"/>
        <w:jc w:val="both"/>
      </w:pPr>
      <w:r>
        <w:t xml:space="preserve">                        Основные производственные               активные           </w:t>
      </w:r>
    </w:p>
    <w:p w:rsidR="008A3CD2" w:rsidRDefault="00AE4333">
      <w:pPr>
        <w:pStyle w:val="a4"/>
        <w:ind w:firstLine="0"/>
        <w:jc w:val="both"/>
      </w:pPr>
      <w:r>
        <w:rPr>
          <w:noProof/>
          <w:sz w:val="20"/>
        </w:rPr>
        <w:pict>
          <v:line id="_x0000_s1934" style="position:absolute;left:0;text-align:left;z-index:251925504" from="304.05pt,.2pt" to="385.05pt,.2pt" o:allowincell="f"/>
        </w:pict>
      </w:r>
      <w:r>
        <w:pict>
          <v:line id="_x0000_s1414" style="position:absolute;left:0;text-align:left;z-index:251401216" from="102.25pt,.05pt" to="282.25pt,.05pt" o:allowincell="f"/>
        </w:pict>
      </w:r>
      <w:r>
        <w:pict>
          <v:line id="_x0000_s1413" style="position:absolute;left:0;text-align:left;flip:y;z-index:251400192" from="282.25pt,7.25pt" to="282.25pt,21.65pt" o:allowincell="f"/>
        </w:pict>
      </w:r>
      <w:r w:rsidR="008A3CD2">
        <w:t xml:space="preserve">                                     Основные непроизводственные            </w:t>
      </w:r>
    </w:p>
    <w:p w:rsidR="008A3CD2" w:rsidRDefault="00AE4333">
      <w:pPr>
        <w:pStyle w:val="a4"/>
        <w:jc w:val="both"/>
      </w:pPr>
      <w:r>
        <w:pict>
          <v:line id="_x0000_s1425" style="position:absolute;left:0;text-align:left;z-index:251412480" from="59.05pt,.65pt" to="102.25pt,.65pt" o:allowincell="f"/>
        </w:pict>
      </w:r>
      <w:r>
        <w:pict>
          <v:line id="_x0000_s1412" style="position:absolute;left:0;text-align:left;flip:x;z-index:251399168" from="102.25pt,7.85pt" to="282.25pt,7.85pt" o:allowincell="f"/>
        </w:pict>
      </w:r>
    </w:p>
    <w:p w:rsidR="008A3CD2" w:rsidRDefault="008A3CD2">
      <w:pPr>
        <w:pStyle w:val="a4"/>
        <w:jc w:val="both"/>
      </w:pPr>
      <w:r>
        <w:t>Рис.1.1.</w:t>
      </w:r>
    </w:p>
    <w:p w:rsidR="008A3CD2" w:rsidRDefault="008A3CD2">
      <w:pPr>
        <w:pStyle w:val="a4"/>
        <w:jc w:val="both"/>
      </w:pPr>
    </w:p>
    <w:p w:rsidR="008A3CD2" w:rsidRDefault="008A3CD2">
      <w:pPr>
        <w:pStyle w:val="a4"/>
        <w:jc w:val="both"/>
      </w:pPr>
      <w:r>
        <w:t>В зависимости от степени воздействия на предметы труда, ОПФ делится в своей структуре на активные и пассивные. К активным относятся такие ОПФ, которые непосредственно воздействуют на предметы труда и видоизменяют их. Все остальные основные фонды  относятся к пассивным, так как они непосредственно не воздействует на предметы труда, а только создаются условия для нормального технологического процесса. Чем выше в ОПФ активная составляющая, тем выше эффективность их использования.</w:t>
      </w:r>
    </w:p>
    <w:p w:rsidR="008A3CD2" w:rsidRDefault="008A3CD2">
      <w:pPr>
        <w:pStyle w:val="a4"/>
        <w:ind w:left="284" w:firstLine="567"/>
        <w:jc w:val="both"/>
      </w:pPr>
      <w:r>
        <w:t>Оборот основных фондов осуществляется многократно в ходе производственного процесса по схеме:</w:t>
      </w:r>
    </w:p>
    <w:p w:rsidR="008A3CD2" w:rsidRDefault="008A3CD2">
      <w:pPr>
        <w:pStyle w:val="a4"/>
        <w:ind w:left="284" w:firstLine="567"/>
        <w:jc w:val="both"/>
      </w:pPr>
    </w:p>
    <w:p w:rsidR="008A3CD2" w:rsidRDefault="008A3CD2">
      <w:pPr>
        <w:pStyle w:val="a4"/>
        <w:ind w:left="284" w:firstLine="567"/>
        <w:jc w:val="both"/>
      </w:pPr>
    </w:p>
    <w:p w:rsidR="008A3CD2" w:rsidRDefault="00AE4333">
      <w:pPr>
        <w:ind w:firstLine="491"/>
        <w:jc w:val="both"/>
      </w:pPr>
      <w:r>
        <w:rPr>
          <w:noProof/>
        </w:rPr>
        <w:pict>
          <v:shapetype id="_x0000_t109" coordsize="21600,21600" o:spt="109" path="m,l,21600r21600,l21600,xe">
            <v:stroke joinstyle="miter"/>
            <v:path gradientshapeok="t" o:connecttype="rect"/>
          </v:shapetype>
          <v:shape id="_x0000_s1971" type="#_x0000_t109" style="position:absolute;left:0;text-align:left;margin-left:46.8pt;margin-top:.8pt;width:72.15pt;height:28.8pt;z-index:251957248" o:allowincell="f">
            <v:textbox style="mso-next-textbox:#_x0000_s1971">
              <w:txbxContent>
                <w:p w:rsidR="008A3CD2" w:rsidRDefault="008A3CD2">
                  <w:pPr>
                    <w:ind w:left="285"/>
                    <w:rPr>
                      <w:b/>
                    </w:rPr>
                  </w:pPr>
                  <w:r>
                    <w:rPr>
                      <w:b/>
                    </w:rPr>
                    <w:t xml:space="preserve">    1</w:t>
                  </w:r>
                </w:p>
              </w:txbxContent>
            </v:textbox>
          </v:shape>
        </w:pict>
      </w:r>
      <w:r>
        <w:rPr>
          <w:noProof/>
        </w:rPr>
        <w:pict>
          <v:shape id="_x0000_s1973" type="#_x0000_t109" style="position:absolute;left:0;text-align:left;margin-left:270pt;margin-top:.8pt;width:64.8pt;height:28.8pt;z-index:251959296" o:allowincell="f">
            <v:textbox style="mso-next-textbox:#_x0000_s1973">
              <w:txbxContent>
                <w:p w:rsidR="008A3CD2" w:rsidRDefault="008A3CD2">
                  <w:pPr>
                    <w:jc w:val="center"/>
                    <w:rPr>
                      <w:b/>
                    </w:rPr>
                  </w:pPr>
                  <w:r>
                    <w:rPr>
                      <w:b/>
                    </w:rPr>
                    <w:t>3</w:t>
                  </w:r>
                </w:p>
              </w:txbxContent>
            </v:textbox>
          </v:shape>
        </w:pict>
      </w:r>
      <w:r>
        <w:rPr>
          <w:noProof/>
        </w:rPr>
        <w:pict>
          <v:shape id="_x0000_s1972" type="#_x0000_t109" style="position:absolute;left:0;text-align:left;margin-left:162pt;margin-top:.8pt;width:64.8pt;height:28.8pt;z-index:251958272" o:allowincell="f">
            <v:textbox style="mso-next-textbox:#_x0000_s1972">
              <w:txbxContent>
                <w:p w:rsidR="008A3CD2" w:rsidRDefault="008A3CD2">
                  <w:pPr>
                    <w:jc w:val="center"/>
                    <w:rPr>
                      <w:b/>
                    </w:rPr>
                  </w:pPr>
                  <w:r>
                    <w:rPr>
                      <w:b/>
                    </w:rPr>
                    <w:t>2</w:t>
                  </w:r>
                </w:p>
              </w:txbxContent>
            </v:textbox>
          </v:shape>
        </w:pict>
      </w:r>
      <w:r>
        <w:rPr>
          <w:noProof/>
        </w:rPr>
        <w:pict>
          <v:line id="_x0000_s1975" style="position:absolute;left:0;text-align:left;z-index:251961344" from="226.8pt,8pt" to="270pt,8pt" o:allowincell="f">
            <v:stroke endarrow="block" endarrowwidth="narrow" endarrowlength="long"/>
          </v:line>
        </w:pict>
      </w:r>
      <w:r>
        <w:rPr>
          <w:noProof/>
        </w:rPr>
        <w:pict>
          <v:line id="_x0000_s1974" style="position:absolute;left:0;text-align:left;z-index:251960320" from="118.8pt,8pt" to="162pt,8pt" o:allowincell="f">
            <v:stroke endarrow="block" endarrowwidth="narrow" endarrowlength="long"/>
          </v:line>
        </w:pict>
      </w:r>
    </w:p>
    <w:p w:rsidR="008A3CD2" w:rsidRDefault="008A3CD2">
      <w:pPr>
        <w:ind w:left="284" w:firstLine="567"/>
        <w:jc w:val="both"/>
      </w:pPr>
    </w:p>
    <w:p w:rsidR="008A3CD2" w:rsidRDefault="008A3CD2">
      <w:pPr>
        <w:jc w:val="both"/>
        <w:rPr>
          <w:b/>
        </w:rPr>
      </w:pPr>
    </w:p>
    <w:p w:rsidR="008A3CD2" w:rsidRDefault="008A3CD2">
      <w:pPr>
        <w:jc w:val="both"/>
        <w:rPr>
          <w:b/>
        </w:rPr>
      </w:pPr>
    </w:p>
    <w:p w:rsidR="008A3CD2" w:rsidRDefault="008A3CD2" w:rsidP="008A3CD2">
      <w:pPr>
        <w:numPr>
          <w:ilvl w:val="0"/>
          <w:numId w:val="147"/>
        </w:numPr>
        <w:jc w:val="both"/>
        <w:rPr>
          <w:b/>
        </w:rPr>
      </w:pPr>
      <w:r>
        <w:t>Производственное использование фондов, которое ведет к материальному износу.</w:t>
      </w:r>
    </w:p>
    <w:p w:rsidR="008A3CD2" w:rsidRDefault="008A3CD2" w:rsidP="008A3CD2">
      <w:pPr>
        <w:numPr>
          <w:ilvl w:val="0"/>
          <w:numId w:val="147"/>
        </w:numPr>
        <w:jc w:val="both"/>
        <w:rPr>
          <w:b/>
        </w:rPr>
      </w:pPr>
      <w:r>
        <w:t>Отчисления на возмещение изношенных производственных фондов в виде начисления амортизации.</w:t>
      </w:r>
    </w:p>
    <w:p w:rsidR="008A3CD2" w:rsidRDefault="008A3CD2" w:rsidP="008A3CD2">
      <w:pPr>
        <w:numPr>
          <w:ilvl w:val="0"/>
          <w:numId w:val="147"/>
        </w:numPr>
        <w:jc w:val="both"/>
      </w:pPr>
      <w:r>
        <w:t>Накопление амортизационных  и возмещение изношенных фондов.</w:t>
      </w:r>
    </w:p>
    <w:p w:rsidR="008A3CD2" w:rsidRDefault="008A3CD2">
      <w:pPr>
        <w:ind w:firstLine="900"/>
        <w:jc w:val="both"/>
      </w:pPr>
      <w:r>
        <w:t>Различают следующие группы ОПФ:</w:t>
      </w:r>
    </w:p>
    <w:p w:rsidR="008A3CD2" w:rsidRDefault="008A3CD2">
      <w:pPr>
        <w:ind w:firstLine="900"/>
        <w:jc w:val="both"/>
      </w:pPr>
    </w:p>
    <w:p w:rsidR="008A3CD2" w:rsidRDefault="008A3CD2" w:rsidP="008A3CD2">
      <w:pPr>
        <w:numPr>
          <w:ilvl w:val="0"/>
          <w:numId w:val="148"/>
        </w:numPr>
        <w:tabs>
          <w:tab w:val="num" w:pos="1211"/>
        </w:tabs>
        <w:ind w:left="1211"/>
        <w:jc w:val="both"/>
      </w:pPr>
      <w:r>
        <w:t>Здания, сооружения основного и вспомогательного производства, административные здания, хозяйственные строения.</w:t>
      </w:r>
    </w:p>
    <w:p w:rsidR="008A3CD2" w:rsidRDefault="008A3CD2" w:rsidP="008A3CD2">
      <w:pPr>
        <w:numPr>
          <w:ilvl w:val="0"/>
          <w:numId w:val="148"/>
        </w:numPr>
        <w:tabs>
          <w:tab w:val="num" w:pos="1211"/>
        </w:tabs>
        <w:ind w:left="1211"/>
        <w:jc w:val="both"/>
      </w:pPr>
      <w:r>
        <w:t>Инженерно-строительные объекты, необходимые для осуществления производственного процесса.</w:t>
      </w:r>
    </w:p>
    <w:p w:rsidR="008A3CD2" w:rsidRDefault="008A3CD2" w:rsidP="008A3CD2">
      <w:pPr>
        <w:numPr>
          <w:ilvl w:val="0"/>
          <w:numId w:val="148"/>
        </w:numPr>
        <w:tabs>
          <w:tab w:val="num" w:pos="1211"/>
        </w:tabs>
        <w:ind w:left="1211"/>
        <w:jc w:val="both"/>
      </w:pPr>
      <w:r>
        <w:t>Различные передаточные устройства (электросети, водопровод).</w:t>
      </w:r>
    </w:p>
    <w:p w:rsidR="008A3CD2" w:rsidRDefault="008A3CD2" w:rsidP="008A3CD2">
      <w:pPr>
        <w:numPr>
          <w:ilvl w:val="0"/>
          <w:numId w:val="148"/>
        </w:numPr>
        <w:tabs>
          <w:tab w:val="num" w:pos="1211"/>
        </w:tabs>
        <w:ind w:left="1211"/>
        <w:jc w:val="both"/>
      </w:pPr>
      <w:r>
        <w:t>Силовые машины и агрегаты, измерительные и регулирующие системы.</w:t>
      </w:r>
    </w:p>
    <w:p w:rsidR="008A3CD2" w:rsidRDefault="008A3CD2" w:rsidP="008A3CD2">
      <w:pPr>
        <w:numPr>
          <w:ilvl w:val="0"/>
          <w:numId w:val="148"/>
        </w:numPr>
        <w:tabs>
          <w:tab w:val="num" w:pos="1211"/>
        </w:tabs>
        <w:ind w:left="1211"/>
        <w:jc w:val="both"/>
      </w:pPr>
      <w:r>
        <w:t>Транспортные средства, принадлежащие предприятию.</w:t>
      </w:r>
    </w:p>
    <w:p w:rsidR="008A3CD2" w:rsidRDefault="008A3CD2" w:rsidP="008A3CD2">
      <w:pPr>
        <w:numPr>
          <w:ilvl w:val="0"/>
          <w:numId w:val="148"/>
        </w:numPr>
        <w:tabs>
          <w:tab w:val="num" w:pos="1211"/>
        </w:tabs>
        <w:ind w:left="1211"/>
        <w:jc w:val="both"/>
      </w:pPr>
      <w:r>
        <w:t>Инструменты и приспособления длительного срока эксплуатации.</w:t>
      </w:r>
    </w:p>
    <w:p w:rsidR="008A3CD2" w:rsidRDefault="008A3CD2" w:rsidP="008A3CD2">
      <w:pPr>
        <w:numPr>
          <w:ilvl w:val="0"/>
          <w:numId w:val="148"/>
        </w:numPr>
        <w:tabs>
          <w:tab w:val="num" w:pos="1211"/>
        </w:tabs>
        <w:ind w:left="1211"/>
        <w:jc w:val="both"/>
      </w:pPr>
      <w:r>
        <w:t>Производственный инвентарь и принадлежности.</w:t>
      </w:r>
    </w:p>
    <w:p w:rsidR="008A3CD2" w:rsidRDefault="008A3CD2" w:rsidP="008A3CD2">
      <w:pPr>
        <w:numPr>
          <w:ilvl w:val="0"/>
          <w:numId w:val="148"/>
        </w:numPr>
        <w:tabs>
          <w:tab w:val="num" w:pos="1211"/>
        </w:tabs>
        <w:ind w:left="1211"/>
        <w:jc w:val="both"/>
      </w:pPr>
      <w:r>
        <w:t>Хозяйственный инвентарь.</w:t>
      </w:r>
    </w:p>
    <w:p w:rsidR="008A3CD2" w:rsidRDefault="008A3CD2" w:rsidP="008A3CD2">
      <w:pPr>
        <w:numPr>
          <w:ilvl w:val="0"/>
          <w:numId w:val="148"/>
        </w:numPr>
        <w:tabs>
          <w:tab w:val="num" w:pos="1211"/>
        </w:tabs>
        <w:ind w:left="1211"/>
        <w:jc w:val="both"/>
      </w:pPr>
      <w:r>
        <w:t>Многолетние насаждения и т.п.</w:t>
      </w:r>
    </w:p>
    <w:p w:rsidR="008A3CD2" w:rsidRDefault="008A3CD2">
      <w:pPr>
        <w:pStyle w:val="a4"/>
        <w:jc w:val="both"/>
      </w:pPr>
    </w:p>
    <w:p w:rsidR="008A3CD2" w:rsidRDefault="008A3CD2">
      <w:pPr>
        <w:pStyle w:val="a4"/>
        <w:jc w:val="both"/>
      </w:pPr>
    </w:p>
    <w:p w:rsidR="008A3CD2" w:rsidRDefault="008A3CD2">
      <w:pPr>
        <w:pStyle w:val="a4"/>
        <w:jc w:val="both"/>
      </w:pPr>
    </w:p>
    <w:p w:rsidR="008A3CD2" w:rsidRDefault="008A3CD2">
      <w:pPr>
        <w:pStyle w:val="a4"/>
        <w:jc w:val="both"/>
      </w:pPr>
    </w:p>
    <w:p w:rsidR="008A3CD2" w:rsidRDefault="008A3CD2">
      <w:pPr>
        <w:pStyle w:val="a4"/>
        <w:jc w:val="both"/>
      </w:pPr>
    </w:p>
    <w:p w:rsidR="008A3CD2" w:rsidRDefault="008A3CD2">
      <w:pPr>
        <w:pStyle w:val="a4"/>
        <w:jc w:val="both"/>
      </w:pPr>
    </w:p>
    <w:p w:rsidR="008A3CD2" w:rsidRDefault="008A3CD2">
      <w:pPr>
        <w:pStyle w:val="a4"/>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349"/>
        <w:gridCol w:w="1494"/>
        <w:gridCol w:w="284"/>
        <w:gridCol w:w="1842"/>
        <w:gridCol w:w="284"/>
        <w:gridCol w:w="1843"/>
        <w:gridCol w:w="283"/>
        <w:gridCol w:w="1701"/>
      </w:tblGrid>
      <w:tr w:rsidR="008A3CD2">
        <w:trPr>
          <w:cantSplit/>
        </w:trPr>
        <w:tc>
          <w:tcPr>
            <w:tcW w:w="1809" w:type="dxa"/>
            <w:tcBorders>
              <w:top w:val="nil"/>
              <w:left w:val="nil"/>
              <w:bottom w:val="nil"/>
              <w:right w:val="nil"/>
            </w:tcBorders>
          </w:tcPr>
          <w:p w:rsidR="008A3CD2" w:rsidRDefault="00AE4333">
            <w:pPr>
              <w:pStyle w:val="a4"/>
              <w:ind w:firstLine="0"/>
              <w:jc w:val="both"/>
              <w:rPr>
                <w:b/>
              </w:rPr>
            </w:pPr>
            <w:r>
              <w:rPr>
                <w:b/>
                <w:noProof/>
              </w:rPr>
              <w:pict>
                <v:line id="_x0000_s1905" style="position:absolute;left:0;text-align:left;z-index:251897856" from="238.8pt,14.95pt" to="238.8pt,29.35pt" o:allowincell="f"/>
              </w:pict>
            </w:r>
          </w:p>
        </w:tc>
        <w:tc>
          <w:tcPr>
            <w:tcW w:w="349" w:type="dxa"/>
            <w:tcBorders>
              <w:top w:val="nil"/>
              <w:left w:val="nil"/>
              <w:bottom w:val="nil"/>
              <w:right w:val="nil"/>
            </w:tcBorders>
          </w:tcPr>
          <w:p w:rsidR="008A3CD2" w:rsidRDefault="008A3CD2">
            <w:pPr>
              <w:pStyle w:val="a4"/>
              <w:ind w:firstLine="0"/>
              <w:jc w:val="both"/>
              <w:rPr>
                <w:b/>
              </w:rPr>
            </w:pPr>
          </w:p>
        </w:tc>
        <w:tc>
          <w:tcPr>
            <w:tcW w:w="1494" w:type="dxa"/>
            <w:tcBorders>
              <w:top w:val="nil"/>
              <w:left w:val="nil"/>
              <w:bottom w:val="nil"/>
              <w:right w:val="nil"/>
            </w:tcBorders>
          </w:tcPr>
          <w:p w:rsidR="008A3CD2" w:rsidRDefault="008A3CD2">
            <w:pPr>
              <w:pStyle w:val="a4"/>
              <w:ind w:firstLine="0"/>
              <w:jc w:val="both"/>
              <w:rPr>
                <w:b/>
              </w:rPr>
            </w:pPr>
          </w:p>
        </w:tc>
        <w:tc>
          <w:tcPr>
            <w:tcW w:w="2410" w:type="dxa"/>
            <w:gridSpan w:val="3"/>
            <w:tcBorders>
              <w:top w:val="single" w:sz="18" w:space="0" w:color="auto"/>
              <w:left w:val="single" w:sz="18" w:space="0" w:color="auto"/>
              <w:bottom w:val="single" w:sz="18" w:space="0" w:color="auto"/>
              <w:right w:val="single" w:sz="18" w:space="0" w:color="auto"/>
            </w:tcBorders>
          </w:tcPr>
          <w:p w:rsidR="008A3CD2" w:rsidRDefault="008A3CD2">
            <w:pPr>
              <w:pStyle w:val="a4"/>
              <w:ind w:firstLine="0"/>
              <w:jc w:val="center"/>
              <w:rPr>
                <w:b/>
                <w:i/>
              </w:rPr>
            </w:pPr>
            <w:r>
              <w:rPr>
                <w:b/>
                <w:i/>
              </w:rPr>
              <w:t>ОПФ</w:t>
            </w:r>
          </w:p>
        </w:tc>
        <w:tc>
          <w:tcPr>
            <w:tcW w:w="1843" w:type="dxa"/>
            <w:tcBorders>
              <w:top w:val="nil"/>
              <w:left w:val="nil"/>
              <w:bottom w:val="nil"/>
              <w:right w:val="nil"/>
            </w:tcBorders>
          </w:tcPr>
          <w:p w:rsidR="008A3CD2" w:rsidRDefault="008A3CD2">
            <w:pPr>
              <w:pStyle w:val="a4"/>
              <w:ind w:firstLine="0"/>
              <w:jc w:val="both"/>
              <w:rPr>
                <w:b/>
              </w:rPr>
            </w:pPr>
          </w:p>
        </w:tc>
        <w:tc>
          <w:tcPr>
            <w:tcW w:w="283" w:type="dxa"/>
            <w:tcBorders>
              <w:top w:val="nil"/>
              <w:left w:val="nil"/>
              <w:bottom w:val="nil"/>
              <w:right w:val="nil"/>
            </w:tcBorders>
          </w:tcPr>
          <w:p w:rsidR="008A3CD2" w:rsidRDefault="008A3CD2">
            <w:pPr>
              <w:pStyle w:val="a4"/>
              <w:ind w:firstLine="0"/>
              <w:jc w:val="both"/>
              <w:rPr>
                <w:b/>
              </w:rPr>
            </w:pPr>
          </w:p>
        </w:tc>
        <w:tc>
          <w:tcPr>
            <w:tcW w:w="1701" w:type="dxa"/>
            <w:tcBorders>
              <w:top w:val="nil"/>
              <w:left w:val="nil"/>
              <w:bottom w:val="nil"/>
              <w:right w:val="nil"/>
            </w:tcBorders>
          </w:tcPr>
          <w:p w:rsidR="008A3CD2" w:rsidRDefault="008A3CD2">
            <w:pPr>
              <w:pStyle w:val="a4"/>
              <w:ind w:firstLine="0"/>
              <w:jc w:val="both"/>
              <w:rPr>
                <w:b/>
              </w:rPr>
            </w:pPr>
          </w:p>
        </w:tc>
      </w:tr>
      <w:tr w:rsidR="008A3CD2">
        <w:tc>
          <w:tcPr>
            <w:tcW w:w="1809" w:type="dxa"/>
            <w:tcBorders>
              <w:top w:val="nil"/>
              <w:left w:val="nil"/>
              <w:bottom w:val="nil"/>
              <w:right w:val="nil"/>
            </w:tcBorders>
          </w:tcPr>
          <w:p w:rsidR="008A3CD2" w:rsidRDefault="00AE4333">
            <w:pPr>
              <w:pStyle w:val="a4"/>
              <w:ind w:firstLine="0"/>
              <w:jc w:val="both"/>
              <w:rPr>
                <w:b/>
              </w:rPr>
            </w:pPr>
            <w:r>
              <w:rPr>
                <w:b/>
                <w:noProof/>
              </w:rPr>
              <w:pict>
                <v:line id="_x0000_s1911" style="position:absolute;left:0;text-align:left;z-index:251904000;mso-position-horizontal-relative:text;mso-position-vertical-relative:text" from="440.4pt,6.1pt" to="440.4pt,13.3pt" o:allowincell="f">
                  <v:stroke endarrow="block"/>
                </v:line>
              </w:pict>
            </w:r>
            <w:r>
              <w:rPr>
                <w:b/>
                <w:noProof/>
              </w:rPr>
              <w:pict>
                <v:line id="_x0000_s1910" style="position:absolute;left:0;text-align:left;z-index:251902976;mso-position-horizontal-relative:text;mso-position-vertical-relative:text" from="339.6pt,6.1pt" to="339.6pt,13.3pt" o:allowincell="f">
                  <v:stroke endarrow="block"/>
                </v:line>
              </w:pict>
            </w:r>
            <w:r>
              <w:rPr>
                <w:b/>
                <w:noProof/>
              </w:rPr>
              <w:pict>
                <v:line id="_x0000_s1909" style="position:absolute;left:0;text-align:left;z-index:251901952;mso-position-horizontal-relative:text;mso-position-vertical-relative:text" from="44.4pt,6.1pt" to="44.4pt,13.3pt" o:allowincell="f">
                  <v:stroke endarrow="block"/>
                </v:line>
              </w:pict>
            </w:r>
            <w:r>
              <w:rPr>
                <w:b/>
                <w:noProof/>
              </w:rPr>
              <w:pict>
                <v:line id="_x0000_s1908" style="position:absolute;left:0;text-align:left;z-index:251900928;mso-position-horizontal-relative:text;mso-position-vertical-relative:text" from="138pt,6.1pt" to="138pt,13.3pt" o:allowincell="f">
                  <v:stroke endarrow="block"/>
                </v:line>
              </w:pict>
            </w:r>
            <w:r>
              <w:rPr>
                <w:b/>
                <w:noProof/>
              </w:rPr>
              <w:pict>
                <v:line id="_x0000_s1907" style="position:absolute;left:0;text-align:left;z-index:251899904;mso-position-horizontal-relative:text;mso-position-vertical-relative:text" from="238.8pt,6.1pt" to="238.8pt,13.3pt" o:allowincell="f">
                  <v:stroke endarrow="block"/>
                </v:line>
              </w:pict>
            </w:r>
            <w:r>
              <w:rPr>
                <w:b/>
                <w:noProof/>
              </w:rPr>
              <w:pict>
                <v:line id="_x0000_s1906" style="position:absolute;left:0;text-align:left;z-index:251898880;mso-position-horizontal-relative:text;mso-position-vertical-relative:text" from="44.4pt,6.1pt" to="440.4pt,6.1pt" o:allowincell="f"/>
              </w:pict>
            </w:r>
          </w:p>
        </w:tc>
        <w:tc>
          <w:tcPr>
            <w:tcW w:w="349" w:type="dxa"/>
            <w:tcBorders>
              <w:top w:val="nil"/>
              <w:left w:val="nil"/>
              <w:bottom w:val="nil"/>
              <w:right w:val="nil"/>
            </w:tcBorders>
          </w:tcPr>
          <w:p w:rsidR="008A3CD2" w:rsidRDefault="008A3CD2">
            <w:pPr>
              <w:pStyle w:val="a4"/>
              <w:ind w:firstLine="0"/>
              <w:jc w:val="both"/>
              <w:rPr>
                <w:b/>
              </w:rPr>
            </w:pPr>
          </w:p>
        </w:tc>
        <w:tc>
          <w:tcPr>
            <w:tcW w:w="1494" w:type="dxa"/>
            <w:tcBorders>
              <w:top w:val="nil"/>
              <w:left w:val="nil"/>
              <w:bottom w:val="nil"/>
              <w:right w:val="nil"/>
            </w:tcBorders>
          </w:tcPr>
          <w:p w:rsidR="008A3CD2" w:rsidRDefault="008A3CD2">
            <w:pPr>
              <w:pStyle w:val="a4"/>
              <w:ind w:firstLine="0"/>
              <w:jc w:val="both"/>
              <w:rPr>
                <w:b/>
              </w:rPr>
            </w:pPr>
          </w:p>
        </w:tc>
        <w:tc>
          <w:tcPr>
            <w:tcW w:w="284" w:type="dxa"/>
            <w:tcBorders>
              <w:top w:val="nil"/>
              <w:left w:val="nil"/>
              <w:bottom w:val="nil"/>
              <w:right w:val="nil"/>
            </w:tcBorders>
          </w:tcPr>
          <w:p w:rsidR="008A3CD2" w:rsidRDefault="008A3CD2">
            <w:pPr>
              <w:pStyle w:val="a4"/>
              <w:ind w:firstLine="0"/>
              <w:jc w:val="both"/>
              <w:rPr>
                <w:b/>
              </w:rPr>
            </w:pPr>
          </w:p>
        </w:tc>
        <w:tc>
          <w:tcPr>
            <w:tcW w:w="1842" w:type="dxa"/>
            <w:tcBorders>
              <w:top w:val="nil"/>
              <w:left w:val="nil"/>
              <w:bottom w:val="nil"/>
              <w:right w:val="nil"/>
            </w:tcBorders>
          </w:tcPr>
          <w:p w:rsidR="008A3CD2" w:rsidRDefault="008A3CD2">
            <w:pPr>
              <w:pStyle w:val="a4"/>
              <w:ind w:firstLine="0"/>
              <w:jc w:val="both"/>
              <w:rPr>
                <w:b/>
              </w:rPr>
            </w:pPr>
          </w:p>
        </w:tc>
        <w:tc>
          <w:tcPr>
            <w:tcW w:w="284" w:type="dxa"/>
            <w:tcBorders>
              <w:top w:val="nil"/>
              <w:left w:val="nil"/>
              <w:bottom w:val="nil"/>
              <w:right w:val="nil"/>
            </w:tcBorders>
          </w:tcPr>
          <w:p w:rsidR="008A3CD2" w:rsidRDefault="008A3CD2">
            <w:pPr>
              <w:pStyle w:val="a4"/>
              <w:ind w:firstLine="0"/>
              <w:jc w:val="both"/>
              <w:rPr>
                <w:b/>
              </w:rPr>
            </w:pPr>
          </w:p>
        </w:tc>
        <w:tc>
          <w:tcPr>
            <w:tcW w:w="1843" w:type="dxa"/>
            <w:tcBorders>
              <w:top w:val="nil"/>
              <w:left w:val="nil"/>
              <w:bottom w:val="nil"/>
              <w:right w:val="nil"/>
            </w:tcBorders>
          </w:tcPr>
          <w:p w:rsidR="008A3CD2" w:rsidRDefault="008A3CD2">
            <w:pPr>
              <w:pStyle w:val="a4"/>
              <w:ind w:firstLine="0"/>
              <w:jc w:val="both"/>
              <w:rPr>
                <w:b/>
              </w:rPr>
            </w:pPr>
          </w:p>
        </w:tc>
        <w:tc>
          <w:tcPr>
            <w:tcW w:w="283" w:type="dxa"/>
            <w:tcBorders>
              <w:top w:val="nil"/>
              <w:left w:val="nil"/>
              <w:bottom w:val="nil"/>
              <w:right w:val="nil"/>
            </w:tcBorders>
          </w:tcPr>
          <w:p w:rsidR="008A3CD2" w:rsidRDefault="008A3CD2">
            <w:pPr>
              <w:pStyle w:val="a4"/>
              <w:ind w:firstLine="0"/>
              <w:jc w:val="both"/>
              <w:rPr>
                <w:b/>
              </w:rPr>
            </w:pPr>
          </w:p>
        </w:tc>
        <w:tc>
          <w:tcPr>
            <w:tcW w:w="1701" w:type="dxa"/>
            <w:tcBorders>
              <w:top w:val="nil"/>
              <w:left w:val="nil"/>
              <w:bottom w:val="nil"/>
              <w:right w:val="nil"/>
            </w:tcBorders>
          </w:tcPr>
          <w:p w:rsidR="008A3CD2" w:rsidRDefault="008A3CD2">
            <w:pPr>
              <w:pStyle w:val="a4"/>
              <w:ind w:firstLine="0"/>
              <w:jc w:val="both"/>
              <w:rPr>
                <w:b/>
              </w:rPr>
            </w:pPr>
          </w:p>
        </w:tc>
      </w:tr>
      <w:tr w:rsidR="008A3CD2">
        <w:tc>
          <w:tcPr>
            <w:tcW w:w="1809" w:type="dxa"/>
            <w:tcBorders>
              <w:top w:val="single" w:sz="18" w:space="0" w:color="auto"/>
              <w:left w:val="single" w:sz="18" w:space="0" w:color="auto"/>
              <w:bottom w:val="single" w:sz="18" w:space="0" w:color="auto"/>
              <w:right w:val="single" w:sz="18" w:space="0" w:color="auto"/>
            </w:tcBorders>
          </w:tcPr>
          <w:p w:rsidR="008A3CD2" w:rsidRDefault="008A3CD2">
            <w:pPr>
              <w:pStyle w:val="a4"/>
              <w:ind w:firstLine="0"/>
              <w:jc w:val="center"/>
              <w:rPr>
                <w:b/>
              </w:rPr>
            </w:pPr>
            <w:r>
              <w:rPr>
                <w:b/>
              </w:rPr>
              <w:t>Функциональное назначение</w:t>
            </w:r>
          </w:p>
        </w:tc>
        <w:tc>
          <w:tcPr>
            <w:tcW w:w="349" w:type="dxa"/>
            <w:tcBorders>
              <w:top w:val="nil"/>
              <w:left w:val="nil"/>
              <w:bottom w:val="nil"/>
              <w:right w:val="nil"/>
            </w:tcBorders>
          </w:tcPr>
          <w:p w:rsidR="008A3CD2" w:rsidRDefault="008A3CD2">
            <w:pPr>
              <w:pStyle w:val="a4"/>
              <w:ind w:firstLine="0"/>
              <w:jc w:val="both"/>
              <w:rPr>
                <w:b/>
              </w:rPr>
            </w:pPr>
          </w:p>
        </w:tc>
        <w:tc>
          <w:tcPr>
            <w:tcW w:w="1494" w:type="dxa"/>
            <w:tcBorders>
              <w:top w:val="single" w:sz="18" w:space="0" w:color="auto"/>
              <w:left w:val="single" w:sz="18" w:space="0" w:color="auto"/>
              <w:bottom w:val="single" w:sz="18" w:space="0" w:color="auto"/>
              <w:right w:val="single" w:sz="18" w:space="0" w:color="auto"/>
            </w:tcBorders>
          </w:tcPr>
          <w:p w:rsidR="008A3CD2" w:rsidRDefault="008A3CD2">
            <w:pPr>
              <w:pStyle w:val="a4"/>
              <w:ind w:firstLine="0"/>
              <w:jc w:val="center"/>
              <w:rPr>
                <w:b/>
              </w:rPr>
            </w:pPr>
          </w:p>
          <w:p w:rsidR="008A3CD2" w:rsidRDefault="008A3CD2">
            <w:pPr>
              <w:pStyle w:val="a4"/>
              <w:ind w:firstLine="0"/>
              <w:jc w:val="center"/>
              <w:rPr>
                <w:b/>
              </w:rPr>
            </w:pPr>
            <w:r>
              <w:rPr>
                <w:b/>
              </w:rPr>
              <w:t>Отрасль</w:t>
            </w:r>
          </w:p>
        </w:tc>
        <w:tc>
          <w:tcPr>
            <w:tcW w:w="284" w:type="dxa"/>
            <w:tcBorders>
              <w:top w:val="nil"/>
              <w:left w:val="nil"/>
              <w:bottom w:val="nil"/>
              <w:right w:val="nil"/>
            </w:tcBorders>
          </w:tcPr>
          <w:p w:rsidR="008A3CD2" w:rsidRDefault="008A3CD2">
            <w:pPr>
              <w:pStyle w:val="a4"/>
              <w:ind w:firstLine="0"/>
              <w:jc w:val="both"/>
              <w:rPr>
                <w:b/>
              </w:rPr>
            </w:pPr>
          </w:p>
        </w:tc>
        <w:tc>
          <w:tcPr>
            <w:tcW w:w="1842" w:type="dxa"/>
            <w:tcBorders>
              <w:top w:val="single" w:sz="18" w:space="0" w:color="auto"/>
              <w:left w:val="single" w:sz="18" w:space="0" w:color="auto"/>
              <w:bottom w:val="single" w:sz="18" w:space="0" w:color="auto"/>
              <w:right w:val="single" w:sz="18" w:space="0" w:color="auto"/>
            </w:tcBorders>
          </w:tcPr>
          <w:p w:rsidR="008A3CD2" w:rsidRDefault="008A3CD2">
            <w:pPr>
              <w:pStyle w:val="a4"/>
              <w:ind w:firstLine="0"/>
              <w:jc w:val="center"/>
              <w:rPr>
                <w:b/>
              </w:rPr>
            </w:pPr>
            <w:r>
              <w:rPr>
                <w:b/>
              </w:rPr>
              <w:t>Вещественно-натуральный состав</w:t>
            </w:r>
          </w:p>
        </w:tc>
        <w:tc>
          <w:tcPr>
            <w:tcW w:w="284" w:type="dxa"/>
            <w:tcBorders>
              <w:top w:val="nil"/>
              <w:left w:val="nil"/>
              <w:bottom w:val="nil"/>
              <w:right w:val="nil"/>
            </w:tcBorders>
          </w:tcPr>
          <w:p w:rsidR="008A3CD2" w:rsidRDefault="008A3CD2">
            <w:pPr>
              <w:pStyle w:val="a4"/>
              <w:ind w:firstLine="0"/>
              <w:jc w:val="both"/>
              <w:rPr>
                <w:b/>
              </w:rPr>
            </w:pPr>
          </w:p>
        </w:tc>
        <w:tc>
          <w:tcPr>
            <w:tcW w:w="1843" w:type="dxa"/>
            <w:tcBorders>
              <w:top w:val="single" w:sz="18" w:space="0" w:color="auto"/>
              <w:left w:val="single" w:sz="18" w:space="0" w:color="auto"/>
              <w:bottom w:val="single" w:sz="18" w:space="0" w:color="auto"/>
              <w:right w:val="single" w:sz="18" w:space="0" w:color="auto"/>
            </w:tcBorders>
          </w:tcPr>
          <w:p w:rsidR="008A3CD2" w:rsidRDefault="008A3CD2">
            <w:pPr>
              <w:pStyle w:val="a4"/>
              <w:ind w:firstLine="0"/>
              <w:jc w:val="center"/>
              <w:rPr>
                <w:b/>
              </w:rPr>
            </w:pPr>
            <w:r>
              <w:rPr>
                <w:b/>
              </w:rPr>
              <w:t>Принадлежность</w:t>
            </w:r>
          </w:p>
        </w:tc>
        <w:tc>
          <w:tcPr>
            <w:tcW w:w="283" w:type="dxa"/>
            <w:tcBorders>
              <w:top w:val="nil"/>
              <w:left w:val="nil"/>
              <w:bottom w:val="nil"/>
              <w:right w:val="nil"/>
            </w:tcBorders>
          </w:tcPr>
          <w:p w:rsidR="008A3CD2" w:rsidRDefault="008A3CD2">
            <w:pPr>
              <w:pStyle w:val="a4"/>
              <w:ind w:firstLine="0"/>
              <w:jc w:val="both"/>
              <w:rPr>
                <w:b/>
              </w:rPr>
            </w:pPr>
          </w:p>
        </w:tc>
        <w:tc>
          <w:tcPr>
            <w:tcW w:w="1701" w:type="dxa"/>
            <w:tcBorders>
              <w:top w:val="single" w:sz="18" w:space="0" w:color="auto"/>
              <w:left w:val="single" w:sz="18" w:space="0" w:color="auto"/>
              <w:bottom w:val="single" w:sz="18" w:space="0" w:color="auto"/>
              <w:right w:val="single" w:sz="18" w:space="0" w:color="auto"/>
            </w:tcBorders>
          </w:tcPr>
          <w:p w:rsidR="008A3CD2" w:rsidRDefault="008A3CD2">
            <w:pPr>
              <w:pStyle w:val="a4"/>
              <w:ind w:firstLine="0"/>
              <w:jc w:val="center"/>
              <w:rPr>
                <w:b/>
              </w:rPr>
            </w:pPr>
          </w:p>
          <w:p w:rsidR="008A3CD2" w:rsidRDefault="008A3CD2">
            <w:pPr>
              <w:pStyle w:val="a4"/>
              <w:ind w:firstLine="0"/>
              <w:jc w:val="center"/>
              <w:rPr>
                <w:b/>
              </w:rPr>
            </w:pPr>
            <w:r>
              <w:rPr>
                <w:b/>
              </w:rPr>
              <w:t>Исполнение</w:t>
            </w:r>
          </w:p>
        </w:tc>
      </w:tr>
      <w:tr w:rsidR="008A3CD2">
        <w:tc>
          <w:tcPr>
            <w:tcW w:w="1809" w:type="dxa"/>
            <w:tcBorders>
              <w:top w:val="nil"/>
              <w:left w:val="nil"/>
              <w:bottom w:val="nil"/>
              <w:right w:val="nil"/>
            </w:tcBorders>
          </w:tcPr>
          <w:p w:rsidR="008A3CD2" w:rsidRDefault="008A3CD2">
            <w:pPr>
              <w:pStyle w:val="a4"/>
              <w:ind w:firstLine="0"/>
              <w:jc w:val="both"/>
              <w:rPr>
                <w:b/>
              </w:rPr>
            </w:pPr>
          </w:p>
        </w:tc>
        <w:tc>
          <w:tcPr>
            <w:tcW w:w="349" w:type="dxa"/>
            <w:tcBorders>
              <w:top w:val="nil"/>
              <w:left w:val="nil"/>
              <w:bottom w:val="nil"/>
              <w:right w:val="nil"/>
            </w:tcBorders>
          </w:tcPr>
          <w:p w:rsidR="008A3CD2" w:rsidRDefault="008A3CD2">
            <w:pPr>
              <w:pStyle w:val="a4"/>
              <w:ind w:firstLine="0"/>
              <w:jc w:val="both"/>
              <w:rPr>
                <w:b/>
              </w:rPr>
            </w:pPr>
          </w:p>
        </w:tc>
        <w:tc>
          <w:tcPr>
            <w:tcW w:w="1494" w:type="dxa"/>
            <w:tcBorders>
              <w:top w:val="nil"/>
              <w:left w:val="nil"/>
              <w:bottom w:val="nil"/>
              <w:right w:val="nil"/>
            </w:tcBorders>
          </w:tcPr>
          <w:p w:rsidR="008A3CD2" w:rsidRDefault="008A3CD2">
            <w:pPr>
              <w:pStyle w:val="a4"/>
              <w:ind w:firstLine="0"/>
              <w:jc w:val="both"/>
              <w:rPr>
                <w:b/>
              </w:rPr>
            </w:pPr>
          </w:p>
        </w:tc>
        <w:tc>
          <w:tcPr>
            <w:tcW w:w="284" w:type="dxa"/>
            <w:tcBorders>
              <w:top w:val="nil"/>
              <w:left w:val="nil"/>
              <w:bottom w:val="nil"/>
              <w:right w:val="nil"/>
            </w:tcBorders>
          </w:tcPr>
          <w:p w:rsidR="008A3CD2" w:rsidRDefault="008A3CD2">
            <w:pPr>
              <w:pStyle w:val="a4"/>
              <w:ind w:firstLine="0"/>
              <w:jc w:val="both"/>
              <w:rPr>
                <w:b/>
              </w:rPr>
            </w:pPr>
          </w:p>
        </w:tc>
        <w:tc>
          <w:tcPr>
            <w:tcW w:w="1842" w:type="dxa"/>
            <w:tcBorders>
              <w:top w:val="nil"/>
              <w:left w:val="nil"/>
              <w:bottom w:val="nil"/>
              <w:right w:val="nil"/>
            </w:tcBorders>
          </w:tcPr>
          <w:p w:rsidR="008A3CD2" w:rsidRDefault="008A3CD2">
            <w:pPr>
              <w:pStyle w:val="a4"/>
              <w:ind w:firstLine="0"/>
              <w:jc w:val="both"/>
              <w:rPr>
                <w:b/>
              </w:rPr>
            </w:pPr>
          </w:p>
        </w:tc>
        <w:tc>
          <w:tcPr>
            <w:tcW w:w="284" w:type="dxa"/>
            <w:tcBorders>
              <w:top w:val="nil"/>
              <w:left w:val="nil"/>
              <w:bottom w:val="nil"/>
              <w:right w:val="nil"/>
            </w:tcBorders>
          </w:tcPr>
          <w:p w:rsidR="008A3CD2" w:rsidRDefault="008A3CD2">
            <w:pPr>
              <w:pStyle w:val="a4"/>
              <w:ind w:firstLine="0"/>
              <w:jc w:val="both"/>
              <w:rPr>
                <w:b/>
              </w:rPr>
            </w:pPr>
          </w:p>
        </w:tc>
        <w:tc>
          <w:tcPr>
            <w:tcW w:w="1843" w:type="dxa"/>
            <w:tcBorders>
              <w:top w:val="nil"/>
              <w:left w:val="nil"/>
              <w:bottom w:val="nil"/>
              <w:right w:val="nil"/>
            </w:tcBorders>
          </w:tcPr>
          <w:p w:rsidR="008A3CD2" w:rsidRDefault="008A3CD2">
            <w:pPr>
              <w:pStyle w:val="a4"/>
              <w:ind w:firstLine="0"/>
              <w:jc w:val="both"/>
              <w:rPr>
                <w:b/>
              </w:rPr>
            </w:pPr>
          </w:p>
        </w:tc>
        <w:tc>
          <w:tcPr>
            <w:tcW w:w="283" w:type="dxa"/>
            <w:tcBorders>
              <w:top w:val="nil"/>
              <w:left w:val="nil"/>
              <w:bottom w:val="nil"/>
              <w:right w:val="nil"/>
            </w:tcBorders>
          </w:tcPr>
          <w:p w:rsidR="008A3CD2" w:rsidRDefault="008A3CD2">
            <w:pPr>
              <w:pStyle w:val="a4"/>
              <w:ind w:firstLine="0"/>
              <w:jc w:val="both"/>
              <w:rPr>
                <w:b/>
              </w:rPr>
            </w:pPr>
          </w:p>
        </w:tc>
        <w:tc>
          <w:tcPr>
            <w:tcW w:w="1701" w:type="dxa"/>
            <w:tcBorders>
              <w:top w:val="nil"/>
              <w:left w:val="nil"/>
              <w:bottom w:val="nil"/>
              <w:right w:val="nil"/>
            </w:tcBorders>
          </w:tcPr>
          <w:p w:rsidR="008A3CD2" w:rsidRDefault="008A3CD2">
            <w:pPr>
              <w:pStyle w:val="a4"/>
              <w:ind w:firstLine="0"/>
              <w:jc w:val="both"/>
              <w:rPr>
                <w:b/>
              </w:rPr>
            </w:pPr>
          </w:p>
        </w:tc>
      </w:tr>
      <w:tr w:rsidR="008A3CD2">
        <w:tc>
          <w:tcPr>
            <w:tcW w:w="1809" w:type="dxa"/>
            <w:tcBorders>
              <w:top w:val="single" w:sz="18" w:space="0" w:color="auto"/>
              <w:left w:val="single" w:sz="18" w:space="0" w:color="auto"/>
              <w:bottom w:val="single" w:sz="18" w:space="0" w:color="auto"/>
              <w:right w:val="single" w:sz="18" w:space="0" w:color="auto"/>
            </w:tcBorders>
          </w:tcPr>
          <w:p w:rsidR="008A3CD2" w:rsidRDefault="008A3CD2" w:rsidP="008A3CD2">
            <w:pPr>
              <w:pStyle w:val="a4"/>
              <w:numPr>
                <w:ilvl w:val="0"/>
                <w:numId w:val="125"/>
              </w:numPr>
              <w:jc w:val="both"/>
            </w:pPr>
            <w:r>
              <w:t>производственное</w:t>
            </w:r>
          </w:p>
        </w:tc>
        <w:tc>
          <w:tcPr>
            <w:tcW w:w="349" w:type="dxa"/>
            <w:tcBorders>
              <w:top w:val="nil"/>
              <w:left w:val="nil"/>
              <w:bottom w:val="nil"/>
              <w:right w:val="nil"/>
            </w:tcBorders>
          </w:tcPr>
          <w:p w:rsidR="008A3CD2" w:rsidRDefault="008A3CD2">
            <w:pPr>
              <w:pStyle w:val="a4"/>
              <w:ind w:firstLine="0"/>
              <w:jc w:val="both"/>
              <w:rPr>
                <w:b/>
              </w:rPr>
            </w:pPr>
          </w:p>
        </w:tc>
        <w:tc>
          <w:tcPr>
            <w:tcW w:w="1494" w:type="dxa"/>
            <w:tcBorders>
              <w:top w:val="single" w:sz="18" w:space="0" w:color="auto"/>
              <w:left w:val="single" w:sz="18" w:space="0" w:color="auto"/>
              <w:bottom w:val="single" w:sz="18" w:space="0" w:color="auto"/>
              <w:right w:val="single" w:sz="18" w:space="0" w:color="auto"/>
            </w:tcBorders>
          </w:tcPr>
          <w:p w:rsidR="008A3CD2" w:rsidRDefault="008A3CD2" w:rsidP="008A3CD2">
            <w:pPr>
              <w:pStyle w:val="a4"/>
              <w:numPr>
                <w:ilvl w:val="0"/>
                <w:numId w:val="127"/>
              </w:numPr>
              <w:jc w:val="both"/>
            </w:pPr>
            <w:r>
              <w:t>основные средства предприятия</w:t>
            </w:r>
          </w:p>
        </w:tc>
        <w:tc>
          <w:tcPr>
            <w:tcW w:w="284" w:type="dxa"/>
            <w:tcBorders>
              <w:top w:val="nil"/>
              <w:left w:val="nil"/>
              <w:bottom w:val="nil"/>
              <w:right w:val="nil"/>
            </w:tcBorders>
          </w:tcPr>
          <w:p w:rsidR="008A3CD2" w:rsidRDefault="008A3CD2">
            <w:pPr>
              <w:pStyle w:val="a4"/>
              <w:ind w:firstLine="0"/>
              <w:jc w:val="both"/>
              <w:rPr>
                <w:b/>
              </w:rPr>
            </w:pPr>
          </w:p>
        </w:tc>
        <w:tc>
          <w:tcPr>
            <w:tcW w:w="1842" w:type="dxa"/>
            <w:tcBorders>
              <w:top w:val="single" w:sz="18" w:space="0" w:color="auto"/>
              <w:left w:val="single" w:sz="18" w:space="0" w:color="auto"/>
              <w:bottom w:val="single" w:sz="18" w:space="0" w:color="auto"/>
              <w:right w:val="single" w:sz="18" w:space="0" w:color="auto"/>
            </w:tcBorders>
          </w:tcPr>
          <w:p w:rsidR="008A3CD2" w:rsidRDefault="008A3CD2" w:rsidP="008A3CD2">
            <w:pPr>
              <w:pStyle w:val="a4"/>
              <w:numPr>
                <w:ilvl w:val="0"/>
                <w:numId w:val="129"/>
              </w:numPr>
              <w:jc w:val="both"/>
            </w:pPr>
            <w:r>
              <w:t>здания</w:t>
            </w:r>
          </w:p>
        </w:tc>
        <w:tc>
          <w:tcPr>
            <w:tcW w:w="284" w:type="dxa"/>
            <w:tcBorders>
              <w:top w:val="nil"/>
              <w:left w:val="nil"/>
              <w:bottom w:val="nil"/>
              <w:right w:val="nil"/>
            </w:tcBorders>
          </w:tcPr>
          <w:p w:rsidR="008A3CD2" w:rsidRDefault="008A3CD2">
            <w:pPr>
              <w:pStyle w:val="a4"/>
              <w:ind w:firstLine="0"/>
              <w:jc w:val="both"/>
              <w:rPr>
                <w:b/>
              </w:rPr>
            </w:pPr>
          </w:p>
        </w:tc>
        <w:tc>
          <w:tcPr>
            <w:tcW w:w="1843" w:type="dxa"/>
            <w:tcBorders>
              <w:top w:val="single" w:sz="18" w:space="0" w:color="auto"/>
              <w:left w:val="single" w:sz="18" w:space="0" w:color="auto"/>
              <w:bottom w:val="single" w:sz="18" w:space="0" w:color="auto"/>
              <w:right w:val="single" w:sz="18" w:space="0" w:color="auto"/>
            </w:tcBorders>
          </w:tcPr>
          <w:p w:rsidR="008A3CD2" w:rsidRDefault="008A3CD2" w:rsidP="008A3CD2">
            <w:pPr>
              <w:pStyle w:val="a4"/>
              <w:numPr>
                <w:ilvl w:val="0"/>
                <w:numId w:val="134"/>
              </w:numPr>
              <w:jc w:val="both"/>
            </w:pPr>
            <w:r>
              <w:t>собствен-ные</w:t>
            </w:r>
          </w:p>
        </w:tc>
        <w:tc>
          <w:tcPr>
            <w:tcW w:w="283" w:type="dxa"/>
            <w:tcBorders>
              <w:top w:val="nil"/>
              <w:left w:val="nil"/>
              <w:bottom w:val="nil"/>
              <w:right w:val="nil"/>
            </w:tcBorders>
          </w:tcPr>
          <w:p w:rsidR="008A3CD2" w:rsidRDefault="008A3CD2">
            <w:pPr>
              <w:pStyle w:val="a4"/>
              <w:ind w:firstLine="0"/>
              <w:jc w:val="both"/>
            </w:pPr>
          </w:p>
        </w:tc>
        <w:tc>
          <w:tcPr>
            <w:tcW w:w="1701" w:type="dxa"/>
            <w:tcBorders>
              <w:top w:val="single" w:sz="18" w:space="0" w:color="auto"/>
              <w:left w:val="single" w:sz="18" w:space="0" w:color="auto"/>
              <w:bottom w:val="single" w:sz="18" w:space="0" w:color="auto"/>
              <w:right w:val="single" w:sz="18" w:space="0" w:color="auto"/>
            </w:tcBorders>
          </w:tcPr>
          <w:p w:rsidR="008A3CD2" w:rsidRDefault="008A3CD2" w:rsidP="008A3CD2">
            <w:pPr>
              <w:pStyle w:val="a4"/>
              <w:numPr>
                <w:ilvl w:val="0"/>
                <w:numId w:val="136"/>
              </w:numPr>
              <w:jc w:val="both"/>
            </w:pPr>
            <w:r>
              <w:t>находящиеся в эксплуатации</w:t>
            </w:r>
          </w:p>
        </w:tc>
      </w:tr>
      <w:tr w:rsidR="008A3CD2">
        <w:tc>
          <w:tcPr>
            <w:tcW w:w="1809" w:type="dxa"/>
            <w:tcBorders>
              <w:top w:val="single" w:sz="18" w:space="0" w:color="auto"/>
              <w:left w:val="single" w:sz="18" w:space="0" w:color="auto"/>
              <w:bottom w:val="single" w:sz="18" w:space="0" w:color="auto"/>
              <w:right w:val="single" w:sz="18" w:space="0" w:color="auto"/>
            </w:tcBorders>
          </w:tcPr>
          <w:p w:rsidR="008A3CD2" w:rsidRDefault="008A3CD2" w:rsidP="008A3CD2">
            <w:pPr>
              <w:pStyle w:val="a4"/>
              <w:numPr>
                <w:ilvl w:val="0"/>
                <w:numId w:val="126"/>
              </w:numPr>
              <w:jc w:val="both"/>
              <w:rPr>
                <w:b/>
              </w:rPr>
            </w:pPr>
            <w:r>
              <w:t>непроизводственное</w:t>
            </w:r>
          </w:p>
        </w:tc>
        <w:tc>
          <w:tcPr>
            <w:tcW w:w="349" w:type="dxa"/>
            <w:tcBorders>
              <w:top w:val="nil"/>
              <w:left w:val="nil"/>
              <w:bottom w:val="nil"/>
              <w:right w:val="nil"/>
            </w:tcBorders>
          </w:tcPr>
          <w:p w:rsidR="008A3CD2" w:rsidRDefault="008A3CD2">
            <w:pPr>
              <w:pStyle w:val="a4"/>
              <w:ind w:firstLine="0"/>
              <w:jc w:val="both"/>
              <w:rPr>
                <w:b/>
              </w:rPr>
            </w:pPr>
          </w:p>
        </w:tc>
        <w:tc>
          <w:tcPr>
            <w:tcW w:w="1494" w:type="dxa"/>
            <w:tcBorders>
              <w:top w:val="single" w:sz="18" w:space="0" w:color="auto"/>
              <w:left w:val="single" w:sz="18" w:space="0" w:color="auto"/>
              <w:bottom w:val="single" w:sz="18" w:space="0" w:color="auto"/>
              <w:right w:val="single" w:sz="18" w:space="0" w:color="auto"/>
            </w:tcBorders>
          </w:tcPr>
          <w:p w:rsidR="008A3CD2" w:rsidRDefault="008A3CD2" w:rsidP="008A3CD2">
            <w:pPr>
              <w:pStyle w:val="a4"/>
              <w:numPr>
                <w:ilvl w:val="0"/>
                <w:numId w:val="128"/>
              </w:numPr>
              <w:jc w:val="both"/>
              <w:rPr>
                <w:b/>
              </w:rPr>
            </w:pPr>
            <w:r>
              <w:t>осн. средства с/х</w:t>
            </w:r>
          </w:p>
        </w:tc>
        <w:tc>
          <w:tcPr>
            <w:tcW w:w="284" w:type="dxa"/>
            <w:tcBorders>
              <w:top w:val="nil"/>
              <w:left w:val="nil"/>
              <w:bottom w:val="nil"/>
              <w:right w:val="nil"/>
            </w:tcBorders>
          </w:tcPr>
          <w:p w:rsidR="008A3CD2" w:rsidRDefault="008A3CD2">
            <w:pPr>
              <w:pStyle w:val="a4"/>
              <w:ind w:firstLine="0"/>
              <w:jc w:val="both"/>
              <w:rPr>
                <w:b/>
              </w:rPr>
            </w:pPr>
          </w:p>
        </w:tc>
        <w:tc>
          <w:tcPr>
            <w:tcW w:w="1842" w:type="dxa"/>
            <w:tcBorders>
              <w:top w:val="single" w:sz="18" w:space="0" w:color="auto"/>
              <w:left w:val="single" w:sz="18" w:space="0" w:color="auto"/>
              <w:bottom w:val="single" w:sz="18" w:space="0" w:color="auto"/>
              <w:right w:val="single" w:sz="18" w:space="0" w:color="auto"/>
            </w:tcBorders>
          </w:tcPr>
          <w:p w:rsidR="008A3CD2" w:rsidRDefault="008A3CD2" w:rsidP="008A3CD2">
            <w:pPr>
              <w:pStyle w:val="a4"/>
              <w:numPr>
                <w:ilvl w:val="0"/>
                <w:numId w:val="130"/>
              </w:numPr>
              <w:jc w:val="both"/>
              <w:rPr>
                <w:b/>
              </w:rPr>
            </w:pPr>
            <w:r>
              <w:t>сооружения</w:t>
            </w:r>
          </w:p>
        </w:tc>
        <w:tc>
          <w:tcPr>
            <w:tcW w:w="284" w:type="dxa"/>
            <w:tcBorders>
              <w:top w:val="nil"/>
              <w:left w:val="nil"/>
              <w:bottom w:val="nil"/>
              <w:right w:val="nil"/>
            </w:tcBorders>
          </w:tcPr>
          <w:p w:rsidR="008A3CD2" w:rsidRDefault="008A3CD2">
            <w:pPr>
              <w:pStyle w:val="a4"/>
              <w:ind w:firstLine="0"/>
              <w:jc w:val="both"/>
              <w:rPr>
                <w:b/>
              </w:rPr>
            </w:pPr>
          </w:p>
        </w:tc>
        <w:tc>
          <w:tcPr>
            <w:tcW w:w="1843" w:type="dxa"/>
            <w:tcBorders>
              <w:top w:val="single" w:sz="18" w:space="0" w:color="auto"/>
              <w:left w:val="single" w:sz="18" w:space="0" w:color="auto"/>
              <w:bottom w:val="single" w:sz="18" w:space="0" w:color="auto"/>
              <w:right w:val="single" w:sz="18" w:space="0" w:color="auto"/>
            </w:tcBorders>
          </w:tcPr>
          <w:p w:rsidR="008A3CD2" w:rsidRDefault="008A3CD2" w:rsidP="008A3CD2">
            <w:pPr>
              <w:pStyle w:val="a4"/>
              <w:numPr>
                <w:ilvl w:val="0"/>
                <w:numId w:val="135"/>
              </w:numPr>
              <w:jc w:val="both"/>
            </w:pPr>
            <w:r>
              <w:t>арендован-ные</w:t>
            </w:r>
          </w:p>
        </w:tc>
        <w:tc>
          <w:tcPr>
            <w:tcW w:w="283" w:type="dxa"/>
            <w:tcBorders>
              <w:top w:val="nil"/>
              <w:left w:val="nil"/>
              <w:bottom w:val="nil"/>
              <w:right w:val="nil"/>
            </w:tcBorders>
          </w:tcPr>
          <w:p w:rsidR="008A3CD2" w:rsidRDefault="008A3CD2">
            <w:pPr>
              <w:pStyle w:val="a4"/>
              <w:ind w:firstLine="0"/>
              <w:jc w:val="both"/>
            </w:pPr>
          </w:p>
        </w:tc>
        <w:tc>
          <w:tcPr>
            <w:tcW w:w="1701" w:type="dxa"/>
            <w:tcBorders>
              <w:top w:val="single" w:sz="18" w:space="0" w:color="auto"/>
              <w:left w:val="single" w:sz="18" w:space="0" w:color="auto"/>
              <w:bottom w:val="single" w:sz="18" w:space="0" w:color="auto"/>
              <w:right w:val="single" w:sz="18" w:space="0" w:color="auto"/>
            </w:tcBorders>
          </w:tcPr>
          <w:p w:rsidR="008A3CD2" w:rsidRDefault="008A3CD2" w:rsidP="008A3CD2">
            <w:pPr>
              <w:pStyle w:val="a4"/>
              <w:numPr>
                <w:ilvl w:val="0"/>
                <w:numId w:val="137"/>
              </w:numPr>
              <w:jc w:val="both"/>
            </w:pPr>
            <w:r>
              <w:t>находящиеся в консерва-ции</w:t>
            </w:r>
          </w:p>
        </w:tc>
      </w:tr>
      <w:tr w:rsidR="008A3CD2">
        <w:tc>
          <w:tcPr>
            <w:tcW w:w="1809" w:type="dxa"/>
            <w:tcBorders>
              <w:top w:val="nil"/>
              <w:left w:val="nil"/>
              <w:bottom w:val="nil"/>
              <w:right w:val="nil"/>
            </w:tcBorders>
          </w:tcPr>
          <w:p w:rsidR="008A3CD2" w:rsidRDefault="008A3CD2">
            <w:pPr>
              <w:pStyle w:val="a4"/>
              <w:ind w:firstLine="0"/>
              <w:jc w:val="both"/>
              <w:rPr>
                <w:b/>
              </w:rPr>
            </w:pPr>
          </w:p>
        </w:tc>
        <w:tc>
          <w:tcPr>
            <w:tcW w:w="349" w:type="dxa"/>
            <w:tcBorders>
              <w:top w:val="nil"/>
              <w:left w:val="nil"/>
              <w:bottom w:val="nil"/>
              <w:right w:val="nil"/>
            </w:tcBorders>
          </w:tcPr>
          <w:p w:rsidR="008A3CD2" w:rsidRDefault="008A3CD2">
            <w:pPr>
              <w:pStyle w:val="a4"/>
              <w:ind w:firstLine="0"/>
              <w:jc w:val="both"/>
              <w:rPr>
                <w:b/>
              </w:rPr>
            </w:pPr>
          </w:p>
        </w:tc>
        <w:tc>
          <w:tcPr>
            <w:tcW w:w="1494" w:type="dxa"/>
            <w:tcBorders>
              <w:top w:val="nil"/>
              <w:left w:val="nil"/>
              <w:bottom w:val="nil"/>
              <w:right w:val="nil"/>
            </w:tcBorders>
          </w:tcPr>
          <w:p w:rsidR="008A3CD2" w:rsidRDefault="008A3CD2">
            <w:pPr>
              <w:pStyle w:val="a4"/>
              <w:ind w:firstLine="0"/>
              <w:jc w:val="both"/>
              <w:rPr>
                <w:b/>
              </w:rPr>
            </w:pPr>
          </w:p>
        </w:tc>
        <w:tc>
          <w:tcPr>
            <w:tcW w:w="284" w:type="dxa"/>
            <w:tcBorders>
              <w:top w:val="nil"/>
              <w:left w:val="nil"/>
              <w:bottom w:val="nil"/>
              <w:right w:val="nil"/>
            </w:tcBorders>
          </w:tcPr>
          <w:p w:rsidR="008A3CD2" w:rsidRDefault="008A3CD2">
            <w:pPr>
              <w:pStyle w:val="a4"/>
              <w:ind w:firstLine="0"/>
              <w:jc w:val="both"/>
              <w:rPr>
                <w:b/>
              </w:rPr>
            </w:pPr>
          </w:p>
        </w:tc>
        <w:tc>
          <w:tcPr>
            <w:tcW w:w="1842" w:type="dxa"/>
            <w:tcBorders>
              <w:top w:val="single" w:sz="18" w:space="0" w:color="auto"/>
              <w:left w:val="single" w:sz="18" w:space="0" w:color="auto"/>
              <w:bottom w:val="single" w:sz="18" w:space="0" w:color="auto"/>
              <w:right w:val="single" w:sz="18" w:space="0" w:color="auto"/>
            </w:tcBorders>
          </w:tcPr>
          <w:p w:rsidR="008A3CD2" w:rsidRDefault="008A3CD2" w:rsidP="008A3CD2">
            <w:pPr>
              <w:pStyle w:val="a4"/>
              <w:numPr>
                <w:ilvl w:val="0"/>
                <w:numId w:val="131"/>
              </w:numPr>
              <w:jc w:val="both"/>
              <w:rPr>
                <w:b/>
              </w:rPr>
            </w:pPr>
            <w:r>
              <w:t>машины</w:t>
            </w:r>
          </w:p>
        </w:tc>
        <w:tc>
          <w:tcPr>
            <w:tcW w:w="284" w:type="dxa"/>
            <w:tcBorders>
              <w:top w:val="nil"/>
              <w:left w:val="nil"/>
              <w:bottom w:val="nil"/>
              <w:right w:val="nil"/>
            </w:tcBorders>
          </w:tcPr>
          <w:p w:rsidR="008A3CD2" w:rsidRDefault="008A3CD2">
            <w:pPr>
              <w:pStyle w:val="a4"/>
              <w:ind w:firstLine="0"/>
              <w:jc w:val="both"/>
              <w:rPr>
                <w:b/>
              </w:rPr>
            </w:pPr>
          </w:p>
        </w:tc>
        <w:tc>
          <w:tcPr>
            <w:tcW w:w="1843" w:type="dxa"/>
            <w:tcBorders>
              <w:top w:val="nil"/>
              <w:left w:val="nil"/>
              <w:bottom w:val="nil"/>
              <w:right w:val="nil"/>
            </w:tcBorders>
          </w:tcPr>
          <w:p w:rsidR="008A3CD2" w:rsidRDefault="008A3CD2">
            <w:pPr>
              <w:pStyle w:val="a4"/>
              <w:ind w:firstLine="0"/>
              <w:jc w:val="both"/>
            </w:pPr>
          </w:p>
        </w:tc>
        <w:tc>
          <w:tcPr>
            <w:tcW w:w="283" w:type="dxa"/>
            <w:tcBorders>
              <w:top w:val="nil"/>
              <w:left w:val="nil"/>
              <w:bottom w:val="nil"/>
              <w:right w:val="nil"/>
            </w:tcBorders>
          </w:tcPr>
          <w:p w:rsidR="008A3CD2" w:rsidRDefault="008A3CD2">
            <w:pPr>
              <w:pStyle w:val="a4"/>
              <w:ind w:firstLine="0"/>
              <w:jc w:val="both"/>
            </w:pPr>
          </w:p>
        </w:tc>
        <w:tc>
          <w:tcPr>
            <w:tcW w:w="1701" w:type="dxa"/>
            <w:tcBorders>
              <w:top w:val="nil"/>
              <w:left w:val="nil"/>
              <w:bottom w:val="nil"/>
              <w:right w:val="nil"/>
            </w:tcBorders>
          </w:tcPr>
          <w:p w:rsidR="008A3CD2" w:rsidRDefault="008A3CD2">
            <w:pPr>
              <w:pStyle w:val="a4"/>
              <w:ind w:firstLine="0"/>
              <w:jc w:val="both"/>
            </w:pPr>
          </w:p>
        </w:tc>
      </w:tr>
      <w:tr w:rsidR="008A3CD2">
        <w:tc>
          <w:tcPr>
            <w:tcW w:w="1809" w:type="dxa"/>
            <w:tcBorders>
              <w:top w:val="nil"/>
              <w:left w:val="nil"/>
              <w:bottom w:val="nil"/>
              <w:right w:val="nil"/>
            </w:tcBorders>
          </w:tcPr>
          <w:p w:rsidR="008A3CD2" w:rsidRDefault="008A3CD2">
            <w:pPr>
              <w:pStyle w:val="a4"/>
              <w:ind w:firstLine="0"/>
              <w:jc w:val="both"/>
              <w:rPr>
                <w:b/>
              </w:rPr>
            </w:pPr>
          </w:p>
        </w:tc>
        <w:tc>
          <w:tcPr>
            <w:tcW w:w="349" w:type="dxa"/>
            <w:tcBorders>
              <w:top w:val="nil"/>
              <w:left w:val="nil"/>
              <w:bottom w:val="nil"/>
              <w:right w:val="nil"/>
            </w:tcBorders>
          </w:tcPr>
          <w:p w:rsidR="008A3CD2" w:rsidRDefault="008A3CD2">
            <w:pPr>
              <w:pStyle w:val="a4"/>
              <w:ind w:firstLine="0"/>
              <w:jc w:val="both"/>
              <w:rPr>
                <w:b/>
              </w:rPr>
            </w:pPr>
          </w:p>
        </w:tc>
        <w:tc>
          <w:tcPr>
            <w:tcW w:w="1494" w:type="dxa"/>
            <w:tcBorders>
              <w:top w:val="nil"/>
              <w:left w:val="nil"/>
              <w:bottom w:val="nil"/>
              <w:right w:val="nil"/>
            </w:tcBorders>
          </w:tcPr>
          <w:p w:rsidR="008A3CD2" w:rsidRDefault="008A3CD2">
            <w:pPr>
              <w:pStyle w:val="a4"/>
              <w:ind w:firstLine="0"/>
              <w:jc w:val="both"/>
              <w:rPr>
                <w:b/>
              </w:rPr>
            </w:pPr>
          </w:p>
        </w:tc>
        <w:tc>
          <w:tcPr>
            <w:tcW w:w="284" w:type="dxa"/>
            <w:tcBorders>
              <w:top w:val="nil"/>
              <w:left w:val="nil"/>
              <w:bottom w:val="nil"/>
              <w:right w:val="nil"/>
            </w:tcBorders>
          </w:tcPr>
          <w:p w:rsidR="008A3CD2" w:rsidRDefault="008A3CD2">
            <w:pPr>
              <w:pStyle w:val="a4"/>
              <w:ind w:firstLine="0"/>
              <w:jc w:val="both"/>
              <w:rPr>
                <w:b/>
              </w:rPr>
            </w:pPr>
          </w:p>
        </w:tc>
        <w:tc>
          <w:tcPr>
            <w:tcW w:w="1842" w:type="dxa"/>
            <w:tcBorders>
              <w:top w:val="single" w:sz="18" w:space="0" w:color="auto"/>
              <w:left w:val="single" w:sz="18" w:space="0" w:color="auto"/>
              <w:bottom w:val="single" w:sz="18" w:space="0" w:color="auto"/>
              <w:right w:val="single" w:sz="18" w:space="0" w:color="auto"/>
            </w:tcBorders>
          </w:tcPr>
          <w:p w:rsidR="008A3CD2" w:rsidRDefault="008A3CD2" w:rsidP="008A3CD2">
            <w:pPr>
              <w:pStyle w:val="a4"/>
              <w:numPr>
                <w:ilvl w:val="0"/>
                <w:numId w:val="132"/>
              </w:numPr>
              <w:jc w:val="both"/>
              <w:rPr>
                <w:b/>
              </w:rPr>
            </w:pPr>
            <w:r>
              <w:t>оборудование</w:t>
            </w:r>
          </w:p>
        </w:tc>
        <w:tc>
          <w:tcPr>
            <w:tcW w:w="284" w:type="dxa"/>
            <w:tcBorders>
              <w:top w:val="nil"/>
              <w:left w:val="nil"/>
              <w:bottom w:val="nil"/>
              <w:right w:val="nil"/>
            </w:tcBorders>
          </w:tcPr>
          <w:p w:rsidR="008A3CD2" w:rsidRDefault="008A3CD2">
            <w:pPr>
              <w:pStyle w:val="a4"/>
              <w:ind w:firstLine="0"/>
              <w:jc w:val="both"/>
              <w:rPr>
                <w:b/>
              </w:rPr>
            </w:pPr>
          </w:p>
        </w:tc>
        <w:tc>
          <w:tcPr>
            <w:tcW w:w="1843" w:type="dxa"/>
            <w:tcBorders>
              <w:top w:val="nil"/>
              <w:left w:val="nil"/>
              <w:bottom w:val="nil"/>
              <w:right w:val="nil"/>
            </w:tcBorders>
          </w:tcPr>
          <w:p w:rsidR="008A3CD2" w:rsidRDefault="008A3CD2">
            <w:pPr>
              <w:pStyle w:val="a4"/>
              <w:ind w:firstLine="0"/>
              <w:jc w:val="both"/>
            </w:pPr>
          </w:p>
        </w:tc>
        <w:tc>
          <w:tcPr>
            <w:tcW w:w="283" w:type="dxa"/>
            <w:tcBorders>
              <w:top w:val="nil"/>
              <w:left w:val="nil"/>
              <w:bottom w:val="nil"/>
              <w:right w:val="nil"/>
            </w:tcBorders>
          </w:tcPr>
          <w:p w:rsidR="008A3CD2" w:rsidRDefault="008A3CD2">
            <w:pPr>
              <w:pStyle w:val="a4"/>
              <w:ind w:firstLine="0"/>
              <w:jc w:val="both"/>
            </w:pPr>
          </w:p>
        </w:tc>
        <w:tc>
          <w:tcPr>
            <w:tcW w:w="1701" w:type="dxa"/>
            <w:tcBorders>
              <w:top w:val="nil"/>
              <w:left w:val="nil"/>
              <w:bottom w:val="nil"/>
              <w:right w:val="nil"/>
            </w:tcBorders>
          </w:tcPr>
          <w:p w:rsidR="008A3CD2" w:rsidRDefault="008A3CD2">
            <w:pPr>
              <w:pStyle w:val="a4"/>
              <w:ind w:firstLine="0"/>
              <w:jc w:val="both"/>
            </w:pPr>
          </w:p>
        </w:tc>
      </w:tr>
      <w:tr w:rsidR="008A3CD2">
        <w:tc>
          <w:tcPr>
            <w:tcW w:w="1809" w:type="dxa"/>
            <w:tcBorders>
              <w:top w:val="nil"/>
              <w:left w:val="nil"/>
              <w:bottom w:val="nil"/>
              <w:right w:val="nil"/>
            </w:tcBorders>
          </w:tcPr>
          <w:p w:rsidR="008A3CD2" w:rsidRDefault="008A3CD2">
            <w:pPr>
              <w:pStyle w:val="a4"/>
              <w:ind w:firstLine="0"/>
              <w:jc w:val="both"/>
              <w:rPr>
                <w:b/>
              </w:rPr>
            </w:pPr>
          </w:p>
        </w:tc>
        <w:tc>
          <w:tcPr>
            <w:tcW w:w="349" w:type="dxa"/>
            <w:tcBorders>
              <w:top w:val="nil"/>
              <w:left w:val="nil"/>
              <w:bottom w:val="nil"/>
              <w:right w:val="nil"/>
            </w:tcBorders>
          </w:tcPr>
          <w:p w:rsidR="008A3CD2" w:rsidRDefault="008A3CD2">
            <w:pPr>
              <w:pStyle w:val="a4"/>
              <w:ind w:firstLine="0"/>
              <w:jc w:val="both"/>
              <w:rPr>
                <w:b/>
              </w:rPr>
            </w:pPr>
          </w:p>
        </w:tc>
        <w:tc>
          <w:tcPr>
            <w:tcW w:w="1494" w:type="dxa"/>
            <w:tcBorders>
              <w:top w:val="nil"/>
              <w:left w:val="nil"/>
              <w:bottom w:val="nil"/>
              <w:right w:val="nil"/>
            </w:tcBorders>
          </w:tcPr>
          <w:p w:rsidR="008A3CD2" w:rsidRDefault="008A3CD2">
            <w:pPr>
              <w:pStyle w:val="a4"/>
              <w:ind w:firstLine="0"/>
              <w:jc w:val="both"/>
              <w:rPr>
                <w:b/>
              </w:rPr>
            </w:pPr>
          </w:p>
        </w:tc>
        <w:tc>
          <w:tcPr>
            <w:tcW w:w="284" w:type="dxa"/>
            <w:tcBorders>
              <w:top w:val="nil"/>
              <w:left w:val="nil"/>
              <w:bottom w:val="nil"/>
              <w:right w:val="nil"/>
            </w:tcBorders>
          </w:tcPr>
          <w:p w:rsidR="008A3CD2" w:rsidRDefault="008A3CD2">
            <w:pPr>
              <w:pStyle w:val="a4"/>
              <w:ind w:firstLine="0"/>
              <w:jc w:val="both"/>
              <w:rPr>
                <w:b/>
              </w:rPr>
            </w:pPr>
          </w:p>
        </w:tc>
        <w:tc>
          <w:tcPr>
            <w:tcW w:w="1842" w:type="dxa"/>
            <w:tcBorders>
              <w:top w:val="single" w:sz="18" w:space="0" w:color="auto"/>
              <w:left w:val="single" w:sz="18" w:space="0" w:color="auto"/>
              <w:bottom w:val="single" w:sz="18" w:space="0" w:color="auto"/>
              <w:right w:val="single" w:sz="18" w:space="0" w:color="auto"/>
            </w:tcBorders>
          </w:tcPr>
          <w:p w:rsidR="008A3CD2" w:rsidRDefault="008A3CD2" w:rsidP="008A3CD2">
            <w:pPr>
              <w:pStyle w:val="a4"/>
              <w:numPr>
                <w:ilvl w:val="0"/>
                <w:numId w:val="133"/>
              </w:numPr>
              <w:jc w:val="both"/>
              <w:rPr>
                <w:b/>
              </w:rPr>
            </w:pPr>
            <w:r>
              <w:t>передаточ-ные устройства</w:t>
            </w:r>
          </w:p>
        </w:tc>
        <w:tc>
          <w:tcPr>
            <w:tcW w:w="284" w:type="dxa"/>
            <w:tcBorders>
              <w:top w:val="nil"/>
              <w:left w:val="nil"/>
              <w:bottom w:val="nil"/>
              <w:right w:val="nil"/>
            </w:tcBorders>
          </w:tcPr>
          <w:p w:rsidR="008A3CD2" w:rsidRDefault="008A3CD2">
            <w:pPr>
              <w:pStyle w:val="a4"/>
              <w:ind w:firstLine="0"/>
              <w:jc w:val="both"/>
              <w:rPr>
                <w:b/>
              </w:rPr>
            </w:pPr>
          </w:p>
        </w:tc>
        <w:tc>
          <w:tcPr>
            <w:tcW w:w="1843" w:type="dxa"/>
            <w:tcBorders>
              <w:top w:val="nil"/>
              <w:left w:val="nil"/>
              <w:bottom w:val="nil"/>
              <w:right w:val="nil"/>
            </w:tcBorders>
          </w:tcPr>
          <w:p w:rsidR="008A3CD2" w:rsidRDefault="008A3CD2">
            <w:pPr>
              <w:pStyle w:val="a4"/>
              <w:ind w:firstLine="0"/>
              <w:jc w:val="both"/>
            </w:pPr>
          </w:p>
        </w:tc>
        <w:tc>
          <w:tcPr>
            <w:tcW w:w="283" w:type="dxa"/>
            <w:tcBorders>
              <w:top w:val="nil"/>
              <w:left w:val="nil"/>
              <w:bottom w:val="nil"/>
              <w:right w:val="nil"/>
            </w:tcBorders>
          </w:tcPr>
          <w:p w:rsidR="008A3CD2" w:rsidRDefault="008A3CD2">
            <w:pPr>
              <w:pStyle w:val="a4"/>
              <w:ind w:firstLine="0"/>
              <w:jc w:val="both"/>
            </w:pPr>
          </w:p>
        </w:tc>
        <w:tc>
          <w:tcPr>
            <w:tcW w:w="1701" w:type="dxa"/>
            <w:tcBorders>
              <w:top w:val="nil"/>
              <w:left w:val="nil"/>
              <w:bottom w:val="nil"/>
              <w:right w:val="nil"/>
            </w:tcBorders>
          </w:tcPr>
          <w:p w:rsidR="008A3CD2" w:rsidRDefault="008A3CD2">
            <w:pPr>
              <w:pStyle w:val="a4"/>
              <w:ind w:firstLine="0"/>
              <w:jc w:val="both"/>
            </w:pPr>
          </w:p>
        </w:tc>
      </w:tr>
      <w:tr w:rsidR="008A3CD2">
        <w:tc>
          <w:tcPr>
            <w:tcW w:w="1809" w:type="dxa"/>
            <w:tcBorders>
              <w:top w:val="nil"/>
              <w:left w:val="nil"/>
              <w:bottom w:val="nil"/>
              <w:right w:val="nil"/>
            </w:tcBorders>
          </w:tcPr>
          <w:p w:rsidR="008A3CD2" w:rsidRDefault="008A3CD2">
            <w:pPr>
              <w:pStyle w:val="a4"/>
              <w:ind w:firstLine="0"/>
              <w:jc w:val="both"/>
            </w:pPr>
            <w:r>
              <w:t xml:space="preserve">Таблица 1.1. </w:t>
            </w:r>
          </w:p>
        </w:tc>
        <w:tc>
          <w:tcPr>
            <w:tcW w:w="349" w:type="dxa"/>
            <w:tcBorders>
              <w:top w:val="nil"/>
              <w:left w:val="nil"/>
              <w:bottom w:val="nil"/>
              <w:right w:val="nil"/>
            </w:tcBorders>
          </w:tcPr>
          <w:p w:rsidR="008A3CD2" w:rsidRDefault="008A3CD2">
            <w:pPr>
              <w:pStyle w:val="a4"/>
              <w:ind w:firstLine="0"/>
              <w:jc w:val="both"/>
              <w:rPr>
                <w:b/>
              </w:rPr>
            </w:pPr>
          </w:p>
        </w:tc>
        <w:tc>
          <w:tcPr>
            <w:tcW w:w="1494" w:type="dxa"/>
            <w:tcBorders>
              <w:top w:val="nil"/>
              <w:left w:val="nil"/>
              <w:bottom w:val="nil"/>
              <w:right w:val="nil"/>
            </w:tcBorders>
          </w:tcPr>
          <w:p w:rsidR="008A3CD2" w:rsidRDefault="008A3CD2">
            <w:pPr>
              <w:pStyle w:val="a4"/>
              <w:ind w:firstLine="0"/>
              <w:jc w:val="both"/>
              <w:rPr>
                <w:b/>
              </w:rPr>
            </w:pPr>
          </w:p>
        </w:tc>
        <w:tc>
          <w:tcPr>
            <w:tcW w:w="284" w:type="dxa"/>
            <w:tcBorders>
              <w:top w:val="nil"/>
              <w:left w:val="nil"/>
              <w:bottom w:val="nil"/>
              <w:right w:val="nil"/>
            </w:tcBorders>
          </w:tcPr>
          <w:p w:rsidR="008A3CD2" w:rsidRDefault="008A3CD2">
            <w:pPr>
              <w:pStyle w:val="a4"/>
              <w:ind w:firstLine="0"/>
              <w:jc w:val="both"/>
              <w:rPr>
                <w:b/>
              </w:rPr>
            </w:pPr>
          </w:p>
        </w:tc>
        <w:tc>
          <w:tcPr>
            <w:tcW w:w="1842" w:type="dxa"/>
            <w:tcBorders>
              <w:top w:val="nil"/>
              <w:left w:val="nil"/>
              <w:bottom w:val="nil"/>
              <w:right w:val="nil"/>
            </w:tcBorders>
          </w:tcPr>
          <w:p w:rsidR="008A3CD2" w:rsidRDefault="008A3CD2">
            <w:pPr>
              <w:pStyle w:val="a4"/>
              <w:ind w:firstLine="0"/>
              <w:jc w:val="both"/>
              <w:rPr>
                <w:b/>
              </w:rPr>
            </w:pPr>
          </w:p>
        </w:tc>
        <w:tc>
          <w:tcPr>
            <w:tcW w:w="284" w:type="dxa"/>
            <w:tcBorders>
              <w:top w:val="nil"/>
              <w:left w:val="nil"/>
              <w:bottom w:val="nil"/>
              <w:right w:val="nil"/>
            </w:tcBorders>
          </w:tcPr>
          <w:p w:rsidR="008A3CD2" w:rsidRDefault="008A3CD2">
            <w:pPr>
              <w:pStyle w:val="a4"/>
              <w:ind w:firstLine="0"/>
              <w:jc w:val="both"/>
              <w:rPr>
                <w:b/>
              </w:rPr>
            </w:pPr>
          </w:p>
        </w:tc>
        <w:tc>
          <w:tcPr>
            <w:tcW w:w="1843" w:type="dxa"/>
            <w:tcBorders>
              <w:top w:val="nil"/>
              <w:left w:val="nil"/>
              <w:bottom w:val="nil"/>
              <w:right w:val="nil"/>
            </w:tcBorders>
          </w:tcPr>
          <w:p w:rsidR="008A3CD2" w:rsidRDefault="008A3CD2">
            <w:pPr>
              <w:pStyle w:val="a4"/>
              <w:ind w:firstLine="0"/>
              <w:jc w:val="both"/>
              <w:rPr>
                <w:b/>
              </w:rPr>
            </w:pPr>
          </w:p>
        </w:tc>
        <w:tc>
          <w:tcPr>
            <w:tcW w:w="283" w:type="dxa"/>
            <w:tcBorders>
              <w:top w:val="nil"/>
              <w:left w:val="nil"/>
              <w:bottom w:val="nil"/>
              <w:right w:val="nil"/>
            </w:tcBorders>
          </w:tcPr>
          <w:p w:rsidR="008A3CD2" w:rsidRDefault="008A3CD2">
            <w:pPr>
              <w:pStyle w:val="a4"/>
              <w:ind w:firstLine="0"/>
              <w:jc w:val="both"/>
              <w:rPr>
                <w:b/>
              </w:rPr>
            </w:pPr>
          </w:p>
        </w:tc>
        <w:tc>
          <w:tcPr>
            <w:tcW w:w="1701" w:type="dxa"/>
            <w:tcBorders>
              <w:top w:val="nil"/>
              <w:left w:val="nil"/>
              <w:bottom w:val="nil"/>
              <w:right w:val="nil"/>
            </w:tcBorders>
          </w:tcPr>
          <w:p w:rsidR="008A3CD2" w:rsidRDefault="008A3CD2">
            <w:pPr>
              <w:pStyle w:val="a4"/>
              <w:ind w:firstLine="0"/>
              <w:jc w:val="both"/>
              <w:rPr>
                <w:b/>
              </w:rPr>
            </w:pPr>
          </w:p>
        </w:tc>
      </w:tr>
    </w:tbl>
    <w:p w:rsidR="008A3CD2" w:rsidRDefault="008A3CD2">
      <w:pPr>
        <w:pStyle w:val="a4"/>
        <w:ind w:left="851" w:firstLine="0"/>
        <w:jc w:val="both"/>
        <w:rPr>
          <w:b/>
        </w:rPr>
      </w:pPr>
    </w:p>
    <w:p w:rsidR="008A3CD2" w:rsidRDefault="008A3CD2">
      <w:pPr>
        <w:ind w:left="284" w:firstLine="567"/>
        <w:jc w:val="both"/>
      </w:pPr>
      <w:r>
        <w:t>Различают также еще два понятия:</w:t>
      </w:r>
    </w:p>
    <w:p w:rsidR="008A3CD2" w:rsidRDefault="008A3CD2">
      <w:pPr>
        <w:ind w:left="284" w:firstLine="567"/>
        <w:jc w:val="both"/>
      </w:pPr>
      <w:r>
        <w:t xml:space="preserve">Технологическая структура ОПФ характеризуется удельным весом различных видов ОПФ внутри определенной группы. </w:t>
      </w:r>
    </w:p>
    <w:p w:rsidR="008A3CD2" w:rsidRDefault="008A3CD2">
      <w:pPr>
        <w:ind w:left="284" w:firstLine="567"/>
        <w:jc w:val="both"/>
      </w:pPr>
      <w:r>
        <w:t>Например: удельный вес станков с числовым программным управлением в группе металлорежущих станков.</w:t>
      </w:r>
    </w:p>
    <w:p w:rsidR="008A3CD2" w:rsidRDefault="008A3CD2">
      <w:pPr>
        <w:ind w:left="284" w:firstLine="567"/>
        <w:jc w:val="both"/>
      </w:pPr>
      <w:r>
        <w:t>Возрастная структура ОПФ характеризуется удельным весом стоимости ОПФ различных возрастных групп в общей стоимости имущества.</w:t>
      </w:r>
    </w:p>
    <w:p w:rsidR="008A3CD2" w:rsidRDefault="008A3CD2">
      <w:pPr>
        <w:pStyle w:val="20"/>
        <w:jc w:val="both"/>
      </w:pPr>
      <w:r>
        <w:t>На структуру ОПФ влияют:</w:t>
      </w:r>
    </w:p>
    <w:p w:rsidR="008A3CD2" w:rsidRDefault="008A3CD2" w:rsidP="008A3CD2">
      <w:pPr>
        <w:numPr>
          <w:ilvl w:val="0"/>
          <w:numId w:val="149"/>
        </w:numPr>
        <w:ind w:left="1080"/>
        <w:jc w:val="both"/>
      </w:pPr>
      <w:r>
        <w:t>Отрасль промышленности.</w:t>
      </w:r>
    </w:p>
    <w:p w:rsidR="008A3CD2" w:rsidRDefault="008A3CD2">
      <w:pPr>
        <w:ind w:left="1080"/>
        <w:jc w:val="both"/>
      </w:pPr>
      <w:r>
        <w:t>Например: рабочие, машины и механизмы в машиностроении 36%, а в легкой 40%.</w:t>
      </w:r>
    </w:p>
    <w:p w:rsidR="008A3CD2" w:rsidRDefault="008A3CD2" w:rsidP="008A3CD2">
      <w:pPr>
        <w:numPr>
          <w:ilvl w:val="0"/>
          <w:numId w:val="150"/>
        </w:numPr>
        <w:tabs>
          <w:tab w:val="num" w:pos="1211"/>
        </w:tabs>
        <w:ind w:left="1080"/>
        <w:jc w:val="both"/>
      </w:pPr>
      <w:r>
        <w:t>Уровень концентрации, чем он выше, тем выше степень автоматизации и механизации.</w:t>
      </w:r>
    </w:p>
    <w:p w:rsidR="008A3CD2" w:rsidRDefault="008A3CD2" w:rsidP="008A3CD2">
      <w:pPr>
        <w:numPr>
          <w:ilvl w:val="0"/>
          <w:numId w:val="150"/>
        </w:numPr>
        <w:tabs>
          <w:tab w:val="num" w:pos="1211"/>
        </w:tabs>
        <w:ind w:left="1080"/>
        <w:jc w:val="both"/>
      </w:pPr>
      <w:r>
        <w:t>Географическое положение, от него зависит тип строений, а, следовательно, и стоимость.</w:t>
      </w:r>
    </w:p>
    <w:p w:rsidR="008A3CD2" w:rsidRDefault="008A3CD2" w:rsidP="008A3CD2">
      <w:pPr>
        <w:numPr>
          <w:ilvl w:val="0"/>
          <w:numId w:val="150"/>
        </w:numPr>
        <w:tabs>
          <w:tab w:val="num" w:pos="1211"/>
        </w:tabs>
        <w:ind w:left="1080"/>
        <w:jc w:val="both"/>
      </w:pPr>
      <w:r>
        <w:t>Общий уровень индустриального развития страны, чем он выше, тем относительно больший удельный вес приходится на активные основные фонды.</w:t>
      </w:r>
    </w:p>
    <w:p w:rsidR="008A3CD2" w:rsidRDefault="008A3CD2">
      <w:pPr>
        <w:pStyle w:val="a4"/>
        <w:ind w:firstLine="0"/>
        <w:jc w:val="both"/>
        <w:rPr>
          <w:b/>
        </w:rPr>
      </w:pPr>
    </w:p>
    <w:p w:rsidR="008A3CD2" w:rsidRDefault="008A3CD2">
      <w:pPr>
        <w:pStyle w:val="a4"/>
        <w:ind w:left="851" w:firstLine="0"/>
        <w:jc w:val="both"/>
        <w:rPr>
          <w:b/>
        </w:rPr>
      </w:pPr>
      <w:r>
        <w:rPr>
          <w:b/>
        </w:rPr>
        <w:t>1.2.Оценка основных фондов.</w:t>
      </w:r>
    </w:p>
    <w:p w:rsidR="008A3CD2" w:rsidRDefault="008A3CD2">
      <w:pPr>
        <w:pStyle w:val="a4"/>
        <w:ind w:left="851" w:firstLine="0"/>
        <w:jc w:val="both"/>
        <w:rPr>
          <w:b/>
        </w:rPr>
      </w:pPr>
    </w:p>
    <w:p w:rsidR="008A3CD2" w:rsidRDefault="008A3CD2">
      <w:pPr>
        <w:pStyle w:val="a4"/>
        <w:jc w:val="both"/>
      </w:pPr>
      <w:r>
        <w:t>Планирование, учет, контроль и анализ использования ОПФ производится: в натуральных показателях и в стоимостном выражении.</w:t>
      </w:r>
    </w:p>
    <w:p w:rsidR="008A3CD2" w:rsidRDefault="008A3CD2">
      <w:pPr>
        <w:pStyle w:val="a4"/>
        <w:jc w:val="both"/>
      </w:pPr>
      <w:r>
        <w:t>В натуральных показателях ОПФ учитываются:</w:t>
      </w:r>
    </w:p>
    <w:p w:rsidR="008A3CD2" w:rsidRDefault="008A3CD2" w:rsidP="008A3CD2">
      <w:pPr>
        <w:pStyle w:val="a4"/>
        <w:numPr>
          <w:ilvl w:val="0"/>
          <w:numId w:val="49"/>
        </w:numPr>
        <w:jc w:val="both"/>
      </w:pPr>
      <w:r>
        <w:t>для определения их технического состава и состояния;</w:t>
      </w:r>
    </w:p>
    <w:p w:rsidR="008A3CD2" w:rsidRDefault="008A3CD2" w:rsidP="008A3CD2">
      <w:pPr>
        <w:pStyle w:val="a4"/>
        <w:numPr>
          <w:ilvl w:val="0"/>
          <w:numId w:val="49"/>
        </w:numPr>
        <w:jc w:val="both"/>
      </w:pPr>
      <w:r>
        <w:t>для определения производственной мощности предприятия;</w:t>
      </w:r>
    </w:p>
    <w:p w:rsidR="008A3CD2" w:rsidRDefault="008A3CD2" w:rsidP="008A3CD2">
      <w:pPr>
        <w:pStyle w:val="a4"/>
        <w:numPr>
          <w:ilvl w:val="0"/>
          <w:numId w:val="49"/>
        </w:numPr>
        <w:jc w:val="both"/>
      </w:pPr>
      <w:r>
        <w:t>для составления балансов оборудования;</w:t>
      </w:r>
    </w:p>
    <w:p w:rsidR="008A3CD2" w:rsidRDefault="008A3CD2" w:rsidP="008A3CD2">
      <w:pPr>
        <w:pStyle w:val="a4"/>
        <w:numPr>
          <w:ilvl w:val="0"/>
          <w:numId w:val="49"/>
        </w:numPr>
        <w:jc w:val="both"/>
      </w:pPr>
      <w:r>
        <w:t>для обеспечения развития технической базы по средствам капитального строительства и установки нового оборудования, определения технологической и возрастной структуры.</w:t>
      </w:r>
    </w:p>
    <w:p w:rsidR="008A3CD2" w:rsidRDefault="008A3CD2">
      <w:pPr>
        <w:pStyle w:val="a4"/>
        <w:jc w:val="both"/>
      </w:pPr>
      <w:r>
        <w:t>Для этого на предприятии регулярно проводятся инвентаризации, в соответствии с постановлением правительства РФ.</w:t>
      </w:r>
    </w:p>
    <w:p w:rsidR="008A3CD2" w:rsidRDefault="008A3CD2">
      <w:pPr>
        <w:pStyle w:val="a4"/>
        <w:jc w:val="both"/>
      </w:pPr>
      <w:r>
        <w:t>Оценка в стоимостном выражении необходима:</w:t>
      </w:r>
    </w:p>
    <w:p w:rsidR="008A3CD2" w:rsidRDefault="008A3CD2" w:rsidP="008A3CD2">
      <w:pPr>
        <w:pStyle w:val="a4"/>
        <w:numPr>
          <w:ilvl w:val="0"/>
          <w:numId w:val="50"/>
        </w:numPr>
        <w:jc w:val="both"/>
      </w:pPr>
      <w:r>
        <w:t>для изучения общей динамики основных фондов;</w:t>
      </w:r>
    </w:p>
    <w:p w:rsidR="008A3CD2" w:rsidRDefault="008A3CD2" w:rsidP="008A3CD2">
      <w:pPr>
        <w:pStyle w:val="a4"/>
        <w:numPr>
          <w:ilvl w:val="0"/>
          <w:numId w:val="50"/>
        </w:numPr>
        <w:jc w:val="both"/>
      </w:pPr>
      <w:r>
        <w:t>для определения износа и начисление амортизации;</w:t>
      </w:r>
    </w:p>
    <w:p w:rsidR="008A3CD2" w:rsidRDefault="008A3CD2" w:rsidP="008A3CD2">
      <w:pPr>
        <w:pStyle w:val="a4"/>
        <w:numPr>
          <w:ilvl w:val="0"/>
          <w:numId w:val="50"/>
        </w:numPr>
        <w:jc w:val="both"/>
      </w:pPr>
      <w:r>
        <w:t>для определения себестоимости и рентабельности продукции.</w:t>
      </w:r>
    </w:p>
    <w:p w:rsidR="008A3CD2" w:rsidRDefault="008A3CD2">
      <w:pPr>
        <w:pStyle w:val="a4"/>
        <w:jc w:val="both"/>
      </w:pPr>
      <w:r>
        <w:t>В настоящее время существует несколько методов стоимостной оценки:</w:t>
      </w:r>
    </w:p>
    <w:p w:rsidR="008A3CD2" w:rsidRDefault="008A3CD2" w:rsidP="008A3CD2">
      <w:pPr>
        <w:pStyle w:val="a4"/>
        <w:numPr>
          <w:ilvl w:val="0"/>
          <w:numId w:val="51"/>
        </w:numPr>
        <w:jc w:val="both"/>
      </w:pPr>
      <w:r>
        <w:t>по полной первоначальной стоимости</w:t>
      </w:r>
    </w:p>
    <w:p w:rsidR="008A3CD2" w:rsidRDefault="008A3CD2" w:rsidP="008A3CD2">
      <w:pPr>
        <w:pStyle w:val="a4"/>
        <w:numPr>
          <w:ilvl w:val="0"/>
          <w:numId w:val="51"/>
        </w:numPr>
        <w:jc w:val="both"/>
      </w:pPr>
      <w:r>
        <w:t>по первоначальной стоимости с учетом износа</w:t>
      </w:r>
    </w:p>
    <w:p w:rsidR="008A3CD2" w:rsidRDefault="008A3CD2" w:rsidP="008A3CD2">
      <w:pPr>
        <w:pStyle w:val="a4"/>
        <w:numPr>
          <w:ilvl w:val="0"/>
          <w:numId w:val="51"/>
        </w:numPr>
        <w:jc w:val="both"/>
      </w:pPr>
      <w:r>
        <w:t>по восстановительной стоимости</w:t>
      </w:r>
    </w:p>
    <w:p w:rsidR="008A3CD2" w:rsidRDefault="008A3CD2" w:rsidP="008A3CD2">
      <w:pPr>
        <w:pStyle w:val="a4"/>
        <w:numPr>
          <w:ilvl w:val="0"/>
          <w:numId w:val="51"/>
        </w:numPr>
        <w:jc w:val="both"/>
      </w:pPr>
      <w:r>
        <w:t>по восстановительной стоимости с учетом износа.</w:t>
      </w:r>
    </w:p>
    <w:p w:rsidR="008A3CD2" w:rsidRDefault="008A3CD2">
      <w:pPr>
        <w:pStyle w:val="a4"/>
        <w:jc w:val="both"/>
      </w:pPr>
      <w:r>
        <w:t>В бухгалтерском учете различают следующие виды оценки:</w:t>
      </w:r>
    </w:p>
    <w:p w:rsidR="008A3CD2" w:rsidRDefault="008A3CD2" w:rsidP="008A3CD2">
      <w:pPr>
        <w:pStyle w:val="a4"/>
        <w:numPr>
          <w:ilvl w:val="0"/>
          <w:numId w:val="52"/>
        </w:numPr>
        <w:jc w:val="both"/>
      </w:pPr>
      <w:r>
        <w:t>балансовая стоимость – это та стоимость, по которой числятся ОПФ на балансе предприятия (полная первоначальная или полная восстановительная).</w:t>
      </w:r>
    </w:p>
    <w:p w:rsidR="008A3CD2" w:rsidRDefault="008A3CD2" w:rsidP="008A3CD2">
      <w:pPr>
        <w:pStyle w:val="a4"/>
        <w:numPr>
          <w:ilvl w:val="0"/>
          <w:numId w:val="52"/>
        </w:numPr>
        <w:jc w:val="both"/>
      </w:pPr>
      <w:r>
        <w:t>Остаточная стоимость – это балансовая стоимость за вычетом износа основных фондов</w:t>
      </w:r>
    </w:p>
    <w:p w:rsidR="008A3CD2" w:rsidRDefault="008A3CD2" w:rsidP="008A3CD2">
      <w:pPr>
        <w:pStyle w:val="a4"/>
        <w:numPr>
          <w:ilvl w:val="0"/>
          <w:numId w:val="52"/>
        </w:numPr>
        <w:jc w:val="both"/>
      </w:pPr>
      <w:r>
        <w:t>Ликвидационная стоимость – это денежные средства, вырученные при ликвидации основных фондов за расходов для процесса ликвидации.</w:t>
      </w:r>
    </w:p>
    <w:p w:rsidR="008A3CD2" w:rsidRDefault="008A3CD2" w:rsidP="008A3CD2">
      <w:pPr>
        <w:pStyle w:val="a4"/>
        <w:numPr>
          <w:ilvl w:val="0"/>
          <w:numId w:val="52"/>
        </w:numPr>
        <w:jc w:val="both"/>
      </w:pPr>
      <w:r>
        <w:t>Восстановительная стоимость – это стоимость воспроизводства основных фондов в условиях конкретного года стоимостной оценки. В РФ такая переоценка переводилась по состоянию на 1.10.26 г., 1.01.60 г., 1.01.72 г., 1.07.92 г., 1.01.94 г., 1.01.95 г., 1.01.96., 1.01.97 г., 1.01.98 г. Как видно из приведенных данных, рыночные этапы развития экономики России характеризуются регулярной переоценкой фондов. Это объясняется необходимостью постоянного отслеживания стоимости фондов в связи с инфляционными процессами. Коэффициенты пересчета указываются отдельно для каждой отрасли в соответствии с  постановлениями Правительства РФ. Наибольший кризис ОПФ будет наблюдаться в 2003г. в связи с критическим периодом их старения.</w:t>
      </w:r>
    </w:p>
    <w:p w:rsidR="008A3CD2" w:rsidRDefault="008A3CD2">
      <w:pPr>
        <w:pStyle w:val="a4"/>
        <w:ind w:left="851" w:firstLine="0"/>
        <w:jc w:val="both"/>
      </w:pPr>
      <w:r>
        <w:t>Расчет восстановительной стоимости:</w:t>
      </w:r>
    </w:p>
    <w:p w:rsidR="008A3CD2" w:rsidRDefault="008A3CD2">
      <w:pPr>
        <w:pStyle w:val="a4"/>
        <w:ind w:left="851" w:firstLine="0"/>
        <w:jc w:val="both"/>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4"/>
        <w:gridCol w:w="1704"/>
        <w:gridCol w:w="1704"/>
        <w:gridCol w:w="1704"/>
        <w:gridCol w:w="1704"/>
      </w:tblGrid>
      <w:tr w:rsidR="008A3CD2">
        <w:tc>
          <w:tcPr>
            <w:tcW w:w="1704" w:type="dxa"/>
          </w:tcPr>
          <w:p w:rsidR="008A3CD2" w:rsidRDefault="008A3CD2">
            <w:pPr>
              <w:spacing w:line="360" w:lineRule="auto"/>
              <w:jc w:val="center"/>
              <w:rPr>
                <w:b/>
              </w:rPr>
            </w:pPr>
            <w:r>
              <w:rPr>
                <w:b/>
              </w:rPr>
              <w:t>Время приобретения</w:t>
            </w:r>
          </w:p>
        </w:tc>
        <w:tc>
          <w:tcPr>
            <w:tcW w:w="1704" w:type="dxa"/>
          </w:tcPr>
          <w:p w:rsidR="008A3CD2" w:rsidRDefault="008A3CD2">
            <w:pPr>
              <w:spacing w:line="360" w:lineRule="auto"/>
              <w:jc w:val="center"/>
              <w:rPr>
                <w:b/>
              </w:rPr>
            </w:pPr>
            <w:r>
              <w:rPr>
                <w:b/>
              </w:rPr>
              <w:t>Виды основных фондов</w:t>
            </w:r>
          </w:p>
        </w:tc>
        <w:tc>
          <w:tcPr>
            <w:tcW w:w="1704" w:type="dxa"/>
          </w:tcPr>
          <w:p w:rsidR="008A3CD2" w:rsidRDefault="008A3CD2">
            <w:pPr>
              <w:spacing w:line="360" w:lineRule="auto"/>
              <w:jc w:val="center"/>
              <w:rPr>
                <w:b/>
              </w:rPr>
            </w:pPr>
            <w:r>
              <w:rPr>
                <w:b/>
              </w:rPr>
              <w:t>Балансовая стоимость</w:t>
            </w:r>
          </w:p>
        </w:tc>
        <w:tc>
          <w:tcPr>
            <w:tcW w:w="1704" w:type="dxa"/>
          </w:tcPr>
          <w:p w:rsidR="008A3CD2" w:rsidRDefault="008A3CD2">
            <w:pPr>
              <w:spacing w:line="360" w:lineRule="auto"/>
              <w:jc w:val="center"/>
              <w:rPr>
                <w:b/>
              </w:rPr>
            </w:pPr>
            <w:r>
              <w:rPr>
                <w:b/>
              </w:rPr>
              <w:t>Коэффициент перерасчета</w:t>
            </w:r>
          </w:p>
        </w:tc>
        <w:tc>
          <w:tcPr>
            <w:tcW w:w="1704" w:type="dxa"/>
          </w:tcPr>
          <w:p w:rsidR="008A3CD2" w:rsidRDefault="008A3CD2">
            <w:pPr>
              <w:spacing w:line="360" w:lineRule="auto"/>
              <w:jc w:val="center"/>
              <w:rPr>
                <w:b/>
              </w:rPr>
            </w:pPr>
            <w:r>
              <w:rPr>
                <w:b/>
              </w:rPr>
              <w:t>Восстановительная стоимость</w:t>
            </w:r>
          </w:p>
        </w:tc>
      </w:tr>
      <w:tr w:rsidR="008A3CD2">
        <w:tc>
          <w:tcPr>
            <w:tcW w:w="1704" w:type="dxa"/>
          </w:tcPr>
          <w:p w:rsidR="008A3CD2" w:rsidRDefault="008A3CD2">
            <w:pPr>
              <w:spacing w:line="360" w:lineRule="auto"/>
              <w:jc w:val="center"/>
            </w:pPr>
            <w:r>
              <w:t>До 1991г.</w:t>
            </w:r>
          </w:p>
        </w:tc>
        <w:tc>
          <w:tcPr>
            <w:tcW w:w="1704" w:type="dxa"/>
          </w:tcPr>
          <w:p w:rsidR="008A3CD2" w:rsidRDefault="008A3CD2">
            <w:pPr>
              <w:spacing w:line="360" w:lineRule="auto"/>
              <w:jc w:val="center"/>
            </w:pPr>
            <w:r>
              <w:t>здания</w:t>
            </w:r>
          </w:p>
        </w:tc>
        <w:tc>
          <w:tcPr>
            <w:tcW w:w="1704" w:type="dxa"/>
          </w:tcPr>
          <w:p w:rsidR="008A3CD2" w:rsidRDefault="008A3CD2">
            <w:pPr>
              <w:spacing w:line="360" w:lineRule="auto"/>
              <w:jc w:val="center"/>
            </w:pPr>
            <w:r>
              <w:t>2</w:t>
            </w:r>
          </w:p>
        </w:tc>
        <w:tc>
          <w:tcPr>
            <w:tcW w:w="1704" w:type="dxa"/>
          </w:tcPr>
          <w:p w:rsidR="008A3CD2" w:rsidRDefault="008A3CD2">
            <w:pPr>
              <w:spacing w:line="360" w:lineRule="auto"/>
              <w:jc w:val="center"/>
            </w:pPr>
            <w:r>
              <w:t>25</w:t>
            </w:r>
          </w:p>
        </w:tc>
        <w:tc>
          <w:tcPr>
            <w:tcW w:w="1704" w:type="dxa"/>
          </w:tcPr>
          <w:p w:rsidR="008A3CD2" w:rsidRDefault="008A3CD2">
            <w:pPr>
              <w:spacing w:line="360" w:lineRule="auto"/>
              <w:jc w:val="center"/>
            </w:pPr>
            <w:r>
              <w:t>50</w:t>
            </w:r>
          </w:p>
        </w:tc>
      </w:tr>
      <w:tr w:rsidR="008A3CD2">
        <w:tc>
          <w:tcPr>
            <w:tcW w:w="1704" w:type="dxa"/>
          </w:tcPr>
          <w:p w:rsidR="008A3CD2" w:rsidRDefault="008A3CD2">
            <w:pPr>
              <w:spacing w:line="360" w:lineRule="auto"/>
              <w:jc w:val="center"/>
            </w:pPr>
            <w:r>
              <w:t>В 1991 г.</w:t>
            </w:r>
          </w:p>
        </w:tc>
        <w:tc>
          <w:tcPr>
            <w:tcW w:w="1704" w:type="dxa"/>
          </w:tcPr>
          <w:p w:rsidR="008A3CD2" w:rsidRDefault="008A3CD2">
            <w:pPr>
              <w:spacing w:line="360" w:lineRule="auto"/>
              <w:jc w:val="center"/>
            </w:pPr>
            <w:r>
              <w:t>машины</w:t>
            </w:r>
          </w:p>
        </w:tc>
        <w:tc>
          <w:tcPr>
            <w:tcW w:w="1704" w:type="dxa"/>
          </w:tcPr>
          <w:p w:rsidR="008A3CD2" w:rsidRDefault="008A3CD2">
            <w:pPr>
              <w:spacing w:line="360" w:lineRule="auto"/>
              <w:jc w:val="center"/>
            </w:pPr>
            <w:r>
              <w:t>10</w:t>
            </w:r>
          </w:p>
        </w:tc>
        <w:tc>
          <w:tcPr>
            <w:tcW w:w="1704" w:type="dxa"/>
          </w:tcPr>
          <w:p w:rsidR="008A3CD2" w:rsidRDefault="008A3CD2">
            <w:pPr>
              <w:spacing w:line="360" w:lineRule="auto"/>
              <w:jc w:val="center"/>
            </w:pPr>
            <w:r>
              <w:t>8</w:t>
            </w:r>
          </w:p>
        </w:tc>
        <w:tc>
          <w:tcPr>
            <w:tcW w:w="1704" w:type="dxa"/>
          </w:tcPr>
          <w:p w:rsidR="008A3CD2" w:rsidRDefault="008A3CD2">
            <w:pPr>
              <w:spacing w:line="360" w:lineRule="auto"/>
              <w:jc w:val="center"/>
            </w:pPr>
            <w:r>
              <w:t>80</w:t>
            </w:r>
          </w:p>
        </w:tc>
      </w:tr>
      <w:tr w:rsidR="008A3CD2">
        <w:tc>
          <w:tcPr>
            <w:tcW w:w="1704" w:type="dxa"/>
          </w:tcPr>
          <w:p w:rsidR="008A3CD2" w:rsidRDefault="008A3CD2">
            <w:pPr>
              <w:spacing w:line="360" w:lineRule="auto"/>
              <w:jc w:val="center"/>
            </w:pPr>
            <w:r>
              <w:t>В 1992 г.</w:t>
            </w:r>
          </w:p>
        </w:tc>
        <w:tc>
          <w:tcPr>
            <w:tcW w:w="1704" w:type="dxa"/>
          </w:tcPr>
          <w:p w:rsidR="008A3CD2" w:rsidRDefault="008A3CD2">
            <w:pPr>
              <w:spacing w:line="360" w:lineRule="auto"/>
              <w:jc w:val="center"/>
            </w:pPr>
            <w:r>
              <w:t>оборудование</w:t>
            </w:r>
          </w:p>
        </w:tc>
        <w:tc>
          <w:tcPr>
            <w:tcW w:w="1704" w:type="dxa"/>
          </w:tcPr>
          <w:p w:rsidR="008A3CD2" w:rsidRDefault="008A3CD2">
            <w:pPr>
              <w:spacing w:line="360" w:lineRule="auto"/>
              <w:jc w:val="center"/>
            </w:pPr>
            <w:r>
              <w:t>3</w:t>
            </w:r>
          </w:p>
        </w:tc>
        <w:tc>
          <w:tcPr>
            <w:tcW w:w="1704" w:type="dxa"/>
          </w:tcPr>
          <w:p w:rsidR="008A3CD2" w:rsidRDefault="008A3CD2">
            <w:pPr>
              <w:spacing w:line="360" w:lineRule="auto"/>
              <w:jc w:val="center"/>
            </w:pPr>
            <w:r>
              <w:t>1</w:t>
            </w:r>
          </w:p>
        </w:tc>
        <w:tc>
          <w:tcPr>
            <w:tcW w:w="1704" w:type="dxa"/>
          </w:tcPr>
          <w:p w:rsidR="008A3CD2" w:rsidRDefault="008A3CD2">
            <w:pPr>
              <w:spacing w:line="360" w:lineRule="auto"/>
              <w:jc w:val="center"/>
            </w:pPr>
            <w:r>
              <w:t>3</w:t>
            </w:r>
          </w:p>
        </w:tc>
      </w:tr>
    </w:tbl>
    <w:p w:rsidR="008A3CD2" w:rsidRDefault="008A3CD2">
      <w:pPr>
        <w:pStyle w:val="a4"/>
        <w:jc w:val="both"/>
      </w:pPr>
    </w:p>
    <w:p w:rsidR="008A3CD2" w:rsidRDefault="008A3CD2">
      <w:pPr>
        <w:pStyle w:val="a4"/>
        <w:jc w:val="both"/>
        <w:rPr>
          <w:b/>
        </w:rPr>
      </w:pPr>
      <w:r>
        <w:rPr>
          <w:b/>
        </w:rPr>
        <w:t>1.3. Основные пути улучшения использования основных фондов.</w:t>
      </w:r>
    </w:p>
    <w:p w:rsidR="008A3CD2" w:rsidRDefault="008A3CD2">
      <w:pPr>
        <w:pStyle w:val="a4"/>
        <w:jc w:val="both"/>
        <w:rPr>
          <w:b/>
        </w:rPr>
      </w:pPr>
    </w:p>
    <w:p w:rsidR="008A3CD2" w:rsidRDefault="008A3CD2">
      <w:pPr>
        <w:pStyle w:val="a4"/>
        <w:jc w:val="both"/>
      </w:pPr>
      <w:r>
        <w:t>На структуру основных фондов влияют следующие факторы:</w:t>
      </w:r>
    </w:p>
    <w:p w:rsidR="008A3CD2" w:rsidRDefault="008A3CD2" w:rsidP="008A3CD2">
      <w:pPr>
        <w:pStyle w:val="a4"/>
        <w:numPr>
          <w:ilvl w:val="0"/>
          <w:numId w:val="23"/>
        </w:numPr>
        <w:jc w:val="both"/>
      </w:pPr>
      <w:r>
        <w:t>отрасль производства, к которой относится предприятие (в машиностроении например, 36%, в легкой промышленности 40%, занимают рабочие машины и оборудование, следовательно, активная составляющая ОПФ в легкой промышленности выше на 4%, чем в машиностроении)</w:t>
      </w:r>
    </w:p>
    <w:p w:rsidR="008A3CD2" w:rsidRDefault="008A3CD2" w:rsidP="008A3CD2">
      <w:pPr>
        <w:pStyle w:val="a4"/>
        <w:numPr>
          <w:ilvl w:val="0"/>
          <w:numId w:val="23"/>
        </w:numPr>
        <w:jc w:val="both"/>
        <w:rPr>
          <w:b/>
        </w:rPr>
      </w:pPr>
      <w:r>
        <w:t>уровень концентрации производства, чем выше этот уровень, тем больше занимают место в технологическом процессе механизированные и автоматизированные операции</w:t>
      </w:r>
    </w:p>
    <w:p w:rsidR="008A3CD2" w:rsidRDefault="008A3CD2" w:rsidP="008A3CD2">
      <w:pPr>
        <w:pStyle w:val="a4"/>
        <w:numPr>
          <w:ilvl w:val="0"/>
          <w:numId w:val="23"/>
        </w:numPr>
        <w:jc w:val="both"/>
        <w:rPr>
          <w:b/>
        </w:rPr>
      </w:pPr>
      <w:r>
        <w:t>общий уровень индустриализации страны, чем выше этот уровень, тем большую часть занимает активная составляющая ОПФ,</w:t>
      </w:r>
    </w:p>
    <w:p w:rsidR="008A3CD2" w:rsidRDefault="008A3CD2" w:rsidP="008A3CD2">
      <w:pPr>
        <w:pStyle w:val="a4"/>
        <w:numPr>
          <w:ilvl w:val="0"/>
          <w:numId w:val="23"/>
        </w:numPr>
        <w:jc w:val="both"/>
        <w:rPr>
          <w:b/>
        </w:rPr>
      </w:pPr>
      <w:r>
        <w:t>географическое размещение предприятий, там, где лучше климат, тем меньше стоимость зданий и сооружений и выше роль активной составляющей ОПФ.</w:t>
      </w:r>
    </w:p>
    <w:p w:rsidR="008A3CD2" w:rsidRDefault="008A3CD2">
      <w:pPr>
        <w:pStyle w:val="a4"/>
        <w:jc w:val="both"/>
      </w:pPr>
      <w:r>
        <w:t xml:space="preserve">Основным путем улучшения состояния основных производственных фондов является повышение активной составляющей фондов всеми доступными методами. </w:t>
      </w:r>
    </w:p>
    <w:p w:rsidR="008A3CD2" w:rsidRDefault="008A3CD2">
      <w:pPr>
        <w:pStyle w:val="a4"/>
        <w:jc w:val="both"/>
      </w:pPr>
    </w:p>
    <w:p w:rsidR="008A3CD2" w:rsidRDefault="008A3CD2">
      <w:pPr>
        <w:pStyle w:val="a4"/>
        <w:jc w:val="both"/>
      </w:pPr>
    </w:p>
    <w:p w:rsidR="008A3CD2" w:rsidRDefault="008A3CD2">
      <w:pPr>
        <w:pStyle w:val="a4"/>
        <w:jc w:val="both"/>
      </w:pPr>
    </w:p>
    <w:p w:rsidR="008A3CD2" w:rsidRDefault="008A3CD2">
      <w:pPr>
        <w:pStyle w:val="a4"/>
        <w:jc w:val="both"/>
      </w:pPr>
    </w:p>
    <w:p w:rsidR="008A3CD2" w:rsidRDefault="008A3CD2" w:rsidP="008A3CD2">
      <w:pPr>
        <w:pStyle w:val="a4"/>
        <w:numPr>
          <w:ilvl w:val="1"/>
          <w:numId w:val="53"/>
        </w:numPr>
        <w:jc w:val="both"/>
        <w:rPr>
          <w:b/>
        </w:rPr>
      </w:pPr>
      <w:r>
        <w:rPr>
          <w:b/>
        </w:rPr>
        <w:t>Показатели использования основных фондов.</w:t>
      </w:r>
    </w:p>
    <w:p w:rsidR="008A3CD2" w:rsidRDefault="008A3CD2">
      <w:pPr>
        <w:pStyle w:val="a4"/>
        <w:jc w:val="both"/>
        <w:rPr>
          <w:b/>
        </w:rPr>
      </w:pPr>
    </w:p>
    <w:p w:rsidR="008A3CD2" w:rsidRDefault="008A3CD2">
      <w:pPr>
        <w:pStyle w:val="a4"/>
        <w:jc w:val="both"/>
      </w:pPr>
      <w:r>
        <w:t>Различают обобщающие и частные показатели. Обобщающие показатели характеризуют использование всей массы основных фондов и рассчитываются в стоимостном выражении. В настоящее время применяются 2 обобщающих показателя:</w:t>
      </w:r>
    </w:p>
    <w:p w:rsidR="008A3CD2" w:rsidRDefault="008A3CD2">
      <w:pPr>
        <w:pStyle w:val="a4"/>
        <w:ind w:firstLine="0"/>
        <w:jc w:val="both"/>
      </w:pPr>
      <w:r>
        <w:t xml:space="preserve">а) </w:t>
      </w:r>
      <w:r>
        <w:rPr>
          <w:i/>
        </w:rPr>
        <w:t xml:space="preserve">фондоотдача  </w:t>
      </w:r>
      <w:r>
        <w:rPr>
          <w:b/>
          <w:position w:val="-24"/>
        </w:rPr>
        <w:object w:dxaOrig="820" w:dyaOrig="620">
          <v:shape id="_x0000_i1027" type="#_x0000_t75" style="width:41.25pt;height:30.75pt" o:ole="" fillcolor="window">
            <v:imagedata r:id="rId9" o:title=""/>
          </v:shape>
          <o:OLEObject Type="Embed" ProgID="Equation.3" ShapeID="_x0000_i1027" DrawAspect="Content" ObjectID="_1466580588" r:id="rId10"/>
        </w:object>
      </w:r>
      <w:r>
        <w:rPr>
          <w:b/>
        </w:rPr>
        <w:t xml:space="preserve">    (5)</w:t>
      </w:r>
      <w:r>
        <w:t>;</w:t>
      </w:r>
    </w:p>
    <w:p w:rsidR="008A3CD2" w:rsidRDefault="008A3CD2">
      <w:pPr>
        <w:pStyle w:val="a4"/>
        <w:ind w:left="851" w:firstLine="0"/>
        <w:jc w:val="both"/>
      </w:pPr>
      <w:r>
        <w:rPr>
          <w:b/>
        </w:rPr>
        <w:t>Т</w:t>
      </w:r>
      <w:r>
        <w:t xml:space="preserve"> – стоимость произведенной продукции в течении года (валовая, нормативночистая);</w:t>
      </w:r>
    </w:p>
    <w:p w:rsidR="008A3CD2" w:rsidRDefault="008A3CD2">
      <w:pPr>
        <w:pStyle w:val="a4"/>
        <w:ind w:left="851" w:firstLine="0"/>
        <w:jc w:val="both"/>
      </w:pPr>
      <w:r>
        <w:rPr>
          <w:b/>
        </w:rPr>
        <w:t>С</w:t>
      </w:r>
      <w:r>
        <w:t xml:space="preserve"> – среднегодовая стоимость ОПФ.</w:t>
      </w:r>
    </w:p>
    <w:p w:rsidR="008A3CD2" w:rsidRDefault="008A3CD2">
      <w:pPr>
        <w:pStyle w:val="a4"/>
        <w:ind w:left="851" w:firstLine="0"/>
        <w:jc w:val="both"/>
      </w:pPr>
      <w:r>
        <w:t xml:space="preserve">Для того, чтобы определить с какими факторами связана фондоотдача, введем следующие величины: </w:t>
      </w:r>
      <w:r>
        <w:rPr>
          <w:b/>
        </w:rPr>
        <w:t>В</w:t>
      </w:r>
      <w:r>
        <w:t xml:space="preserve"> – производительность труда; </w:t>
      </w:r>
      <w:r>
        <w:rPr>
          <w:b/>
        </w:rPr>
        <w:t>Т</w:t>
      </w:r>
      <w:r>
        <w:t xml:space="preserve"> – выручка; </w:t>
      </w:r>
      <w:r>
        <w:rPr>
          <w:b/>
        </w:rPr>
        <w:t>R</w:t>
      </w:r>
      <w:r>
        <w:t xml:space="preserve"> – число работающих в отрасли, тогда </w:t>
      </w:r>
      <w:r>
        <w:rPr>
          <w:position w:val="-24"/>
        </w:rPr>
        <w:object w:dxaOrig="700" w:dyaOrig="620">
          <v:shape id="_x0000_i1028" type="#_x0000_t75" style="width:35.25pt;height:30.75pt" o:ole="" fillcolor="window">
            <v:imagedata r:id="rId11" o:title=""/>
          </v:shape>
          <o:OLEObject Type="Embed" ProgID="Equation.3" ShapeID="_x0000_i1028" DrawAspect="Content" ObjectID="_1466580589" r:id="rId12"/>
        </w:object>
      </w:r>
      <w:r>
        <w:t xml:space="preserve"> </w:t>
      </w:r>
      <w:r>
        <w:rPr>
          <w:b/>
        </w:rPr>
        <w:t>(6).</w:t>
      </w:r>
    </w:p>
    <w:p w:rsidR="008A3CD2" w:rsidRDefault="008A3CD2">
      <w:pPr>
        <w:pStyle w:val="a4"/>
        <w:ind w:left="900" w:firstLine="0"/>
        <w:jc w:val="both"/>
      </w:pPr>
      <w:r>
        <w:rPr>
          <w:i/>
        </w:rPr>
        <w:t xml:space="preserve">Фондоотдача связана с </w:t>
      </w:r>
      <w:r>
        <w:rPr>
          <w:b/>
        </w:rPr>
        <w:t xml:space="preserve"> </w:t>
      </w:r>
      <w:r>
        <w:rPr>
          <w:i/>
        </w:rPr>
        <w:t xml:space="preserve">фондовооруженностью </w:t>
      </w:r>
      <w:r>
        <w:rPr>
          <w:b/>
          <w:position w:val="-24"/>
        </w:rPr>
        <w:object w:dxaOrig="840" w:dyaOrig="620">
          <v:shape id="_x0000_i1029" type="#_x0000_t75" style="width:42pt;height:30.75pt" o:ole="" fillcolor="window">
            <v:imagedata r:id="rId13" o:title=""/>
          </v:shape>
          <o:OLEObject Type="Embed" ProgID="Equation.3" ShapeID="_x0000_i1029" DrawAspect="Content" ObjectID="_1466580590" r:id="rId14"/>
        </w:object>
      </w:r>
      <w:r>
        <w:rPr>
          <w:b/>
        </w:rPr>
        <w:t xml:space="preserve">   (7)     </w:t>
      </w:r>
      <w:r>
        <w:t xml:space="preserve">и может быть рассчитана следующим образом: </w:t>
      </w:r>
      <w:r>
        <w:rPr>
          <w:b/>
          <w:position w:val="-30"/>
        </w:rPr>
        <w:object w:dxaOrig="1540" w:dyaOrig="680">
          <v:shape id="_x0000_i1030" type="#_x0000_t75" style="width:77.25pt;height:33.75pt" o:ole="" fillcolor="window">
            <v:imagedata r:id="rId15" o:title=""/>
          </v:shape>
          <o:OLEObject Type="Embed" ProgID="Equation.3" ShapeID="_x0000_i1030" DrawAspect="Content" ObjectID="_1466580591" r:id="rId16"/>
        </w:object>
      </w:r>
      <w:r>
        <w:rPr>
          <w:b/>
        </w:rPr>
        <w:t xml:space="preserve">   (8)     .</w:t>
      </w:r>
      <w:r>
        <w:t xml:space="preserve"> Отсюда следует, что для увеличения роста фондоотдачи обязательным условием является опережающий рост производительности труда по сравнению с темпами фондовооруженности труда.</w:t>
      </w:r>
    </w:p>
    <w:p w:rsidR="008A3CD2" w:rsidRDefault="008A3CD2">
      <w:pPr>
        <w:pStyle w:val="a4"/>
        <w:ind w:firstLine="0"/>
        <w:jc w:val="both"/>
      </w:pPr>
      <w:r>
        <w:t xml:space="preserve">б) обратная фондоотдаче величина, называется </w:t>
      </w:r>
      <w:r>
        <w:rPr>
          <w:i/>
        </w:rPr>
        <w:t xml:space="preserve">фондоемкостью  </w:t>
      </w:r>
      <w:r>
        <w:rPr>
          <w:b/>
          <w:position w:val="-30"/>
        </w:rPr>
        <w:object w:dxaOrig="1400" w:dyaOrig="680">
          <v:shape id="_x0000_i1031" type="#_x0000_t75" style="width:69.75pt;height:33.75pt" o:ole="" fillcolor="window">
            <v:imagedata r:id="rId17" o:title=""/>
          </v:shape>
          <o:OLEObject Type="Embed" ProgID="Equation.3" ShapeID="_x0000_i1031" DrawAspect="Content" ObjectID="_1466580592" r:id="rId18"/>
        </w:object>
      </w:r>
      <w:r>
        <w:rPr>
          <w:b/>
        </w:rPr>
        <w:t xml:space="preserve">     (9)</w:t>
      </w:r>
    </w:p>
    <w:p w:rsidR="008A3CD2" w:rsidRDefault="008A3CD2">
      <w:pPr>
        <w:pStyle w:val="a4"/>
        <w:ind w:firstLine="0"/>
        <w:jc w:val="both"/>
      </w:pPr>
      <w:r>
        <w:t>Частные показатели делятся на экстенсивные, интенсивные и интегральные.</w:t>
      </w:r>
    </w:p>
    <w:p w:rsidR="008A3CD2" w:rsidRDefault="008A3CD2">
      <w:pPr>
        <w:pStyle w:val="a4"/>
        <w:jc w:val="both"/>
      </w:pPr>
      <w:r>
        <w:t>Экстенсивные показатели отражают использование оборудования во времени. Коэффициент экстенсивности оборудования определяется отношением фактического количества часов работы оборудования к количеству часов работы по плану. При этом учитывается время для профилактических работ. Например: продолжительность смены 8 часов, станок работал 5 часов, профилактические работы 1 час. К</w:t>
      </w:r>
      <w:r>
        <w:rPr>
          <w:vertAlign w:val="subscript"/>
        </w:rPr>
        <w:t>Э</w:t>
      </w:r>
      <w:r>
        <w:t>=5/8-1=0,71 (71%).</w:t>
      </w:r>
    </w:p>
    <w:p w:rsidR="008A3CD2" w:rsidRDefault="008A3CD2">
      <w:pPr>
        <w:pStyle w:val="a4"/>
        <w:jc w:val="both"/>
      </w:pPr>
      <w:r>
        <w:t>Разновидностью экстенсивного показателя использования оборудования является коэффициенты сменности, коэффициент загрузки, коэффициент использования сменного режима работы. Например: в цеху установлено 270 ед., оборудования, в первую смену работает 200 ед., во вторую 190 ед. Тогда</w:t>
      </w:r>
    </w:p>
    <w:p w:rsidR="008A3CD2" w:rsidRDefault="008A3CD2">
      <w:pPr>
        <w:pStyle w:val="a4"/>
        <w:jc w:val="both"/>
      </w:pPr>
      <w:r>
        <w:t>К</w:t>
      </w:r>
      <w:r>
        <w:rPr>
          <w:vertAlign w:val="subscript"/>
        </w:rPr>
        <w:t>см.</w:t>
      </w:r>
      <w:r>
        <w:t>=200+190/270=1,44</w:t>
      </w:r>
    </w:p>
    <w:p w:rsidR="008A3CD2" w:rsidRDefault="008A3CD2">
      <w:pPr>
        <w:pStyle w:val="a4"/>
        <w:jc w:val="both"/>
      </w:pPr>
      <w:r>
        <w:t>К</w:t>
      </w:r>
      <w:r>
        <w:rPr>
          <w:vertAlign w:val="subscript"/>
        </w:rPr>
        <w:t>загр.</w:t>
      </w:r>
      <w:r>
        <w:t>=К</w:t>
      </w:r>
      <w:r>
        <w:rPr>
          <w:vertAlign w:val="subscript"/>
        </w:rPr>
        <w:t>см.</w:t>
      </w:r>
      <w:r>
        <w:t>/2=0,72</w:t>
      </w:r>
    </w:p>
    <w:p w:rsidR="008A3CD2" w:rsidRDefault="008A3CD2">
      <w:pPr>
        <w:pStyle w:val="a4"/>
        <w:jc w:val="both"/>
      </w:pPr>
      <w:r>
        <w:t>К</w:t>
      </w:r>
      <w:r>
        <w:rPr>
          <w:vertAlign w:val="subscript"/>
        </w:rPr>
        <w:t>исп.</w:t>
      </w:r>
      <w:r>
        <w:t>=К</w:t>
      </w:r>
      <w:r>
        <w:rPr>
          <w:vertAlign w:val="subscript"/>
        </w:rPr>
        <w:t>см.</w:t>
      </w:r>
      <w:r>
        <w:t>/8=0,18</w:t>
      </w:r>
    </w:p>
    <w:p w:rsidR="008A3CD2" w:rsidRDefault="008A3CD2">
      <w:pPr>
        <w:pStyle w:val="a4"/>
        <w:ind w:left="851" w:firstLine="0"/>
        <w:jc w:val="both"/>
      </w:pPr>
    </w:p>
    <w:p w:rsidR="008A3CD2" w:rsidRDefault="008A3CD2">
      <w:pPr>
        <w:pStyle w:val="a4"/>
        <w:jc w:val="both"/>
      </w:pPr>
      <w:r>
        <w:t xml:space="preserve">Интенсивные показатели отражают использование оборудования по производительности и мощности, представляет собой соотношение фактической производительности оборудования к нормативной величине производствкнности. Например: в течение смены станок проработал 5 часов и выработал 80 ед. продукции, по паспортным данным станка, он должен был выработать 100 ед. Тогда </w:t>
      </w:r>
    </w:p>
    <w:p w:rsidR="008A3CD2" w:rsidRDefault="008A3CD2">
      <w:pPr>
        <w:pStyle w:val="a4"/>
        <w:jc w:val="both"/>
      </w:pPr>
      <w:r>
        <w:t>К</w:t>
      </w:r>
      <w:r>
        <w:rPr>
          <w:vertAlign w:val="subscript"/>
        </w:rPr>
        <w:t>инт.</w:t>
      </w:r>
      <w:r>
        <w:t>= 80/100=0,8 (80%)</w:t>
      </w:r>
    </w:p>
    <w:p w:rsidR="008A3CD2" w:rsidRDefault="008A3CD2">
      <w:pPr>
        <w:pStyle w:val="a4"/>
        <w:jc w:val="both"/>
      </w:pPr>
    </w:p>
    <w:p w:rsidR="008A3CD2" w:rsidRDefault="008A3CD2">
      <w:pPr>
        <w:pStyle w:val="a4"/>
        <w:jc w:val="both"/>
      </w:pPr>
      <w:r>
        <w:t>Коэффициенты экстенсивности и интенсивности использования оборудования не дают полноценной информации по одновременному использованию оборудования во времени и мощности, поэтому используется интегральная характеристика, с помощью интегрального коэффициента:</w:t>
      </w:r>
    </w:p>
    <w:p w:rsidR="008A3CD2" w:rsidRDefault="008A3CD2">
      <w:pPr>
        <w:pStyle w:val="a4"/>
        <w:jc w:val="both"/>
      </w:pPr>
      <w:r>
        <w:t>К</w:t>
      </w:r>
      <w:r>
        <w:rPr>
          <w:vertAlign w:val="subscript"/>
        </w:rPr>
        <w:t>интег.</w:t>
      </w:r>
      <w:r>
        <w:t>=К</w:t>
      </w:r>
      <w:r>
        <w:rPr>
          <w:vertAlign w:val="subscript"/>
        </w:rPr>
        <w:t>э.</w:t>
      </w:r>
      <w:r>
        <w:t>*К</w:t>
      </w:r>
      <w:r>
        <w:rPr>
          <w:vertAlign w:val="subscript"/>
        </w:rPr>
        <w:t>инт.</w:t>
      </w:r>
      <w:r>
        <w:t>=0,71*0,8=0,57</w:t>
      </w:r>
    </w:p>
    <w:p w:rsidR="008A3CD2" w:rsidRDefault="008A3CD2">
      <w:pPr>
        <w:pStyle w:val="a4"/>
        <w:jc w:val="both"/>
      </w:pPr>
    </w:p>
    <w:p w:rsidR="008A3CD2" w:rsidRDefault="008A3CD2">
      <w:pPr>
        <w:pStyle w:val="a4"/>
        <w:jc w:val="both"/>
      </w:pPr>
      <w:r>
        <w:t>Интегральный коэффициент всегда меньше по своему значению, чем интенсивный и экстенсивный.</w:t>
      </w:r>
    </w:p>
    <w:p w:rsidR="008A3CD2" w:rsidRDefault="008A3CD2">
      <w:pPr>
        <w:pStyle w:val="a4"/>
        <w:jc w:val="both"/>
      </w:pPr>
    </w:p>
    <w:p w:rsidR="008A3CD2" w:rsidRDefault="008A3CD2">
      <w:pPr>
        <w:pStyle w:val="a4"/>
        <w:jc w:val="both"/>
      </w:pPr>
    </w:p>
    <w:p w:rsidR="008A3CD2" w:rsidRDefault="008A3CD2">
      <w:pPr>
        <w:pStyle w:val="a4"/>
        <w:jc w:val="both"/>
      </w:pPr>
      <w:r>
        <w:rPr>
          <w:b/>
        </w:rPr>
        <w:t>1.5. Факторы и резервы экстенсивного и интенсивного развития производства.</w:t>
      </w:r>
    </w:p>
    <w:p w:rsidR="008A3CD2" w:rsidRDefault="008A3CD2">
      <w:pPr>
        <w:pStyle w:val="a4"/>
        <w:jc w:val="both"/>
      </w:pPr>
    </w:p>
    <w:p w:rsidR="008A3CD2" w:rsidRDefault="008A3CD2">
      <w:pPr>
        <w:pStyle w:val="a4"/>
        <w:jc w:val="both"/>
      </w:pPr>
      <w:r>
        <w:t>Резервы можно разделить по 2 направлениям:</w:t>
      </w:r>
    </w:p>
    <w:p w:rsidR="008A3CD2" w:rsidRDefault="008A3CD2" w:rsidP="008A3CD2">
      <w:pPr>
        <w:pStyle w:val="a4"/>
        <w:numPr>
          <w:ilvl w:val="0"/>
          <w:numId w:val="54"/>
        </w:numPr>
        <w:jc w:val="both"/>
      </w:pPr>
      <w:r>
        <w:t>по улучшению использования оборудования</w:t>
      </w:r>
    </w:p>
    <w:p w:rsidR="008A3CD2" w:rsidRDefault="008A3CD2" w:rsidP="008A3CD2">
      <w:pPr>
        <w:pStyle w:val="a4"/>
        <w:numPr>
          <w:ilvl w:val="0"/>
          <w:numId w:val="54"/>
        </w:numPr>
        <w:jc w:val="both"/>
      </w:pPr>
      <w:r>
        <w:t>по улучшению использования производственных площадей</w:t>
      </w:r>
    </w:p>
    <w:p w:rsidR="008A3CD2" w:rsidRDefault="008A3CD2">
      <w:pPr>
        <w:pStyle w:val="a4"/>
        <w:jc w:val="both"/>
      </w:pPr>
      <w:r>
        <w:t>Резервы по улучшению использования оборудования можно подразделить на 2 составляющие: а) установленное оборудование должно быть использовано с максимальным повышением коэффициента экстенсивности и интенсивности; б) неустановленное оборудование должно быть введено в кратчайшие сроки в соответствии с программой  строительства.</w:t>
      </w:r>
    </w:p>
    <w:p w:rsidR="008A3CD2" w:rsidRDefault="008A3CD2">
      <w:pPr>
        <w:pStyle w:val="a4"/>
        <w:jc w:val="both"/>
      </w:pPr>
      <w:r>
        <w:t>Экстенсивное использование оборудования может быть обеспечено за счет сокращения ремонтов, времени простоя, увеличения сменности.</w:t>
      </w:r>
    </w:p>
    <w:p w:rsidR="008A3CD2" w:rsidRDefault="008A3CD2">
      <w:pPr>
        <w:pStyle w:val="a4"/>
        <w:jc w:val="both"/>
      </w:pPr>
      <w:r>
        <w:t>Интенсивное использование оборудования обеспечивается благодаря высокой классификации работников и применению передовых технологий.</w:t>
      </w:r>
    </w:p>
    <w:p w:rsidR="008A3CD2" w:rsidRDefault="008A3CD2">
      <w:pPr>
        <w:ind w:firstLine="900"/>
        <w:jc w:val="both"/>
      </w:pPr>
      <w:r>
        <w:t>Резервы по улучшению использования производственных площадей заключаются в более рациональном размещении оборудования, сокращении технологических путей, недопущения возвратных потоков и излишних вспомогательных площадей.</w:t>
      </w:r>
    </w:p>
    <w:p w:rsidR="008A3CD2" w:rsidRDefault="008A3CD2">
      <w:pPr>
        <w:pStyle w:val="a4"/>
        <w:jc w:val="both"/>
      </w:pPr>
    </w:p>
    <w:p w:rsidR="008A3CD2" w:rsidRDefault="008A3CD2">
      <w:pPr>
        <w:pStyle w:val="a4"/>
        <w:ind w:firstLine="900"/>
        <w:jc w:val="both"/>
        <w:rPr>
          <w:b/>
        </w:rPr>
      </w:pPr>
      <w:r>
        <w:rPr>
          <w:b/>
        </w:rPr>
        <w:t>1.6. Производственная мощность предприятия.</w:t>
      </w:r>
    </w:p>
    <w:p w:rsidR="008A3CD2" w:rsidRDefault="008A3CD2">
      <w:pPr>
        <w:pStyle w:val="a4"/>
        <w:ind w:left="851" w:firstLine="0"/>
        <w:jc w:val="both"/>
        <w:rPr>
          <w:b/>
        </w:rPr>
      </w:pPr>
    </w:p>
    <w:p w:rsidR="008A3CD2" w:rsidRDefault="008A3CD2">
      <w:pPr>
        <w:pStyle w:val="a4"/>
        <w:jc w:val="both"/>
        <w:rPr>
          <w:b/>
        </w:rPr>
      </w:pPr>
      <w:r>
        <w:t>Характеризует максимально возможный выпуск продукции за единицу времени в натуральном выражении в соотношении с номенклатурой и ассортиментом. При этом предполагается полное использование производственного оборудования площадей, передовых технологий, современной организации производства и повышения качества продукции.</w:t>
      </w:r>
    </w:p>
    <w:p w:rsidR="008A3CD2" w:rsidRDefault="008A3CD2">
      <w:pPr>
        <w:pStyle w:val="a4"/>
        <w:jc w:val="both"/>
      </w:pPr>
      <w:r>
        <w:t>В течение года на предприятии производиться ввод и вывод оборудования из режима работы, поэтому необходимо рассчитать среднегодовую мощность предприятия по периодам. Существует несколько методов расчета, но самым распространенным является метод, непосредственно учитывающий работу оборудования вводимого и выводимого:</w:t>
      </w:r>
    </w:p>
    <w:p w:rsidR="008A3CD2" w:rsidRDefault="008A3CD2">
      <w:pPr>
        <w:pStyle w:val="a4"/>
        <w:jc w:val="both"/>
      </w:pPr>
    </w:p>
    <w:p w:rsidR="008A3CD2" w:rsidRDefault="008A3CD2">
      <w:pPr>
        <w:pStyle w:val="a4"/>
        <w:jc w:val="both"/>
      </w:pPr>
      <w:r>
        <w:rPr>
          <w:position w:val="-24"/>
        </w:rPr>
        <w:object w:dxaOrig="3760" w:dyaOrig="639">
          <v:shape id="_x0000_i1032" type="#_x0000_t75" style="width:188.25pt;height:32.25pt" o:ole="" fillcolor="window">
            <v:imagedata r:id="rId19" o:title=""/>
          </v:shape>
          <o:OLEObject Type="Embed" ProgID="Equation.3" ShapeID="_x0000_i1032" DrawAspect="Content" ObjectID="_1466580593" r:id="rId20"/>
        </w:object>
      </w:r>
      <w:r>
        <w:t>,  где                            (10)</w:t>
      </w:r>
    </w:p>
    <w:p w:rsidR="008A3CD2" w:rsidRDefault="008A3CD2">
      <w:pPr>
        <w:pStyle w:val="a4"/>
        <w:jc w:val="both"/>
      </w:pPr>
    </w:p>
    <w:p w:rsidR="008A3CD2" w:rsidRDefault="008A3CD2">
      <w:pPr>
        <w:pStyle w:val="a4"/>
        <w:jc w:val="both"/>
      </w:pPr>
      <w:r>
        <w:t>М</w:t>
      </w:r>
      <w:r>
        <w:rPr>
          <w:vertAlign w:val="subscript"/>
        </w:rPr>
        <w:t>НГ</w:t>
      </w:r>
      <w:r>
        <w:t xml:space="preserve"> – мощность на начало года</w:t>
      </w:r>
    </w:p>
    <w:p w:rsidR="008A3CD2" w:rsidRDefault="008A3CD2">
      <w:pPr>
        <w:pStyle w:val="a4"/>
        <w:jc w:val="both"/>
      </w:pPr>
      <w:r>
        <w:t>М</w:t>
      </w:r>
      <w:r>
        <w:rPr>
          <w:vertAlign w:val="subscript"/>
        </w:rPr>
        <w:t>ввод.</w:t>
      </w:r>
      <w:r>
        <w:t xml:space="preserve"> – вводимая мощность</w:t>
      </w:r>
    </w:p>
    <w:p w:rsidR="008A3CD2" w:rsidRDefault="008A3CD2">
      <w:pPr>
        <w:pStyle w:val="a4"/>
        <w:jc w:val="both"/>
      </w:pPr>
      <w:r>
        <w:t>М</w:t>
      </w:r>
      <w:r>
        <w:rPr>
          <w:vertAlign w:val="subscript"/>
        </w:rPr>
        <w:t xml:space="preserve">вывод. </w:t>
      </w:r>
      <w:r>
        <w:t xml:space="preserve"> - выводимая мощность</w:t>
      </w:r>
    </w:p>
    <w:p w:rsidR="008A3CD2" w:rsidRDefault="008A3CD2">
      <w:pPr>
        <w:pStyle w:val="a4"/>
        <w:jc w:val="both"/>
      </w:pPr>
      <w:r>
        <w:t>n</w:t>
      </w:r>
      <w:r>
        <w:rPr>
          <w:vertAlign w:val="subscript"/>
        </w:rPr>
        <w:t>1</w:t>
      </w:r>
      <w:r>
        <w:t xml:space="preserve"> – количество полных месяцев с момента ввода</w:t>
      </w:r>
    </w:p>
    <w:p w:rsidR="008A3CD2" w:rsidRDefault="008A3CD2">
      <w:pPr>
        <w:pStyle w:val="a4"/>
        <w:jc w:val="both"/>
      </w:pPr>
      <w:r>
        <w:t>n</w:t>
      </w:r>
      <w:r>
        <w:rPr>
          <w:vertAlign w:val="subscript"/>
        </w:rPr>
        <w:t>2</w:t>
      </w:r>
      <w:r>
        <w:t xml:space="preserve"> – количество полных месяцев с момента вывода</w:t>
      </w:r>
    </w:p>
    <w:p w:rsidR="008A3CD2" w:rsidRDefault="008A3CD2">
      <w:pPr>
        <w:pStyle w:val="a4"/>
        <w:jc w:val="both"/>
      </w:pPr>
    </w:p>
    <w:p w:rsidR="008A3CD2" w:rsidRDefault="008A3CD2">
      <w:pPr>
        <w:pStyle w:val="a4"/>
        <w:ind w:firstLine="0"/>
        <w:jc w:val="both"/>
      </w:pPr>
      <w:r>
        <w:t>Пример1: предприятие планирует ввести в производство станок стоимостью 54 т. руб., который будет эксплуатироваться в течение 3 мес. и списать старый станок с ликвидационной стоимостью 3,6 т. руб., который будет работать 9 мес. Первоначальная стоимость станка на начало года 187,4 т. руб. Рассчитать среднегодовую мощность.</w:t>
      </w:r>
    </w:p>
    <w:p w:rsidR="008A3CD2" w:rsidRDefault="008A3CD2">
      <w:pPr>
        <w:pStyle w:val="a4"/>
        <w:ind w:firstLine="0"/>
        <w:jc w:val="both"/>
      </w:pPr>
    </w:p>
    <w:p w:rsidR="008A3CD2" w:rsidRDefault="008A3CD2">
      <w:pPr>
        <w:pStyle w:val="a4"/>
        <w:jc w:val="both"/>
      </w:pPr>
      <w:r>
        <w:t>М</w:t>
      </w:r>
      <w:r>
        <w:rPr>
          <w:vertAlign w:val="subscript"/>
        </w:rPr>
        <w:t>срг.</w:t>
      </w:r>
      <w:r>
        <w:t>=187,4+(54*3/12)-(3,6*3/12)=200</w:t>
      </w:r>
    </w:p>
    <w:p w:rsidR="008A3CD2" w:rsidRDefault="008A3CD2">
      <w:pPr>
        <w:pStyle w:val="a4"/>
        <w:jc w:val="both"/>
      </w:pPr>
    </w:p>
    <w:p w:rsidR="008A3CD2" w:rsidRDefault="008A3CD2">
      <w:pPr>
        <w:pStyle w:val="a4"/>
        <w:jc w:val="both"/>
      </w:pPr>
      <w:r>
        <w:t>Если точно не указан срок, а указан квартал, то по времени берется половина продолжительности квартала. В данной формуле учитываются полные месяцы, то есть с первого числа календарного месяца, если осуществляется ввод оборудования не с первого числа, то весь месяц не учитывается.</w:t>
      </w:r>
    </w:p>
    <w:p w:rsidR="008A3CD2" w:rsidRDefault="008A3CD2">
      <w:pPr>
        <w:jc w:val="both"/>
      </w:pPr>
      <w:r>
        <w:t xml:space="preserve">Пример 2: хозяйствующий субъект планирует в 1 квартале списать станок с балансовой стоимостью 8,5 тыс. руб. и установить новый за 12,5 тыс. руб. Первоначальная стоимость ОФ 16,5 тыс. руб. </w:t>
      </w:r>
    </w:p>
    <w:p w:rsidR="008A3CD2" w:rsidRDefault="008A3CD2">
      <w:pPr>
        <w:pStyle w:val="a4"/>
        <w:spacing w:before="240"/>
        <w:jc w:val="both"/>
      </w:pPr>
      <w:r>
        <w:t>М</w:t>
      </w:r>
      <w:r>
        <w:rPr>
          <w:vertAlign w:val="subscript"/>
        </w:rPr>
        <w:t>срг</w:t>
      </w:r>
      <w:r>
        <w:t>=16,5 +(12,5*10,5/12)-(8,5*10,5/12)=20</w:t>
      </w:r>
    </w:p>
    <w:p w:rsidR="008A3CD2" w:rsidRDefault="008A3CD2">
      <w:pPr>
        <w:pStyle w:val="a4"/>
        <w:spacing w:before="240"/>
        <w:jc w:val="both"/>
      </w:pPr>
    </w:p>
    <w:p w:rsidR="008A3CD2" w:rsidRDefault="008A3CD2">
      <w:pPr>
        <w:pStyle w:val="a4"/>
        <w:jc w:val="both"/>
      </w:pPr>
      <w:r>
        <w:rPr>
          <w:b/>
        </w:rPr>
        <w:t>1.7. Движение и состояние основных производственных фондов.</w:t>
      </w:r>
    </w:p>
    <w:p w:rsidR="008A3CD2" w:rsidRDefault="008A3CD2">
      <w:pPr>
        <w:pStyle w:val="a4"/>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9"/>
        <w:gridCol w:w="4239"/>
      </w:tblGrid>
      <w:tr w:rsidR="008A3CD2">
        <w:tc>
          <w:tcPr>
            <w:tcW w:w="4239" w:type="dxa"/>
          </w:tcPr>
          <w:p w:rsidR="008A3CD2" w:rsidRDefault="008A3CD2">
            <w:pPr>
              <w:pStyle w:val="a4"/>
              <w:ind w:firstLine="0"/>
              <w:jc w:val="both"/>
            </w:pPr>
            <w:r>
              <w:t>Наименования показателей</w:t>
            </w:r>
          </w:p>
        </w:tc>
        <w:tc>
          <w:tcPr>
            <w:tcW w:w="4239" w:type="dxa"/>
          </w:tcPr>
          <w:p w:rsidR="008A3CD2" w:rsidRDefault="008A3CD2">
            <w:pPr>
              <w:pStyle w:val="a4"/>
              <w:ind w:firstLine="0"/>
              <w:jc w:val="both"/>
            </w:pPr>
            <w:r>
              <w:t>Методика расчета</w:t>
            </w:r>
          </w:p>
        </w:tc>
      </w:tr>
      <w:tr w:rsidR="008A3CD2">
        <w:trPr>
          <w:cantSplit/>
        </w:trPr>
        <w:tc>
          <w:tcPr>
            <w:tcW w:w="8478" w:type="dxa"/>
            <w:gridSpan w:val="2"/>
          </w:tcPr>
          <w:p w:rsidR="008A3CD2" w:rsidRDefault="008A3CD2">
            <w:pPr>
              <w:pStyle w:val="a4"/>
              <w:ind w:firstLine="0"/>
              <w:jc w:val="both"/>
            </w:pPr>
            <w:r>
              <w:t>Показатели движения</w:t>
            </w:r>
          </w:p>
        </w:tc>
      </w:tr>
      <w:tr w:rsidR="008A3CD2">
        <w:tc>
          <w:tcPr>
            <w:tcW w:w="4239" w:type="dxa"/>
          </w:tcPr>
          <w:p w:rsidR="008A3CD2" w:rsidRDefault="008A3CD2">
            <w:pPr>
              <w:pStyle w:val="a4"/>
              <w:ind w:firstLine="0"/>
              <w:jc w:val="both"/>
            </w:pPr>
            <w:r>
              <w:t>1. коэффициент ввода (К</w:t>
            </w:r>
            <w:r>
              <w:rPr>
                <w:vertAlign w:val="subscript"/>
              </w:rPr>
              <w:t>ВВ</w:t>
            </w:r>
            <w:r>
              <w:t>)</w:t>
            </w:r>
          </w:p>
        </w:tc>
        <w:tc>
          <w:tcPr>
            <w:tcW w:w="4239" w:type="dxa"/>
          </w:tcPr>
          <w:p w:rsidR="008A3CD2" w:rsidRDefault="008A3CD2">
            <w:pPr>
              <w:pStyle w:val="a4"/>
              <w:ind w:firstLine="0"/>
              <w:jc w:val="both"/>
            </w:pPr>
            <w:r>
              <w:t>Стоимость вновь поступивших ОФ / стоимость ОФ на конец отчетного периода</w:t>
            </w:r>
          </w:p>
        </w:tc>
      </w:tr>
      <w:tr w:rsidR="008A3CD2">
        <w:tc>
          <w:tcPr>
            <w:tcW w:w="4239" w:type="dxa"/>
          </w:tcPr>
          <w:p w:rsidR="008A3CD2" w:rsidRDefault="008A3CD2">
            <w:pPr>
              <w:pStyle w:val="a4"/>
              <w:ind w:firstLine="0"/>
              <w:jc w:val="both"/>
            </w:pPr>
            <w:r>
              <w:t>2. К</w:t>
            </w:r>
            <w:r>
              <w:rPr>
                <w:vertAlign w:val="subscript"/>
              </w:rPr>
              <w:t>ОБНОВЛЕНИЯ</w:t>
            </w:r>
          </w:p>
        </w:tc>
        <w:tc>
          <w:tcPr>
            <w:tcW w:w="4239" w:type="dxa"/>
          </w:tcPr>
          <w:p w:rsidR="008A3CD2" w:rsidRDefault="008A3CD2">
            <w:pPr>
              <w:pStyle w:val="a4"/>
              <w:ind w:firstLine="0"/>
              <w:jc w:val="both"/>
            </w:pPr>
            <w:r>
              <w:t xml:space="preserve">Стоимость новых ОФ / стоимость ОФ на конец отчетного периода </w:t>
            </w:r>
          </w:p>
        </w:tc>
      </w:tr>
      <w:tr w:rsidR="008A3CD2">
        <w:tc>
          <w:tcPr>
            <w:tcW w:w="4239" w:type="dxa"/>
          </w:tcPr>
          <w:p w:rsidR="008A3CD2" w:rsidRDefault="008A3CD2">
            <w:pPr>
              <w:pStyle w:val="a4"/>
              <w:ind w:firstLine="0"/>
              <w:jc w:val="both"/>
            </w:pPr>
            <w:r>
              <w:t>3. К</w:t>
            </w:r>
            <w:r>
              <w:rPr>
                <w:vertAlign w:val="subscript"/>
              </w:rPr>
              <w:t>ВЫБЫТИЯ</w:t>
            </w:r>
          </w:p>
        </w:tc>
        <w:tc>
          <w:tcPr>
            <w:tcW w:w="4239" w:type="dxa"/>
          </w:tcPr>
          <w:p w:rsidR="008A3CD2" w:rsidRDefault="008A3CD2">
            <w:pPr>
              <w:pStyle w:val="a4"/>
              <w:ind w:firstLine="0"/>
              <w:jc w:val="both"/>
            </w:pPr>
            <w:r>
              <w:t>Стоимость выбывших ОФ / стоимость ОПФ на начало периода</w:t>
            </w:r>
          </w:p>
        </w:tc>
      </w:tr>
      <w:tr w:rsidR="008A3CD2">
        <w:tc>
          <w:tcPr>
            <w:tcW w:w="4239" w:type="dxa"/>
          </w:tcPr>
          <w:p w:rsidR="008A3CD2" w:rsidRDefault="008A3CD2">
            <w:pPr>
              <w:pStyle w:val="a4"/>
              <w:ind w:firstLine="0"/>
              <w:jc w:val="both"/>
            </w:pPr>
            <w:r>
              <w:t>4. К</w:t>
            </w:r>
            <w:r>
              <w:rPr>
                <w:vertAlign w:val="subscript"/>
              </w:rPr>
              <w:t>ЛИКВИДАЦИИ</w:t>
            </w:r>
          </w:p>
        </w:tc>
        <w:tc>
          <w:tcPr>
            <w:tcW w:w="4239" w:type="dxa"/>
          </w:tcPr>
          <w:p w:rsidR="008A3CD2" w:rsidRDefault="008A3CD2">
            <w:pPr>
              <w:pStyle w:val="a4"/>
              <w:ind w:firstLine="0"/>
              <w:jc w:val="both"/>
            </w:pPr>
            <w:r>
              <w:t>Стоимость ликвидированных ОПФ / стоимость ОПФ на начало периода</w:t>
            </w:r>
          </w:p>
        </w:tc>
      </w:tr>
      <w:tr w:rsidR="008A3CD2">
        <w:trPr>
          <w:cantSplit/>
        </w:trPr>
        <w:tc>
          <w:tcPr>
            <w:tcW w:w="8478" w:type="dxa"/>
            <w:gridSpan w:val="2"/>
          </w:tcPr>
          <w:p w:rsidR="008A3CD2" w:rsidRDefault="008A3CD2">
            <w:pPr>
              <w:pStyle w:val="a4"/>
              <w:ind w:firstLine="0"/>
              <w:jc w:val="both"/>
            </w:pPr>
            <w:r>
              <w:t>Показатели состояния</w:t>
            </w:r>
          </w:p>
        </w:tc>
      </w:tr>
      <w:tr w:rsidR="008A3CD2">
        <w:tc>
          <w:tcPr>
            <w:tcW w:w="4239" w:type="dxa"/>
          </w:tcPr>
          <w:p w:rsidR="008A3CD2" w:rsidRDefault="008A3CD2">
            <w:pPr>
              <w:pStyle w:val="a4"/>
              <w:ind w:firstLine="0"/>
              <w:jc w:val="both"/>
            </w:pPr>
            <w:r>
              <w:t>1. К</w:t>
            </w:r>
            <w:r>
              <w:rPr>
                <w:vertAlign w:val="subscript"/>
              </w:rPr>
              <w:t>ИЗНОСА</w:t>
            </w:r>
          </w:p>
        </w:tc>
        <w:tc>
          <w:tcPr>
            <w:tcW w:w="4239" w:type="dxa"/>
          </w:tcPr>
          <w:p w:rsidR="008A3CD2" w:rsidRDefault="008A3CD2">
            <w:pPr>
              <w:pStyle w:val="a4"/>
              <w:ind w:firstLine="0"/>
              <w:jc w:val="both"/>
            </w:pPr>
            <w:r>
              <w:t>Сумма изношенных ОФ / первоначальная  стоимость ОФ на соответственную дату</w:t>
            </w:r>
          </w:p>
        </w:tc>
      </w:tr>
      <w:tr w:rsidR="008A3CD2">
        <w:tc>
          <w:tcPr>
            <w:tcW w:w="4239" w:type="dxa"/>
          </w:tcPr>
          <w:p w:rsidR="008A3CD2" w:rsidRDefault="008A3CD2">
            <w:pPr>
              <w:pStyle w:val="a4"/>
              <w:ind w:firstLine="0"/>
              <w:jc w:val="both"/>
            </w:pPr>
            <w:r>
              <w:t>2. К</w:t>
            </w:r>
            <w:r>
              <w:rPr>
                <w:vertAlign w:val="subscript"/>
              </w:rPr>
              <w:t>ГОДНОСТИ</w:t>
            </w:r>
          </w:p>
        </w:tc>
        <w:tc>
          <w:tcPr>
            <w:tcW w:w="4239" w:type="dxa"/>
          </w:tcPr>
          <w:p w:rsidR="008A3CD2" w:rsidRDefault="008A3CD2">
            <w:pPr>
              <w:pStyle w:val="a4"/>
              <w:ind w:firstLine="0"/>
              <w:jc w:val="both"/>
            </w:pPr>
            <w:r>
              <w:t>Остаточная стоимость ОФ / первоначальная стоимость ОФ</w:t>
            </w:r>
          </w:p>
        </w:tc>
      </w:tr>
      <w:tr w:rsidR="008A3CD2">
        <w:trPr>
          <w:cantSplit/>
        </w:trPr>
        <w:tc>
          <w:tcPr>
            <w:tcW w:w="8478" w:type="dxa"/>
            <w:gridSpan w:val="2"/>
          </w:tcPr>
          <w:p w:rsidR="008A3CD2" w:rsidRDefault="008A3CD2">
            <w:pPr>
              <w:pStyle w:val="a4"/>
              <w:ind w:firstLine="0"/>
              <w:jc w:val="both"/>
            </w:pPr>
            <w:r>
              <w:t>Приращение ОФ</w:t>
            </w:r>
          </w:p>
        </w:tc>
      </w:tr>
      <w:tr w:rsidR="008A3CD2">
        <w:tc>
          <w:tcPr>
            <w:tcW w:w="4239" w:type="dxa"/>
          </w:tcPr>
          <w:p w:rsidR="008A3CD2" w:rsidRDefault="008A3CD2">
            <w:pPr>
              <w:pStyle w:val="a4"/>
              <w:ind w:firstLine="0"/>
              <w:jc w:val="both"/>
              <w:rPr>
                <w:vertAlign w:val="subscript"/>
              </w:rPr>
            </w:pPr>
            <w:r>
              <w:t>1. К</w:t>
            </w:r>
            <w:r>
              <w:rPr>
                <w:vertAlign w:val="subscript"/>
              </w:rPr>
              <w:t>ПРИРОСТА</w:t>
            </w:r>
          </w:p>
        </w:tc>
        <w:tc>
          <w:tcPr>
            <w:tcW w:w="4239" w:type="dxa"/>
          </w:tcPr>
          <w:p w:rsidR="008A3CD2" w:rsidRDefault="008A3CD2">
            <w:pPr>
              <w:pStyle w:val="a4"/>
              <w:ind w:firstLine="0"/>
              <w:jc w:val="both"/>
            </w:pPr>
            <w:r>
              <w:t>Сумма прироста ОФ/стоимость ОФ на начало периода</w:t>
            </w:r>
          </w:p>
        </w:tc>
      </w:tr>
    </w:tbl>
    <w:p w:rsidR="008A3CD2" w:rsidRDefault="008A3CD2">
      <w:pPr>
        <w:spacing w:line="360" w:lineRule="auto"/>
        <w:ind w:left="284" w:firstLine="567"/>
        <w:jc w:val="both"/>
      </w:pPr>
    </w:p>
    <w:p w:rsidR="008A3CD2" w:rsidRDefault="008A3CD2">
      <w:pPr>
        <w:spacing w:line="360" w:lineRule="auto"/>
        <w:ind w:left="284" w:firstLine="567"/>
        <w:jc w:val="both"/>
        <w:rPr>
          <w:rFonts w:ascii="Arial" w:hAnsi="Arial"/>
        </w:rPr>
      </w:pPr>
      <w:r>
        <w:t>Пример:</w:t>
      </w:r>
    </w:p>
    <w:tbl>
      <w:tblPr>
        <w:tblW w:w="0" w:type="auto"/>
        <w:tblInd w:w="-38" w:type="dxa"/>
        <w:tblLayout w:type="fixed"/>
        <w:tblCellMar>
          <w:left w:w="30" w:type="dxa"/>
          <w:right w:w="30" w:type="dxa"/>
        </w:tblCellMar>
        <w:tblLook w:val="0000" w:firstRow="0" w:lastRow="0" w:firstColumn="0" w:lastColumn="0" w:noHBand="0" w:noVBand="0"/>
      </w:tblPr>
      <w:tblGrid>
        <w:gridCol w:w="2192"/>
        <w:gridCol w:w="880"/>
        <w:gridCol w:w="1472"/>
        <w:gridCol w:w="816"/>
        <w:gridCol w:w="1136"/>
        <w:gridCol w:w="1280"/>
        <w:gridCol w:w="1504"/>
      </w:tblGrid>
      <w:tr w:rsidR="00AE4333" w:rsidTr="00AE4333">
        <w:trPr>
          <w:trHeight w:val="1564"/>
        </w:trPr>
        <w:tc>
          <w:tcPr>
            <w:tcW w:w="2192" w:type="dxa"/>
            <w:tcBorders>
              <w:top w:val="single" w:sz="6" w:space="0" w:color="auto"/>
              <w:left w:val="single" w:sz="6" w:space="0" w:color="auto"/>
              <w:bottom w:val="single" w:sz="6" w:space="0" w:color="auto"/>
              <w:right w:val="single" w:sz="6" w:space="0" w:color="auto"/>
            </w:tcBorders>
          </w:tcPr>
          <w:p w:rsidR="008A3CD2" w:rsidRDefault="008A3CD2">
            <w:pPr>
              <w:jc w:val="center"/>
              <w:rPr>
                <w:b/>
                <w:snapToGrid w:val="0"/>
                <w:color w:val="000000"/>
              </w:rPr>
            </w:pPr>
            <w:r>
              <w:rPr>
                <w:b/>
                <w:snapToGrid w:val="0"/>
                <w:color w:val="000000"/>
              </w:rPr>
              <w:t>наличие на начало года</w:t>
            </w:r>
          </w:p>
        </w:tc>
        <w:tc>
          <w:tcPr>
            <w:tcW w:w="2352" w:type="dxa"/>
            <w:gridSpan w:val="2"/>
            <w:tcBorders>
              <w:top w:val="single" w:sz="6" w:space="0" w:color="auto"/>
              <w:left w:val="single" w:sz="6" w:space="0" w:color="auto"/>
              <w:bottom w:val="single" w:sz="6" w:space="0" w:color="auto"/>
              <w:right w:val="single" w:sz="6" w:space="0" w:color="auto"/>
            </w:tcBorders>
          </w:tcPr>
          <w:p w:rsidR="008A3CD2" w:rsidRDefault="008A3CD2">
            <w:pPr>
              <w:jc w:val="center"/>
              <w:rPr>
                <w:b/>
                <w:snapToGrid w:val="0"/>
                <w:color w:val="000000"/>
              </w:rPr>
            </w:pPr>
            <w:r>
              <w:rPr>
                <w:b/>
                <w:snapToGrid w:val="0"/>
                <w:color w:val="000000"/>
              </w:rPr>
              <w:t>поступило в отчетном году</w:t>
            </w:r>
          </w:p>
        </w:tc>
        <w:tc>
          <w:tcPr>
            <w:tcW w:w="1952" w:type="dxa"/>
            <w:gridSpan w:val="2"/>
            <w:tcBorders>
              <w:top w:val="single" w:sz="6" w:space="0" w:color="auto"/>
              <w:left w:val="single" w:sz="6" w:space="0" w:color="auto"/>
              <w:bottom w:val="single" w:sz="6" w:space="0" w:color="auto"/>
              <w:right w:val="single" w:sz="6" w:space="0" w:color="auto"/>
            </w:tcBorders>
          </w:tcPr>
          <w:p w:rsidR="008A3CD2" w:rsidRDefault="008A3CD2">
            <w:pPr>
              <w:jc w:val="center"/>
              <w:rPr>
                <w:b/>
                <w:snapToGrid w:val="0"/>
                <w:color w:val="000000"/>
              </w:rPr>
            </w:pPr>
            <w:r>
              <w:rPr>
                <w:b/>
                <w:snapToGrid w:val="0"/>
                <w:color w:val="000000"/>
              </w:rPr>
              <w:t>выбыло в отчетном году</w:t>
            </w:r>
          </w:p>
        </w:tc>
        <w:tc>
          <w:tcPr>
            <w:tcW w:w="1280" w:type="dxa"/>
            <w:tcBorders>
              <w:top w:val="single" w:sz="6" w:space="0" w:color="auto"/>
              <w:left w:val="single" w:sz="6" w:space="0" w:color="auto"/>
              <w:right w:val="single" w:sz="6" w:space="0" w:color="auto"/>
            </w:tcBorders>
          </w:tcPr>
          <w:p w:rsidR="008A3CD2" w:rsidRDefault="008A3CD2">
            <w:pPr>
              <w:jc w:val="center"/>
              <w:rPr>
                <w:b/>
                <w:snapToGrid w:val="0"/>
                <w:color w:val="000000"/>
              </w:rPr>
            </w:pPr>
            <w:r>
              <w:rPr>
                <w:b/>
                <w:snapToGrid w:val="0"/>
                <w:color w:val="000000"/>
              </w:rPr>
              <w:t>наличие на конец года</w:t>
            </w:r>
          </w:p>
        </w:tc>
        <w:tc>
          <w:tcPr>
            <w:tcW w:w="1504" w:type="dxa"/>
            <w:tcBorders>
              <w:top w:val="single" w:sz="6" w:space="0" w:color="auto"/>
              <w:left w:val="single" w:sz="6" w:space="0" w:color="auto"/>
              <w:right w:val="single" w:sz="6" w:space="0" w:color="auto"/>
            </w:tcBorders>
          </w:tcPr>
          <w:p w:rsidR="008A3CD2" w:rsidRDefault="008A3CD2">
            <w:pPr>
              <w:jc w:val="center"/>
              <w:rPr>
                <w:b/>
                <w:snapToGrid w:val="0"/>
                <w:color w:val="000000"/>
              </w:rPr>
            </w:pPr>
            <w:r>
              <w:rPr>
                <w:b/>
                <w:snapToGrid w:val="0"/>
                <w:color w:val="000000"/>
              </w:rPr>
              <w:t>наличие на 1.01. Подотчетного года минус износ</w:t>
            </w:r>
          </w:p>
        </w:tc>
      </w:tr>
      <w:tr w:rsidR="00AE4333" w:rsidTr="00AE4333">
        <w:trPr>
          <w:trHeight w:val="768"/>
        </w:trPr>
        <w:tc>
          <w:tcPr>
            <w:tcW w:w="2192" w:type="dxa"/>
            <w:tcBorders>
              <w:top w:val="single" w:sz="6" w:space="0" w:color="auto"/>
              <w:left w:val="single" w:sz="6" w:space="0" w:color="auto"/>
              <w:bottom w:val="single" w:sz="6" w:space="0" w:color="auto"/>
              <w:right w:val="single" w:sz="6" w:space="0" w:color="auto"/>
            </w:tcBorders>
          </w:tcPr>
          <w:p w:rsidR="008A3CD2" w:rsidRDefault="008A3CD2">
            <w:pPr>
              <w:jc w:val="right"/>
              <w:rPr>
                <w:snapToGrid w:val="0"/>
                <w:color w:val="000000"/>
              </w:rPr>
            </w:pPr>
          </w:p>
        </w:tc>
        <w:tc>
          <w:tcPr>
            <w:tcW w:w="880" w:type="dxa"/>
            <w:tcBorders>
              <w:top w:val="single" w:sz="6" w:space="0" w:color="auto"/>
              <w:left w:val="single" w:sz="6" w:space="0" w:color="auto"/>
              <w:bottom w:val="single" w:sz="6" w:space="0" w:color="auto"/>
              <w:right w:val="single" w:sz="6" w:space="0" w:color="auto"/>
            </w:tcBorders>
          </w:tcPr>
          <w:p w:rsidR="008A3CD2" w:rsidRDefault="008A3CD2">
            <w:pPr>
              <w:jc w:val="center"/>
              <w:rPr>
                <w:b/>
                <w:snapToGrid w:val="0"/>
                <w:color w:val="000000"/>
              </w:rPr>
            </w:pPr>
            <w:r>
              <w:rPr>
                <w:b/>
                <w:snapToGrid w:val="0"/>
                <w:color w:val="000000"/>
              </w:rPr>
              <w:t>всего</w:t>
            </w:r>
          </w:p>
        </w:tc>
        <w:tc>
          <w:tcPr>
            <w:tcW w:w="1472" w:type="dxa"/>
            <w:tcBorders>
              <w:top w:val="single" w:sz="6" w:space="0" w:color="auto"/>
              <w:left w:val="single" w:sz="6" w:space="0" w:color="auto"/>
              <w:bottom w:val="single" w:sz="6" w:space="0" w:color="auto"/>
              <w:right w:val="single" w:sz="6" w:space="0" w:color="auto"/>
            </w:tcBorders>
          </w:tcPr>
          <w:p w:rsidR="008A3CD2" w:rsidRDefault="008A3CD2">
            <w:pPr>
              <w:jc w:val="center"/>
              <w:rPr>
                <w:b/>
                <w:snapToGrid w:val="0"/>
                <w:color w:val="000000"/>
              </w:rPr>
            </w:pPr>
            <w:r>
              <w:rPr>
                <w:b/>
                <w:snapToGrid w:val="0"/>
                <w:color w:val="000000"/>
              </w:rPr>
              <w:t>в т.ч. новых</w:t>
            </w:r>
          </w:p>
        </w:tc>
        <w:tc>
          <w:tcPr>
            <w:tcW w:w="816" w:type="dxa"/>
            <w:tcBorders>
              <w:top w:val="single" w:sz="6" w:space="0" w:color="auto"/>
              <w:left w:val="single" w:sz="6" w:space="0" w:color="auto"/>
              <w:bottom w:val="single" w:sz="6" w:space="0" w:color="auto"/>
              <w:right w:val="single" w:sz="6" w:space="0" w:color="auto"/>
            </w:tcBorders>
          </w:tcPr>
          <w:p w:rsidR="008A3CD2" w:rsidRDefault="008A3CD2">
            <w:pPr>
              <w:jc w:val="center"/>
              <w:rPr>
                <w:b/>
                <w:snapToGrid w:val="0"/>
                <w:color w:val="000000"/>
              </w:rPr>
            </w:pPr>
            <w:r>
              <w:rPr>
                <w:b/>
                <w:snapToGrid w:val="0"/>
                <w:color w:val="000000"/>
              </w:rPr>
              <w:t>всего</w:t>
            </w:r>
          </w:p>
        </w:tc>
        <w:tc>
          <w:tcPr>
            <w:tcW w:w="3920" w:type="dxa"/>
            <w:gridSpan w:val="3"/>
            <w:tcBorders>
              <w:top w:val="single" w:sz="6" w:space="0" w:color="auto"/>
              <w:left w:val="single" w:sz="6" w:space="0" w:color="auto"/>
              <w:bottom w:val="single" w:sz="6" w:space="0" w:color="auto"/>
              <w:right w:val="single" w:sz="6" w:space="0" w:color="auto"/>
            </w:tcBorders>
          </w:tcPr>
          <w:p w:rsidR="008A3CD2" w:rsidRDefault="008A3CD2">
            <w:pPr>
              <w:jc w:val="center"/>
              <w:rPr>
                <w:b/>
                <w:snapToGrid w:val="0"/>
                <w:color w:val="000000"/>
              </w:rPr>
            </w:pPr>
            <w:r>
              <w:rPr>
                <w:b/>
                <w:snapToGrid w:val="0"/>
                <w:color w:val="000000"/>
              </w:rPr>
              <w:t>в т.ч. ликвидированных</w:t>
            </w:r>
          </w:p>
        </w:tc>
      </w:tr>
      <w:tr w:rsidR="008A3CD2">
        <w:trPr>
          <w:trHeight w:val="256"/>
        </w:trPr>
        <w:tc>
          <w:tcPr>
            <w:tcW w:w="2192" w:type="dxa"/>
            <w:tcBorders>
              <w:top w:val="single" w:sz="6" w:space="0" w:color="auto"/>
              <w:left w:val="single" w:sz="6" w:space="0" w:color="auto"/>
              <w:bottom w:val="single" w:sz="6" w:space="0" w:color="auto"/>
              <w:right w:val="single" w:sz="6" w:space="0" w:color="auto"/>
            </w:tcBorders>
          </w:tcPr>
          <w:p w:rsidR="008A3CD2" w:rsidRDefault="008A3CD2">
            <w:pPr>
              <w:jc w:val="center"/>
              <w:rPr>
                <w:b/>
                <w:snapToGrid w:val="0"/>
                <w:color w:val="000000"/>
              </w:rPr>
            </w:pPr>
            <w:r>
              <w:rPr>
                <w:b/>
                <w:snapToGrid w:val="0"/>
                <w:color w:val="000000"/>
              </w:rPr>
              <w:t>1</w:t>
            </w:r>
          </w:p>
        </w:tc>
        <w:tc>
          <w:tcPr>
            <w:tcW w:w="880" w:type="dxa"/>
            <w:tcBorders>
              <w:top w:val="single" w:sz="6" w:space="0" w:color="auto"/>
              <w:left w:val="single" w:sz="6" w:space="0" w:color="auto"/>
              <w:bottom w:val="single" w:sz="6" w:space="0" w:color="auto"/>
              <w:right w:val="single" w:sz="6" w:space="0" w:color="auto"/>
            </w:tcBorders>
          </w:tcPr>
          <w:p w:rsidR="008A3CD2" w:rsidRDefault="008A3CD2">
            <w:pPr>
              <w:jc w:val="center"/>
              <w:rPr>
                <w:b/>
                <w:snapToGrid w:val="0"/>
                <w:color w:val="000000"/>
              </w:rPr>
            </w:pPr>
            <w:r>
              <w:rPr>
                <w:b/>
                <w:snapToGrid w:val="0"/>
                <w:color w:val="000000"/>
              </w:rPr>
              <w:t>2</w:t>
            </w:r>
          </w:p>
        </w:tc>
        <w:tc>
          <w:tcPr>
            <w:tcW w:w="1472" w:type="dxa"/>
            <w:tcBorders>
              <w:top w:val="single" w:sz="6" w:space="0" w:color="auto"/>
              <w:left w:val="single" w:sz="6" w:space="0" w:color="auto"/>
              <w:bottom w:val="single" w:sz="6" w:space="0" w:color="auto"/>
              <w:right w:val="single" w:sz="6" w:space="0" w:color="auto"/>
            </w:tcBorders>
          </w:tcPr>
          <w:p w:rsidR="008A3CD2" w:rsidRDefault="008A3CD2">
            <w:pPr>
              <w:jc w:val="center"/>
              <w:rPr>
                <w:b/>
                <w:snapToGrid w:val="0"/>
                <w:color w:val="000000"/>
              </w:rPr>
            </w:pPr>
            <w:r>
              <w:rPr>
                <w:b/>
                <w:snapToGrid w:val="0"/>
                <w:color w:val="000000"/>
              </w:rPr>
              <w:t>3</w:t>
            </w:r>
          </w:p>
        </w:tc>
        <w:tc>
          <w:tcPr>
            <w:tcW w:w="816" w:type="dxa"/>
            <w:tcBorders>
              <w:top w:val="single" w:sz="6" w:space="0" w:color="auto"/>
              <w:left w:val="single" w:sz="6" w:space="0" w:color="auto"/>
              <w:bottom w:val="single" w:sz="6" w:space="0" w:color="auto"/>
              <w:right w:val="single" w:sz="6" w:space="0" w:color="auto"/>
            </w:tcBorders>
          </w:tcPr>
          <w:p w:rsidR="008A3CD2" w:rsidRDefault="008A3CD2">
            <w:pPr>
              <w:jc w:val="center"/>
              <w:rPr>
                <w:b/>
                <w:snapToGrid w:val="0"/>
                <w:color w:val="000000"/>
              </w:rPr>
            </w:pPr>
            <w:r>
              <w:rPr>
                <w:b/>
                <w:snapToGrid w:val="0"/>
                <w:color w:val="000000"/>
              </w:rPr>
              <w:t>4</w:t>
            </w:r>
          </w:p>
        </w:tc>
        <w:tc>
          <w:tcPr>
            <w:tcW w:w="1136" w:type="dxa"/>
            <w:tcBorders>
              <w:top w:val="single" w:sz="6" w:space="0" w:color="auto"/>
              <w:left w:val="single" w:sz="6" w:space="0" w:color="auto"/>
              <w:bottom w:val="single" w:sz="6" w:space="0" w:color="auto"/>
              <w:right w:val="single" w:sz="6" w:space="0" w:color="auto"/>
            </w:tcBorders>
          </w:tcPr>
          <w:p w:rsidR="008A3CD2" w:rsidRDefault="008A3CD2">
            <w:pPr>
              <w:jc w:val="center"/>
              <w:rPr>
                <w:b/>
                <w:snapToGrid w:val="0"/>
                <w:color w:val="000000"/>
              </w:rPr>
            </w:pPr>
            <w:r>
              <w:rPr>
                <w:b/>
                <w:snapToGrid w:val="0"/>
                <w:color w:val="000000"/>
              </w:rPr>
              <w:t>5</w:t>
            </w:r>
          </w:p>
        </w:tc>
        <w:tc>
          <w:tcPr>
            <w:tcW w:w="1280" w:type="dxa"/>
            <w:tcBorders>
              <w:top w:val="single" w:sz="6" w:space="0" w:color="auto"/>
              <w:left w:val="single" w:sz="6" w:space="0" w:color="auto"/>
              <w:bottom w:val="single" w:sz="6" w:space="0" w:color="auto"/>
              <w:right w:val="single" w:sz="6" w:space="0" w:color="auto"/>
            </w:tcBorders>
          </w:tcPr>
          <w:p w:rsidR="008A3CD2" w:rsidRDefault="008A3CD2">
            <w:pPr>
              <w:jc w:val="center"/>
              <w:rPr>
                <w:b/>
                <w:snapToGrid w:val="0"/>
                <w:color w:val="000000"/>
              </w:rPr>
            </w:pPr>
            <w:r>
              <w:rPr>
                <w:b/>
                <w:snapToGrid w:val="0"/>
                <w:color w:val="000000"/>
              </w:rPr>
              <w:t>6</w:t>
            </w:r>
          </w:p>
        </w:tc>
        <w:tc>
          <w:tcPr>
            <w:tcW w:w="1504" w:type="dxa"/>
            <w:tcBorders>
              <w:top w:val="single" w:sz="6" w:space="0" w:color="auto"/>
              <w:left w:val="single" w:sz="6" w:space="0" w:color="auto"/>
              <w:bottom w:val="single" w:sz="6" w:space="0" w:color="auto"/>
              <w:right w:val="single" w:sz="6" w:space="0" w:color="auto"/>
            </w:tcBorders>
          </w:tcPr>
          <w:p w:rsidR="008A3CD2" w:rsidRDefault="008A3CD2">
            <w:pPr>
              <w:jc w:val="center"/>
              <w:rPr>
                <w:b/>
                <w:snapToGrid w:val="0"/>
                <w:color w:val="000000"/>
              </w:rPr>
            </w:pPr>
            <w:r>
              <w:rPr>
                <w:b/>
                <w:snapToGrid w:val="0"/>
                <w:color w:val="000000"/>
              </w:rPr>
              <w:t>7</w:t>
            </w:r>
          </w:p>
        </w:tc>
      </w:tr>
      <w:tr w:rsidR="008A3CD2">
        <w:trPr>
          <w:trHeight w:val="256"/>
        </w:trPr>
        <w:tc>
          <w:tcPr>
            <w:tcW w:w="2192" w:type="dxa"/>
            <w:tcBorders>
              <w:top w:val="single" w:sz="6" w:space="0" w:color="auto"/>
              <w:left w:val="single" w:sz="6" w:space="0" w:color="auto"/>
              <w:bottom w:val="single" w:sz="6" w:space="0" w:color="auto"/>
              <w:right w:val="single" w:sz="6" w:space="0" w:color="auto"/>
            </w:tcBorders>
          </w:tcPr>
          <w:p w:rsidR="008A3CD2" w:rsidRDefault="008A3CD2">
            <w:pPr>
              <w:jc w:val="center"/>
              <w:rPr>
                <w:snapToGrid w:val="0"/>
                <w:color w:val="000000"/>
              </w:rPr>
            </w:pPr>
            <w:r>
              <w:rPr>
                <w:snapToGrid w:val="0"/>
                <w:color w:val="000000"/>
              </w:rPr>
              <w:t>4250</w:t>
            </w:r>
          </w:p>
        </w:tc>
        <w:tc>
          <w:tcPr>
            <w:tcW w:w="880" w:type="dxa"/>
            <w:tcBorders>
              <w:top w:val="single" w:sz="6" w:space="0" w:color="auto"/>
              <w:left w:val="single" w:sz="6" w:space="0" w:color="auto"/>
              <w:bottom w:val="single" w:sz="6" w:space="0" w:color="auto"/>
              <w:right w:val="single" w:sz="6" w:space="0" w:color="auto"/>
            </w:tcBorders>
          </w:tcPr>
          <w:p w:rsidR="008A3CD2" w:rsidRDefault="008A3CD2">
            <w:pPr>
              <w:jc w:val="center"/>
              <w:rPr>
                <w:snapToGrid w:val="0"/>
                <w:color w:val="000000"/>
              </w:rPr>
            </w:pPr>
            <w:r>
              <w:rPr>
                <w:snapToGrid w:val="0"/>
                <w:color w:val="000000"/>
              </w:rPr>
              <w:t>1230</w:t>
            </w:r>
          </w:p>
        </w:tc>
        <w:tc>
          <w:tcPr>
            <w:tcW w:w="1472" w:type="dxa"/>
            <w:tcBorders>
              <w:top w:val="single" w:sz="6" w:space="0" w:color="auto"/>
              <w:left w:val="single" w:sz="6" w:space="0" w:color="auto"/>
              <w:bottom w:val="single" w:sz="6" w:space="0" w:color="auto"/>
              <w:right w:val="single" w:sz="6" w:space="0" w:color="auto"/>
            </w:tcBorders>
          </w:tcPr>
          <w:p w:rsidR="008A3CD2" w:rsidRDefault="008A3CD2">
            <w:pPr>
              <w:jc w:val="center"/>
              <w:rPr>
                <w:snapToGrid w:val="0"/>
                <w:color w:val="000000"/>
              </w:rPr>
            </w:pPr>
            <w:r>
              <w:rPr>
                <w:snapToGrid w:val="0"/>
                <w:color w:val="000000"/>
              </w:rPr>
              <w:t>600</w:t>
            </w:r>
          </w:p>
        </w:tc>
        <w:tc>
          <w:tcPr>
            <w:tcW w:w="816" w:type="dxa"/>
            <w:tcBorders>
              <w:top w:val="single" w:sz="6" w:space="0" w:color="auto"/>
              <w:left w:val="single" w:sz="6" w:space="0" w:color="auto"/>
              <w:bottom w:val="single" w:sz="6" w:space="0" w:color="auto"/>
              <w:right w:val="single" w:sz="6" w:space="0" w:color="auto"/>
            </w:tcBorders>
          </w:tcPr>
          <w:p w:rsidR="008A3CD2" w:rsidRDefault="008A3CD2">
            <w:pPr>
              <w:jc w:val="center"/>
              <w:rPr>
                <w:snapToGrid w:val="0"/>
                <w:color w:val="000000"/>
              </w:rPr>
            </w:pPr>
            <w:r>
              <w:rPr>
                <w:snapToGrid w:val="0"/>
                <w:color w:val="000000"/>
              </w:rPr>
              <w:t>200</w:t>
            </w:r>
          </w:p>
        </w:tc>
        <w:tc>
          <w:tcPr>
            <w:tcW w:w="1136" w:type="dxa"/>
            <w:tcBorders>
              <w:top w:val="single" w:sz="6" w:space="0" w:color="auto"/>
              <w:left w:val="single" w:sz="6" w:space="0" w:color="auto"/>
              <w:bottom w:val="single" w:sz="6" w:space="0" w:color="auto"/>
              <w:right w:val="single" w:sz="6" w:space="0" w:color="auto"/>
            </w:tcBorders>
          </w:tcPr>
          <w:p w:rsidR="008A3CD2" w:rsidRDefault="008A3CD2">
            <w:pPr>
              <w:jc w:val="center"/>
              <w:rPr>
                <w:snapToGrid w:val="0"/>
                <w:color w:val="000000"/>
              </w:rPr>
            </w:pPr>
            <w:r>
              <w:rPr>
                <w:snapToGrid w:val="0"/>
                <w:color w:val="000000"/>
              </w:rPr>
              <w:t>150</w:t>
            </w:r>
          </w:p>
        </w:tc>
        <w:tc>
          <w:tcPr>
            <w:tcW w:w="1280" w:type="dxa"/>
            <w:tcBorders>
              <w:top w:val="single" w:sz="6" w:space="0" w:color="auto"/>
              <w:left w:val="single" w:sz="6" w:space="0" w:color="auto"/>
              <w:bottom w:val="single" w:sz="6" w:space="0" w:color="auto"/>
              <w:right w:val="single" w:sz="6" w:space="0" w:color="auto"/>
            </w:tcBorders>
          </w:tcPr>
          <w:p w:rsidR="008A3CD2" w:rsidRDefault="008A3CD2">
            <w:pPr>
              <w:jc w:val="center"/>
              <w:rPr>
                <w:snapToGrid w:val="0"/>
                <w:color w:val="000000"/>
              </w:rPr>
            </w:pPr>
            <w:r>
              <w:rPr>
                <w:snapToGrid w:val="0"/>
                <w:color w:val="000000"/>
              </w:rPr>
              <w:t>5280</w:t>
            </w:r>
          </w:p>
        </w:tc>
        <w:tc>
          <w:tcPr>
            <w:tcW w:w="1504" w:type="dxa"/>
            <w:tcBorders>
              <w:top w:val="single" w:sz="6" w:space="0" w:color="auto"/>
              <w:left w:val="single" w:sz="6" w:space="0" w:color="auto"/>
              <w:bottom w:val="single" w:sz="6" w:space="0" w:color="auto"/>
              <w:right w:val="single" w:sz="6" w:space="0" w:color="auto"/>
            </w:tcBorders>
          </w:tcPr>
          <w:p w:rsidR="008A3CD2" w:rsidRDefault="008A3CD2">
            <w:pPr>
              <w:jc w:val="center"/>
              <w:rPr>
                <w:snapToGrid w:val="0"/>
                <w:color w:val="000000"/>
              </w:rPr>
            </w:pPr>
            <w:r>
              <w:rPr>
                <w:snapToGrid w:val="0"/>
                <w:color w:val="000000"/>
              </w:rPr>
              <w:t>3850</w:t>
            </w:r>
          </w:p>
        </w:tc>
      </w:tr>
    </w:tbl>
    <w:p w:rsidR="008A3CD2" w:rsidRDefault="008A3CD2">
      <w:pPr>
        <w:ind w:left="284" w:firstLine="567"/>
      </w:pPr>
      <w:r>
        <w:t xml:space="preserve">                   1230</w:t>
      </w:r>
    </w:p>
    <w:p w:rsidR="008A3CD2" w:rsidRDefault="008A3CD2">
      <w:pPr>
        <w:ind w:left="284" w:firstLine="567"/>
      </w:pPr>
      <w:r>
        <w:t>К ввода = --------- = 0, 233 = 23,3%</w:t>
      </w:r>
    </w:p>
    <w:p w:rsidR="008A3CD2" w:rsidRDefault="008A3CD2">
      <w:pPr>
        <w:ind w:left="284" w:firstLine="567"/>
      </w:pPr>
      <w:r>
        <w:t xml:space="preserve">                    5280</w:t>
      </w:r>
    </w:p>
    <w:p w:rsidR="008A3CD2" w:rsidRDefault="008A3CD2">
      <w:pPr>
        <w:ind w:left="284" w:firstLine="567"/>
      </w:pPr>
      <w:r>
        <w:t xml:space="preserve">                               600</w:t>
      </w:r>
    </w:p>
    <w:p w:rsidR="008A3CD2" w:rsidRDefault="008A3CD2">
      <w:pPr>
        <w:ind w:left="284" w:firstLine="567"/>
      </w:pPr>
      <w:r>
        <w:t>К обновления = ---------- = 0,114 = 11,4%</w:t>
      </w:r>
    </w:p>
    <w:p w:rsidR="008A3CD2" w:rsidRDefault="008A3CD2">
      <w:pPr>
        <w:ind w:left="284" w:firstLine="567"/>
      </w:pPr>
      <w:r>
        <w:t xml:space="preserve">                              5280</w:t>
      </w:r>
    </w:p>
    <w:p w:rsidR="008A3CD2" w:rsidRDefault="008A3CD2">
      <w:pPr>
        <w:ind w:left="284" w:firstLine="567"/>
      </w:pPr>
      <w:r>
        <w:t xml:space="preserve">                           200</w:t>
      </w:r>
    </w:p>
    <w:p w:rsidR="008A3CD2" w:rsidRDefault="008A3CD2">
      <w:pPr>
        <w:ind w:left="284" w:firstLine="567"/>
      </w:pPr>
      <w:r>
        <w:t>К выбытия = ----------- = 0,047 = 4,7%</w:t>
      </w:r>
    </w:p>
    <w:p w:rsidR="008A3CD2" w:rsidRDefault="008A3CD2">
      <w:pPr>
        <w:ind w:left="284" w:firstLine="567"/>
      </w:pPr>
      <w:r>
        <w:t xml:space="preserve">                          4250</w:t>
      </w:r>
    </w:p>
    <w:p w:rsidR="008A3CD2" w:rsidRDefault="008A3CD2">
      <w:pPr>
        <w:ind w:left="284" w:firstLine="567"/>
      </w:pPr>
      <w:r>
        <w:t xml:space="preserve">                                150</w:t>
      </w:r>
    </w:p>
    <w:p w:rsidR="008A3CD2" w:rsidRDefault="008A3CD2">
      <w:pPr>
        <w:ind w:left="284" w:firstLine="567"/>
      </w:pPr>
      <w:r>
        <w:t>К ликвидности = --------- = 0,035 = 3,5%</w:t>
      </w:r>
    </w:p>
    <w:p w:rsidR="008A3CD2" w:rsidRDefault="008A3CD2">
      <w:pPr>
        <w:ind w:left="284" w:firstLine="567"/>
      </w:pPr>
      <w:r>
        <w:t xml:space="preserve">                               4250</w:t>
      </w:r>
    </w:p>
    <w:p w:rsidR="008A3CD2" w:rsidRDefault="008A3CD2">
      <w:pPr>
        <w:ind w:left="284" w:firstLine="567"/>
      </w:pPr>
      <w:r>
        <w:t xml:space="preserve">                     5280 - 3850</w:t>
      </w:r>
    </w:p>
    <w:p w:rsidR="008A3CD2" w:rsidRDefault="008A3CD2">
      <w:pPr>
        <w:ind w:left="284" w:firstLine="567"/>
      </w:pPr>
      <w:r>
        <w:t>К износа = ----------------- = 0,271 = 27,1%</w:t>
      </w:r>
    </w:p>
    <w:p w:rsidR="008A3CD2" w:rsidRDefault="008A3CD2">
      <w:pPr>
        <w:ind w:left="284" w:firstLine="567"/>
      </w:pPr>
      <w:r>
        <w:t xml:space="preserve">                          5280</w:t>
      </w:r>
    </w:p>
    <w:p w:rsidR="008A3CD2" w:rsidRDefault="008A3CD2">
      <w:pPr>
        <w:ind w:left="284" w:firstLine="567"/>
      </w:pPr>
      <w:r>
        <w:t xml:space="preserve">                                                            3850</w:t>
      </w:r>
    </w:p>
    <w:p w:rsidR="008A3CD2" w:rsidRDefault="008A3CD2">
      <w:pPr>
        <w:ind w:left="284" w:firstLine="567"/>
      </w:pPr>
      <w:r>
        <w:t>К годности = 1 – 0,271 = 72, 9%   (---------)</w:t>
      </w:r>
    </w:p>
    <w:p w:rsidR="008A3CD2" w:rsidRDefault="008A3CD2">
      <w:pPr>
        <w:pStyle w:val="a4"/>
        <w:jc w:val="both"/>
      </w:pPr>
      <w:r>
        <w:t xml:space="preserve">                                                            5280</w:t>
      </w:r>
    </w:p>
    <w:p w:rsidR="008A3CD2" w:rsidRDefault="008A3CD2">
      <w:pPr>
        <w:pStyle w:val="a4"/>
        <w:jc w:val="both"/>
      </w:pPr>
    </w:p>
    <w:p w:rsidR="008A3CD2" w:rsidRDefault="008A3CD2">
      <w:pPr>
        <w:pStyle w:val="a4"/>
        <w:jc w:val="both"/>
      </w:pPr>
    </w:p>
    <w:p w:rsidR="008A3CD2" w:rsidRDefault="008A3CD2">
      <w:pPr>
        <w:pStyle w:val="a4"/>
        <w:jc w:val="both"/>
        <w:rPr>
          <w:b/>
        </w:rPr>
      </w:pPr>
      <w:r>
        <w:rPr>
          <w:b/>
        </w:rPr>
        <w:t>Тема 2. Амортизация основных фондов.</w:t>
      </w:r>
    </w:p>
    <w:p w:rsidR="008A3CD2" w:rsidRDefault="008A3CD2" w:rsidP="008A3CD2">
      <w:pPr>
        <w:pStyle w:val="a4"/>
        <w:numPr>
          <w:ilvl w:val="1"/>
          <w:numId w:val="54"/>
        </w:numPr>
        <w:jc w:val="both"/>
        <w:rPr>
          <w:b/>
        </w:rPr>
      </w:pPr>
      <w:r>
        <w:rPr>
          <w:b/>
        </w:rPr>
        <w:t>Физический и моральный износ фондов.</w:t>
      </w:r>
    </w:p>
    <w:p w:rsidR="008A3CD2" w:rsidRDefault="008A3CD2">
      <w:pPr>
        <w:pStyle w:val="a4"/>
        <w:ind w:left="851" w:firstLine="0"/>
        <w:jc w:val="both"/>
        <w:rPr>
          <w:b/>
        </w:rPr>
      </w:pPr>
    </w:p>
    <w:p w:rsidR="008A3CD2" w:rsidRDefault="008A3CD2">
      <w:pPr>
        <w:pStyle w:val="a4"/>
        <w:jc w:val="both"/>
      </w:pPr>
      <w:r>
        <w:t xml:space="preserve">В результате эксплуатации ОПФ наступает их износ. Это обусловлено особенностью ОПФ в их многократном использовании. Физический износ представляет собой утрату основных факторов своих производственно-технических качеств в процессе эксплуатации. На размеры физического износа влияют следующие факторы: </w:t>
      </w:r>
    </w:p>
    <w:p w:rsidR="008A3CD2" w:rsidRDefault="008A3CD2" w:rsidP="008A3CD2">
      <w:pPr>
        <w:pStyle w:val="a4"/>
        <w:numPr>
          <w:ilvl w:val="0"/>
          <w:numId w:val="55"/>
        </w:numPr>
        <w:jc w:val="both"/>
      </w:pPr>
      <w:r>
        <w:t>степень загрузки оборудования и основных фондов</w:t>
      </w:r>
    </w:p>
    <w:p w:rsidR="008A3CD2" w:rsidRDefault="008A3CD2" w:rsidP="008A3CD2">
      <w:pPr>
        <w:pStyle w:val="a4"/>
        <w:numPr>
          <w:ilvl w:val="0"/>
          <w:numId w:val="55"/>
        </w:numPr>
        <w:jc w:val="both"/>
      </w:pPr>
      <w:r>
        <w:t>качеством основных фондов</w:t>
      </w:r>
    </w:p>
    <w:p w:rsidR="008A3CD2" w:rsidRDefault="008A3CD2" w:rsidP="008A3CD2">
      <w:pPr>
        <w:pStyle w:val="a4"/>
        <w:numPr>
          <w:ilvl w:val="0"/>
          <w:numId w:val="55"/>
        </w:numPr>
        <w:jc w:val="both"/>
      </w:pPr>
      <w:r>
        <w:t>особенности технологического процесса</w:t>
      </w:r>
    </w:p>
    <w:p w:rsidR="008A3CD2" w:rsidRDefault="008A3CD2" w:rsidP="008A3CD2">
      <w:pPr>
        <w:pStyle w:val="a4"/>
        <w:numPr>
          <w:ilvl w:val="0"/>
          <w:numId w:val="55"/>
        </w:numPr>
        <w:jc w:val="both"/>
      </w:pPr>
      <w:r>
        <w:t>квалификация обслуживающего персонала</w:t>
      </w:r>
    </w:p>
    <w:p w:rsidR="008A3CD2" w:rsidRDefault="008A3CD2" w:rsidP="008A3CD2">
      <w:pPr>
        <w:pStyle w:val="a4"/>
        <w:numPr>
          <w:ilvl w:val="0"/>
          <w:numId w:val="55"/>
        </w:numPr>
        <w:jc w:val="both"/>
      </w:pPr>
      <w:r>
        <w:t>климатические особенности</w:t>
      </w:r>
    </w:p>
    <w:p w:rsidR="008A3CD2" w:rsidRDefault="008A3CD2">
      <w:pPr>
        <w:pStyle w:val="a4"/>
        <w:jc w:val="both"/>
      </w:pPr>
      <w:r>
        <w:t xml:space="preserve">Чаще всего физический износ определяется на основании срока службы: </w:t>
      </w:r>
    </w:p>
    <w:p w:rsidR="008A3CD2" w:rsidRDefault="008A3CD2">
      <w:pPr>
        <w:pStyle w:val="a4"/>
        <w:jc w:val="both"/>
      </w:pPr>
      <w:r>
        <w:rPr>
          <w:position w:val="-30"/>
        </w:rPr>
        <w:object w:dxaOrig="1820" w:dyaOrig="700">
          <v:shape id="_x0000_i1033" type="#_x0000_t75" style="width:90.75pt;height:35.25pt" o:ole="" fillcolor="window">
            <v:imagedata r:id="rId21" o:title=""/>
          </v:shape>
          <o:OLEObject Type="Embed" ProgID="Equation.3" ShapeID="_x0000_i1033" DrawAspect="Content" ObjectID="_1466580594" r:id="rId22"/>
        </w:object>
      </w:r>
      <w:r>
        <w:t>, где Т</w:t>
      </w:r>
      <w:r>
        <w:rPr>
          <w:vertAlign w:val="subscript"/>
        </w:rPr>
        <w:t>ф</w:t>
      </w:r>
      <w:r>
        <w:t xml:space="preserve"> – фактический срок службы, Т</w:t>
      </w:r>
      <w:r>
        <w:rPr>
          <w:vertAlign w:val="subscript"/>
        </w:rPr>
        <w:t>н</w:t>
      </w:r>
      <w:r>
        <w:t xml:space="preserve"> – номинальный срок службы.                                      (11)</w:t>
      </w:r>
    </w:p>
    <w:p w:rsidR="008A3CD2" w:rsidRDefault="008A3CD2">
      <w:pPr>
        <w:pStyle w:val="a4"/>
        <w:jc w:val="both"/>
      </w:pPr>
    </w:p>
    <w:p w:rsidR="008A3CD2" w:rsidRDefault="008A3CD2">
      <w:pPr>
        <w:pStyle w:val="a4"/>
        <w:jc w:val="both"/>
      </w:pPr>
      <w:r>
        <w:t>Чтобы рассчитать этот показатель нужно знать статистические данные работы оборудования.</w:t>
      </w:r>
    </w:p>
    <w:p w:rsidR="008A3CD2" w:rsidRDefault="008A3CD2">
      <w:pPr>
        <w:pStyle w:val="a4"/>
        <w:jc w:val="both"/>
      </w:pPr>
    </w:p>
    <w:p w:rsidR="008A3CD2" w:rsidRDefault="008A3CD2">
      <w:pPr>
        <w:pStyle w:val="a4"/>
        <w:jc w:val="both"/>
      </w:pPr>
      <w:r>
        <w:t>Моральный износ проявляется в потере экономической эффективности и целесообразности дальнейшего использования фондов, до истечения их полного физического износа. Моральный износ чаще всего проявляется до истечения физического износа и может быть двух видов: а) моральный износ первого вида заключается в уменьшении стоимости машин и оборудования вследствие удешевления их производства в современных условиях.</w:t>
      </w:r>
    </w:p>
    <w:p w:rsidR="008A3CD2" w:rsidRDefault="008A3CD2">
      <w:pPr>
        <w:pStyle w:val="a4"/>
        <w:jc w:val="both"/>
      </w:pPr>
      <w:r>
        <w:rPr>
          <w:position w:val="-30"/>
        </w:rPr>
        <w:object w:dxaOrig="2200" w:dyaOrig="680">
          <v:shape id="_x0000_i1034" type="#_x0000_t75" style="width:110.25pt;height:33.75pt" o:ole="" fillcolor="window">
            <v:imagedata r:id="rId23" o:title=""/>
          </v:shape>
          <o:OLEObject Type="Embed" ProgID="Equation.3" ShapeID="_x0000_i1034" DrawAspect="Content" ObjectID="_1466580595" r:id="rId24"/>
        </w:object>
      </w:r>
      <w:r>
        <w:t>,  где                  (12)</w:t>
      </w:r>
    </w:p>
    <w:p w:rsidR="008A3CD2" w:rsidRDefault="008A3CD2">
      <w:pPr>
        <w:pStyle w:val="a4"/>
        <w:jc w:val="both"/>
      </w:pPr>
      <w:r>
        <w:t>Ф</w:t>
      </w:r>
      <w:r>
        <w:rPr>
          <w:vertAlign w:val="subscript"/>
        </w:rPr>
        <w:t>1</w:t>
      </w:r>
      <w:r>
        <w:t xml:space="preserve"> – первоначальная стоимость</w:t>
      </w:r>
    </w:p>
    <w:p w:rsidR="008A3CD2" w:rsidRDefault="008A3CD2">
      <w:pPr>
        <w:pStyle w:val="a4"/>
        <w:jc w:val="both"/>
      </w:pPr>
      <w:r>
        <w:t>Ф</w:t>
      </w:r>
      <w:r>
        <w:rPr>
          <w:vertAlign w:val="subscript"/>
        </w:rPr>
        <w:t>2</w:t>
      </w:r>
      <w:r>
        <w:t xml:space="preserve"> – восстановительная стоимость</w:t>
      </w:r>
    </w:p>
    <w:p w:rsidR="008A3CD2" w:rsidRDefault="008A3CD2">
      <w:pPr>
        <w:pStyle w:val="a4"/>
        <w:jc w:val="both"/>
      </w:pPr>
    </w:p>
    <w:p w:rsidR="008A3CD2" w:rsidRDefault="008A3CD2">
      <w:pPr>
        <w:pStyle w:val="a4"/>
        <w:jc w:val="both"/>
      </w:pPr>
      <w:r>
        <w:t>б) моральный износ второго вида обуславливается созданием и внедрением более современных и экономичных видов машин и оборудования (дальнейшая эксплуатация ведет к большим затратам). Моральный износ второго вида можно определить через восстановительную стоимость машин и оборудования.</w:t>
      </w:r>
    </w:p>
    <w:p w:rsidR="008A3CD2" w:rsidRDefault="008A3CD2">
      <w:pPr>
        <w:pStyle w:val="a4"/>
        <w:jc w:val="both"/>
      </w:pPr>
    </w:p>
    <w:p w:rsidR="008A3CD2" w:rsidRDefault="008A3CD2">
      <w:pPr>
        <w:pStyle w:val="a4"/>
        <w:jc w:val="both"/>
      </w:pPr>
      <w:r>
        <w:rPr>
          <w:position w:val="-30"/>
        </w:rPr>
        <w:object w:dxaOrig="1359" w:dyaOrig="680">
          <v:shape id="_x0000_i1035" type="#_x0000_t75" style="width:68.25pt;height:33.75pt" o:ole="" fillcolor="window">
            <v:imagedata r:id="rId25" o:title=""/>
          </v:shape>
          <o:OLEObject Type="Embed" ProgID="Equation.3" ShapeID="_x0000_i1035" DrawAspect="Content" ObjectID="_1466580596" r:id="rId26"/>
        </w:object>
      </w:r>
      <w:r>
        <w:t>, где                                                 (13)</w:t>
      </w:r>
    </w:p>
    <w:p w:rsidR="008A3CD2" w:rsidRDefault="008A3CD2">
      <w:pPr>
        <w:pStyle w:val="a4"/>
        <w:jc w:val="both"/>
      </w:pPr>
      <w:r>
        <w:t>В</w:t>
      </w:r>
      <w:r>
        <w:rPr>
          <w:vertAlign w:val="subscript"/>
        </w:rPr>
        <w:t xml:space="preserve">у </w:t>
      </w:r>
      <w:r>
        <w:t>– восстановительная стоимость устаревшей машины</w:t>
      </w:r>
    </w:p>
    <w:p w:rsidR="008A3CD2" w:rsidRDefault="008A3CD2">
      <w:pPr>
        <w:pStyle w:val="a4"/>
        <w:jc w:val="both"/>
      </w:pPr>
      <w:r>
        <w:t>В</w:t>
      </w:r>
      <w:r>
        <w:rPr>
          <w:vertAlign w:val="subscript"/>
        </w:rPr>
        <w:t>С</w:t>
      </w:r>
      <w:r>
        <w:t xml:space="preserve"> – восстановительная стоимость современной машины</w:t>
      </w:r>
    </w:p>
    <w:p w:rsidR="008A3CD2" w:rsidRDefault="008A3CD2">
      <w:pPr>
        <w:pStyle w:val="a4"/>
        <w:jc w:val="both"/>
      </w:pPr>
      <w:r>
        <w:t>П</w:t>
      </w:r>
      <w:r>
        <w:rPr>
          <w:vertAlign w:val="subscript"/>
        </w:rPr>
        <w:t xml:space="preserve">у </w:t>
      </w:r>
      <w:r>
        <w:t>– производительность устаревшей машины</w:t>
      </w:r>
    </w:p>
    <w:p w:rsidR="008A3CD2" w:rsidRDefault="008A3CD2">
      <w:pPr>
        <w:pStyle w:val="a4"/>
        <w:jc w:val="both"/>
      </w:pPr>
      <w:r>
        <w:t>П</w:t>
      </w:r>
      <w:r>
        <w:rPr>
          <w:vertAlign w:val="subscript"/>
        </w:rPr>
        <w:t xml:space="preserve">С </w:t>
      </w:r>
      <w:r>
        <w:t>– производительность современной машины</w:t>
      </w:r>
    </w:p>
    <w:p w:rsidR="008A3CD2" w:rsidRDefault="008A3CD2">
      <w:pPr>
        <w:pStyle w:val="a4"/>
        <w:jc w:val="both"/>
      </w:pPr>
    </w:p>
    <w:p w:rsidR="008A3CD2" w:rsidRDefault="008A3CD2" w:rsidP="008A3CD2">
      <w:pPr>
        <w:pStyle w:val="a4"/>
        <w:numPr>
          <w:ilvl w:val="1"/>
          <w:numId w:val="54"/>
        </w:numPr>
        <w:jc w:val="both"/>
        <w:rPr>
          <w:b/>
        </w:rPr>
      </w:pPr>
      <w:r>
        <w:rPr>
          <w:b/>
        </w:rPr>
        <w:t>Понятие амортизации.</w:t>
      </w:r>
    </w:p>
    <w:p w:rsidR="008A3CD2" w:rsidRDefault="008A3CD2">
      <w:pPr>
        <w:pStyle w:val="a4"/>
        <w:ind w:left="851" w:firstLine="0"/>
        <w:jc w:val="both"/>
        <w:rPr>
          <w:b/>
        </w:rPr>
      </w:pPr>
    </w:p>
    <w:p w:rsidR="008A3CD2" w:rsidRDefault="008A3CD2">
      <w:pPr>
        <w:pStyle w:val="a4"/>
        <w:jc w:val="both"/>
      </w:pPr>
      <w:r>
        <w:rPr>
          <w:u w:val="single"/>
        </w:rPr>
        <w:t xml:space="preserve">Амортизация </w:t>
      </w:r>
      <w:r>
        <w:t>– это перенесение по частям стоимости основных средств на изготовленную продукцию (т.е. на себестоимость).</w:t>
      </w:r>
    </w:p>
    <w:p w:rsidR="008A3CD2" w:rsidRDefault="008A3CD2">
      <w:pPr>
        <w:ind w:left="284" w:firstLine="567"/>
        <w:jc w:val="both"/>
      </w:pPr>
      <w:r>
        <w:t>Амортизация осуществляется с помощью накопления денежных средств для последующего полного или частичного воспроизводства основных фондов. Размеры амортизационных отчислений устанавливаются в соответствии  с директивными документами Правительства РФ. С 1.01.88г. амортизационные отчисления производятся только на полное восстановление.</w:t>
      </w:r>
      <w:r>
        <w:rPr>
          <w:rFonts w:ascii="Arial" w:hAnsi="Arial"/>
        </w:rPr>
        <w:t xml:space="preserve"> </w:t>
      </w:r>
      <w:r>
        <w:t>Норма амортизации</w:t>
      </w:r>
      <w:r>
        <w:rPr>
          <w:i/>
        </w:rPr>
        <w:t xml:space="preserve"> – </w:t>
      </w:r>
      <w:r>
        <w:t>выраженная в % доля балансовой стоимости, которая подлежит включению в текущие издержки (затраты) в течение года. В условиях рыночной экономики нормы амортизации оказывают большое влияние на экономические результаты деятельности предприятия. Слишком высокая доля отчислений увеличивает себестоимость, а следовательно понижается конкурентоспособность предприятия. Уменьшение доли отчислений удлиняет сроки оборачиваемости средств, следовательно происходит  их старение и понижение конкурентоспособности.</w:t>
      </w:r>
    </w:p>
    <w:p w:rsidR="008A3CD2" w:rsidRDefault="008A3CD2">
      <w:pPr>
        <w:pStyle w:val="a4"/>
        <w:jc w:val="both"/>
      </w:pPr>
      <w:r>
        <w:t xml:space="preserve"> Годовая норма амортизации рассчитывается в соответствии со следующей формулой:</w:t>
      </w:r>
    </w:p>
    <w:p w:rsidR="008A3CD2" w:rsidRDefault="008A3CD2">
      <w:pPr>
        <w:pStyle w:val="a4"/>
        <w:jc w:val="both"/>
      </w:pPr>
    </w:p>
    <w:p w:rsidR="008A3CD2" w:rsidRDefault="008A3CD2">
      <w:pPr>
        <w:pStyle w:val="a4"/>
        <w:jc w:val="both"/>
      </w:pPr>
      <w:r>
        <w:rPr>
          <w:position w:val="-30"/>
        </w:rPr>
        <w:object w:dxaOrig="1880" w:dyaOrig="680">
          <v:shape id="_x0000_i1036" type="#_x0000_t75" style="width:93.75pt;height:33.75pt" o:ole="" fillcolor="window">
            <v:imagedata r:id="rId27" o:title=""/>
          </v:shape>
          <o:OLEObject Type="Embed" ProgID="Equation.3" ShapeID="_x0000_i1036" DrawAspect="Content" ObjectID="_1466580597" r:id="rId28"/>
        </w:object>
      </w:r>
      <w:r>
        <w:t>,  где                                                     (14)</w:t>
      </w:r>
    </w:p>
    <w:p w:rsidR="008A3CD2" w:rsidRDefault="008A3CD2">
      <w:pPr>
        <w:pStyle w:val="a4"/>
        <w:jc w:val="both"/>
      </w:pPr>
    </w:p>
    <w:p w:rsidR="008A3CD2" w:rsidRDefault="008A3CD2">
      <w:pPr>
        <w:pStyle w:val="a4"/>
        <w:jc w:val="both"/>
      </w:pPr>
      <w:r>
        <w:t>Ф</w:t>
      </w:r>
      <w:r>
        <w:rPr>
          <w:vertAlign w:val="subscript"/>
        </w:rPr>
        <w:t xml:space="preserve">П </w:t>
      </w:r>
      <w:r>
        <w:t>–первоначальная стоимость основных производственных фондоф;</w:t>
      </w:r>
    </w:p>
    <w:p w:rsidR="008A3CD2" w:rsidRDefault="008A3CD2">
      <w:pPr>
        <w:pStyle w:val="a4"/>
        <w:jc w:val="both"/>
      </w:pPr>
      <w:r>
        <w:t>Л –ликвидационная стоимость ОПФ;</w:t>
      </w:r>
    </w:p>
    <w:p w:rsidR="008A3CD2" w:rsidRDefault="008A3CD2">
      <w:pPr>
        <w:pStyle w:val="a4"/>
        <w:jc w:val="both"/>
      </w:pPr>
      <w:r>
        <w:t>Д – стоимость демонтажа ликвидируемых средств;</w:t>
      </w:r>
    </w:p>
    <w:p w:rsidR="008A3CD2" w:rsidRDefault="008A3CD2">
      <w:pPr>
        <w:pStyle w:val="a4"/>
        <w:jc w:val="both"/>
      </w:pPr>
      <w:r>
        <w:t>Т</w:t>
      </w:r>
      <w:r>
        <w:rPr>
          <w:vertAlign w:val="subscript"/>
        </w:rPr>
        <w:t>Н</w:t>
      </w:r>
      <w:r>
        <w:t xml:space="preserve"> – амортизационный период (срок полезного действия)</w:t>
      </w:r>
    </w:p>
    <w:p w:rsidR="008A3CD2" w:rsidRDefault="008A3CD2">
      <w:pPr>
        <w:pStyle w:val="a4"/>
        <w:jc w:val="both"/>
      </w:pPr>
    </w:p>
    <w:p w:rsidR="008A3CD2" w:rsidRDefault="008A3CD2">
      <w:pPr>
        <w:pStyle w:val="a4"/>
        <w:jc w:val="both"/>
      </w:pPr>
      <w:r>
        <w:t>Все имущество подлежащие амортизации, в соответствии с указом Президента РФ №685 от8.05.96 с 1.01.97 делится на 4 категории:</w:t>
      </w:r>
    </w:p>
    <w:p w:rsidR="008A3CD2" w:rsidRDefault="008A3CD2" w:rsidP="008A3CD2">
      <w:pPr>
        <w:pStyle w:val="a4"/>
        <w:numPr>
          <w:ilvl w:val="0"/>
          <w:numId w:val="56"/>
        </w:numPr>
        <w:jc w:val="both"/>
      </w:pPr>
      <w:r>
        <w:t>здания, сооружения  и их структурные компоненты: годовая норма амортизации: 6% для субъектов малого предпринимательства и 5% для остальных налогоплательщиков;</w:t>
      </w:r>
    </w:p>
    <w:p w:rsidR="008A3CD2" w:rsidRDefault="008A3CD2" w:rsidP="008A3CD2">
      <w:pPr>
        <w:pStyle w:val="a4"/>
        <w:numPr>
          <w:ilvl w:val="0"/>
          <w:numId w:val="56"/>
        </w:numPr>
        <w:jc w:val="both"/>
      </w:pPr>
      <w:r>
        <w:t>легковой автотранспорт, грузовой транспорт, мебель, компьютеры, техника, информационные системы, системы обработки данных: годовые нормы амортизации соответственно для малого предпринимательства 30% и 25% для остальных;</w:t>
      </w:r>
    </w:p>
    <w:p w:rsidR="008A3CD2" w:rsidRDefault="008A3CD2" w:rsidP="008A3CD2">
      <w:pPr>
        <w:pStyle w:val="a4"/>
        <w:numPr>
          <w:ilvl w:val="0"/>
          <w:numId w:val="56"/>
        </w:numPr>
        <w:jc w:val="both"/>
      </w:pPr>
      <w:r>
        <w:t>технологическое, энергетическое, транспортное, не включенное во вторую группу, соответственно 18% и 15%</w:t>
      </w:r>
    </w:p>
    <w:p w:rsidR="008A3CD2" w:rsidRDefault="008A3CD2" w:rsidP="008A3CD2">
      <w:pPr>
        <w:pStyle w:val="a4"/>
        <w:numPr>
          <w:ilvl w:val="0"/>
          <w:numId w:val="56"/>
        </w:numPr>
        <w:jc w:val="both"/>
      </w:pPr>
      <w:r>
        <w:t>нематериальные активы: если срок их использования определить не возможно, то устанавливается срок в 10 лет. (Это указ президента РФ от 8.05.96 г. за №685, срок действия 1.01.97 г.)</w:t>
      </w:r>
    </w:p>
    <w:p w:rsidR="008A3CD2" w:rsidRDefault="008A3CD2">
      <w:pPr>
        <w:pStyle w:val="a4"/>
        <w:jc w:val="both"/>
      </w:pPr>
    </w:p>
    <w:p w:rsidR="008A3CD2" w:rsidRDefault="008A3CD2" w:rsidP="008A3CD2">
      <w:pPr>
        <w:pStyle w:val="a4"/>
        <w:numPr>
          <w:ilvl w:val="1"/>
          <w:numId w:val="54"/>
        </w:numPr>
        <w:jc w:val="both"/>
        <w:rPr>
          <w:b/>
        </w:rPr>
      </w:pPr>
      <w:r>
        <w:rPr>
          <w:b/>
        </w:rPr>
        <w:t>Методы расчета амортизационных отчислений.</w:t>
      </w:r>
    </w:p>
    <w:p w:rsidR="008A3CD2" w:rsidRDefault="008A3CD2">
      <w:pPr>
        <w:pStyle w:val="a4"/>
        <w:ind w:left="851" w:firstLine="0"/>
        <w:jc w:val="both"/>
        <w:rPr>
          <w:b/>
        </w:rPr>
      </w:pPr>
    </w:p>
    <w:p w:rsidR="008A3CD2" w:rsidRDefault="008A3CD2">
      <w:pPr>
        <w:pStyle w:val="a4"/>
        <w:ind w:left="851" w:firstLine="0"/>
        <w:jc w:val="both"/>
      </w:pPr>
      <w:r>
        <w:t>Наиболее распространенными являются:</w:t>
      </w:r>
    </w:p>
    <w:p w:rsidR="008A3CD2" w:rsidRDefault="008A3CD2" w:rsidP="008A3CD2">
      <w:pPr>
        <w:pStyle w:val="a4"/>
        <w:numPr>
          <w:ilvl w:val="0"/>
          <w:numId w:val="23"/>
        </w:numPr>
        <w:jc w:val="both"/>
      </w:pPr>
      <w:r>
        <w:t>равномерный метод, размер амортизационных отчислений определяется путем умножения среднегодовой стоимости основных средств на установленную норму амортизации. При этом считается, что физический и моральный износ равновероятны и равномерны (для физического износа это допустить можно, но моральный износ чаще всего наступает неожиданно).</w:t>
      </w:r>
    </w:p>
    <w:p w:rsidR="008A3CD2" w:rsidRDefault="008A3CD2" w:rsidP="008A3CD2">
      <w:pPr>
        <w:pStyle w:val="a4"/>
        <w:numPr>
          <w:ilvl w:val="0"/>
          <w:numId w:val="23"/>
        </w:numPr>
        <w:jc w:val="both"/>
      </w:pPr>
      <w:r>
        <w:t>ускоренный метод, для  учета и предотвращения неожиданности от морального износа используется ускоренный метод начисления. Это делается для того, чтобы до наступления морального износа успеть списать (амортизировать) большую часть стоимости оборудования. В этом случае потери от неожиданно наступившего морального износа будут минимальными.</w:t>
      </w:r>
      <w:r>
        <w:rPr>
          <w:rFonts w:ascii="Arial" w:hAnsi="Arial"/>
        </w:rPr>
        <w:t xml:space="preserve"> </w:t>
      </w:r>
      <w:r>
        <w:t>Способствует ускорению обновления фондов, т.е. преимущество получает хозяйствующий субъект. Государство освобождает от налогов часть прибыли, которая идет на восстановление фондов. Получается, что ускоренная амортизация по сути дела для предприятия является беспроцентным кредитом</w:t>
      </w:r>
      <w:r>
        <w:rPr>
          <w:rFonts w:ascii="Arial" w:hAnsi="Arial"/>
        </w:rPr>
        <w:t>.</w:t>
      </w:r>
    </w:p>
    <w:p w:rsidR="008A3CD2" w:rsidRDefault="008A3CD2" w:rsidP="008A3CD2">
      <w:pPr>
        <w:pStyle w:val="a4"/>
        <w:numPr>
          <w:ilvl w:val="0"/>
          <w:numId w:val="23"/>
        </w:numPr>
        <w:jc w:val="both"/>
      </w:pPr>
      <w:r>
        <w:t>равномерно-ускоренный, используется чаще всего в виде двух этапов: на первом этапе это ускоренное начисление (чтобы уйти от морального износа), а на втором -–равномерное списание до полной стоимости оборудования.</w:t>
      </w:r>
    </w:p>
    <w:p w:rsidR="008A3CD2" w:rsidRDefault="008A3CD2">
      <w:pPr>
        <w:pStyle w:val="a4"/>
        <w:jc w:val="both"/>
      </w:pPr>
      <w:r>
        <w:t>Рассмотрим способы амортизации на конкретном примере:</w:t>
      </w:r>
    </w:p>
    <w:p w:rsidR="008A3CD2" w:rsidRDefault="008A3CD2">
      <w:pPr>
        <w:pStyle w:val="a4"/>
        <w:jc w:val="both"/>
      </w:pPr>
      <w:r>
        <w:t>Первоначальная стоимость оборудования 80000 ед., срок полезного использования 6 лет. За этот период будет произведено 5000 ед. продукции. По годам выпуск распределялся следующим образом: 1 год –1200, 2 год –1000, 3 год – 900, 4 год –700, 5 год –600, 6 год – 600.</w:t>
      </w:r>
    </w:p>
    <w:p w:rsidR="008A3CD2" w:rsidRDefault="008A3CD2">
      <w:pPr>
        <w:pStyle w:val="a4"/>
        <w:jc w:val="both"/>
      </w:pPr>
      <w:r>
        <w:t>Рассчитать амортизационные начисления, используя различные способы начисления.</w:t>
      </w:r>
    </w:p>
    <w:p w:rsidR="008A3CD2" w:rsidRDefault="008A3CD2">
      <w:pPr>
        <w:pStyle w:val="a4"/>
        <w:jc w:val="both"/>
      </w:pPr>
    </w:p>
    <w:p w:rsidR="008A3CD2" w:rsidRDefault="008A3CD2" w:rsidP="008A3CD2">
      <w:pPr>
        <w:pStyle w:val="a4"/>
        <w:numPr>
          <w:ilvl w:val="0"/>
          <w:numId w:val="57"/>
        </w:numPr>
        <w:jc w:val="both"/>
      </w:pPr>
      <w:r>
        <w:t>Равномерный метод списания Н</w:t>
      </w:r>
      <w:r>
        <w:rPr>
          <w:vertAlign w:val="subscript"/>
        </w:rPr>
        <w:t>а</w:t>
      </w:r>
      <w:r>
        <w:t>=80000/6=16,7%</w:t>
      </w:r>
    </w:p>
    <w:p w:rsidR="008A3CD2" w:rsidRDefault="008A3CD2">
      <w:pPr>
        <w:pStyle w:val="a4"/>
        <w:ind w:left="851" w:firstLine="0"/>
        <w:jc w:val="both"/>
      </w:pPr>
      <w:r>
        <w:t>Ф</w:t>
      </w:r>
      <w:r>
        <w:rPr>
          <w:vertAlign w:val="subscript"/>
        </w:rPr>
        <w:t>1</w:t>
      </w:r>
      <w:r>
        <w:t>=80000*0,167=13,360 ед.</w:t>
      </w:r>
    </w:p>
    <w:p w:rsidR="008A3CD2" w:rsidRDefault="00AE4333">
      <w:pPr>
        <w:pStyle w:val="a4"/>
        <w:ind w:left="851" w:firstLine="0"/>
        <w:jc w:val="both"/>
      </w:pPr>
      <w:r>
        <w:pict>
          <v:line id="_x0000_s1102" style="position:absolute;left:0;text-align:left;z-index:251127808" from="87.85pt,12.6pt" to="159.85pt,63pt" o:allowincell="f"/>
        </w:pict>
      </w:r>
      <w:r>
        <w:pict>
          <v:line id="_x0000_s1100" style="position:absolute;left:0;text-align:left;z-index:251125760" from="87.85pt,12.6pt" to="87.85pt,63pt" o:allowincell="f"/>
        </w:pict>
      </w:r>
      <w:r w:rsidR="008A3CD2">
        <w:t xml:space="preserve">      Фед            Ф</w:t>
      </w:r>
      <w:r w:rsidR="008A3CD2">
        <w:rPr>
          <w:vertAlign w:val="subscript"/>
        </w:rPr>
        <w:t>Н</w:t>
      </w:r>
      <w:r w:rsidR="008A3CD2">
        <w:t xml:space="preserve"> =80000</w:t>
      </w:r>
    </w:p>
    <w:p w:rsidR="008A3CD2" w:rsidRDefault="008A3CD2">
      <w:pPr>
        <w:pStyle w:val="a4"/>
        <w:ind w:left="851" w:firstLine="0"/>
        <w:jc w:val="both"/>
      </w:pPr>
    </w:p>
    <w:p w:rsidR="008A3CD2" w:rsidRDefault="008A3CD2">
      <w:pPr>
        <w:pStyle w:val="a4"/>
        <w:ind w:left="851" w:firstLine="0"/>
        <w:jc w:val="both"/>
      </w:pPr>
    </w:p>
    <w:p w:rsidR="008A3CD2" w:rsidRDefault="008A3CD2">
      <w:pPr>
        <w:pStyle w:val="a4"/>
        <w:ind w:left="851" w:firstLine="0"/>
        <w:jc w:val="both"/>
      </w:pPr>
    </w:p>
    <w:p w:rsidR="008A3CD2" w:rsidRDefault="00AE4333">
      <w:pPr>
        <w:pStyle w:val="a4"/>
        <w:ind w:left="851" w:firstLine="0"/>
        <w:jc w:val="both"/>
      </w:pPr>
      <w:r>
        <w:pict>
          <v:line id="_x0000_s1101" style="position:absolute;left:0;text-align:left;z-index:251126784" from="87.85pt,7.8pt" to="159.85pt,7.8pt" o:allowincell="f"/>
        </w:pict>
      </w:r>
    </w:p>
    <w:p w:rsidR="008A3CD2" w:rsidRDefault="008A3CD2">
      <w:pPr>
        <w:pStyle w:val="a4"/>
        <w:ind w:left="851" w:firstLine="0"/>
        <w:jc w:val="both"/>
      </w:pPr>
      <w:r>
        <w:t xml:space="preserve">                1  2  3  4  5  6      </w:t>
      </w:r>
      <w:r>
        <w:rPr>
          <w:lang w:val="en-US"/>
        </w:rPr>
        <w:t>t</w:t>
      </w:r>
      <w:r>
        <w:t xml:space="preserve"> лет</w:t>
      </w:r>
    </w:p>
    <w:p w:rsidR="008A3CD2" w:rsidRDefault="008A3CD2">
      <w:pPr>
        <w:pStyle w:val="a4"/>
        <w:ind w:left="851" w:firstLine="0"/>
        <w:jc w:val="both"/>
      </w:pPr>
    </w:p>
    <w:p w:rsidR="008A3CD2" w:rsidRDefault="008A3CD2" w:rsidP="008A3CD2">
      <w:pPr>
        <w:pStyle w:val="a4"/>
        <w:numPr>
          <w:ilvl w:val="0"/>
          <w:numId w:val="57"/>
        </w:numPr>
        <w:jc w:val="both"/>
      </w:pPr>
      <w:r>
        <w:t>способ списания стоимости по сумме числа лет срока полезного действия. Данный способ является ускоренным, так как в первые года списывается сумма большая, чем в последующие годы.</w:t>
      </w:r>
    </w:p>
    <w:p w:rsidR="008A3CD2" w:rsidRDefault="008A3CD2">
      <w:pPr>
        <w:pStyle w:val="a4"/>
        <w:ind w:left="1211" w:firstLine="0"/>
        <w:jc w:val="both"/>
      </w:pPr>
      <w:r>
        <w:t>1+2+3+4+5+6=21 – сумма числа лет</w:t>
      </w:r>
    </w:p>
    <w:p w:rsidR="008A3CD2" w:rsidRDefault="008A3CD2">
      <w:pPr>
        <w:pStyle w:val="a4"/>
        <w:ind w:left="1211" w:firstLine="0"/>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9"/>
        <w:gridCol w:w="2119"/>
        <w:gridCol w:w="2279"/>
        <w:gridCol w:w="2119"/>
      </w:tblGrid>
      <w:tr w:rsidR="008A3CD2">
        <w:tc>
          <w:tcPr>
            <w:tcW w:w="2119" w:type="dxa"/>
            <w:tcBorders>
              <w:bottom w:val="nil"/>
            </w:tcBorders>
          </w:tcPr>
          <w:p w:rsidR="008A3CD2" w:rsidRDefault="008A3CD2">
            <w:pPr>
              <w:pStyle w:val="a4"/>
              <w:ind w:firstLine="0"/>
              <w:jc w:val="both"/>
            </w:pPr>
            <w:r>
              <w:t xml:space="preserve">Года </w:t>
            </w:r>
          </w:p>
        </w:tc>
        <w:tc>
          <w:tcPr>
            <w:tcW w:w="2119" w:type="dxa"/>
            <w:tcBorders>
              <w:bottom w:val="nil"/>
            </w:tcBorders>
          </w:tcPr>
          <w:p w:rsidR="008A3CD2" w:rsidRDefault="008A3CD2">
            <w:pPr>
              <w:pStyle w:val="a4"/>
              <w:ind w:firstLine="0"/>
              <w:jc w:val="both"/>
            </w:pPr>
            <w:r>
              <w:t>Доля износа</w:t>
            </w:r>
          </w:p>
        </w:tc>
        <w:tc>
          <w:tcPr>
            <w:tcW w:w="2279" w:type="dxa"/>
            <w:tcBorders>
              <w:bottom w:val="nil"/>
            </w:tcBorders>
          </w:tcPr>
          <w:p w:rsidR="008A3CD2" w:rsidRDefault="008A3CD2">
            <w:pPr>
              <w:pStyle w:val="a4"/>
              <w:ind w:firstLine="0"/>
              <w:jc w:val="both"/>
            </w:pPr>
            <w:r>
              <w:t>Сумма износа</w:t>
            </w:r>
          </w:p>
        </w:tc>
        <w:tc>
          <w:tcPr>
            <w:tcW w:w="2119" w:type="dxa"/>
            <w:tcBorders>
              <w:bottom w:val="nil"/>
            </w:tcBorders>
          </w:tcPr>
          <w:p w:rsidR="008A3CD2" w:rsidRDefault="008A3CD2">
            <w:pPr>
              <w:pStyle w:val="a4"/>
              <w:ind w:firstLine="0"/>
              <w:jc w:val="both"/>
            </w:pPr>
            <w:r>
              <w:t>Величина износа</w:t>
            </w:r>
          </w:p>
        </w:tc>
      </w:tr>
      <w:tr w:rsidR="008A3CD2">
        <w:tc>
          <w:tcPr>
            <w:tcW w:w="2119" w:type="dxa"/>
            <w:tcBorders>
              <w:bottom w:val="nil"/>
            </w:tcBorders>
          </w:tcPr>
          <w:p w:rsidR="008A3CD2" w:rsidRDefault="00AE4333">
            <w:pPr>
              <w:pStyle w:val="a4"/>
              <w:ind w:firstLine="0"/>
              <w:jc w:val="both"/>
            </w:pPr>
            <w:r>
              <w:rPr>
                <w:noProof/>
              </w:rPr>
              <w:pict>
                <v:line id="_x0000_s1912" style="position:absolute;left:0;text-align:left;z-index:251905024;mso-position-horizontal-relative:text;mso-position-vertical-relative:text" from="375.6pt,5.5pt" to="375.6pt,77.5pt" o:allowincell="f">
                  <v:stroke endarrow="block"/>
                </v:line>
              </w:pict>
            </w:r>
            <w:r w:rsidR="008A3CD2">
              <w:t>1</w:t>
            </w:r>
          </w:p>
        </w:tc>
        <w:tc>
          <w:tcPr>
            <w:tcW w:w="2119" w:type="dxa"/>
            <w:tcBorders>
              <w:bottom w:val="nil"/>
            </w:tcBorders>
          </w:tcPr>
          <w:p w:rsidR="008A3CD2" w:rsidRDefault="008A3CD2">
            <w:pPr>
              <w:pStyle w:val="a4"/>
              <w:ind w:firstLine="0"/>
              <w:jc w:val="both"/>
            </w:pPr>
            <w:r>
              <w:t>6/21</w:t>
            </w:r>
          </w:p>
        </w:tc>
        <w:tc>
          <w:tcPr>
            <w:tcW w:w="2279" w:type="dxa"/>
            <w:tcBorders>
              <w:bottom w:val="nil"/>
            </w:tcBorders>
          </w:tcPr>
          <w:p w:rsidR="008A3CD2" w:rsidRDefault="008A3CD2">
            <w:pPr>
              <w:pStyle w:val="a4"/>
              <w:ind w:firstLine="0"/>
              <w:jc w:val="both"/>
            </w:pPr>
            <w:r>
              <w:t>80000*6/21=22,857</w:t>
            </w:r>
          </w:p>
        </w:tc>
        <w:tc>
          <w:tcPr>
            <w:tcW w:w="2119" w:type="dxa"/>
            <w:tcBorders>
              <w:bottom w:val="nil"/>
            </w:tcBorders>
          </w:tcPr>
          <w:p w:rsidR="008A3CD2" w:rsidRDefault="008A3CD2">
            <w:pPr>
              <w:pStyle w:val="a4"/>
              <w:ind w:firstLine="0"/>
              <w:jc w:val="both"/>
            </w:pPr>
            <w:r>
              <w:t>28,6</w:t>
            </w:r>
          </w:p>
        </w:tc>
      </w:tr>
      <w:tr w:rsidR="008A3CD2">
        <w:tc>
          <w:tcPr>
            <w:tcW w:w="2119" w:type="dxa"/>
            <w:tcBorders>
              <w:top w:val="nil"/>
              <w:bottom w:val="nil"/>
            </w:tcBorders>
          </w:tcPr>
          <w:p w:rsidR="008A3CD2" w:rsidRDefault="008A3CD2">
            <w:pPr>
              <w:pStyle w:val="a4"/>
              <w:ind w:firstLine="0"/>
              <w:jc w:val="both"/>
            </w:pPr>
            <w:r>
              <w:t>2</w:t>
            </w:r>
          </w:p>
        </w:tc>
        <w:tc>
          <w:tcPr>
            <w:tcW w:w="2119" w:type="dxa"/>
            <w:tcBorders>
              <w:top w:val="nil"/>
              <w:bottom w:val="nil"/>
            </w:tcBorders>
          </w:tcPr>
          <w:p w:rsidR="008A3CD2" w:rsidRDefault="008A3CD2">
            <w:pPr>
              <w:pStyle w:val="a4"/>
              <w:ind w:firstLine="0"/>
              <w:jc w:val="both"/>
            </w:pPr>
            <w:r>
              <w:t>5/21</w:t>
            </w:r>
          </w:p>
        </w:tc>
        <w:tc>
          <w:tcPr>
            <w:tcW w:w="2279" w:type="dxa"/>
            <w:tcBorders>
              <w:top w:val="nil"/>
              <w:bottom w:val="nil"/>
            </w:tcBorders>
          </w:tcPr>
          <w:p w:rsidR="008A3CD2" w:rsidRDefault="008A3CD2">
            <w:pPr>
              <w:pStyle w:val="a4"/>
              <w:ind w:firstLine="0"/>
              <w:jc w:val="both"/>
            </w:pPr>
            <w:r>
              <w:t>19,048</w:t>
            </w:r>
          </w:p>
        </w:tc>
        <w:tc>
          <w:tcPr>
            <w:tcW w:w="2119" w:type="dxa"/>
            <w:tcBorders>
              <w:top w:val="nil"/>
              <w:bottom w:val="nil"/>
            </w:tcBorders>
          </w:tcPr>
          <w:p w:rsidR="008A3CD2" w:rsidRDefault="008A3CD2">
            <w:pPr>
              <w:pStyle w:val="a4"/>
              <w:ind w:firstLine="0"/>
              <w:jc w:val="both"/>
            </w:pPr>
            <w:r>
              <w:t>23,8</w:t>
            </w:r>
          </w:p>
        </w:tc>
      </w:tr>
      <w:tr w:rsidR="008A3CD2">
        <w:tc>
          <w:tcPr>
            <w:tcW w:w="2119" w:type="dxa"/>
            <w:tcBorders>
              <w:top w:val="nil"/>
              <w:bottom w:val="nil"/>
            </w:tcBorders>
          </w:tcPr>
          <w:p w:rsidR="008A3CD2" w:rsidRDefault="008A3CD2">
            <w:pPr>
              <w:pStyle w:val="a4"/>
              <w:ind w:firstLine="0"/>
              <w:jc w:val="both"/>
            </w:pPr>
            <w:r>
              <w:t>3</w:t>
            </w:r>
          </w:p>
        </w:tc>
        <w:tc>
          <w:tcPr>
            <w:tcW w:w="2119" w:type="dxa"/>
            <w:tcBorders>
              <w:top w:val="nil"/>
              <w:bottom w:val="nil"/>
            </w:tcBorders>
          </w:tcPr>
          <w:p w:rsidR="008A3CD2" w:rsidRDefault="008A3CD2">
            <w:pPr>
              <w:pStyle w:val="a4"/>
              <w:ind w:firstLine="0"/>
              <w:jc w:val="both"/>
            </w:pPr>
            <w:r>
              <w:t>4/21</w:t>
            </w:r>
          </w:p>
        </w:tc>
        <w:tc>
          <w:tcPr>
            <w:tcW w:w="2279" w:type="dxa"/>
            <w:tcBorders>
              <w:top w:val="nil"/>
              <w:bottom w:val="nil"/>
            </w:tcBorders>
          </w:tcPr>
          <w:p w:rsidR="008A3CD2" w:rsidRDefault="008A3CD2">
            <w:pPr>
              <w:pStyle w:val="a4"/>
              <w:ind w:firstLine="0"/>
              <w:jc w:val="both"/>
            </w:pPr>
            <w:r>
              <w:t>15,238</w:t>
            </w:r>
          </w:p>
        </w:tc>
        <w:tc>
          <w:tcPr>
            <w:tcW w:w="2119" w:type="dxa"/>
            <w:tcBorders>
              <w:top w:val="nil"/>
              <w:bottom w:val="nil"/>
            </w:tcBorders>
          </w:tcPr>
          <w:p w:rsidR="008A3CD2" w:rsidRDefault="008A3CD2">
            <w:pPr>
              <w:pStyle w:val="a4"/>
              <w:ind w:firstLine="0"/>
              <w:jc w:val="both"/>
            </w:pPr>
            <w:r>
              <w:t>19,05</w:t>
            </w:r>
          </w:p>
        </w:tc>
      </w:tr>
      <w:tr w:rsidR="008A3CD2">
        <w:tc>
          <w:tcPr>
            <w:tcW w:w="2119" w:type="dxa"/>
            <w:tcBorders>
              <w:top w:val="nil"/>
              <w:bottom w:val="nil"/>
            </w:tcBorders>
          </w:tcPr>
          <w:p w:rsidR="008A3CD2" w:rsidRDefault="008A3CD2">
            <w:pPr>
              <w:pStyle w:val="a4"/>
              <w:ind w:firstLine="0"/>
              <w:jc w:val="both"/>
            </w:pPr>
            <w:r>
              <w:t>4</w:t>
            </w:r>
          </w:p>
        </w:tc>
        <w:tc>
          <w:tcPr>
            <w:tcW w:w="2119" w:type="dxa"/>
            <w:tcBorders>
              <w:top w:val="nil"/>
              <w:bottom w:val="nil"/>
            </w:tcBorders>
          </w:tcPr>
          <w:p w:rsidR="008A3CD2" w:rsidRDefault="008A3CD2">
            <w:pPr>
              <w:pStyle w:val="a4"/>
              <w:ind w:firstLine="0"/>
              <w:jc w:val="both"/>
            </w:pPr>
            <w:r>
              <w:t>3/21</w:t>
            </w:r>
          </w:p>
        </w:tc>
        <w:tc>
          <w:tcPr>
            <w:tcW w:w="2279" w:type="dxa"/>
            <w:tcBorders>
              <w:top w:val="nil"/>
              <w:bottom w:val="nil"/>
            </w:tcBorders>
          </w:tcPr>
          <w:p w:rsidR="008A3CD2" w:rsidRDefault="008A3CD2">
            <w:pPr>
              <w:pStyle w:val="a4"/>
              <w:ind w:firstLine="0"/>
              <w:jc w:val="both"/>
            </w:pPr>
            <w:r>
              <w:t>11,428</w:t>
            </w:r>
          </w:p>
        </w:tc>
        <w:tc>
          <w:tcPr>
            <w:tcW w:w="2119" w:type="dxa"/>
            <w:tcBorders>
              <w:top w:val="nil"/>
              <w:bottom w:val="nil"/>
            </w:tcBorders>
          </w:tcPr>
          <w:p w:rsidR="008A3CD2" w:rsidRDefault="008A3CD2">
            <w:pPr>
              <w:pStyle w:val="a4"/>
              <w:ind w:firstLine="0"/>
              <w:jc w:val="both"/>
            </w:pPr>
            <w:r>
              <w:t>14,3</w:t>
            </w:r>
          </w:p>
        </w:tc>
      </w:tr>
      <w:tr w:rsidR="008A3CD2">
        <w:tc>
          <w:tcPr>
            <w:tcW w:w="2119" w:type="dxa"/>
            <w:tcBorders>
              <w:top w:val="nil"/>
              <w:bottom w:val="nil"/>
            </w:tcBorders>
          </w:tcPr>
          <w:p w:rsidR="008A3CD2" w:rsidRDefault="008A3CD2">
            <w:pPr>
              <w:pStyle w:val="a4"/>
              <w:ind w:firstLine="0"/>
              <w:jc w:val="both"/>
            </w:pPr>
            <w:r>
              <w:t>5</w:t>
            </w:r>
          </w:p>
        </w:tc>
        <w:tc>
          <w:tcPr>
            <w:tcW w:w="2119" w:type="dxa"/>
            <w:tcBorders>
              <w:top w:val="nil"/>
              <w:bottom w:val="nil"/>
            </w:tcBorders>
          </w:tcPr>
          <w:p w:rsidR="008A3CD2" w:rsidRDefault="008A3CD2">
            <w:pPr>
              <w:pStyle w:val="a4"/>
              <w:ind w:firstLine="0"/>
              <w:jc w:val="both"/>
            </w:pPr>
            <w:r>
              <w:t>2/21</w:t>
            </w:r>
          </w:p>
        </w:tc>
        <w:tc>
          <w:tcPr>
            <w:tcW w:w="2279" w:type="dxa"/>
            <w:tcBorders>
              <w:top w:val="nil"/>
              <w:bottom w:val="nil"/>
            </w:tcBorders>
          </w:tcPr>
          <w:p w:rsidR="008A3CD2" w:rsidRDefault="008A3CD2">
            <w:pPr>
              <w:pStyle w:val="a4"/>
              <w:ind w:firstLine="0"/>
              <w:jc w:val="both"/>
            </w:pPr>
            <w:r>
              <w:t>7,619</w:t>
            </w:r>
          </w:p>
        </w:tc>
        <w:tc>
          <w:tcPr>
            <w:tcW w:w="2119" w:type="dxa"/>
            <w:tcBorders>
              <w:top w:val="nil"/>
              <w:bottom w:val="nil"/>
            </w:tcBorders>
          </w:tcPr>
          <w:p w:rsidR="008A3CD2" w:rsidRDefault="008A3CD2">
            <w:pPr>
              <w:pStyle w:val="a4"/>
              <w:ind w:firstLine="0"/>
              <w:jc w:val="both"/>
            </w:pPr>
            <w:r>
              <w:t>9,5</w:t>
            </w:r>
          </w:p>
        </w:tc>
      </w:tr>
      <w:tr w:rsidR="008A3CD2">
        <w:tc>
          <w:tcPr>
            <w:tcW w:w="2119" w:type="dxa"/>
            <w:tcBorders>
              <w:top w:val="nil"/>
            </w:tcBorders>
          </w:tcPr>
          <w:p w:rsidR="008A3CD2" w:rsidRDefault="008A3CD2">
            <w:pPr>
              <w:pStyle w:val="a4"/>
              <w:ind w:firstLine="0"/>
              <w:jc w:val="both"/>
            </w:pPr>
            <w:r>
              <w:t>6</w:t>
            </w:r>
          </w:p>
        </w:tc>
        <w:tc>
          <w:tcPr>
            <w:tcW w:w="2119" w:type="dxa"/>
            <w:tcBorders>
              <w:top w:val="nil"/>
            </w:tcBorders>
          </w:tcPr>
          <w:p w:rsidR="008A3CD2" w:rsidRDefault="008A3CD2">
            <w:pPr>
              <w:pStyle w:val="a4"/>
              <w:ind w:firstLine="0"/>
              <w:jc w:val="both"/>
            </w:pPr>
            <w:r>
              <w:t>1/21</w:t>
            </w:r>
          </w:p>
        </w:tc>
        <w:tc>
          <w:tcPr>
            <w:tcW w:w="2279" w:type="dxa"/>
            <w:tcBorders>
              <w:top w:val="nil"/>
            </w:tcBorders>
          </w:tcPr>
          <w:p w:rsidR="008A3CD2" w:rsidRDefault="008A3CD2">
            <w:pPr>
              <w:pStyle w:val="a4"/>
              <w:ind w:firstLine="0"/>
              <w:jc w:val="both"/>
            </w:pPr>
            <w:r>
              <w:t>3,810</w:t>
            </w:r>
          </w:p>
        </w:tc>
        <w:tc>
          <w:tcPr>
            <w:tcW w:w="2119" w:type="dxa"/>
            <w:tcBorders>
              <w:top w:val="nil"/>
            </w:tcBorders>
          </w:tcPr>
          <w:p w:rsidR="008A3CD2" w:rsidRDefault="008A3CD2">
            <w:pPr>
              <w:pStyle w:val="a4"/>
              <w:ind w:firstLine="0"/>
              <w:jc w:val="both"/>
            </w:pPr>
            <w:r>
              <w:t>4,8</w:t>
            </w:r>
          </w:p>
        </w:tc>
      </w:tr>
      <w:tr w:rsidR="008A3CD2">
        <w:trPr>
          <w:cantSplit/>
        </w:trPr>
        <w:tc>
          <w:tcPr>
            <w:tcW w:w="8636" w:type="dxa"/>
            <w:gridSpan w:val="4"/>
          </w:tcPr>
          <w:p w:rsidR="008A3CD2" w:rsidRDefault="008A3CD2">
            <w:pPr>
              <w:pStyle w:val="a4"/>
              <w:ind w:firstLine="0"/>
              <w:jc w:val="both"/>
            </w:pPr>
            <w:r>
              <w:t xml:space="preserve">                                                                                 80000                           100%</w:t>
            </w:r>
          </w:p>
        </w:tc>
      </w:tr>
    </w:tbl>
    <w:p w:rsidR="008A3CD2" w:rsidRDefault="008A3CD2">
      <w:pPr>
        <w:pStyle w:val="a4"/>
        <w:ind w:left="1211" w:firstLine="0"/>
        <w:jc w:val="both"/>
      </w:pPr>
      <w:r>
        <w:t>Таблица 2.1. Способ списания стоимости по сумме числа лет.</w:t>
      </w:r>
    </w:p>
    <w:p w:rsidR="008A3CD2" w:rsidRDefault="008A3CD2">
      <w:pPr>
        <w:pStyle w:val="a4"/>
        <w:ind w:firstLine="0"/>
        <w:jc w:val="both"/>
      </w:pPr>
      <w:r>
        <w:t>Таким образом, первые три года удается списать 15/21=71,45%, что является несравненным преимуществом метода.</w:t>
      </w:r>
    </w:p>
    <w:p w:rsidR="008A3CD2" w:rsidRDefault="008A3CD2">
      <w:pPr>
        <w:pStyle w:val="a4"/>
        <w:ind w:left="1211" w:firstLine="0"/>
        <w:jc w:val="both"/>
      </w:pPr>
    </w:p>
    <w:p w:rsidR="008A3CD2" w:rsidRDefault="008A3CD2" w:rsidP="008A3CD2">
      <w:pPr>
        <w:pStyle w:val="a4"/>
        <w:numPr>
          <w:ilvl w:val="0"/>
          <w:numId w:val="57"/>
        </w:numPr>
        <w:jc w:val="both"/>
      </w:pPr>
      <w:r>
        <w:t>Способ уменьшаемого остатка. Сущность этого способа заключается в том, что установленная норма амортизации применяется к остаточной стоимости основных средств на начало года. Произведем расчет исходя из нормы 16,7%.</w:t>
      </w:r>
    </w:p>
    <w:p w:rsidR="008A3CD2" w:rsidRDefault="008A3CD2">
      <w:pPr>
        <w:pStyle w:val="a4"/>
        <w:jc w:val="both"/>
      </w:pPr>
      <w:r>
        <w:t>Таблица 2.2. Способ уменьшаемого остатка.</w:t>
      </w:r>
    </w:p>
    <w:p w:rsidR="008A3CD2" w:rsidRDefault="008A3CD2">
      <w:pPr>
        <w:pStyle w:val="a4"/>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5"/>
        <w:gridCol w:w="1695"/>
        <w:gridCol w:w="1695"/>
        <w:gridCol w:w="1695"/>
        <w:gridCol w:w="1695"/>
      </w:tblGrid>
      <w:tr w:rsidR="008A3CD2">
        <w:tc>
          <w:tcPr>
            <w:tcW w:w="1695" w:type="dxa"/>
            <w:tcBorders>
              <w:bottom w:val="nil"/>
            </w:tcBorders>
          </w:tcPr>
          <w:p w:rsidR="008A3CD2" w:rsidRDefault="008A3CD2">
            <w:pPr>
              <w:pStyle w:val="a4"/>
              <w:ind w:firstLine="0"/>
              <w:jc w:val="both"/>
            </w:pPr>
            <w:r>
              <w:t xml:space="preserve">Года </w:t>
            </w:r>
          </w:p>
        </w:tc>
        <w:tc>
          <w:tcPr>
            <w:tcW w:w="1695" w:type="dxa"/>
            <w:tcBorders>
              <w:bottom w:val="nil"/>
            </w:tcBorders>
          </w:tcPr>
          <w:p w:rsidR="008A3CD2" w:rsidRDefault="008A3CD2">
            <w:pPr>
              <w:pStyle w:val="a4"/>
              <w:ind w:firstLine="0"/>
              <w:jc w:val="both"/>
            </w:pPr>
            <w:r>
              <w:t>Остаточная стоимость на начало года</w:t>
            </w:r>
          </w:p>
        </w:tc>
        <w:tc>
          <w:tcPr>
            <w:tcW w:w="1695" w:type="dxa"/>
            <w:tcBorders>
              <w:bottom w:val="nil"/>
            </w:tcBorders>
          </w:tcPr>
          <w:p w:rsidR="008A3CD2" w:rsidRDefault="008A3CD2">
            <w:pPr>
              <w:pStyle w:val="a4"/>
              <w:ind w:firstLine="0"/>
              <w:jc w:val="both"/>
            </w:pPr>
            <w:r>
              <w:t>Норма амортизации</w:t>
            </w:r>
          </w:p>
        </w:tc>
        <w:tc>
          <w:tcPr>
            <w:tcW w:w="1695" w:type="dxa"/>
            <w:tcBorders>
              <w:bottom w:val="nil"/>
            </w:tcBorders>
          </w:tcPr>
          <w:p w:rsidR="008A3CD2" w:rsidRDefault="008A3CD2">
            <w:pPr>
              <w:pStyle w:val="a4"/>
              <w:ind w:firstLine="0"/>
              <w:jc w:val="both"/>
            </w:pPr>
            <w:r>
              <w:t>Сумма амортизации</w:t>
            </w:r>
          </w:p>
        </w:tc>
        <w:tc>
          <w:tcPr>
            <w:tcW w:w="1695" w:type="dxa"/>
            <w:tcBorders>
              <w:bottom w:val="nil"/>
            </w:tcBorders>
          </w:tcPr>
          <w:p w:rsidR="008A3CD2" w:rsidRDefault="008A3CD2">
            <w:pPr>
              <w:pStyle w:val="a4"/>
              <w:ind w:firstLine="0"/>
              <w:jc w:val="both"/>
            </w:pPr>
            <w:r>
              <w:t>Остаточная стоимость на конец года</w:t>
            </w:r>
          </w:p>
        </w:tc>
      </w:tr>
      <w:tr w:rsidR="008A3CD2">
        <w:tc>
          <w:tcPr>
            <w:tcW w:w="1695" w:type="dxa"/>
            <w:tcBorders>
              <w:bottom w:val="nil"/>
            </w:tcBorders>
          </w:tcPr>
          <w:p w:rsidR="008A3CD2" w:rsidRDefault="008A3CD2">
            <w:pPr>
              <w:pStyle w:val="a4"/>
              <w:ind w:firstLine="0"/>
              <w:jc w:val="both"/>
            </w:pPr>
            <w:r>
              <w:t>1</w:t>
            </w:r>
          </w:p>
        </w:tc>
        <w:tc>
          <w:tcPr>
            <w:tcW w:w="1695" w:type="dxa"/>
            <w:tcBorders>
              <w:bottom w:val="nil"/>
            </w:tcBorders>
          </w:tcPr>
          <w:p w:rsidR="008A3CD2" w:rsidRDefault="008A3CD2">
            <w:pPr>
              <w:pStyle w:val="a4"/>
              <w:ind w:firstLine="0"/>
              <w:jc w:val="both"/>
            </w:pPr>
            <w:r>
              <w:t>80000</w:t>
            </w:r>
          </w:p>
        </w:tc>
        <w:tc>
          <w:tcPr>
            <w:tcW w:w="1695" w:type="dxa"/>
            <w:tcBorders>
              <w:bottom w:val="nil"/>
            </w:tcBorders>
          </w:tcPr>
          <w:p w:rsidR="008A3CD2" w:rsidRDefault="008A3CD2">
            <w:pPr>
              <w:pStyle w:val="a4"/>
              <w:ind w:firstLine="0"/>
              <w:jc w:val="both"/>
            </w:pPr>
            <w:r>
              <w:t>16,7</w:t>
            </w:r>
          </w:p>
        </w:tc>
        <w:tc>
          <w:tcPr>
            <w:tcW w:w="1695" w:type="dxa"/>
            <w:tcBorders>
              <w:bottom w:val="nil"/>
            </w:tcBorders>
          </w:tcPr>
          <w:p w:rsidR="008A3CD2" w:rsidRDefault="008A3CD2">
            <w:pPr>
              <w:pStyle w:val="a4"/>
              <w:ind w:firstLine="0"/>
              <w:jc w:val="both"/>
            </w:pPr>
            <w:r>
              <w:t>13360</w:t>
            </w:r>
          </w:p>
        </w:tc>
        <w:tc>
          <w:tcPr>
            <w:tcW w:w="1695" w:type="dxa"/>
            <w:tcBorders>
              <w:bottom w:val="nil"/>
            </w:tcBorders>
          </w:tcPr>
          <w:p w:rsidR="008A3CD2" w:rsidRDefault="008A3CD2">
            <w:pPr>
              <w:pStyle w:val="a4"/>
              <w:ind w:firstLine="0"/>
              <w:jc w:val="both"/>
            </w:pPr>
            <w:r>
              <w:t>66640</w:t>
            </w:r>
          </w:p>
        </w:tc>
      </w:tr>
      <w:tr w:rsidR="008A3CD2">
        <w:tc>
          <w:tcPr>
            <w:tcW w:w="1695" w:type="dxa"/>
            <w:tcBorders>
              <w:top w:val="nil"/>
              <w:bottom w:val="nil"/>
            </w:tcBorders>
          </w:tcPr>
          <w:p w:rsidR="008A3CD2" w:rsidRDefault="00AE4333">
            <w:pPr>
              <w:pStyle w:val="a4"/>
              <w:ind w:firstLine="0"/>
              <w:jc w:val="both"/>
            </w:pPr>
            <w:r>
              <w:pict>
                <v:line id="_x0000_s1429" style="position:absolute;left:0;text-align:left;z-index:251416576;mso-position-horizontal-relative:text;mso-position-vertical-relative:text" from="318pt,3.6pt" to="318pt,61.2pt" o:allowincell="f">
                  <v:stroke endarrow="block"/>
                </v:line>
              </w:pict>
            </w:r>
            <w:r w:rsidR="008A3CD2">
              <w:t>2</w:t>
            </w:r>
          </w:p>
        </w:tc>
        <w:tc>
          <w:tcPr>
            <w:tcW w:w="1695" w:type="dxa"/>
            <w:tcBorders>
              <w:top w:val="nil"/>
              <w:bottom w:val="nil"/>
            </w:tcBorders>
          </w:tcPr>
          <w:p w:rsidR="008A3CD2" w:rsidRDefault="008A3CD2">
            <w:pPr>
              <w:pStyle w:val="a4"/>
              <w:ind w:firstLine="0"/>
              <w:jc w:val="both"/>
            </w:pPr>
            <w:r>
              <w:t>66640</w:t>
            </w:r>
          </w:p>
        </w:tc>
        <w:tc>
          <w:tcPr>
            <w:tcW w:w="1695" w:type="dxa"/>
            <w:tcBorders>
              <w:top w:val="nil"/>
              <w:bottom w:val="nil"/>
            </w:tcBorders>
          </w:tcPr>
          <w:p w:rsidR="008A3CD2" w:rsidRDefault="008A3CD2">
            <w:pPr>
              <w:pStyle w:val="a4"/>
              <w:ind w:firstLine="0"/>
              <w:jc w:val="both"/>
            </w:pPr>
            <w:r>
              <w:t>16,7</w:t>
            </w:r>
          </w:p>
        </w:tc>
        <w:tc>
          <w:tcPr>
            <w:tcW w:w="1695" w:type="dxa"/>
            <w:tcBorders>
              <w:top w:val="nil"/>
              <w:bottom w:val="nil"/>
            </w:tcBorders>
          </w:tcPr>
          <w:p w:rsidR="008A3CD2" w:rsidRDefault="008A3CD2">
            <w:pPr>
              <w:pStyle w:val="a4"/>
              <w:ind w:firstLine="0"/>
              <w:jc w:val="both"/>
            </w:pPr>
            <w:r>
              <w:t>11129</w:t>
            </w:r>
          </w:p>
        </w:tc>
        <w:tc>
          <w:tcPr>
            <w:tcW w:w="1695" w:type="dxa"/>
            <w:tcBorders>
              <w:top w:val="nil"/>
              <w:bottom w:val="nil"/>
            </w:tcBorders>
          </w:tcPr>
          <w:p w:rsidR="008A3CD2" w:rsidRDefault="008A3CD2">
            <w:pPr>
              <w:pStyle w:val="a4"/>
              <w:ind w:firstLine="0"/>
              <w:jc w:val="both"/>
            </w:pPr>
            <w:r>
              <w:t>55511</w:t>
            </w:r>
          </w:p>
        </w:tc>
      </w:tr>
      <w:tr w:rsidR="008A3CD2">
        <w:tc>
          <w:tcPr>
            <w:tcW w:w="1695" w:type="dxa"/>
            <w:tcBorders>
              <w:top w:val="nil"/>
              <w:bottom w:val="nil"/>
            </w:tcBorders>
          </w:tcPr>
          <w:p w:rsidR="008A3CD2" w:rsidRDefault="008A3CD2">
            <w:pPr>
              <w:pStyle w:val="a4"/>
              <w:ind w:firstLine="0"/>
              <w:jc w:val="both"/>
            </w:pPr>
            <w:r>
              <w:t>3</w:t>
            </w:r>
          </w:p>
        </w:tc>
        <w:tc>
          <w:tcPr>
            <w:tcW w:w="1695" w:type="dxa"/>
            <w:tcBorders>
              <w:top w:val="nil"/>
              <w:bottom w:val="nil"/>
            </w:tcBorders>
          </w:tcPr>
          <w:p w:rsidR="008A3CD2" w:rsidRDefault="008A3CD2">
            <w:pPr>
              <w:pStyle w:val="a4"/>
              <w:ind w:firstLine="0"/>
              <w:jc w:val="both"/>
            </w:pPr>
            <w:r>
              <w:t>55511</w:t>
            </w:r>
          </w:p>
        </w:tc>
        <w:tc>
          <w:tcPr>
            <w:tcW w:w="1695" w:type="dxa"/>
            <w:tcBorders>
              <w:top w:val="nil"/>
              <w:bottom w:val="nil"/>
            </w:tcBorders>
          </w:tcPr>
          <w:p w:rsidR="008A3CD2" w:rsidRDefault="008A3CD2">
            <w:pPr>
              <w:pStyle w:val="a4"/>
              <w:ind w:firstLine="0"/>
              <w:jc w:val="both"/>
            </w:pPr>
            <w:r>
              <w:t>16,7</w:t>
            </w:r>
          </w:p>
        </w:tc>
        <w:tc>
          <w:tcPr>
            <w:tcW w:w="1695" w:type="dxa"/>
            <w:tcBorders>
              <w:top w:val="nil"/>
              <w:bottom w:val="nil"/>
            </w:tcBorders>
          </w:tcPr>
          <w:p w:rsidR="008A3CD2" w:rsidRDefault="008A3CD2">
            <w:pPr>
              <w:pStyle w:val="a4"/>
              <w:ind w:firstLine="0"/>
              <w:jc w:val="both"/>
            </w:pPr>
            <w:r>
              <w:t>9270</w:t>
            </w:r>
          </w:p>
        </w:tc>
        <w:tc>
          <w:tcPr>
            <w:tcW w:w="1695" w:type="dxa"/>
            <w:tcBorders>
              <w:top w:val="nil"/>
              <w:bottom w:val="nil"/>
            </w:tcBorders>
          </w:tcPr>
          <w:p w:rsidR="008A3CD2" w:rsidRDefault="008A3CD2">
            <w:pPr>
              <w:pStyle w:val="a4"/>
              <w:ind w:firstLine="0"/>
              <w:jc w:val="both"/>
            </w:pPr>
            <w:r>
              <w:t>46241</w:t>
            </w:r>
          </w:p>
        </w:tc>
      </w:tr>
      <w:tr w:rsidR="008A3CD2">
        <w:tc>
          <w:tcPr>
            <w:tcW w:w="1695" w:type="dxa"/>
            <w:tcBorders>
              <w:top w:val="nil"/>
              <w:bottom w:val="nil"/>
            </w:tcBorders>
          </w:tcPr>
          <w:p w:rsidR="008A3CD2" w:rsidRDefault="008A3CD2">
            <w:pPr>
              <w:pStyle w:val="a4"/>
              <w:ind w:firstLine="0"/>
              <w:jc w:val="both"/>
            </w:pPr>
            <w:r>
              <w:t>4</w:t>
            </w:r>
          </w:p>
        </w:tc>
        <w:tc>
          <w:tcPr>
            <w:tcW w:w="1695" w:type="dxa"/>
            <w:tcBorders>
              <w:top w:val="nil"/>
              <w:bottom w:val="nil"/>
            </w:tcBorders>
          </w:tcPr>
          <w:p w:rsidR="008A3CD2" w:rsidRDefault="008A3CD2">
            <w:pPr>
              <w:pStyle w:val="a4"/>
              <w:ind w:firstLine="0"/>
              <w:jc w:val="both"/>
            </w:pPr>
            <w:r>
              <w:t>46241</w:t>
            </w:r>
          </w:p>
        </w:tc>
        <w:tc>
          <w:tcPr>
            <w:tcW w:w="1695" w:type="dxa"/>
            <w:tcBorders>
              <w:top w:val="nil"/>
              <w:bottom w:val="nil"/>
            </w:tcBorders>
          </w:tcPr>
          <w:p w:rsidR="008A3CD2" w:rsidRDefault="008A3CD2">
            <w:pPr>
              <w:pStyle w:val="a4"/>
              <w:ind w:firstLine="0"/>
              <w:jc w:val="both"/>
            </w:pPr>
            <w:r>
              <w:t>16,7</w:t>
            </w:r>
          </w:p>
        </w:tc>
        <w:tc>
          <w:tcPr>
            <w:tcW w:w="1695" w:type="dxa"/>
            <w:tcBorders>
              <w:top w:val="nil"/>
              <w:bottom w:val="nil"/>
            </w:tcBorders>
          </w:tcPr>
          <w:p w:rsidR="008A3CD2" w:rsidRDefault="008A3CD2">
            <w:pPr>
              <w:pStyle w:val="a4"/>
              <w:ind w:firstLine="0"/>
              <w:jc w:val="both"/>
            </w:pPr>
            <w:r>
              <w:t>7722</w:t>
            </w:r>
          </w:p>
        </w:tc>
        <w:tc>
          <w:tcPr>
            <w:tcW w:w="1695" w:type="dxa"/>
            <w:tcBorders>
              <w:top w:val="nil"/>
              <w:bottom w:val="nil"/>
            </w:tcBorders>
          </w:tcPr>
          <w:p w:rsidR="008A3CD2" w:rsidRDefault="008A3CD2">
            <w:pPr>
              <w:pStyle w:val="a4"/>
              <w:ind w:firstLine="0"/>
              <w:jc w:val="both"/>
            </w:pPr>
            <w:r>
              <w:t>38519</w:t>
            </w:r>
          </w:p>
        </w:tc>
      </w:tr>
      <w:tr w:rsidR="008A3CD2">
        <w:tc>
          <w:tcPr>
            <w:tcW w:w="1695" w:type="dxa"/>
            <w:tcBorders>
              <w:top w:val="nil"/>
              <w:bottom w:val="nil"/>
            </w:tcBorders>
          </w:tcPr>
          <w:p w:rsidR="008A3CD2" w:rsidRDefault="008A3CD2">
            <w:pPr>
              <w:pStyle w:val="a4"/>
              <w:ind w:firstLine="0"/>
              <w:jc w:val="both"/>
            </w:pPr>
            <w:r>
              <w:t>5</w:t>
            </w:r>
          </w:p>
        </w:tc>
        <w:tc>
          <w:tcPr>
            <w:tcW w:w="1695" w:type="dxa"/>
            <w:tcBorders>
              <w:top w:val="nil"/>
              <w:bottom w:val="nil"/>
            </w:tcBorders>
          </w:tcPr>
          <w:p w:rsidR="008A3CD2" w:rsidRDefault="008A3CD2">
            <w:pPr>
              <w:pStyle w:val="a4"/>
              <w:ind w:firstLine="0"/>
              <w:jc w:val="both"/>
            </w:pPr>
            <w:r>
              <w:t>38519</w:t>
            </w:r>
          </w:p>
        </w:tc>
        <w:tc>
          <w:tcPr>
            <w:tcW w:w="1695" w:type="dxa"/>
            <w:tcBorders>
              <w:top w:val="nil"/>
              <w:bottom w:val="nil"/>
            </w:tcBorders>
          </w:tcPr>
          <w:p w:rsidR="008A3CD2" w:rsidRDefault="008A3CD2">
            <w:pPr>
              <w:pStyle w:val="a4"/>
              <w:ind w:firstLine="0"/>
              <w:jc w:val="both"/>
            </w:pPr>
            <w:r>
              <w:t>16,7</w:t>
            </w:r>
          </w:p>
        </w:tc>
        <w:tc>
          <w:tcPr>
            <w:tcW w:w="1695" w:type="dxa"/>
            <w:tcBorders>
              <w:top w:val="nil"/>
              <w:bottom w:val="nil"/>
            </w:tcBorders>
          </w:tcPr>
          <w:p w:rsidR="008A3CD2" w:rsidRDefault="008A3CD2">
            <w:pPr>
              <w:pStyle w:val="a4"/>
              <w:ind w:firstLine="0"/>
              <w:jc w:val="both"/>
            </w:pPr>
            <w:r>
              <w:t>6433</w:t>
            </w:r>
          </w:p>
        </w:tc>
        <w:tc>
          <w:tcPr>
            <w:tcW w:w="1695" w:type="dxa"/>
            <w:tcBorders>
              <w:top w:val="nil"/>
              <w:bottom w:val="nil"/>
            </w:tcBorders>
          </w:tcPr>
          <w:p w:rsidR="008A3CD2" w:rsidRDefault="008A3CD2">
            <w:pPr>
              <w:pStyle w:val="a4"/>
              <w:ind w:firstLine="0"/>
              <w:jc w:val="both"/>
            </w:pPr>
            <w:r>
              <w:t>32086</w:t>
            </w:r>
          </w:p>
        </w:tc>
      </w:tr>
      <w:tr w:rsidR="008A3CD2">
        <w:tc>
          <w:tcPr>
            <w:tcW w:w="1695" w:type="dxa"/>
            <w:tcBorders>
              <w:top w:val="nil"/>
            </w:tcBorders>
          </w:tcPr>
          <w:p w:rsidR="008A3CD2" w:rsidRDefault="008A3CD2">
            <w:pPr>
              <w:pStyle w:val="a4"/>
              <w:ind w:firstLine="0"/>
              <w:jc w:val="both"/>
            </w:pPr>
            <w:r>
              <w:t>6</w:t>
            </w:r>
          </w:p>
        </w:tc>
        <w:tc>
          <w:tcPr>
            <w:tcW w:w="1695" w:type="dxa"/>
            <w:tcBorders>
              <w:top w:val="nil"/>
            </w:tcBorders>
          </w:tcPr>
          <w:p w:rsidR="008A3CD2" w:rsidRDefault="008A3CD2">
            <w:pPr>
              <w:pStyle w:val="a4"/>
              <w:ind w:firstLine="0"/>
              <w:jc w:val="both"/>
            </w:pPr>
            <w:r>
              <w:t>32086</w:t>
            </w:r>
          </w:p>
        </w:tc>
        <w:tc>
          <w:tcPr>
            <w:tcW w:w="1695" w:type="dxa"/>
            <w:tcBorders>
              <w:top w:val="nil"/>
            </w:tcBorders>
          </w:tcPr>
          <w:p w:rsidR="008A3CD2" w:rsidRDefault="008A3CD2">
            <w:pPr>
              <w:pStyle w:val="a4"/>
              <w:ind w:firstLine="0"/>
              <w:jc w:val="both"/>
            </w:pPr>
            <w:r>
              <w:t>16,7</w:t>
            </w:r>
          </w:p>
        </w:tc>
        <w:tc>
          <w:tcPr>
            <w:tcW w:w="1695" w:type="dxa"/>
            <w:tcBorders>
              <w:top w:val="nil"/>
            </w:tcBorders>
          </w:tcPr>
          <w:p w:rsidR="008A3CD2" w:rsidRDefault="008A3CD2">
            <w:pPr>
              <w:pStyle w:val="a4"/>
              <w:ind w:firstLine="0"/>
              <w:jc w:val="both"/>
            </w:pPr>
            <w:r>
              <w:t>5358</w:t>
            </w:r>
          </w:p>
        </w:tc>
        <w:tc>
          <w:tcPr>
            <w:tcW w:w="1695" w:type="dxa"/>
            <w:tcBorders>
              <w:top w:val="nil"/>
            </w:tcBorders>
          </w:tcPr>
          <w:p w:rsidR="008A3CD2" w:rsidRDefault="008A3CD2">
            <w:pPr>
              <w:pStyle w:val="a4"/>
              <w:ind w:firstLine="0"/>
              <w:jc w:val="both"/>
            </w:pPr>
            <w:r>
              <w:t>26728</w:t>
            </w:r>
          </w:p>
        </w:tc>
      </w:tr>
      <w:tr w:rsidR="008A3CD2">
        <w:trPr>
          <w:cantSplit/>
        </w:trPr>
        <w:tc>
          <w:tcPr>
            <w:tcW w:w="8475" w:type="dxa"/>
            <w:gridSpan w:val="5"/>
          </w:tcPr>
          <w:p w:rsidR="008A3CD2" w:rsidRDefault="008A3CD2">
            <w:pPr>
              <w:pStyle w:val="a4"/>
              <w:ind w:firstLine="0"/>
              <w:jc w:val="both"/>
            </w:pPr>
            <w:r>
              <w:t xml:space="preserve">                                                                                             53272                  80000     </w:t>
            </w:r>
          </w:p>
        </w:tc>
      </w:tr>
    </w:tbl>
    <w:p w:rsidR="008A3CD2" w:rsidRDefault="008A3CD2">
      <w:pPr>
        <w:pStyle w:val="a4"/>
        <w:jc w:val="both"/>
      </w:pPr>
    </w:p>
    <w:p w:rsidR="008A3CD2" w:rsidRDefault="008A3CD2">
      <w:pPr>
        <w:pStyle w:val="a4"/>
        <w:ind w:left="851" w:firstLine="0"/>
        <w:jc w:val="both"/>
      </w:pPr>
      <w:r>
        <w:t>Вывод: в результате такого расчета значительная часть стоимости оказалась не с амортизированной. Поэтому на практике, чтобы уменьшить часть не с амортизированной стоимости увеличивают норму амортизации, чаще всего в 2 раза.</w:t>
      </w:r>
    </w:p>
    <w:p w:rsidR="008A3CD2" w:rsidRDefault="008A3CD2">
      <w:pPr>
        <w:pStyle w:val="a4"/>
        <w:ind w:left="851" w:firstLine="0"/>
        <w:jc w:val="both"/>
      </w:pPr>
      <w:r>
        <w:t>Таблица 2.3.</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5"/>
        <w:gridCol w:w="1695"/>
        <w:gridCol w:w="1695"/>
        <w:gridCol w:w="1695"/>
        <w:gridCol w:w="1695"/>
      </w:tblGrid>
      <w:tr w:rsidR="008A3CD2">
        <w:tc>
          <w:tcPr>
            <w:tcW w:w="1695" w:type="dxa"/>
            <w:tcBorders>
              <w:bottom w:val="nil"/>
            </w:tcBorders>
          </w:tcPr>
          <w:p w:rsidR="008A3CD2" w:rsidRDefault="008A3CD2">
            <w:pPr>
              <w:pStyle w:val="a4"/>
              <w:ind w:firstLine="0"/>
              <w:jc w:val="both"/>
            </w:pPr>
            <w:r>
              <w:t xml:space="preserve">Года </w:t>
            </w:r>
          </w:p>
        </w:tc>
        <w:tc>
          <w:tcPr>
            <w:tcW w:w="1695" w:type="dxa"/>
            <w:tcBorders>
              <w:bottom w:val="nil"/>
            </w:tcBorders>
          </w:tcPr>
          <w:p w:rsidR="008A3CD2" w:rsidRDefault="008A3CD2">
            <w:pPr>
              <w:pStyle w:val="a4"/>
              <w:ind w:firstLine="0"/>
              <w:jc w:val="both"/>
            </w:pPr>
            <w:r>
              <w:t>Остаточная стоимость на начало года</w:t>
            </w:r>
          </w:p>
        </w:tc>
        <w:tc>
          <w:tcPr>
            <w:tcW w:w="1695" w:type="dxa"/>
            <w:tcBorders>
              <w:bottom w:val="nil"/>
            </w:tcBorders>
          </w:tcPr>
          <w:p w:rsidR="008A3CD2" w:rsidRDefault="008A3CD2">
            <w:pPr>
              <w:pStyle w:val="a4"/>
              <w:ind w:firstLine="0"/>
              <w:jc w:val="both"/>
            </w:pPr>
            <w:r>
              <w:t>Норма амортизации</w:t>
            </w:r>
          </w:p>
        </w:tc>
        <w:tc>
          <w:tcPr>
            <w:tcW w:w="1695" w:type="dxa"/>
            <w:tcBorders>
              <w:bottom w:val="nil"/>
            </w:tcBorders>
          </w:tcPr>
          <w:p w:rsidR="008A3CD2" w:rsidRDefault="008A3CD2">
            <w:pPr>
              <w:pStyle w:val="a4"/>
              <w:ind w:firstLine="0"/>
              <w:jc w:val="both"/>
            </w:pPr>
            <w:r>
              <w:t>Сумма амортизации</w:t>
            </w:r>
          </w:p>
        </w:tc>
        <w:tc>
          <w:tcPr>
            <w:tcW w:w="1695" w:type="dxa"/>
            <w:tcBorders>
              <w:bottom w:val="nil"/>
            </w:tcBorders>
          </w:tcPr>
          <w:p w:rsidR="008A3CD2" w:rsidRDefault="008A3CD2">
            <w:pPr>
              <w:pStyle w:val="a4"/>
              <w:ind w:firstLine="0"/>
              <w:jc w:val="both"/>
            </w:pPr>
            <w:r>
              <w:t>Остаточная стоимость на конец года</w:t>
            </w:r>
          </w:p>
        </w:tc>
      </w:tr>
      <w:tr w:rsidR="008A3CD2">
        <w:tc>
          <w:tcPr>
            <w:tcW w:w="1695" w:type="dxa"/>
            <w:tcBorders>
              <w:bottom w:val="nil"/>
            </w:tcBorders>
          </w:tcPr>
          <w:p w:rsidR="008A3CD2" w:rsidRDefault="00AE4333">
            <w:pPr>
              <w:pStyle w:val="a4"/>
              <w:ind w:firstLine="0"/>
              <w:jc w:val="both"/>
            </w:pPr>
            <w:r>
              <w:pict>
                <v:line id="_x0000_s1430" style="position:absolute;left:0;text-align:left;z-index:251417600;mso-position-horizontal-relative:text;mso-position-vertical-relative:text" from="318.25pt,12.7pt" to="318.25pt,63.1pt" o:allowincell="f">
                  <v:stroke endarrow="block"/>
                </v:line>
              </w:pict>
            </w:r>
            <w:r w:rsidR="008A3CD2">
              <w:t>1</w:t>
            </w:r>
          </w:p>
        </w:tc>
        <w:tc>
          <w:tcPr>
            <w:tcW w:w="1695" w:type="dxa"/>
            <w:tcBorders>
              <w:bottom w:val="nil"/>
            </w:tcBorders>
          </w:tcPr>
          <w:p w:rsidR="008A3CD2" w:rsidRDefault="008A3CD2">
            <w:pPr>
              <w:pStyle w:val="a4"/>
              <w:ind w:firstLine="0"/>
              <w:jc w:val="both"/>
            </w:pPr>
            <w:r>
              <w:t>80000</w:t>
            </w:r>
          </w:p>
        </w:tc>
        <w:tc>
          <w:tcPr>
            <w:tcW w:w="1695" w:type="dxa"/>
            <w:tcBorders>
              <w:bottom w:val="nil"/>
            </w:tcBorders>
          </w:tcPr>
          <w:p w:rsidR="008A3CD2" w:rsidRDefault="008A3CD2">
            <w:pPr>
              <w:pStyle w:val="a4"/>
              <w:ind w:firstLine="0"/>
              <w:jc w:val="both"/>
            </w:pPr>
            <w:r>
              <w:t>33,4</w:t>
            </w:r>
          </w:p>
        </w:tc>
        <w:tc>
          <w:tcPr>
            <w:tcW w:w="1695" w:type="dxa"/>
            <w:tcBorders>
              <w:bottom w:val="nil"/>
            </w:tcBorders>
          </w:tcPr>
          <w:p w:rsidR="008A3CD2" w:rsidRDefault="008A3CD2">
            <w:pPr>
              <w:pStyle w:val="a4"/>
              <w:ind w:firstLine="0"/>
              <w:jc w:val="both"/>
            </w:pPr>
            <w:r>
              <w:t>26720</w:t>
            </w:r>
          </w:p>
        </w:tc>
        <w:tc>
          <w:tcPr>
            <w:tcW w:w="1695" w:type="dxa"/>
            <w:tcBorders>
              <w:bottom w:val="nil"/>
            </w:tcBorders>
          </w:tcPr>
          <w:p w:rsidR="008A3CD2" w:rsidRDefault="008A3CD2">
            <w:pPr>
              <w:pStyle w:val="a4"/>
              <w:ind w:firstLine="0"/>
              <w:jc w:val="both"/>
            </w:pPr>
            <w:r>
              <w:t>53280</w:t>
            </w:r>
          </w:p>
        </w:tc>
      </w:tr>
      <w:tr w:rsidR="008A3CD2">
        <w:tc>
          <w:tcPr>
            <w:tcW w:w="1695" w:type="dxa"/>
            <w:tcBorders>
              <w:top w:val="nil"/>
              <w:bottom w:val="nil"/>
            </w:tcBorders>
          </w:tcPr>
          <w:p w:rsidR="008A3CD2" w:rsidRDefault="008A3CD2">
            <w:pPr>
              <w:pStyle w:val="a4"/>
              <w:ind w:firstLine="0"/>
              <w:jc w:val="both"/>
            </w:pPr>
            <w:r>
              <w:t>2</w:t>
            </w:r>
          </w:p>
        </w:tc>
        <w:tc>
          <w:tcPr>
            <w:tcW w:w="1695" w:type="dxa"/>
            <w:tcBorders>
              <w:top w:val="nil"/>
              <w:bottom w:val="nil"/>
            </w:tcBorders>
          </w:tcPr>
          <w:p w:rsidR="008A3CD2" w:rsidRDefault="008A3CD2">
            <w:pPr>
              <w:pStyle w:val="a4"/>
              <w:ind w:firstLine="0"/>
              <w:jc w:val="both"/>
            </w:pPr>
            <w:r>
              <w:t>53280</w:t>
            </w:r>
          </w:p>
        </w:tc>
        <w:tc>
          <w:tcPr>
            <w:tcW w:w="1695" w:type="dxa"/>
            <w:tcBorders>
              <w:top w:val="nil"/>
              <w:bottom w:val="nil"/>
            </w:tcBorders>
          </w:tcPr>
          <w:p w:rsidR="008A3CD2" w:rsidRDefault="008A3CD2">
            <w:pPr>
              <w:pStyle w:val="a4"/>
              <w:ind w:firstLine="0"/>
              <w:jc w:val="both"/>
            </w:pPr>
            <w:r>
              <w:t>33,4</w:t>
            </w:r>
          </w:p>
        </w:tc>
        <w:tc>
          <w:tcPr>
            <w:tcW w:w="1695" w:type="dxa"/>
            <w:tcBorders>
              <w:top w:val="nil"/>
              <w:bottom w:val="nil"/>
            </w:tcBorders>
          </w:tcPr>
          <w:p w:rsidR="008A3CD2" w:rsidRDefault="008A3CD2">
            <w:pPr>
              <w:pStyle w:val="a4"/>
              <w:ind w:firstLine="0"/>
              <w:jc w:val="both"/>
            </w:pPr>
            <w:r>
              <w:t>17796</w:t>
            </w:r>
          </w:p>
        </w:tc>
        <w:tc>
          <w:tcPr>
            <w:tcW w:w="1695" w:type="dxa"/>
            <w:tcBorders>
              <w:top w:val="nil"/>
              <w:bottom w:val="nil"/>
            </w:tcBorders>
          </w:tcPr>
          <w:p w:rsidR="008A3CD2" w:rsidRDefault="008A3CD2">
            <w:pPr>
              <w:pStyle w:val="a4"/>
              <w:ind w:firstLine="0"/>
              <w:jc w:val="both"/>
            </w:pPr>
            <w:r>
              <w:t>35486</w:t>
            </w:r>
          </w:p>
        </w:tc>
      </w:tr>
      <w:tr w:rsidR="008A3CD2">
        <w:tc>
          <w:tcPr>
            <w:tcW w:w="1695" w:type="dxa"/>
            <w:tcBorders>
              <w:top w:val="nil"/>
              <w:bottom w:val="nil"/>
            </w:tcBorders>
          </w:tcPr>
          <w:p w:rsidR="008A3CD2" w:rsidRDefault="008A3CD2">
            <w:pPr>
              <w:pStyle w:val="a4"/>
              <w:ind w:firstLine="0"/>
              <w:jc w:val="both"/>
            </w:pPr>
            <w:r>
              <w:t>3</w:t>
            </w:r>
          </w:p>
        </w:tc>
        <w:tc>
          <w:tcPr>
            <w:tcW w:w="1695" w:type="dxa"/>
            <w:tcBorders>
              <w:top w:val="nil"/>
              <w:bottom w:val="nil"/>
            </w:tcBorders>
          </w:tcPr>
          <w:p w:rsidR="008A3CD2" w:rsidRDefault="008A3CD2">
            <w:pPr>
              <w:pStyle w:val="a4"/>
              <w:ind w:firstLine="0"/>
              <w:jc w:val="both"/>
            </w:pPr>
            <w:r>
              <w:t>35486</w:t>
            </w:r>
          </w:p>
        </w:tc>
        <w:tc>
          <w:tcPr>
            <w:tcW w:w="1695" w:type="dxa"/>
            <w:tcBorders>
              <w:top w:val="nil"/>
              <w:bottom w:val="nil"/>
            </w:tcBorders>
          </w:tcPr>
          <w:p w:rsidR="008A3CD2" w:rsidRDefault="008A3CD2">
            <w:pPr>
              <w:pStyle w:val="a4"/>
              <w:ind w:firstLine="0"/>
              <w:jc w:val="both"/>
            </w:pPr>
            <w:r>
              <w:t>33,4</w:t>
            </w:r>
          </w:p>
        </w:tc>
        <w:tc>
          <w:tcPr>
            <w:tcW w:w="1695" w:type="dxa"/>
            <w:tcBorders>
              <w:top w:val="nil"/>
              <w:bottom w:val="nil"/>
            </w:tcBorders>
          </w:tcPr>
          <w:p w:rsidR="008A3CD2" w:rsidRDefault="008A3CD2">
            <w:pPr>
              <w:pStyle w:val="a4"/>
              <w:ind w:firstLine="0"/>
              <w:jc w:val="both"/>
            </w:pPr>
            <w:r>
              <w:t>11852</w:t>
            </w:r>
          </w:p>
        </w:tc>
        <w:tc>
          <w:tcPr>
            <w:tcW w:w="1695" w:type="dxa"/>
            <w:tcBorders>
              <w:top w:val="nil"/>
              <w:bottom w:val="nil"/>
            </w:tcBorders>
          </w:tcPr>
          <w:p w:rsidR="008A3CD2" w:rsidRDefault="008A3CD2">
            <w:pPr>
              <w:pStyle w:val="a4"/>
              <w:ind w:firstLine="0"/>
              <w:jc w:val="both"/>
            </w:pPr>
            <w:r>
              <w:t>23632</w:t>
            </w:r>
          </w:p>
        </w:tc>
      </w:tr>
      <w:tr w:rsidR="008A3CD2">
        <w:tc>
          <w:tcPr>
            <w:tcW w:w="1695" w:type="dxa"/>
            <w:tcBorders>
              <w:top w:val="nil"/>
              <w:bottom w:val="nil"/>
            </w:tcBorders>
          </w:tcPr>
          <w:p w:rsidR="008A3CD2" w:rsidRDefault="008A3CD2">
            <w:pPr>
              <w:pStyle w:val="a4"/>
              <w:ind w:firstLine="0"/>
              <w:jc w:val="both"/>
            </w:pPr>
            <w:r>
              <w:t>4</w:t>
            </w:r>
          </w:p>
        </w:tc>
        <w:tc>
          <w:tcPr>
            <w:tcW w:w="1695" w:type="dxa"/>
            <w:tcBorders>
              <w:top w:val="nil"/>
              <w:bottom w:val="nil"/>
            </w:tcBorders>
          </w:tcPr>
          <w:p w:rsidR="008A3CD2" w:rsidRDefault="008A3CD2">
            <w:pPr>
              <w:pStyle w:val="a4"/>
              <w:ind w:firstLine="0"/>
              <w:jc w:val="both"/>
            </w:pPr>
            <w:r>
              <w:t>23632</w:t>
            </w:r>
          </w:p>
        </w:tc>
        <w:tc>
          <w:tcPr>
            <w:tcW w:w="1695" w:type="dxa"/>
            <w:tcBorders>
              <w:top w:val="nil"/>
              <w:bottom w:val="nil"/>
            </w:tcBorders>
          </w:tcPr>
          <w:p w:rsidR="008A3CD2" w:rsidRDefault="008A3CD2">
            <w:pPr>
              <w:pStyle w:val="a4"/>
              <w:ind w:firstLine="0"/>
              <w:jc w:val="both"/>
            </w:pPr>
            <w:r>
              <w:t>33,4</w:t>
            </w:r>
          </w:p>
        </w:tc>
        <w:tc>
          <w:tcPr>
            <w:tcW w:w="1695" w:type="dxa"/>
            <w:tcBorders>
              <w:top w:val="nil"/>
              <w:bottom w:val="nil"/>
            </w:tcBorders>
          </w:tcPr>
          <w:p w:rsidR="008A3CD2" w:rsidRDefault="008A3CD2">
            <w:pPr>
              <w:pStyle w:val="a4"/>
              <w:ind w:firstLine="0"/>
              <w:jc w:val="both"/>
            </w:pPr>
            <w:r>
              <w:t>7893</w:t>
            </w:r>
          </w:p>
        </w:tc>
        <w:tc>
          <w:tcPr>
            <w:tcW w:w="1695" w:type="dxa"/>
            <w:tcBorders>
              <w:top w:val="nil"/>
              <w:bottom w:val="nil"/>
            </w:tcBorders>
          </w:tcPr>
          <w:p w:rsidR="008A3CD2" w:rsidRDefault="008A3CD2">
            <w:pPr>
              <w:pStyle w:val="a4"/>
              <w:ind w:firstLine="0"/>
              <w:jc w:val="both"/>
            </w:pPr>
            <w:r>
              <w:t>15739</w:t>
            </w:r>
          </w:p>
        </w:tc>
      </w:tr>
      <w:tr w:rsidR="008A3CD2">
        <w:tc>
          <w:tcPr>
            <w:tcW w:w="1695" w:type="dxa"/>
            <w:tcBorders>
              <w:top w:val="nil"/>
              <w:bottom w:val="nil"/>
            </w:tcBorders>
          </w:tcPr>
          <w:p w:rsidR="008A3CD2" w:rsidRDefault="008A3CD2">
            <w:pPr>
              <w:pStyle w:val="a4"/>
              <w:ind w:firstLine="0"/>
              <w:jc w:val="both"/>
            </w:pPr>
            <w:r>
              <w:t>5</w:t>
            </w:r>
          </w:p>
        </w:tc>
        <w:tc>
          <w:tcPr>
            <w:tcW w:w="1695" w:type="dxa"/>
            <w:tcBorders>
              <w:top w:val="nil"/>
              <w:bottom w:val="nil"/>
            </w:tcBorders>
          </w:tcPr>
          <w:p w:rsidR="008A3CD2" w:rsidRDefault="008A3CD2">
            <w:pPr>
              <w:pStyle w:val="a4"/>
              <w:ind w:firstLine="0"/>
              <w:jc w:val="both"/>
            </w:pPr>
            <w:r>
              <w:t>15739</w:t>
            </w:r>
          </w:p>
        </w:tc>
        <w:tc>
          <w:tcPr>
            <w:tcW w:w="1695" w:type="dxa"/>
            <w:tcBorders>
              <w:top w:val="nil"/>
              <w:bottom w:val="nil"/>
            </w:tcBorders>
          </w:tcPr>
          <w:p w:rsidR="008A3CD2" w:rsidRDefault="008A3CD2">
            <w:pPr>
              <w:pStyle w:val="a4"/>
              <w:ind w:firstLine="0"/>
              <w:jc w:val="both"/>
            </w:pPr>
            <w:r>
              <w:t>33,4</w:t>
            </w:r>
          </w:p>
        </w:tc>
        <w:tc>
          <w:tcPr>
            <w:tcW w:w="1695" w:type="dxa"/>
            <w:tcBorders>
              <w:top w:val="nil"/>
              <w:bottom w:val="nil"/>
            </w:tcBorders>
          </w:tcPr>
          <w:p w:rsidR="008A3CD2" w:rsidRDefault="008A3CD2">
            <w:pPr>
              <w:pStyle w:val="a4"/>
              <w:ind w:firstLine="0"/>
              <w:jc w:val="both"/>
            </w:pPr>
            <w:r>
              <w:t>5257</w:t>
            </w:r>
          </w:p>
        </w:tc>
        <w:tc>
          <w:tcPr>
            <w:tcW w:w="1695" w:type="dxa"/>
            <w:tcBorders>
              <w:top w:val="nil"/>
              <w:bottom w:val="nil"/>
            </w:tcBorders>
          </w:tcPr>
          <w:p w:rsidR="008A3CD2" w:rsidRDefault="008A3CD2">
            <w:pPr>
              <w:pStyle w:val="a4"/>
              <w:ind w:firstLine="0"/>
              <w:jc w:val="both"/>
            </w:pPr>
            <w:r>
              <w:t>10482</w:t>
            </w:r>
          </w:p>
        </w:tc>
      </w:tr>
      <w:tr w:rsidR="008A3CD2">
        <w:tc>
          <w:tcPr>
            <w:tcW w:w="1695" w:type="dxa"/>
            <w:tcBorders>
              <w:top w:val="nil"/>
            </w:tcBorders>
          </w:tcPr>
          <w:p w:rsidR="008A3CD2" w:rsidRDefault="008A3CD2">
            <w:pPr>
              <w:pStyle w:val="a4"/>
              <w:ind w:firstLine="0"/>
              <w:jc w:val="both"/>
            </w:pPr>
            <w:r>
              <w:t>6</w:t>
            </w:r>
          </w:p>
        </w:tc>
        <w:tc>
          <w:tcPr>
            <w:tcW w:w="1695" w:type="dxa"/>
            <w:tcBorders>
              <w:top w:val="nil"/>
            </w:tcBorders>
          </w:tcPr>
          <w:p w:rsidR="008A3CD2" w:rsidRDefault="008A3CD2">
            <w:pPr>
              <w:pStyle w:val="a4"/>
              <w:ind w:firstLine="0"/>
              <w:jc w:val="both"/>
            </w:pPr>
            <w:r>
              <w:t>10482</w:t>
            </w:r>
          </w:p>
        </w:tc>
        <w:tc>
          <w:tcPr>
            <w:tcW w:w="1695" w:type="dxa"/>
            <w:tcBorders>
              <w:top w:val="nil"/>
            </w:tcBorders>
          </w:tcPr>
          <w:p w:rsidR="008A3CD2" w:rsidRDefault="008A3CD2">
            <w:pPr>
              <w:pStyle w:val="a4"/>
              <w:ind w:firstLine="0"/>
              <w:jc w:val="both"/>
            </w:pPr>
            <w:r>
              <w:t>33,4</w:t>
            </w:r>
          </w:p>
        </w:tc>
        <w:tc>
          <w:tcPr>
            <w:tcW w:w="1695" w:type="dxa"/>
            <w:tcBorders>
              <w:top w:val="nil"/>
            </w:tcBorders>
          </w:tcPr>
          <w:p w:rsidR="008A3CD2" w:rsidRDefault="008A3CD2">
            <w:pPr>
              <w:pStyle w:val="a4"/>
              <w:ind w:firstLine="0"/>
              <w:jc w:val="both"/>
            </w:pPr>
            <w:r>
              <w:t>3501</w:t>
            </w:r>
          </w:p>
        </w:tc>
        <w:tc>
          <w:tcPr>
            <w:tcW w:w="1695" w:type="dxa"/>
            <w:tcBorders>
              <w:top w:val="nil"/>
            </w:tcBorders>
          </w:tcPr>
          <w:p w:rsidR="008A3CD2" w:rsidRDefault="008A3CD2">
            <w:pPr>
              <w:pStyle w:val="a4"/>
              <w:ind w:firstLine="0"/>
              <w:jc w:val="both"/>
            </w:pPr>
            <w:r>
              <w:t>6981</w:t>
            </w:r>
          </w:p>
        </w:tc>
      </w:tr>
      <w:tr w:rsidR="008A3CD2">
        <w:trPr>
          <w:cantSplit/>
        </w:trPr>
        <w:tc>
          <w:tcPr>
            <w:tcW w:w="8475" w:type="dxa"/>
            <w:gridSpan w:val="5"/>
          </w:tcPr>
          <w:p w:rsidR="008A3CD2" w:rsidRDefault="008A3CD2">
            <w:pPr>
              <w:pStyle w:val="a4"/>
              <w:ind w:firstLine="0"/>
              <w:jc w:val="both"/>
            </w:pPr>
            <w:r>
              <w:t xml:space="preserve">                                                                                            73019                  80000</w:t>
            </w:r>
          </w:p>
        </w:tc>
      </w:tr>
    </w:tbl>
    <w:p w:rsidR="008A3CD2" w:rsidRDefault="008A3CD2">
      <w:pPr>
        <w:pStyle w:val="a4"/>
        <w:ind w:firstLine="0"/>
        <w:jc w:val="both"/>
      </w:pPr>
    </w:p>
    <w:p w:rsidR="008A3CD2" w:rsidRDefault="008A3CD2">
      <w:pPr>
        <w:pStyle w:val="a4"/>
        <w:ind w:left="851" w:firstLine="0"/>
        <w:jc w:val="both"/>
      </w:pPr>
      <w:r>
        <w:t>В результате такого списания остаточная стоимость в 6981 ед. составила всего 8,7% от первоначальной стоимости. Эту сумму можно считать ликвидационной стоимостью актива основных фондов.</w:t>
      </w:r>
    </w:p>
    <w:p w:rsidR="008A3CD2" w:rsidRDefault="008A3CD2" w:rsidP="008A3CD2">
      <w:pPr>
        <w:pStyle w:val="a4"/>
        <w:numPr>
          <w:ilvl w:val="0"/>
          <w:numId w:val="57"/>
        </w:numPr>
        <w:jc w:val="both"/>
      </w:pPr>
      <w:r>
        <w:t>Способ списания стоимости пропорционально объему производства.</w:t>
      </w:r>
    </w:p>
    <w:p w:rsidR="008A3CD2" w:rsidRDefault="008A3CD2">
      <w:pPr>
        <w:pStyle w:val="a4"/>
        <w:ind w:left="851" w:firstLine="0"/>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9"/>
        <w:gridCol w:w="2119"/>
        <w:gridCol w:w="2119"/>
        <w:gridCol w:w="2119"/>
      </w:tblGrid>
      <w:tr w:rsidR="008A3CD2">
        <w:tc>
          <w:tcPr>
            <w:tcW w:w="2119" w:type="dxa"/>
            <w:tcBorders>
              <w:bottom w:val="nil"/>
            </w:tcBorders>
          </w:tcPr>
          <w:p w:rsidR="008A3CD2" w:rsidRDefault="008A3CD2">
            <w:pPr>
              <w:pStyle w:val="a4"/>
              <w:ind w:firstLine="0"/>
              <w:jc w:val="both"/>
            </w:pPr>
            <w:r>
              <w:t xml:space="preserve">Года </w:t>
            </w:r>
          </w:p>
        </w:tc>
        <w:tc>
          <w:tcPr>
            <w:tcW w:w="2119" w:type="dxa"/>
            <w:tcBorders>
              <w:bottom w:val="nil"/>
            </w:tcBorders>
          </w:tcPr>
          <w:p w:rsidR="008A3CD2" w:rsidRDefault="008A3CD2">
            <w:pPr>
              <w:pStyle w:val="a4"/>
              <w:ind w:firstLine="0"/>
              <w:jc w:val="both"/>
            </w:pPr>
            <w:r>
              <w:t>Объем произведенной продукции</w:t>
            </w:r>
          </w:p>
        </w:tc>
        <w:tc>
          <w:tcPr>
            <w:tcW w:w="2119" w:type="dxa"/>
            <w:tcBorders>
              <w:bottom w:val="nil"/>
            </w:tcBorders>
          </w:tcPr>
          <w:p w:rsidR="008A3CD2" w:rsidRDefault="008A3CD2">
            <w:pPr>
              <w:pStyle w:val="a4"/>
              <w:ind w:firstLine="0"/>
              <w:jc w:val="both"/>
            </w:pPr>
            <w:r>
              <w:t>Износ единицы продукции</w:t>
            </w:r>
          </w:p>
        </w:tc>
        <w:tc>
          <w:tcPr>
            <w:tcW w:w="2119" w:type="dxa"/>
            <w:tcBorders>
              <w:bottom w:val="nil"/>
            </w:tcBorders>
          </w:tcPr>
          <w:p w:rsidR="008A3CD2" w:rsidRDefault="008A3CD2">
            <w:pPr>
              <w:pStyle w:val="a4"/>
              <w:ind w:firstLine="0"/>
              <w:jc w:val="both"/>
            </w:pPr>
            <w:r>
              <w:t>Готовая сумма износа</w:t>
            </w:r>
          </w:p>
        </w:tc>
      </w:tr>
      <w:tr w:rsidR="008A3CD2">
        <w:tc>
          <w:tcPr>
            <w:tcW w:w="2119" w:type="dxa"/>
            <w:tcBorders>
              <w:bottom w:val="nil"/>
            </w:tcBorders>
          </w:tcPr>
          <w:p w:rsidR="008A3CD2" w:rsidRDefault="008A3CD2">
            <w:pPr>
              <w:pStyle w:val="a4"/>
              <w:ind w:firstLine="0"/>
              <w:jc w:val="both"/>
            </w:pPr>
            <w:r>
              <w:t>1</w:t>
            </w:r>
          </w:p>
        </w:tc>
        <w:tc>
          <w:tcPr>
            <w:tcW w:w="2119" w:type="dxa"/>
            <w:tcBorders>
              <w:bottom w:val="nil"/>
            </w:tcBorders>
          </w:tcPr>
          <w:p w:rsidR="008A3CD2" w:rsidRDefault="008A3CD2">
            <w:pPr>
              <w:pStyle w:val="a4"/>
              <w:ind w:firstLine="0"/>
              <w:jc w:val="both"/>
            </w:pPr>
            <w:r>
              <w:t>1200</w:t>
            </w:r>
          </w:p>
        </w:tc>
        <w:tc>
          <w:tcPr>
            <w:tcW w:w="2119" w:type="dxa"/>
            <w:tcBorders>
              <w:bottom w:val="nil"/>
            </w:tcBorders>
          </w:tcPr>
          <w:p w:rsidR="008A3CD2" w:rsidRDefault="008A3CD2">
            <w:pPr>
              <w:pStyle w:val="a4"/>
              <w:ind w:firstLine="0"/>
              <w:jc w:val="both"/>
            </w:pPr>
            <w:r>
              <w:t>16</w:t>
            </w:r>
          </w:p>
        </w:tc>
        <w:tc>
          <w:tcPr>
            <w:tcW w:w="2119" w:type="dxa"/>
            <w:tcBorders>
              <w:bottom w:val="nil"/>
            </w:tcBorders>
          </w:tcPr>
          <w:p w:rsidR="008A3CD2" w:rsidRDefault="008A3CD2">
            <w:pPr>
              <w:pStyle w:val="a4"/>
              <w:ind w:firstLine="0"/>
              <w:jc w:val="both"/>
            </w:pPr>
            <w:r>
              <w:t>19200</w:t>
            </w:r>
          </w:p>
        </w:tc>
      </w:tr>
      <w:tr w:rsidR="008A3CD2">
        <w:tc>
          <w:tcPr>
            <w:tcW w:w="2119" w:type="dxa"/>
            <w:tcBorders>
              <w:top w:val="nil"/>
              <w:bottom w:val="nil"/>
            </w:tcBorders>
          </w:tcPr>
          <w:p w:rsidR="008A3CD2" w:rsidRDefault="00AE4333">
            <w:pPr>
              <w:pStyle w:val="a4"/>
              <w:ind w:firstLine="0"/>
              <w:jc w:val="both"/>
            </w:pPr>
            <w:r>
              <w:pict>
                <v:line id="_x0000_s1431" style="position:absolute;left:0;text-align:left;z-index:251418624;mso-position-horizontal-relative:text;mso-position-vertical-relative:text" from="181.45pt,-.55pt" to="181.45pt,49.85pt" o:allowincell="f">
                  <v:stroke endarrow="block"/>
                </v:line>
              </w:pict>
            </w:r>
            <w:r w:rsidR="008A3CD2">
              <w:t>2</w:t>
            </w:r>
          </w:p>
        </w:tc>
        <w:tc>
          <w:tcPr>
            <w:tcW w:w="2119" w:type="dxa"/>
            <w:tcBorders>
              <w:top w:val="nil"/>
              <w:bottom w:val="nil"/>
            </w:tcBorders>
          </w:tcPr>
          <w:p w:rsidR="008A3CD2" w:rsidRDefault="008A3CD2">
            <w:pPr>
              <w:pStyle w:val="a4"/>
              <w:ind w:firstLine="0"/>
              <w:jc w:val="both"/>
            </w:pPr>
            <w:r>
              <w:t>1000</w:t>
            </w:r>
          </w:p>
        </w:tc>
        <w:tc>
          <w:tcPr>
            <w:tcW w:w="2119" w:type="dxa"/>
            <w:tcBorders>
              <w:top w:val="nil"/>
              <w:bottom w:val="nil"/>
            </w:tcBorders>
          </w:tcPr>
          <w:p w:rsidR="008A3CD2" w:rsidRDefault="008A3CD2">
            <w:pPr>
              <w:pStyle w:val="a4"/>
              <w:ind w:firstLine="0"/>
              <w:jc w:val="both"/>
            </w:pPr>
            <w:r>
              <w:t>16</w:t>
            </w:r>
          </w:p>
        </w:tc>
        <w:tc>
          <w:tcPr>
            <w:tcW w:w="2119" w:type="dxa"/>
            <w:tcBorders>
              <w:top w:val="nil"/>
              <w:bottom w:val="nil"/>
            </w:tcBorders>
          </w:tcPr>
          <w:p w:rsidR="008A3CD2" w:rsidRDefault="008A3CD2">
            <w:pPr>
              <w:pStyle w:val="a4"/>
              <w:ind w:firstLine="0"/>
              <w:jc w:val="both"/>
            </w:pPr>
            <w:r>
              <w:t>16000</w:t>
            </w:r>
          </w:p>
        </w:tc>
      </w:tr>
      <w:tr w:rsidR="008A3CD2">
        <w:tc>
          <w:tcPr>
            <w:tcW w:w="2119" w:type="dxa"/>
            <w:tcBorders>
              <w:top w:val="nil"/>
              <w:bottom w:val="nil"/>
            </w:tcBorders>
          </w:tcPr>
          <w:p w:rsidR="008A3CD2" w:rsidRDefault="008A3CD2">
            <w:pPr>
              <w:pStyle w:val="a4"/>
              <w:ind w:firstLine="0"/>
              <w:jc w:val="both"/>
            </w:pPr>
            <w:r>
              <w:t>3</w:t>
            </w:r>
          </w:p>
        </w:tc>
        <w:tc>
          <w:tcPr>
            <w:tcW w:w="2119" w:type="dxa"/>
            <w:tcBorders>
              <w:top w:val="nil"/>
              <w:bottom w:val="nil"/>
            </w:tcBorders>
          </w:tcPr>
          <w:p w:rsidR="008A3CD2" w:rsidRDefault="008A3CD2">
            <w:pPr>
              <w:pStyle w:val="a4"/>
              <w:ind w:firstLine="0"/>
              <w:jc w:val="both"/>
            </w:pPr>
            <w:r>
              <w:t>900</w:t>
            </w:r>
          </w:p>
        </w:tc>
        <w:tc>
          <w:tcPr>
            <w:tcW w:w="2119" w:type="dxa"/>
            <w:tcBorders>
              <w:top w:val="nil"/>
              <w:bottom w:val="nil"/>
            </w:tcBorders>
          </w:tcPr>
          <w:p w:rsidR="008A3CD2" w:rsidRDefault="008A3CD2">
            <w:pPr>
              <w:pStyle w:val="a4"/>
              <w:ind w:firstLine="0"/>
              <w:jc w:val="both"/>
            </w:pPr>
            <w:r>
              <w:t>16</w:t>
            </w:r>
          </w:p>
        </w:tc>
        <w:tc>
          <w:tcPr>
            <w:tcW w:w="2119" w:type="dxa"/>
            <w:tcBorders>
              <w:top w:val="nil"/>
              <w:bottom w:val="nil"/>
            </w:tcBorders>
          </w:tcPr>
          <w:p w:rsidR="008A3CD2" w:rsidRDefault="008A3CD2">
            <w:pPr>
              <w:pStyle w:val="a4"/>
              <w:ind w:firstLine="0"/>
              <w:jc w:val="both"/>
            </w:pPr>
            <w:r>
              <w:t>13400</w:t>
            </w:r>
          </w:p>
        </w:tc>
      </w:tr>
      <w:tr w:rsidR="008A3CD2">
        <w:tc>
          <w:tcPr>
            <w:tcW w:w="2119" w:type="dxa"/>
            <w:tcBorders>
              <w:top w:val="nil"/>
              <w:bottom w:val="nil"/>
            </w:tcBorders>
          </w:tcPr>
          <w:p w:rsidR="008A3CD2" w:rsidRDefault="008A3CD2">
            <w:pPr>
              <w:pStyle w:val="a4"/>
              <w:ind w:firstLine="0"/>
              <w:jc w:val="both"/>
            </w:pPr>
            <w:r>
              <w:t>4</w:t>
            </w:r>
          </w:p>
        </w:tc>
        <w:tc>
          <w:tcPr>
            <w:tcW w:w="2119" w:type="dxa"/>
            <w:tcBorders>
              <w:top w:val="nil"/>
              <w:bottom w:val="nil"/>
            </w:tcBorders>
          </w:tcPr>
          <w:p w:rsidR="008A3CD2" w:rsidRDefault="008A3CD2">
            <w:pPr>
              <w:pStyle w:val="a4"/>
              <w:ind w:firstLine="0"/>
              <w:jc w:val="both"/>
            </w:pPr>
            <w:r>
              <w:t>700</w:t>
            </w:r>
          </w:p>
        </w:tc>
        <w:tc>
          <w:tcPr>
            <w:tcW w:w="2119" w:type="dxa"/>
            <w:tcBorders>
              <w:top w:val="nil"/>
              <w:bottom w:val="nil"/>
            </w:tcBorders>
          </w:tcPr>
          <w:p w:rsidR="008A3CD2" w:rsidRDefault="008A3CD2">
            <w:pPr>
              <w:pStyle w:val="a4"/>
              <w:ind w:firstLine="0"/>
              <w:jc w:val="both"/>
            </w:pPr>
            <w:r>
              <w:t>16</w:t>
            </w:r>
          </w:p>
        </w:tc>
        <w:tc>
          <w:tcPr>
            <w:tcW w:w="2119" w:type="dxa"/>
            <w:tcBorders>
              <w:top w:val="nil"/>
              <w:bottom w:val="nil"/>
            </w:tcBorders>
          </w:tcPr>
          <w:p w:rsidR="008A3CD2" w:rsidRDefault="008A3CD2">
            <w:pPr>
              <w:pStyle w:val="a4"/>
              <w:ind w:firstLine="0"/>
              <w:jc w:val="both"/>
            </w:pPr>
            <w:r>
              <w:t>11200</w:t>
            </w:r>
          </w:p>
        </w:tc>
      </w:tr>
      <w:tr w:rsidR="008A3CD2">
        <w:tc>
          <w:tcPr>
            <w:tcW w:w="2119" w:type="dxa"/>
            <w:tcBorders>
              <w:top w:val="nil"/>
              <w:bottom w:val="nil"/>
            </w:tcBorders>
          </w:tcPr>
          <w:p w:rsidR="008A3CD2" w:rsidRDefault="008A3CD2">
            <w:pPr>
              <w:pStyle w:val="a4"/>
              <w:ind w:firstLine="0"/>
              <w:jc w:val="both"/>
            </w:pPr>
            <w:r>
              <w:t>5</w:t>
            </w:r>
          </w:p>
        </w:tc>
        <w:tc>
          <w:tcPr>
            <w:tcW w:w="2119" w:type="dxa"/>
            <w:tcBorders>
              <w:top w:val="nil"/>
              <w:bottom w:val="nil"/>
            </w:tcBorders>
          </w:tcPr>
          <w:p w:rsidR="008A3CD2" w:rsidRDefault="008A3CD2">
            <w:pPr>
              <w:pStyle w:val="a4"/>
              <w:ind w:firstLine="0"/>
              <w:jc w:val="both"/>
            </w:pPr>
            <w:r>
              <w:t>600</w:t>
            </w:r>
          </w:p>
        </w:tc>
        <w:tc>
          <w:tcPr>
            <w:tcW w:w="2119" w:type="dxa"/>
            <w:tcBorders>
              <w:top w:val="nil"/>
              <w:bottom w:val="nil"/>
            </w:tcBorders>
          </w:tcPr>
          <w:p w:rsidR="008A3CD2" w:rsidRDefault="008A3CD2">
            <w:pPr>
              <w:pStyle w:val="a4"/>
              <w:ind w:firstLine="0"/>
              <w:jc w:val="both"/>
            </w:pPr>
            <w:r>
              <w:t>16</w:t>
            </w:r>
          </w:p>
        </w:tc>
        <w:tc>
          <w:tcPr>
            <w:tcW w:w="2119" w:type="dxa"/>
            <w:tcBorders>
              <w:top w:val="nil"/>
              <w:bottom w:val="nil"/>
            </w:tcBorders>
          </w:tcPr>
          <w:p w:rsidR="008A3CD2" w:rsidRDefault="008A3CD2">
            <w:pPr>
              <w:pStyle w:val="a4"/>
              <w:ind w:firstLine="0"/>
              <w:jc w:val="both"/>
            </w:pPr>
            <w:r>
              <w:t>9600</w:t>
            </w:r>
          </w:p>
        </w:tc>
      </w:tr>
      <w:tr w:rsidR="008A3CD2">
        <w:tc>
          <w:tcPr>
            <w:tcW w:w="2119" w:type="dxa"/>
            <w:tcBorders>
              <w:top w:val="nil"/>
            </w:tcBorders>
          </w:tcPr>
          <w:p w:rsidR="008A3CD2" w:rsidRDefault="008A3CD2">
            <w:pPr>
              <w:pStyle w:val="a4"/>
              <w:ind w:firstLine="0"/>
              <w:jc w:val="both"/>
            </w:pPr>
            <w:r>
              <w:t>6</w:t>
            </w:r>
          </w:p>
        </w:tc>
        <w:tc>
          <w:tcPr>
            <w:tcW w:w="2119" w:type="dxa"/>
            <w:tcBorders>
              <w:top w:val="nil"/>
            </w:tcBorders>
          </w:tcPr>
          <w:p w:rsidR="008A3CD2" w:rsidRDefault="008A3CD2">
            <w:pPr>
              <w:pStyle w:val="a4"/>
              <w:ind w:firstLine="0"/>
              <w:jc w:val="both"/>
            </w:pPr>
            <w:r>
              <w:t>600</w:t>
            </w:r>
          </w:p>
        </w:tc>
        <w:tc>
          <w:tcPr>
            <w:tcW w:w="2119" w:type="dxa"/>
            <w:tcBorders>
              <w:top w:val="nil"/>
            </w:tcBorders>
          </w:tcPr>
          <w:p w:rsidR="008A3CD2" w:rsidRDefault="008A3CD2">
            <w:pPr>
              <w:pStyle w:val="a4"/>
              <w:ind w:firstLine="0"/>
              <w:jc w:val="both"/>
            </w:pPr>
            <w:r>
              <w:t>16</w:t>
            </w:r>
          </w:p>
        </w:tc>
        <w:tc>
          <w:tcPr>
            <w:tcW w:w="2119" w:type="dxa"/>
            <w:tcBorders>
              <w:top w:val="nil"/>
            </w:tcBorders>
          </w:tcPr>
          <w:p w:rsidR="008A3CD2" w:rsidRDefault="008A3CD2">
            <w:pPr>
              <w:pStyle w:val="a4"/>
              <w:ind w:firstLine="0"/>
              <w:jc w:val="both"/>
            </w:pPr>
            <w:r>
              <w:t>9600</w:t>
            </w:r>
          </w:p>
        </w:tc>
      </w:tr>
      <w:tr w:rsidR="008A3CD2">
        <w:trPr>
          <w:cantSplit/>
        </w:trPr>
        <w:tc>
          <w:tcPr>
            <w:tcW w:w="8476" w:type="dxa"/>
            <w:gridSpan w:val="4"/>
          </w:tcPr>
          <w:p w:rsidR="008A3CD2" w:rsidRDefault="008A3CD2">
            <w:pPr>
              <w:pStyle w:val="a4"/>
              <w:ind w:firstLine="0"/>
              <w:jc w:val="both"/>
            </w:pPr>
            <w:r>
              <w:t xml:space="preserve">                                               5000                                                              80000   </w:t>
            </w:r>
          </w:p>
        </w:tc>
      </w:tr>
    </w:tbl>
    <w:p w:rsidR="008A3CD2" w:rsidRDefault="008A3CD2">
      <w:pPr>
        <w:pStyle w:val="a4"/>
        <w:ind w:left="851" w:firstLine="0"/>
        <w:jc w:val="both"/>
      </w:pPr>
      <w:r>
        <w:t>Таблица 2.4. Способ списания стоимости пропорционально объему.</w:t>
      </w:r>
    </w:p>
    <w:p w:rsidR="008A3CD2" w:rsidRDefault="008A3CD2">
      <w:pPr>
        <w:pStyle w:val="a4"/>
        <w:ind w:left="851" w:firstLine="0"/>
        <w:jc w:val="both"/>
      </w:pPr>
    </w:p>
    <w:p w:rsidR="008A3CD2" w:rsidRDefault="008A3CD2">
      <w:pPr>
        <w:pStyle w:val="a4"/>
        <w:ind w:left="851" w:firstLine="0"/>
        <w:jc w:val="both"/>
      </w:pPr>
      <w:r>
        <w:t>Этот способ рационально применить в том случае, когда известно не время отработки оборудования или фондов, а объем произведенной продукции.</w:t>
      </w:r>
    </w:p>
    <w:p w:rsidR="008A3CD2" w:rsidRDefault="008A3CD2">
      <w:pPr>
        <w:pStyle w:val="a4"/>
        <w:ind w:left="851" w:firstLine="0"/>
        <w:jc w:val="both"/>
      </w:pPr>
    </w:p>
    <w:p w:rsidR="008A3CD2" w:rsidRDefault="008A3CD2">
      <w:pPr>
        <w:jc w:val="center"/>
      </w:pPr>
      <w:r>
        <w:t>Графическое сравнение методов амортизации</w:t>
      </w:r>
    </w:p>
    <w:p w:rsidR="008A3CD2" w:rsidRDefault="00AE4333">
      <w:pPr>
        <w:jc w:val="center"/>
      </w:pPr>
      <w:r>
        <w:rPr>
          <w:noProof/>
        </w:rPr>
        <w:pict>
          <v:shape id="_x0000_s1998" type="#_x0000_t202" style="position:absolute;left:0;text-align:left;margin-left:14.35pt;margin-top:11.35pt;width:28.4pt;height:21.3pt;z-index:251966464" o:allowincell="f" filled="f" stroked="f">
            <v:textbox>
              <w:txbxContent>
                <w:p w:rsidR="008A3CD2" w:rsidRDefault="008A3CD2">
                  <w:pPr>
                    <w:rPr>
                      <w:b/>
                    </w:rPr>
                  </w:pPr>
                  <w:r>
                    <w:rPr>
                      <w:b/>
                    </w:rPr>
                    <w:t>Ф</w:t>
                  </w:r>
                </w:p>
              </w:txbxContent>
            </v:textbox>
          </v:shape>
        </w:pict>
      </w:r>
      <w:r>
        <w:rPr>
          <w:noProof/>
        </w:rPr>
        <w:pict>
          <v:line id="_x0000_s1993" style="position:absolute;left:0;text-align:left;z-index:251962368" from="42.75pt,11.2pt" to="42.75pt,146.1pt" o:allowincell="f">
            <v:stroke startarrow="block"/>
          </v:line>
        </w:pict>
      </w:r>
    </w:p>
    <w:p w:rsidR="008A3CD2" w:rsidRDefault="008A3CD2">
      <w:pPr>
        <w:jc w:val="center"/>
      </w:pPr>
    </w:p>
    <w:p w:rsidR="008A3CD2" w:rsidRDefault="008A3CD2">
      <w:pPr>
        <w:ind w:left="540"/>
        <w:jc w:val="center"/>
      </w:pPr>
    </w:p>
    <w:p w:rsidR="008A3CD2" w:rsidRDefault="00AE4333">
      <w:pPr>
        <w:jc w:val="center"/>
      </w:pPr>
      <w:r>
        <w:rPr>
          <w:noProof/>
        </w:rPr>
        <w:pict>
          <v:shape id="_x0000_s2001" type="#_x0000_t202" style="position:absolute;left:0;text-align:left;margin-left:7.25pt;margin-top:5.3pt;width:35.5pt;height:92.3pt;z-index:251968512" o:allowincell="f" filled="f" stroked="f">
            <v:textbox>
              <w:txbxContent>
                <w:p w:rsidR="008A3CD2" w:rsidRDefault="008A3CD2">
                  <w:r>
                    <w:t>600</w:t>
                  </w:r>
                </w:p>
                <w:p w:rsidR="008A3CD2" w:rsidRDefault="008A3CD2">
                  <w:r>
                    <w:t>500</w:t>
                  </w:r>
                </w:p>
                <w:p w:rsidR="008A3CD2" w:rsidRDefault="008A3CD2">
                  <w:r>
                    <w:t>400</w:t>
                  </w:r>
                </w:p>
                <w:p w:rsidR="008A3CD2" w:rsidRDefault="008A3CD2">
                  <w:r>
                    <w:t>300</w:t>
                  </w:r>
                </w:p>
                <w:p w:rsidR="008A3CD2" w:rsidRDefault="008A3CD2">
                  <w:r>
                    <w:t>200</w:t>
                  </w:r>
                </w:p>
                <w:p w:rsidR="008A3CD2" w:rsidRDefault="008A3CD2">
                  <w:r>
                    <w:t>100</w:t>
                  </w:r>
                </w:p>
              </w:txbxContent>
            </v:textbox>
          </v:shape>
        </w:pict>
      </w: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996" type="#_x0000_t19" style="position:absolute;left:0;text-align:left;margin-left:42.75pt;margin-top:12.4pt;width:113.6pt;height:92.3pt;rotation:11784970fd;z-index:251965440" o:allowincell="f"/>
        </w:pict>
      </w:r>
      <w:r>
        <w:rPr>
          <w:noProof/>
        </w:rPr>
        <w:pict>
          <v:line id="_x0000_s1995" style="position:absolute;left:0;text-align:left;z-index:251964416" from="42.75pt,12.4pt" to="156.35pt,104.7pt" o:allowincell="f" strokeweight="2.25pt"/>
        </w:pict>
      </w:r>
    </w:p>
    <w:p w:rsidR="008A3CD2" w:rsidRDefault="008A3CD2">
      <w:pPr>
        <w:jc w:val="center"/>
      </w:pPr>
    </w:p>
    <w:p w:rsidR="008A3CD2" w:rsidRDefault="008A3CD2">
      <w:pPr>
        <w:jc w:val="center"/>
      </w:pPr>
    </w:p>
    <w:p w:rsidR="008A3CD2" w:rsidRDefault="008A3CD2">
      <w:pPr>
        <w:jc w:val="center"/>
      </w:pPr>
    </w:p>
    <w:p w:rsidR="008A3CD2" w:rsidRDefault="008A3CD2">
      <w:pPr>
        <w:jc w:val="center"/>
      </w:pPr>
    </w:p>
    <w:p w:rsidR="008A3CD2" w:rsidRDefault="008A3CD2">
      <w:pPr>
        <w:jc w:val="center"/>
      </w:pPr>
    </w:p>
    <w:p w:rsidR="008A3CD2" w:rsidRDefault="008A3CD2">
      <w:pPr>
        <w:jc w:val="center"/>
      </w:pPr>
    </w:p>
    <w:p w:rsidR="008A3CD2" w:rsidRDefault="00AE4333">
      <w:pPr>
        <w:jc w:val="center"/>
      </w:pPr>
      <w:r>
        <w:rPr>
          <w:noProof/>
        </w:rPr>
        <w:pict>
          <v:shape id="_x0000_s2002" type="#_x0000_t202" style="position:absolute;left:0;text-align:left;margin-left:56.95pt;margin-top:8.1pt;width:113.6pt;height:28.4pt;z-index:251969536" o:allowincell="f" filled="f" stroked="f">
            <v:textbox>
              <w:txbxContent>
                <w:p w:rsidR="008A3CD2" w:rsidRDefault="008A3CD2">
                  <w:r>
                    <w:t>1     2     3     4     5</w:t>
                  </w:r>
                </w:p>
              </w:txbxContent>
            </v:textbox>
          </v:shape>
        </w:pict>
      </w:r>
      <w:r>
        <w:rPr>
          <w:noProof/>
        </w:rPr>
        <w:pict>
          <v:shape id="_x0000_s1999" type="#_x0000_t202" style="position:absolute;left:0;text-align:left;margin-left:163.6pt;margin-top:8.1pt;width:35.5pt;height:28.4pt;z-index:251967488" o:allowincell="f" filled="f" stroked="f">
            <v:textbox>
              <w:txbxContent>
                <w:p w:rsidR="008A3CD2" w:rsidRDefault="008A3CD2">
                  <w:pPr>
                    <w:rPr>
                      <w:b/>
                    </w:rPr>
                  </w:pPr>
                  <w:r>
                    <w:rPr>
                      <w:b/>
                    </w:rPr>
                    <w:t>Т</w:t>
                  </w:r>
                </w:p>
              </w:txbxContent>
            </v:textbox>
          </v:shape>
        </w:pict>
      </w:r>
      <w:r>
        <w:rPr>
          <w:noProof/>
        </w:rPr>
        <w:pict>
          <v:line id="_x0000_s1994" style="position:absolute;left:0;text-align:left;z-index:251963392" from="42.75pt,8.1pt" to="191.85pt,8.1pt" o:allowincell="f">
            <v:stroke endarrow="block"/>
          </v:line>
        </w:pict>
      </w:r>
    </w:p>
    <w:p w:rsidR="008A3CD2" w:rsidRDefault="008A3CD2">
      <w:pPr>
        <w:jc w:val="center"/>
      </w:pPr>
    </w:p>
    <w:p w:rsidR="008A3CD2" w:rsidRDefault="008A3CD2">
      <w:pPr>
        <w:jc w:val="both"/>
      </w:pPr>
    </w:p>
    <w:p w:rsidR="008A3CD2" w:rsidRDefault="008A3CD2">
      <w:pPr>
        <w:pStyle w:val="5"/>
        <w:tabs>
          <w:tab w:val="num" w:pos="1271"/>
        </w:tabs>
        <w:jc w:val="both"/>
        <w:rPr>
          <w:rFonts w:ascii="Arial" w:hAnsi="Arial"/>
        </w:rPr>
      </w:pPr>
      <w:r>
        <w:t>Допустим, что после третьего года эксплуатации наступил моральный износ. К этому времени при равномерной амортизации будет списано 250 ед. (500 – 250), а при ускоренной 400 ед., поэтому от морального износа во втором случае составит 100 ед., а в первом 250 ед. Разница между ними называется</w:t>
      </w:r>
      <w:r>
        <w:rPr>
          <w:rFonts w:ascii="Arial" w:hAnsi="Arial"/>
        </w:rPr>
        <w:t xml:space="preserve"> </w:t>
      </w:r>
      <w:r>
        <w:t>недоамортизацией.</w:t>
      </w:r>
      <w:r>
        <w:rPr>
          <w:rFonts w:ascii="Arial" w:hAnsi="Arial"/>
        </w:rPr>
        <w:t xml:space="preserve"> </w:t>
      </w:r>
    </w:p>
    <w:p w:rsidR="008A3CD2" w:rsidRDefault="008A3CD2">
      <w:pPr>
        <w:pStyle w:val="a4"/>
        <w:ind w:left="851" w:firstLine="0"/>
        <w:jc w:val="both"/>
        <w:rPr>
          <w:b/>
        </w:rPr>
      </w:pPr>
    </w:p>
    <w:p w:rsidR="008A3CD2" w:rsidRDefault="008A3CD2" w:rsidP="008A3CD2">
      <w:pPr>
        <w:pStyle w:val="a4"/>
        <w:numPr>
          <w:ilvl w:val="1"/>
          <w:numId w:val="54"/>
        </w:numPr>
        <w:jc w:val="both"/>
        <w:rPr>
          <w:b/>
        </w:rPr>
      </w:pPr>
      <w:r>
        <w:rPr>
          <w:b/>
        </w:rPr>
        <w:t>Кругооборот стоимости основных фондов.</w:t>
      </w:r>
    </w:p>
    <w:p w:rsidR="008A3CD2" w:rsidRDefault="00AE4333">
      <w:pPr>
        <w:pStyle w:val="a4"/>
        <w:jc w:val="both"/>
        <w:rPr>
          <w:b/>
        </w:rPr>
      </w:pPr>
      <w:r>
        <w:rPr>
          <w:b/>
        </w:rPr>
        <w:pict>
          <v:line id="_x0000_s1443" style="position:absolute;left:0;text-align:left;flip:x;z-index:251430912" from="275.05pt,8.4pt" to="426.25pt,8.4pt" o:allowincell="f"/>
        </w:pict>
      </w:r>
      <w:r>
        <w:rPr>
          <w:b/>
        </w:rPr>
        <w:pict>
          <v:line id="_x0000_s1442" style="position:absolute;left:0;text-align:left;flip:y;z-index:251429888" from="426.25pt,8.4pt" to="426.25pt,30pt" o:allowincell="f"/>
        </w:pict>
      </w:r>
      <w:r>
        <w:rPr>
          <w:b/>
        </w:rPr>
        <w:pict>
          <v:line id="_x0000_s1440" style="position:absolute;left:0;text-align:left;z-index:251427840" from="275.05pt,8.4pt" to="275.05pt,30pt" o:allowincell="f"/>
        </w:pict>
      </w:r>
      <w:r>
        <w:rPr>
          <w:b/>
        </w:rPr>
        <w:pict>
          <v:line id="_x0000_s1439" style="position:absolute;left:0;text-align:left;flip:x;z-index:251426816" from="131.05pt,8.4pt" to="260.65pt,8.4pt" o:allowincell="f"/>
        </w:pict>
      </w:r>
      <w:r>
        <w:rPr>
          <w:b/>
        </w:rPr>
        <w:pict>
          <v:line id="_x0000_s1438" style="position:absolute;left:0;text-align:left;flip:y;z-index:251425792" from="260.65pt,8.4pt" to="260.65pt,30pt" o:allowincell="f"/>
        </w:pict>
      </w:r>
      <w:r>
        <w:rPr>
          <w:b/>
        </w:rPr>
        <w:pict>
          <v:line id="_x0000_s1436" style="position:absolute;left:0;text-align:left;z-index:251423744" from="131.05pt,8.4pt" to="131.05pt,30pt" o:allowincell="f"/>
        </w:pict>
      </w:r>
      <w:r>
        <w:rPr>
          <w:b/>
        </w:rPr>
        <w:pict>
          <v:line id="_x0000_s1435" style="position:absolute;left:0;text-align:left;flip:x;z-index:251422720" from="37.45pt,8.4pt" to="80.65pt,8.4pt" o:allowincell="f"/>
        </w:pict>
      </w:r>
      <w:r>
        <w:rPr>
          <w:b/>
        </w:rPr>
        <w:pict>
          <v:line id="_x0000_s1434" style="position:absolute;left:0;text-align:left;flip:y;z-index:251421696" from="80.65pt,8.4pt" to="80.65pt,30pt" o:allowincell="f"/>
        </w:pict>
      </w:r>
      <w:r>
        <w:rPr>
          <w:b/>
        </w:rPr>
        <w:pict>
          <v:line id="_x0000_s1432" style="position:absolute;left:0;text-align:left;z-index:251419648" from="37.45pt,8.4pt" to="37.45pt,30pt" o:allowincell="f"/>
        </w:pict>
      </w:r>
    </w:p>
    <w:p w:rsidR="008A3CD2" w:rsidRDefault="00AE4333">
      <w:pPr>
        <w:pStyle w:val="a4"/>
        <w:ind w:right="-809"/>
        <w:jc w:val="both"/>
      </w:pPr>
      <w:r>
        <w:rPr>
          <w:noProof/>
          <w:sz w:val="20"/>
        </w:rPr>
        <w:pict>
          <v:polyline id="_x0000_s1935" style="position:absolute;left:0;text-align:left;z-index:251926528;mso-position-horizontal:absolute;mso-position-horizontal-relative:text;mso-position-vertical:absolute;mso-position-vertical-relative:text" points="178.05pt,12.75pt,178.05pt,48.75pt,268.05pt,48.75pt" coordsize="1800,720" o:allowincell="f" filled="f">
            <v:path arrowok="t"/>
          </v:polyline>
        </w:pict>
      </w:r>
      <w:r>
        <w:pict>
          <v:line id="_x0000_s1468" style="position:absolute;left:0;text-align:left;z-index:251456512" from="260.65pt,1.8pt" to="275.05pt,1.8pt" o:allowincell="f">
            <v:stroke endarrow="block"/>
          </v:line>
        </w:pict>
      </w:r>
      <w:r>
        <w:pict>
          <v:line id="_x0000_s1467" style="position:absolute;left:0;text-align:left;z-index:251455488" from="80.65pt,9pt" to="131.05pt,9pt" o:allowincell="f">
            <v:stroke endarrow="block"/>
          </v:line>
        </w:pict>
      </w:r>
      <w:r w:rsidR="008A3CD2">
        <w:t>ОФ                         1.балансовая стоимость       2. остаточная стоимость ОФ</w:t>
      </w:r>
    </w:p>
    <w:p w:rsidR="008A3CD2" w:rsidRDefault="00AE4333">
      <w:pPr>
        <w:pStyle w:val="a4"/>
        <w:jc w:val="both"/>
        <w:rPr>
          <w:b/>
        </w:rPr>
      </w:pPr>
      <w:r>
        <w:rPr>
          <w:b/>
        </w:rPr>
        <w:pict>
          <v:line id="_x0000_s1466" style="position:absolute;left:0;text-align:left;flip:y;z-index:251454464" from="66.25pt,2.4pt" to="66.25pt,24pt" o:allowincell="f">
            <v:stroke endarrow="block"/>
          </v:line>
        </w:pict>
      </w:r>
      <w:r>
        <w:rPr>
          <w:b/>
        </w:rPr>
        <w:pict>
          <v:line id="_x0000_s1441" style="position:absolute;left:0;text-align:left;z-index:251428864" from="275.05pt,2.4pt" to="426.25pt,2.4pt" o:allowincell="f"/>
        </w:pict>
      </w:r>
      <w:r>
        <w:rPr>
          <w:b/>
        </w:rPr>
        <w:pict>
          <v:line id="_x0000_s1437" style="position:absolute;left:0;text-align:left;z-index:251424768" from="131.05pt,2.4pt" to="260.65pt,2.4pt" o:allowincell="f"/>
        </w:pict>
      </w:r>
      <w:r>
        <w:rPr>
          <w:b/>
        </w:rPr>
        <w:pict>
          <v:line id="_x0000_s1433" style="position:absolute;left:0;text-align:left;z-index:251420672" from="37.45pt,2.4pt" to="80.65pt,2.4pt" o:allowincell="f"/>
        </w:pict>
      </w:r>
      <w:r w:rsidR="008A3CD2">
        <w:rPr>
          <w:b/>
        </w:rPr>
        <w:t xml:space="preserve">                                                                </w:t>
      </w:r>
    </w:p>
    <w:p w:rsidR="008A3CD2" w:rsidRDefault="00AE4333">
      <w:pPr>
        <w:pStyle w:val="a4"/>
        <w:jc w:val="both"/>
        <w:rPr>
          <w:b/>
        </w:rPr>
      </w:pPr>
      <w:r>
        <w:rPr>
          <w:b/>
        </w:rPr>
        <w:pict>
          <v:line id="_x0000_s1459" style="position:absolute;left:0;text-align:left;flip:y;z-index:251447296" from="325.45pt,10.2pt" to="325.45pt,31.8pt" o:allowincell="f"/>
        </w:pict>
      </w:r>
      <w:r>
        <w:rPr>
          <w:b/>
        </w:rPr>
        <w:pict>
          <v:line id="_x0000_s1458" style="position:absolute;left:0;text-align:left;z-index:251446272" from="267.85pt,10.2pt" to="325.45pt,10.2pt" o:allowincell="f"/>
        </w:pict>
      </w:r>
      <w:r>
        <w:rPr>
          <w:b/>
        </w:rPr>
        <w:pict>
          <v:line id="_x0000_s1456" style="position:absolute;left:0;text-align:left;z-index:251444224" from="267.85pt,10.2pt" to="267.85pt,31.8pt" o:allowincell="f"/>
        </w:pict>
      </w:r>
      <w:r>
        <w:rPr>
          <w:b/>
        </w:rPr>
        <w:pict>
          <v:line id="_x0000_s1447" style="position:absolute;left:0;text-align:left;flip:x;z-index:251435008" from="37.45pt,10.2pt" to="116.65pt,10.2pt" o:allowincell="f"/>
        </w:pict>
      </w:r>
      <w:r>
        <w:rPr>
          <w:b/>
        </w:rPr>
        <w:pict>
          <v:line id="_x0000_s1446" style="position:absolute;left:0;text-align:left;flip:y;z-index:251433984" from="116.65pt,10.2pt" to="116.65pt,46.2pt" o:allowincell="f"/>
        </w:pict>
      </w:r>
      <w:r>
        <w:rPr>
          <w:b/>
        </w:rPr>
        <w:pict>
          <v:line id="_x0000_s1444" style="position:absolute;left:0;text-align:left;z-index:251431936" from="37.45pt,10.2pt" to="37.45pt,46.2pt" o:allowincell="f"/>
        </w:pict>
      </w:r>
    </w:p>
    <w:p w:rsidR="008A3CD2" w:rsidRDefault="00AE4333">
      <w:pPr>
        <w:pStyle w:val="a4"/>
        <w:jc w:val="both"/>
      </w:pPr>
      <w:r>
        <w:pict>
          <v:line id="_x0000_s1451" style="position:absolute;left:0;text-align:left;flip:x;z-index:251439104" from="152.65pt,10.8pt" to="246.25pt,10.8pt" o:allowincell="f"/>
        </w:pict>
      </w:r>
      <w:r>
        <w:pict>
          <v:line id="_x0000_s1450" style="position:absolute;left:0;text-align:left;flip:y;z-index:251438080" from="246.25pt,10.8pt" to="246.25pt,46.8pt" o:allowincell="f"/>
        </w:pict>
      </w:r>
      <w:r>
        <w:pict>
          <v:line id="_x0000_s1448" style="position:absolute;left:0;text-align:left;z-index:251436032" from="152.65pt,10.8pt" to="152.65pt,46.8pt" o:allowincell="f"/>
        </w:pict>
      </w:r>
      <w:r w:rsidR="008A3CD2">
        <w:t xml:space="preserve">6.Капитальные                                                      3. Износ   </w:t>
      </w:r>
    </w:p>
    <w:p w:rsidR="008A3CD2" w:rsidRDefault="00AE4333">
      <w:pPr>
        <w:pStyle w:val="a4"/>
        <w:jc w:val="both"/>
      </w:pPr>
      <w:r>
        <w:pict>
          <v:line id="_x0000_s1471" style="position:absolute;left:0;text-align:left;flip:x y;z-index:251459584" from="116.65pt,4.2pt" to="152.65pt,18.6pt" o:allowincell="f">
            <v:stroke endarrow="block"/>
          </v:line>
        </w:pict>
      </w:r>
      <w:r>
        <w:pict>
          <v:line id="_x0000_s1469" style="position:absolute;left:0;text-align:left;z-index:251457536" from="303.85pt,4.2pt" to="303.85pt,25.8pt" o:allowincell="f">
            <v:stroke endarrow="block"/>
          </v:line>
        </w:pict>
      </w:r>
      <w:r>
        <w:pict>
          <v:line id="_x0000_s1457" style="position:absolute;left:0;text-align:left;z-index:251445248" from="267.85pt,4.2pt" to="325.45pt,4.2pt" o:allowincell="f"/>
        </w:pict>
      </w:r>
      <w:r w:rsidR="008A3CD2">
        <w:t>вложения                     5.Фонд развития</w:t>
      </w:r>
    </w:p>
    <w:p w:rsidR="008A3CD2" w:rsidRDefault="00AE4333">
      <w:pPr>
        <w:pStyle w:val="a4"/>
        <w:jc w:val="both"/>
      </w:pPr>
      <w:r>
        <w:pict>
          <v:line id="_x0000_s1470" style="position:absolute;left:0;text-align:left;z-index:251458560" from="246.25pt,4.8pt" to="267.85pt,26.4pt" o:allowincell="f">
            <v:stroke startarrow="block"/>
          </v:line>
        </w:pict>
      </w:r>
      <w:r>
        <w:pict>
          <v:line id="_x0000_s1465" style="position:absolute;left:0;text-align:left;flip:y;z-index:251453440" from="66.25pt,4.8pt" to="66.25pt,26.4pt" o:allowincell="f">
            <v:stroke endarrow="block"/>
          </v:line>
        </w:pict>
      </w:r>
      <w:r>
        <w:pict>
          <v:line id="_x0000_s1455" style="position:absolute;left:0;text-align:left;flip:x;z-index:251443200" from="267.85pt,12pt" to="411.85pt,12pt" o:allowincell="f"/>
        </w:pict>
      </w:r>
      <w:r>
        <w:pict>
          <v:line id="_x0000_s1454" style="position:absolute;left:0;text-align:left;flip:y;z-index:251442176" from="411.85pt,12pt" to="411.85pt,33.6pt" o:allowincell="f"/>
        </w:pict>
      </w:r>
      <w:r>
        <w:pict>
          <v:line id="_x0000_s1452" style="position:absolute;left:0;text-align:left;z-index:251440128" from="267.85pt,12pt" to="267.85pt,33.6pt" o:allowincell="f"/>
        </w:pict>
      </w:r>
      <w:r>
        <w:pict>
          <v:line id="_x0000_s1445" style="position:absolute;left:0;text-align:left;z-index:251432960" from="37.45pt,4.8pt" to="116.65pt,4.8pt" o:allowincell="f"/>
        </w:pict>
      </w:r>
      <w:r w:rsidR="008A3CD2">
        <w:t xml:space="preserve">                                        производства     </w:t>
      </w:r>
    </w:p>
    <w:p w:rsidR="008A3CD2" w:rsidRDefault="00AE4333">
      <w:pPr>
        <w:pStyle w:val="a4"/>
        <w:jc w:val="both"/>
      </w:pPr>
      <w:r>
        <w:rPr>
          <w:b/>
        </w:rPr>
        <w:pict>
          <v:line id="_x0000_s1464" style="position:absolute;left:0;text-align:left;z-index:251452416" from="37.45pt,12.6pt" to="37.45pt,34.2pt" o:allowincell="f"/>
        </w:pict>
      </w:r>
      <w:r>
        <w:rPr>
          <w:b/>
        </w:rPr>
        <w:pict>
          <v:line id="_x0000_s1463" style="position:absolute;left:0;text-align:left;flip:x;z-index:251451392" from="37.45pt,12.6pt" to="138.25pt,12.6pt" o:allowincell="f"/>
        </w:pict>
      </w:r>
      <w:r>
        <w:rPr>
          <w:b/>
        </w:rPr>
        <w:pict>
          <v:line id="_x0000_s1462" style="position:absolute;left:0;text-align:left;flip:y;z-index:251450368" from="138.25pt,12.6pt" to="138.25pt,106.2pt" o:allowincell="f"/>
        </w:pict>
      </w:r>
      <w:r>
        <w:rPr>
          <w:b/>
        </w:rPr>
        <w:pict>
          <v:line id="_x0000_s1449" style="position:absolute;left:0;text-align:left;z-index:251437056" from="152.65pt,5.4pt" to="246.25pt,5.4pt" o:allowincell="f"/>
        </w:pict>
      </w:r>
      <w:r w:rsidR="008A3CD2">
        <w:rPr>
          <w:b/>
        </w:rPr>
        <w:t xml:space="preserve">                                                                            </w:t>
      </w:r>
      <w:r w:rsidR="008A3CD2">
        <w:t>4.</w:t>
      </w:r>
      <w:r w:rsidR="008A3CD2">
        <w:rPr>
          <w:b/>
        </w:rPr>
        <w:t xml:space="preserve"> </w:t>
      </w:r>
      <w:r w:rsidR="008A3CD2">
        <w:t xml:space="preserve">Амортизационный фонд  </w:t>
      </w:r>
    </w:p>
    <w:p w:rsidR="008A3CD2" w:rsidRDefault="00AE4333">
      <w:pPr>
        <w:pStyle w:val="a4"/>
        <w:jc w:val="both"/>
        <w:rPr>
          <w:b/>
        </w:rPr>
      </w:pPr>
      <w:r>
        <w:rPr>
          <w:b/>
        </w:rPr>
        <w:pict>
          <v:line id="_x0000_s1460" style="position:absolute;left:0;text-align:left;z-index:251448320" from="37.45pt,6pt" to="37.45pt,92.4pt" o:allowincell="f"/>
        </w:pict>
      </w:r>
      <w:r>
        <w:rPr>
          <w:b/>
        </w:rPr>
        <w:pict>
          <v:line id="_x0000_s1453" style="position:absolute;left:0;text-align:left;z-index:251441152" from="267.85pt,6pt" to="411.85pt,6pt" o:allowincell="f"/>
        </w:pict>
      </w:r>
    </w:p>
    <w:p w:rsidR="008A3CD2" w:rsidRDefault="008A3CD2">
      <w:pPr>
        <w:pStyle w:val="a4"/>
        <w:jc w:val="both"/>
      </w:pPr>
      <w:r>
        <w:t xml:space="preserve">Источники </w:t>
      </w:r>
    </w:p>
    <w:p w:rsidR="008A3CD2" w:rsidRDefault="008A3CD2">
      <w:pPr>
        <w:pStyle w:val="a4"/>
        <w:jc w:val="both"/>
      </w:pPr>
      <w:r>
        <w:t>Финансирования:</w:t>
      </w:r>
    </w:p>
    <w:p w:rsidR="008A3CD2" w:rsidRDefault="008A3CD2">
      <w:pPr>
        <w:pStyle w:val="a4"/>
        <w:jc w:val="both"/>
      </w:pPr>
      <w:r>
        <w:t>прибыль, АО,</w:t>
      </w:r>
    </w:p>
    <w:p w:rsidR="008A3CD2" w:rsidRDefault="008A3CD2">
      <w:pPr>
        <w:pStyle w:val="a4"/>
        <w:ind w:left="851" w:firstLine="0"/>
        <w:jc w:val="both"/>
      </w:pPr>
      <w:r>
        <w:t>кредит, бюджет,</w:t>
      </w:r>
    </w:p>
    <w:p w:rsidR="008A3CD2" w:rsidRDefault="008A3CD2">
      <w:pPr>
        <w:pStyle w:val="a4"/>
        <w:ind w:left="851" w:firstLine="0"/>
        <w:jc w:val="both"/>
      </w:pPr>
      <w:r>
        <w:t>внебюджетный фонд</w:t>
      </w:r>
    </w:p>
    <w:p w:rsidR="008A3CD2" w:rsidRDefault="00AE4333">
      <w:pPr>
        <w:pStyle w:val="a4"/>
        <w:ind w:left="851" w:firstLine="0"/>
        <w:jc w:val="both"/>
      </w:pPr>
      <w:r>
        <w:pict>
          <v:line id="_x0000_s1461" style="position:absolute;left:0;text-align:left;z-index:251449344" from="37.45pt,9.6pt" to="138.25pt,9.6pt" o:allowincell="f"/>
        </w:pict>
      </w:r>
    </w:p>
    <w:p w:rsidR="008A3CD2" w:rsidRDefault="008A3CD2">
      <w:pPr>
        <w:pStyle w:val="a4"/>
        <w:ind w:left="851" w:firstLine="0"/>
        <w:jc w:val="both"/>
      </w:pPr>
      <w:r>
        <w:t>рис.2.1.</w:t>
      </w:r>
    </w:p>
    <w:p w:rsidR="008A3CD2" w:rsidRDefault="008A3CD2">
      <w:pPr>
        <w:ind w:left="284" w:firstLine="567"/>
        <w:jc w:val="both"/>
      </w:pPr>
      <w:r>
        <w:t>Начисленные амортизационные отчисления через фонд производственного развития используется на полное восстановление основных фондов. Происходит это в п.6 с помощью которых завершается кругооборот авансированной ранее стоимости. Расширение производства только с помощью амортизационных отчислений невозможно. Для этого требуются привлеченные средства.</w:t>
      </w:r>
    </w:p>
    <w:p w:rsidR="008A3CD2" w:rsidRDefault="008A3CD2">
      <w:pPr>
        <w:ind w:left="284" w:firstLine="567"/>
        <w:rPr>
          <w:rFonts w:ascii="Arial" w:hAnsi="Arial"/>
        </w:rPr>
      </w:pPr>
    </w:p>
    <w:p w:rsidR="008A3CD2" w:rsidRDefault="008A3CD2">
      <w:pPr>
        <w:pStyle w:val="a4"/>
        <w:ind w:left="851" w:firstLine="0"/>
        <w:jc w:val="both"/>
      </w:pPr>
    </w:p>
    <w:p w:rsidR="008A3CD2" w:rsidRDefault="008A3CD2">
      <w:pPr>
        <w:pStyle w:val="a4"/>
        <w:jc w:val="both"/>
        <w:rPr>
          <w:b/>
        </w:rPr>
      </w:pPr>
      <w:r>
        <w:rPr>
          <w:b/>
        </w:rPr>
        <w:t>Тема 3. Оборотные средства предприятия.</w:t>
      </w:r>
    </w:p>
    <w:p w:rsidR="008A3CD2" w:rsidRDefault="008A3CD2">
      <w:pPr>
        <w:pStyle w:val="a4"/>
        <w:jc w:val="both"/>
      </w:pPr>
      <w:r>
        <w:rPr>
          <w:b/>
        </w:rPr>
        <w:t>3.1. Сущность и классификация оборотных средств.</w:t>
      </w:r>
    </w:p>
    <w:p w:rsidR="008A3CD2" w:rsidRDefault="008A3CD2">
      <w:pPr>
        <w:pStyle w:val="a4"/>
        <w:jc w:val="both"/>
      </w:pPr>
    </w:p>
    <w:p w:rsidR="008A3CD2" w:rsidRDefault="008A3CD2">
      <w:pPr>
        <w:pStyle w:val="a4"/>
        <w:jc w:val="both"/>
      </w:pPr>
      <w:r>
        <w:t>Для осуществления производственного процесса, предприятие нуждается не только в основных, но и в оборотных производственных фондах и фондах обращения. Совокупность денежных средств, вложенных в оборотные производственные фонды и фонды обращения с целью обеспечить непрерывность процесса производства и реализации продукции составляет оборотные средства. Оборотные производственные фонды функционируют в сфере производства и их доля в структуре оборотных средств примерно составляет до 80%. На долю фондов обращения соответственно приходиться около 20%. Соотношение между этими двумя элементами в различных отраслях неодинаково и в конечном счете зависит от длительности производственного процесса, соответственно от уровня производственных запасов и уровня специализации. Оборотные средства проходят последовательно три стадии. На первой стадии, денежная форма превращается в материальную в виде производственных запасов, незавершенного производства; во второй стадии, заготовки приводятся в готовые изделия; на третьей, происходит реализация готовой продукции и превращение оборотных средств в денежную форму. Непрерывность кругооборота достигается за счет пребывания одновременно во всех трех формах. Предприятие будет прибыльным только тогда, когда денежные средства, после реализации готовой продукции, будут больше денежных средств, поступивших в первой стадии.</w:t>
      </w:r>
      <w:r>
        <w:rPr>
          <w:rFonts w:ascii="Arial" w:hAnsi="Arial"/>
        </w:rPr>
        <w:t xml:space="preserve"> </w:t>
      </w:r>
      <w:r>
        <w:t>Все сведения об оборотных средствах содержатся во втором разделе актива баланса. Стоимость материалов, сырья, топлива и запасных частей относят на себестоимость выпускаемой продукции.</w:t>
      </w:r>
    </w:p>
    <w:p w:rsidR="008A3CD2" w:rsidRDefault="008A3CD2">
      <w:pPr>
        <w:pStyle w:val="a4"/>
        <w:jc w:val="both"/>
      </w:pPr>
      <w:r>
        <w:t>В состав оборотных фондов входят следующие составляющие:</w:t>
      </w:r>
    </w:p>
    <w:p w:rsidR="008A3CD2" w:rsidRDefault="008A3CD2" w:rsidP="008A3CD2">
      <w:pPr>
        <w:pStyle w:val="a4"/>
        <w:numPr>
          <w:ilvl w:val="0"/>
          <w:numId w:val="58"/>
        </w:numPr>
        <w:jc w:val="both"/>
      </w:pPr>
      <w:r>
        <w:t>производственные запасы, сырье, материалы, топливо, горючие, покупные полуфабрикаты и т. д. (срок службы менее одного года)</w:t>
      </w:r>
    </w:p>
    <w:p w:rsidR="008A3CD2" w:rsidRDefault="008A3CD2" w:rsidP="008A3CD2">
      <w:pPr>
        <w:pStyle w:val="a4"/>
        <w:numPr>
          <w:ilvl w:val="0"/>
          <w:numId w:val="58"/>
        </w:numPr>
        <w:jc w:val="both"/>
      </w:pPr>
      <w:r>
        <w:t>незавершенное производство: необработанное сырье, материалы, полуфабрикаты собственного производства, малоценные инструменты и инвентарь</w:t>
      </w:r>
    </w:p>
    <w:p w:rsidR="008A3CD2" w:rsidRDefault="008A3CD2" w:rsidP="008A3CD2">
      <w:pPr>
        <w:pStyle w:val="a4"/>
        <w:numPr>
          <w:ilvl w:val="0"/>
          <w:numId w:val="58"/>
        </w:numPr>
        <w:jc w:val="both"/>
      </w:pPr>
      <w:r>
        <w:t>расходы, связанные с ближайшей перспективой освоения производства (расходы будущих периодов)</w:t>
      </w:r>
    </w:p>
    <w:p w:rsidR="008A3CD2" w:rsidRDefault="008A3CD2" w:rsidP="008A3CD2">
      <w:pPr>
        <w:pStyle w:val="a4"/>
        <w:numPr>
          <w:ilvl w:val="0"/>
          <w:numId w:val="58"/>
        </w:numPr>
        <w:jc w:val="both"/>
      </w:pPr>
      <w:r>
        <w:t>прочие оборотные фонды в виде незавершенного производства различных подсобных хозяйств.</w:t>
      </w:r>
    </w:p>
    <w:p w:rsidR="008A3CD2" w:rsidRDefault="008A3CD2">
      <w:pPr>
        <w:pStyle w:val="a4"/>
        <w:jc w:val="both"/>
      </w:pPr>
      <w:r>
        <w:t>В состав фондообращения включают:</w:t>
      </w:r>
    </w:p>
    <w:p w:rsidR="008A3CD2" w:rsidRDefault="008A3CD2" w:rsidP="008A3CD2">
      <w:pPr>
        <w:pStyle w:val="a4"/>
        <w:numPr>
          <w:ilvl w:val="0"/>
          <w:numId w:val="59"/>
        </w:numPr>
        <w:jc w:val="both"/>
      </w:pPr>
      <w:r>
        <w:t>готовая продукция на складе</w:t>
      </w:r>
    </w:p>
    <w:p w:rsidR="008A3CD2" w:rsidRDefault="008A3CD2" w:rsidP="008A3CD2">
      <w:pPr>
        <w:pStyle w:val="a4"/>
        <w:numPr>
          <w:ilvl w:val="0"/>
          <w:numId w:val="59"/>
        </w:numPr>
        <w:jc w:val="both"/>
      </w:pPr>
      <w:r>
        <w:t>продукция находиться в пути к потребителю</w:t>
      </w:r>
    </w:p>
    <w:p w:rsidR="008A3CD2" w:rsidRDefault="008A3CD2" w:rsidP="008A3CD2">
      <w:pPr>
        <w:pStyle w:val="a4"/>
        <w:numPr>
          <w:ilvl w:val="0"/>
          <w:numId w:val="59"/>
        </w:numPr>
        <w:jc w:val="both"/>
      </w:pPr>
      <w:r>
        <w:t>денежные средства на счетах в банках, аккредитивах, ценных бумаг</w:t>
      </w:r>
    </w:p>
    <w:p w:rsidR="008A3CD2" w:rsidRDefault="008A3CD2" w:rsidP="008A3CD2">
      <w:pPr>
        <w:pStyle w:val="a4"/>
        <w:numPr>
          <w:ilvl w:val="0"/>
          <w:numId w:val="59"/>
        </w:numPr>
        <w:jc w:val="both"/>
      </w:pPr>
      <w:r>
        <w:t>денежные средства в кассе предприятия</w:t>
      </w:r>
    </w:p>
    <w:p w:rsidR="008A3CD2" w:rsidRDefault="008A3CD2" w:rsidP="008A3CD2">
      <w:pPr>
        <w:pStyle w:val="a4"/>
        <w:numPr>
          <w:ilvl w:val="0"/>
          <w:numId w:val="59"/>
        </w:numPr>
        <w:jc w:val="both"/>
      </w:pPr>
      <w:r>
        <w:t>дебиторская и кредиторская задолженности.</w:t>
      </w:r>
    </w:p>
    <w:p w:rsidR="008A3CD2" w:rsidRDefault="008A3CD2">
      <w:pPr>
        <w:ind w:left="284" w:firstLine="567"/>
        <w:jc w:val="both"/>
      </w:pPr>
      <w:r>
        <w:rPr>
          <w:i/>
        </w:rPr>
        <w:t xml:space="preserve">Расходы будущих периодов – </w:t>
      </w:r>
      <w:r>
        <w:t xml:space="preserve">расходы, которые произведены в данном отчетном периоде, но относятся к будущим отчетным периодам и поэтому включаются в себестоимость будущих отчетных периодов. На этом счете отражаются расходы по освоению новых предприятий: рекультивация земель, ремонт основных фондов, арендная плата и т.д., т.е. все то, что производится неравномерно по периодам. </w:t>
      </w:r>
    </w:p>
    <w:p w:rsidR="008A3CD2" w:rsidRDefault="008A3CD2">
      <w:pPr>
        <w:ind w:left="284" w:firstLine="567"/>
        <w:jc w:val="both"/>
      </w:pPr>
      <w:r>
        <w:rPr>
          <w:i/>
        </w:rPr>
        <w:t>Незавершенное производство –</w:t>
      </w:r>
      <w:r>
        <w:t xml:space="preserve"> продукция, находящаяся на разных стадиях изготовления.</w:t>
      </w:r>
    </w:p>
    <w:p w:rsidR="008A3CD2" w:rsidRDefault="008A3CD2">
      <w:pPr>
        <w:ind w:left="284" w:firstLine="567"/>
        <w:jc w:val="both"/>
      </w:pPr>
      <w:r>
        <w:rPr>
          <w:i/>
        </w:rPr>
        <w:t>Готовая продукция –</w:t>
      </w:r>
      <w:r>
        <w:t xml:space="preserve"> продукция с законченным производственным циклом, но не отгруженная.</w:t>
      </w:r>
    </w:p>
    <w:p w:rsidR="008A3CD2" w:rsidRDefault="008A3CD2">
      <w:pPr>
        <w:ind w:left="284" w:firstLine="567"/>
        <w:jc w:val="both"/>
      </w:pPr>
      <w:r>
        <w:rPr>
          <w:i/>
        </w:rPr>
        <w:t>Дебиторская задолженность –</w:t>
      </w:r>
      <w:r>
        <w:t xml:space="preserve"> все виды задолженности данному предприятию.</w:t>
      </w:r>
    </w:p>
    <w:p w:rsidR="008A3CD2" w:rsidRDefault="008A3CD2" w:rsidP="008A3CD2">
      <w:pPr>
        <w:numPr>
          <w:ilvl w:val="0"/>
          <w:numId w:val="151"/>
        </w:numPr>
        <w:tabs>
          <w:tab w:val="clear" w:pos="360"/>
          <w:tab w:val="num" w:pos="720"/>
        </w:tabs>
        <w:ind w:left="720"/>
        <w:jc w:val="both"/>
      </w:pPr>
      <w:r>
        <w:t>За товар</w:t>
      </w:r>
    </w:p>
    <w:p w:rsidR="008A3CD2" w:rsidRDefault="008A3CD2" w:rsidP="008A3CD2">
      <w:pPr>
        <w:numPr>
          <w:ilvl w:val="0"/>
          <w:numId w:val="151"/>
        </w:numPr>
        <w:tabs>
          <w:tab w:val="clear" w:pos="360"/>
          <w:tab w:val="num" w:pos="720"/>
        </w:tabs>
        <w:ind w:left="720"/>
        <w:jc w:val="both"/>
      </w:pPr>
      <w:r>
        <w:t>По векселям</w:t>
      </w:r>
    </w:p>
    <w:p w:rsidR="008A3CD2" w:rsidRDefault="008A3CD2" w:rsidP="008A3CD2">
      <w:pPr>
        <w:numPr>
          <w:ilvl w:val="0"/>
          <w:numId w:val="151"/>
        </w:numPr>
        <w:tabs>
          <w:tab w:val="clear" w:pos="360"/>
          <w:tab w:val="num" w:pos="720"/>
        </w:tabs>
        <w:ind w:left="720"/>
        <w:jc w:val="both"/>
      </w:pPr>
      <w:r>
        <w:t>Задолженность бюджета</w:t>
      </w:r>
    </w:p>
    <w:p w:rsidR="008A3CD2" w:rsidRDefault="008A3CD2" w:rsidP="008A3CD2">
      <w:pPr>
        <w:numPr>
          <w:ilvl w:val="0"/>
          <w:numId w:val="151"/>
        </w:numPr>
        <w:tabs>
          <w:tab w:val="clear" w:pos="360"/>
          <w:tab w:val="num" w:pos="720"/>
        </w:tabs>
        <w:ind w:left="720"/>
        <w:jc w:val="both"/>
      </w:pPr>
      <w:r>
        <w:t>Работников предприятия</w:t>
      </w:r>
    </w:p>
    <w:p w:rsidR="008A3CD2" w:rsidRDefault="008A3CD2" w:rsidP="008A3CD2">
      <w:pPr>
        <w:numPr>
          <w:ilvl w:val="0"/>
          <w:numId w:val="151"/>
        </w:numPr>
        <w:tabs>
          <w:tab w:val="clear" w:pos="360"/>
          <w:tab w:val="num" w:pos="720"/>
        </w:tabs>
        <w:ind w:left="720"/>
        <w:jc w:val="both"/>
      </w:pPr>
      <w:r>
        <w:t>Дочерних предприятий</w:t>
      </w:r>
    </w:p>
    <w:p w:rsidR="008A3CD2" w:rsidRDefault="008A3CD2">
      <w:pPr>
        <w:ind w:left="851"/>
        <w:jc w:val="both"/>
      </w:pPr>
    </w:p>
    <w:p w:rsidR="008A3CD2" w:rsidRDefault="008A3CD2">
      <w:pPr>
        <w:ind w:left="284" w:firstLine="567"/>
        <w:jc w:val="both"/>
      </w:pPr>
      <w:r>
        <w:rPr>
          <w:i/>
        </w:rPr>
        <w:t xml:space="preserve">Денежные средства – </w:t>
      </w:r>
      <w:r>
        <w:t>находятся в кассе; на расчетном, валютном и прочих счетах. При формировании оборотных средств предприятие использует собственные и привлеченные средства.</w:t>
      </w:r>
    </w:p>
    <w:p w:rsidR="008A3CD2" w:rsidRDefault="008A3CD2">
      <w:pPr>
        <w:ind w:left="284" w:firstLine="567"/>
        <w:jc w:val="both"/>
      </w:pPr>
      <w:r>
        <w:t>Собственные средства могут формироваться из:</w:t>
      </w:r>
    </w:p>
    <w:p w:rsidR="008A3CD2" w:rsidRDefault="008A3CD2" w:rsidP="008A3CD2">
      <w:pPr>
        <w:numPr>
          <w:ilvl w:val="0"/>
          <w:numId w:val="152"/>
        </w:numPr>
        <w:tabs>
          <w:tab w:val="clear" w:pos="360"/>
          <w:tab w:val="num" w:pos="720"/>
        </w:tabs>
        <w:ind w:left="720"/>
        <w:jc w:val="both"/>
      </w:pPr>
      <w:r>
        <w:t>Уставный капитал</w:t>
      </w:r>
    </w:p>
    <w:p w:rsidR="008A3CD2" w:rsidRDefault="008A3CD2" w:rsidP="008A3CD2">
      <w:pPr>
        <w:numPr>
          <w:ilvl w:val="0"/>
          <w:numId w:val="152"/>
        </w:numPr>
        <w:tabs>
          <w:tab w:val="clear" w:pos="360"/>
          <w:tab w:val="num" w:pos="720"/>
        </w:tabs>
        <w:ind w:left="720"/>
        <w:jc w:val="both"/>
      </w:pPr>
      <w:r>
        <w:t>Добавочный капитал</w:t>
      </w:r>
    </w:p>
    <w:p w:rsidR="008A3CD2" w:rsidRDefault="008A3CD2" w:rsidP="008A3CD2">
      <w:pPr>
        <w:numPr>
          <w:ilvl w:val="0"/>
          <w:numId w:val="152"/>
        </w:numPr>
        <w:tabs>
          <w:tab w:val="clear" w:pos="360"/>
          <w:tab w:val="num" w:pos="720"/>
        </w:tabs>
        <w:ind w:left="720"/>
        <w:jc w:val="both"/>
      </w:pPr>
      <w:r>
        <w:t>Резервные фонды</w:t>
      </w:r>
    </w:p>
    <w:p w:rsidR="008A3CD2" w:rsidRDefault="008A3CD2" w:rsidP="008A3CD2">
      <w:pPr>
        <w:numPr>
          <w:ilvl w:val="0"/>
          <w:numId w:val="152"/>
        </w:numPr>
        <w:tabs>
          <w:tab w:val="clear" w:pos="360"/>
          <w:tab w:val="num" w:pos="720"/>
        </w:tabs>
        <w:ind w:left="720"/>
        <w:jc w:val="both"/>
      </w:pPr>
      <w:r>
        <w:t>Нераспределенная прибыль</w:t>
      </w:r>
    </w:p>
    <w:p w:rsidR="008A3CD2" w:rsidRDefault="008A3CD2" w:rsidP="008A3CD2">
      <w:pPr>
        <w:numPr>
          <w:ilvl w:val="0"/>
          <w:numId w:val="152"/>
        </w:numPr>
        <w:tabs>
          <w:tab w:val="clear" w:pos="360"/>
          <w:tab w:val="num" w:pos="720"/>
        </w:tabs>
        <w:ind w:left="720"/>
        <w:jc w:val="both"/>
      </w:pPr>
      <w:r>
        <w:t>Фонды накопления</w:t>
      </w:r>
    </w:p>
    <w:p w:rsidR="008A3CD2" w:rsidRDefault="008A3CD2" w:rsidP="008A3CD2">
      <w:pPr>
        <w:numPr>
          <w:ilvl w:val="0"/>
          <w:numId w:val="152"/>
        </w:numPr>
        <w:tabs>
          <w:tab w:val="clear" w:pos="360"/>
          <w:tab w:val="num" w:pos="720"/>
        </w:tabs>
        <w:ind w:left="720"/>
        <w:jc w:val="both"/>
      </w:pPr>
      <w:r>
        <w:t>Фонды средств социальной сферы</w:t>
      </w:r>
    </w:p>
    <w:p w:rsidR="008A3CD2" w:rsidRDefault="008A3CD2" w:rsidP="008A3CD2">
      <w:pPr>
        <w:numPr>
          <w:ilvl w:val="0"/>
          <w:numId w:val="152"/>
        </w:numPr>
        <w:tabs>
          <w:tab w:val="clear" w:pos="360"/>
          <w:tab w:val="num" w:pos="720"/>
        </w:tabs>
        <w:ind w:left="720"/>
        <w:jc w:val="both"/>
      </w:pPr>
      <w:r>
        <w:t>Целевое финансирование, в том числе поступления из бюджета, из отраслевых и межотраслевых внебюджетных фондов</w:t>
      </w:r>
    </w:p>
    <w:p w:rsidR="008A3CD2" w:rsidRDefault="008A3CD2">
      <w:pPr>
        <w:tabs>
          <w:tab w:val="num" w:pos="720"/>
        </w:tabs>
        <w:ind w:left="720" w:firstLine="567"/>
        <w:jc w:val="both"/>
      </w:pPr>
      <w:r>
        <w:t>Заемные средства формируются из:</w:t>
      </w:r>
    </w:p>
    <w:p w:rsidR="008A3CD2" w:rsidRDefault="008A3CD2" w:rsidP="008A3CD2">
      <w:pPr>
        <w:numPr>
          <w:ilvl w:val="0"/>
          <w:numId w:val="153"/>
        </w:numPr>
        <w:tabs>
          <w:tab w:val="clear" w:pos="360"/>
          <w:tab w:val="num" w:pos="720"/>
        </w:tabs>
        <w:ind w:left="720"/>
        <w:jc w:val="both"/>
      </w:pPr>
      <w:r>
        <w:t>Долгосрочных кредитов банков</w:t>
      </w:r>
    </w:p>
    <w:p w:rsidR="008A3CD2" w:rsidRDefault="008A3CD2" w:rsidP="008A3CD2">
      <w:pPr>
        <w:numPr>
          <w:ilvl w:val="0"/>
          <w:numId w:val="153"/>
        </w:numPr>
        <w:tabs>
          <w:tab w:val="clear" w:pos="360"/>
          <w:tab w:val="num" w:pos="720"/>
        </w:tabs>
        <w:ind w:left="720"/>
        <w:jc w:val="both"/>
      </w:pPr>
      <w:r>
        <w:t>Долгосрочных займов</w:t>
      </w:r>
    </w:p>
    <w:p w:rsidR="008A3CD2" w:rsidRDefault="008A3CD2" w:rsidP="008A3CD2">
      <w:pPr>
        <w:numPr>
          <w:ilvl w:val="0"/>
          <w:numId w:val="153"/>
        </w:numPr>
        <w:tabs>
          <w:tab w:val="clear" w:pos="360"/>
          <w:tab w:val="num" w:pos="720"/>
        </w:tabs>
        <w:ind w:left="720"/>
        <w:jc w:val="both"/>
      </w:pPr>
      <w:r>
        <w:t>Краткосрочные кредиты банков</w:t>
      </w:r>
    </w:p>
    <w:p w:rsidR="008A3CD2" w:rsidRDefault="008A3CD2" w:rsidP="008A3CD2">
      <w:pPr>
        <w:numPr>
          <w:ilvl w:val="0"/>
          <w:numId w:val="153"/>
        </w:numPr>
        <w:tabs>
          <w:tab w:val="clear" w:pos="360"/>
          <w:tab w:val="num" w:pos="720"/>
        </w:tabs>
        <w:ind w:left="720"/>
        <w:jc w:val="both"/>
      </w:pPr>
      <w:r>
        <w:t>Коммерческие кредиты</w:t>
      </w:r>
    </w:p>
    <w:p w:rsidR="008A3CD2" w:rsidRDefault="008A3CD2" w:rsidP="008A3CD2">
      <w:pPr>
        <w:numPr>
          <w:ilvl w:val="0"/>
          <w:numId w:val="153"/>
        </w:numPr>
        <w:tabs>
          <w:tab w:val="clear" w:pos="360"/>
          <w:tab w:val="num" w:pos="720"/>
        </w:tabs>
        <w:ind w:left="720"/>
        <w:jc w:val="both"/>
      </w:pPr>
      <w:r>
        <w:t>Инвестиционный налоговый кредит</w:t>
      </w:r>
    </w:p>
    <w:p w:rsidR="008A3CD2" w:rsidRDefault="008A3CD2">
      <w:pPr>
        <w:tabs>
          <w:tab w:val="num" w:pos="720"/>
        </w:tabs>
        <w:ind w:left="720" w:firstLine="567"/>
        <w:jc w:val="both"/>
      </w:pPr>
      <w:r>
        <w:t>Могут быть дополнительно привлеченные средства:</w:t>
      </w:r>
    </w:p>
    <w:p w:rsidR="008A3CD2" w:rsidRDefault="008A3CD2" w:rsidP="008A3CD2">
      <w:pPr>
        <w:numPr>
          <w:ilvl w:val="0"/>
          <w:numId w:val="154"/>
        </w:numPr>
        <w:tabs>
          <w:tab w:val="clear" w:pos="360"/>
          <w:tab w:val="num" w:pos="720"/>
          <w:tab w:val="num" w:pos="1211"/>
          <w:tab w:val="num" w:pos="1271"/>
        </w:tabs>
        <w:ind w:left="720"/>
        <w:jc w:val="both"/>
      </w:pPr>
      <w:r>
        <w:t>Кредиторская задолженность поставщиков</w:t>
      </w:r>
    </w:p>
    <w:p w:rsidR="008A3CD2" w:rsidRDefault="008A3CD2" w:rsidP="008A3CD2">
      <w:pPr>
        <w:numPr>
          <w:ilvl w:val="0"/>
          <w:numId w:val="154"/>
        </w:numPr>
        <w:tabs>
          <w:tab w:val="clear" w:pos="360"/>
          <w:tab w:val="num" w:pos="720"/>
          <w:tab w:val="num" w:pos="1211"/>
          <w:tab w:val="num" w:pos="1271"/>
        </w:tabs>
        <w:ind w:left="720"/>
        <w:jc w:val="both"/>
      </w:pPr>
      <w:r>
        <w:t>Прочие краткосрочные обязательства</w:t>
      </w:r>
    </w:p>
    <w:p w:rsidR="008A3CD2" w:rsidRDefault="008A3CD2" w:rsidP="008A3CD2">
      <w:pPr>
        <w:numPr>
          <w:ilvl w:val="0"/>
          <w:numId w:val="154"/>
        </w:numPr>
        <w:tabs>
          <w:tab w:val="clear" w:pos="360"/>
          <w:tab w:val="num" w:pos="720"/>
          <w:tab w:val="num" w:pos="1211"/>
          <w:tab w:val="num" w:pos="1271"/>
        </w:tabs>
        <w:ind w:left="720"/>
        <w:jc w:val="both"/>
      </w:pPr>
      <w:r>
        <w:t>Благотворительные и прочие поступления</w:t>
      </w:r>
    </w:p>
    <w:p w:rsidR="008A3CD2" w:rsidRDefault="008A3CD2">
      <w:pPr>
        <w:pStyle w:val="a4"/>
        <w:ind w:left="851" w:firstLine="0"/>
        <w:jc w:val="both"/>
      </w:pPr>
    </w:p>
    <w:p w:rsidR="008A3CD2" w:rsidRDefault="008A3CD2">
      <w:pPr>
        <w:pStyle w:val="a4"/>
        <w:ind w:left="851" w:firstLine="0"/>
        <w:jc w:val="both"/>
      </w:pPr>
    </w:p>
    <w:p w:rsidR="008A3CD2" w:rsidRDefault="008A3CD2">
      <w:pPr>
        <w:pStyle w:val="a4"/>
        <w:ind w:left="851" w:firstLine="0"/>
        <w:jc w:val="both"/>
      </w:pPr>
    </w:p>
    <w:p w:rsidR="008A3CD2" w:rsidRDefault="008A3CD2">
      <w:pPr>
        <w:pStyle w:val="a4"/>
        <w:jc w:val="both"/>
        <w:rPr>
          <w:i/>
        </w:rPr>
      </w:pPr>
      <w:r>
        <w:t xml:space="preserve">                                          </w:t>
      </w:r>
      <w:r>
        <w:rPr>
          <w:i/>
        </w:rPr>
        <w:t>оборотные фонды</w:t>
      </w:r>
    </w:p>
    <w:p w:rsidR="008A3CD2" w:rsidRDefault="00AE4333">
      <w:pPr>
        <w:pStyle w:val="a4"/>
        <w:jc w:val="both"/>
      </w:pPr>
      <w:r>
        <w:pict>
          <v:shape id="_x0000_s1472" style="position:absolute;left:0;text-align:left;margin-left:123.85pt;margin-top:7.2pt;width:187.2pt;height:14.4pt;z-index:251460608;mso-position-horizontal:absolute;mso-position-horizontal-relative:text;mso-position-vertical:absolute;mso-position-vertical-relative:text" coordsize="3744,288" o:allowincell="f" path="m,288c624,144,1248,,1872,v624,,1560,240,1872,288e" filled="f">
            <v:path arrowok="t"/>
          </v:shape>
        </w:pict>
      </w:r>
    </w:p>
    <w:p w:rsidR="008A3CD2" w:rsidRDefault="008A3CD2">
      <w:pPr>
        <w:pStyle w:val="a4"/>
        <w:jc w:val="both"/>
      </w:pPr>
    </w:p>
    <w:p w:rsidR="008A3CD2" w:rsidRDefault="008A3CD2">
      <w:pPr>
        <w:pStyle w:val="a4"/>
        <w:jc w:val="both"/>
      </w:pPr>
      <w:r>
        <w:t>производственные                                                  НЗП (деньги,</w:t>
      </w:r>
    </w:p>
    <w:p w:rsidR="008A3CD2" w:rsidRDefault="00AE4333">
      <w:pPr>
        <w:pStyle w:val="a4"/>
        <w:jc w:val="both"/>
      </w:pPr>
      <w:r>
        <w:pict>
          <v:line id="_x0000_s1476" style="position:absolute;left:0;text-align:left;z-index:251464704" from="239.05pt,9pt" to="239.05pt,52.2pt" o:allowincell="f">
            <v:stroke endarrow="open"/>
          </v:line>
        </w:pict>
      </w:r>
      <w:r>
        <w:pict>
          <v:line id="_x0000_s1475" style="position:absolute;left:0;text-align:left;z-index:251463680" from="188.65pt,9pt" to="239.05pt,9pt" o:allowincell="f">
            <v:stroke endarrow="open"/>
          </v:line>
        </w:pict>
      </w:r>
      <w:r>
        <w:pict>
          <v:line id="_x0000_s1474" style="position:absolute;left:0;text-align:left;flip:y;z-index:251462656" from="188.65pt,9pt" to="188.65pt,52.2pt" o:allowincell="f">
            <v:stroke endarrow="open"/>
          </v:line>
        </w:pict>
      </w:r>
      <w:r w:rsidR="008A3CD2">
        <w:t xml:space="preserve">запасы (сырье, мате -                                              сборочные единицы)             </w:t>
      </w:r>
    </w:p>
    <w:p w:rsidR="008A3CD2" w:rsidRDefault="008A3CD2">
      <w:pPr>
        <w:pStyle w:val="a4"/>
        <w:jc w:val="both"/>
      </w:pPr>
      <w:r>
        <w:t>риалы, инструменты)</w:t>
      </w:r>
    </w:p>
    <w:p w:rsidR="008A3CD2" w:rsidRDefault="008A3CD2">
      <w:pPr>
        <w:pStyle w:val="a4"/>
        <w:jc w:val="both"/>
      </w:pPr>
    </w:p>
    <w:p w:rsidR="008A3CD2" w:rsidRDefault="00AE4333">
      <w:pPr>
        <w:pStyle w:val="a4"/>
        <w:jc w:val="both"/>
      </w:pPr>
      <w:r>
        <w:pict>
          <v:line id="_x0000_s1477" style="position:absolute;left:0;text-align:left;flip:x;z-index:251465728" from="188.65pt,10.8pt" to="239.05pt,10.8pt" o:allowincell="f">
            <v:stroke endarrow="open"/>
          </v:line>
        </w:pict>
      </w:r>
      <w:r w:rsidR="008A3CD2">
        <w:t xml:space="preserve">денежные средства                                                 готовая продукция </w:t>
      </w:r>
    </w:p>
    <w:p w:rsidR="008A3CD2" w:rsidRDefault="008A3CD2">
      <w:pPr>
        <w:pStyle w:val="a4"/>
        <w:ind w:right="-242"/>
        <w:jc w:val="both"/>
      </w:pPr>
      <w:r>
        <w:t xml:space="preserve">(на расчетном счете,                                               (машины, оборудование)  </w:t>
      </w:r>
    </w:p>
    <w:p w:rsidR="008A3CD2" w:rsidRDefault="00AE4333">
      <w:pPr>
        <w:pStyle w:val="a4"/>
        <w:jc w:val="both"/>
      </w:pPr>
      <w:r>
        <w:pict>
          <v:shape id="_x0000_s1473" style="position:absolute;left:0;text-align:left;margin-left:131.05pt;margin-top:4.8pt;width:187.2pt;height:15.6pt;z-index:251461632;mso-position-horizontal:absolute;mso-position-horizontal-relative:text;mso-position-vertical:absolute;mso-position-vertical-relative:text" coordsize="3744,312" o:allowincell="f" path="m,144v624,84,1248,168,1872,144c2496,264,3432,48,3744,e" filled="f">
            <v:path arrowok="t"/>
          </v:shape>
        </w:pict>
      </w:r>
      <w:r w:rsidR="008A3CD2">
        <w:t>счет в банке)</w:t>
      </w:r>
    </w:p>
    <w:p w:rsidR="008A3CD2" w:rsidRDefault="008A3CD2">
      <w:pPr>
        <w:pStyle w:val="a4"/>
        <w:jc w:val="both"/>
      </w:pPr>
    </w:p>
    <w:p w:rsidR="008A3CD2" w:rsidRDefault="008A3CD2">
      <w:pPr>
        <w:pStyle w:val="a4"/>
        <w:jc w:val="both"/>
        <w:rPr>
          <w:i/>
        </w:rPr>
      </w:pPr>
      <w:r>
        <w:rPr>
          <w:i/>
        </w:rPr>
        <w:t xml:space="preserve">                                          фонды обращения</w:t>
      </w:r>
    </w:p>
    <w:p w:rsidR="008A3CD2" w:rsidRDefault="008A3CD2">
      <w:pPr>
        <w:pStyle w:val="a4"/>
        <w:jc w:val="both"/>
        <w:rPr>
          <w:i/>
        </w:rPr>
      </w:pPr>
    </w:p>
    <w:p w:rsidR="008A3CD2" w:rsidRDefault="008A3CD2">
      <w:pPr>
        <w:pStyle w:val="a4"/>
        <w:jc w:val="both"/>
      </w:pPr>
      <w:r>
        <w:t>рис.3.1.</w:t>
      </w:r>
      <w:r>
        <w:rPr>
          <w:i/>
          <w:u w:val="single"/>
        </w:rPr>
        <w:t xml:space="preserve"> </w:t>
      </w:r>
      <w:r>
        <w:t>Кругооборот оборотных средств.</w:t>
      </w:r>
    </w:p>
    <w:p w:rsidR="008A3CD2" w:rsidRDefault="008A3CD2">
      <w:pPr>
        <w:pStyle w:val="a4"/>
        <w:jc w:val="both"/>
      </w:pPr>
    </w:p>
    <w:p w:rsidR="008A3CD2" w:rsidRDefault="008A3CD2">
      <w:pPr>
        <w:pStyle w:val="a4"/>
        <w:jc w:val="both"/>
      </w:pPr>
    </w:p>
    <w:p w:rsidR="008A3CD2" w:rsidRDefault="008A3CD2">
      <w:pPr>
        <w:pStyle w:val="a4"/>
        <w:jc w:val="both"/>
      </w:pPr>
      <w:r>
        <w:t>Объединение оборотных фондов и фондов обращения в одном понятии основано на экономической сущности оборотных средств, признанных обеспечить непрерывность всего воспроизводимого процесса, в ходе которого фонды проходят как стадию производства, так и стадию обращения.</w:t>
      </w:r>
    </w:p>
    <w:p w:rsidR="008A3CD2" w:rsidRDefault="008A3CD2">
      <w:pPr>
        <w:pStyle w:val="a4"/>
        <w:ind w:firstLine="0"/>
        <w:jc w:val="both"/>
      </w:pPr>
    </w:p>
    <w:p w:rsidR="008A3CD2" w:rsidRDefault="008A3CD2">
      <w:pPr>
        <w:pStyle w:val="a4"/>
        <w:ind w:firstLine="0"/>
        <w:jc w:val="both"/>
      </w:pPr>
    </w:p>
    <w:p w:rsidR="008A3CD2" w:rsidRDefault="008A3CD2">
      <w:pPr>
        <w:pStyle w:val="a4"/>
        <w:ind w:firstLine="0"/>
        <w:jc w:val="both"/>
      </w:pPr>
    </w:p>
    <w:p w:rsidR="008A3CD2" w:rsidRDefault="008A3CD2">
      <w:pPr>
        <w:pStyle w:val="a4"/>
        <w:ind w:firstLine="0"/>
        <w:jc w:val="both"/>
      </w:pPr>
    </w:p>
    <w:p w:rsidR="008A3CD2" w:rsidRDefault="008A3CD2">
      <w:pPr>
        <w:pStyle w:val="a4"/>
        <w:ind w:firstLine="0"/>
        <w:jc w:val="both"/>
      </w:pPr>
    </w:p>
    <w:p w:rsidR="008A3CD2" w:rsidRDefault="008A3CD2">
      <w:pPr>
        <w:pStyle w:val="a4"/>
        <w:ind w:firstLine="0"/>
        <w:jc w:val="both"/>
      </w:pPr>
    </w:p>
    <w:p w:rsidR="008A3CD2" w:rsidRDefault="00AE4333">
      <w:pPr>
        <w:pStyle w:val="a4"/>
        <w:jc w:val="both"/>
      </w:pPr>
      <w:r>
        <w:pict>
          <v:line id="_x0000_s1481" style="position:absolute;left:0;text-align:left;flip:x;z-index:251469824" from="123.85pt,10.85pt" to="246.25pt,10.85pt" o:allowincell="f"/>
        </w:pict>
      </w:r>
      <w:r>
        <w:pict>
          <v:line id="_x0000_s1480" style="position:absolute;left:0;text-align:left;flip:y;z-index:251468800" from="246.25pt,10.85pt" to="246.25pt,25.25pt" o:allowincell="f"/>
        </w:pict>
      </w:r>
      <w:r>
        <w:pict>
          <v:line id="_x0000_s1478" style="position:absolute;left:0;text-align:left;flip:y;z-index:251466752" from="123.85pt,10.85pt" to="123.85pt,25.25pt" o:allowincell="f"/>
        </w:pict>
      </w:r>
    </w:p>
    <w:p w:rsidR="008A3CD2" w:rsidRDefault="00AE4333">
      <w:pPr>
        <w:pStyle w:val="a4"/>
        <w:jc w:val="both"/>
        <w:rPr>
          <w:i/>
        </w:rPr>
      </w:pPr>
      <w:r>
        <w:pict>
          <v:line id="_x0000_s1532" style="position:absolute;left:0;text-align:left;z-index:251522048" from="203.05pt,11.45pt" to="203.05pt,18.65pt" o:allowincell="f"/>
        </w:pict>
      </w:r>
      <w:r>
        <w:pict>
          <v:line id="_x0000_s1479" style="position:absolute;left:0;text-align:left;z-index:251467776" from="123.85pt,11.45pt" to="246.25pt,11.45pt" o:allowincell="f"/>
        </w:pict>
      </w:r>
      <w:r w:rsidR="008A3CD2">
        <w:t xml:space="preserve">                              </w:t>
      </w:r>
      <w:r w:rsidR="008A3CD2">
        <w:rPr>
          <w:i/>
        </w:rPr>
        <w:t>Оборотные средства</w:t>
      </w:r>
    </w:p>
    <w:p w:rsidR="008A3CD2" w:rsidRDefault="00AE4333">
      <w:pPr>
        <w:pStyle w:val="a4"/>
        <w:jc w:val="both"/>
      </w:pPr>
      <w:r>
        <w:pict>
          <v:line id="_x0000_s1531" style="position:absolute;left:0;text-align:left;z-index:251521024" from="325.45pt,4.85pt" to="325.45pt,12.05pt" o:allowincell="f"/>
        </w:pict>
      </w:r>
      <w:r>
        <w:pict>
          <v:line id="_x0000_s1530" style="position:absolute;left:0;text-align:left;z-index:251520000" from="152.65pt,4.85pt" to="325.45pt,4.85pt" o:allowincell="f"/>
        </w:pict>
      </w:r>
      <w:r>
        <w:pict>
          <v:line id="_x0000_s1529" style="position:absolute;left:0;text-align:left;flip:y;z-index:251518976" from="152.65pt,4.85pt" to="152.65pt,12.05pt" o:allowincell="f"/>
        </w:pict>
      </w:r>
      <w:r>
        <w:pict>
          <v:line id="_x0000_s1489" style="position:absolute;left:0;text-align:left;flip:x;z-index:251478016" from="260.65pt,12.05pt" to="375.85pt,12.05pt" o:allowincell="f"/>
        </w:pict>
      </w:r>
      <w:r>
        <w:pict>
          <v:line id="_x0000_s1488" style="position:absolute;left:0;text-align:left;flip:y;z-index:251476992" from="375.85pt,12.05pt" to="375.85pt,40.85pt" o:allowincell="f"/>
        </w:pict>
      </w:r>
      <w:r>
        <w:pict>
          <v:line id="_x0000_s1486" style="position:absolute;left:0;text-align:left;z-index:251474944" from="260.65pt,12.05pt" to="260.65pt,40.85pt" o:allowincell="f"/>
        </w:pict>
      </w:r>
      <w:r>
        <w:pict>
          <v:line id="_x0000_s1485" style="position:absolute;left:0;text-align:left;flip:x;z-index:251473920" from="123.85pt,12.05pt" to="239.05pt,12.05pt" o:allowincell="f"/>
        </w:pict>
      </w:r>
      <w:r>
        <w:pict>
          <v:line id="_x0000_s1484" style="position:absolute;left:0;text-align:left;flip:y;z-index:251472896" from="239.05pt,12.05pt" to="239.05pt,40.85pt" o:allowincell="f"/>
        </w:pict>
      </w:r>
      <w:r>
        <w:pict>
          <v:line id="_x0000_s1482" style="position:absolute;left:0;text-align:left;z-index:251470848" from="123.85pt,12.05pt" to="123.85pt,40.85pt" o:allowincell="f"/>
        </w:pict>
      </w:r>
    </w:p>
    <w:p w:rsidR="008A3CD2" w:rsidRDefault="00AE4333">
      <w:pPr>
        <w:pStyle w:val="a4"/>
        <w:ind w:firstLine="0"/>
        <w:jc w:val="both"/>
      </w:pPr>
      <w:r>
        <w:pict>
          <v:line id="_x0000_s1533" style="position:absolute;left:0;text-align:left;z-index:251523072" from="102.25pt,12.65pt" to="123.85pt,12.65pt" o:allowincell="f">
            <v:stroke endarrow="block"/>
          </v:line>
        </w:pict>
      </w:r>
      <w:r>
        <w:pict>
          <v:line id="_x0000_s1526" style="position:absolute;left:0;text-align:left;z-index:251515904" from="375.85pt,12.65pt" to="433.45pt,41.45pt" o:allowincell="f"/>
        </w:pict>
      </w:r>
      <w:r w:rsidR="008A3CD2">
        <w:t xml:space="preserve">       Функциональное         оборотные произ -               фонды обращения</w:t>
      </w:r>
    </w:p>
    <w:p w:rsidR="008A3CD2" w:rsidRDefault="00AE4333">
      <w:pPr>
        <w:pStyle w:val="a4"/>
        <w:jc w:val="both"/>
      </w:pPr>
      <w:r>
        <w:pict>
          <v:line id="_x0000_s1528" style="position:absolute;left:0;text-align:left;z-index:251517952" from="203.05pt,13.25pt" to="203.05pt,27.65pt" o:allowincell="f"/>
        </w:pict>
      </w:r>
      <w:r>
        <w:pict>
          <v:line id="_x0000_s1527" style="position:absolute;left:0;text-align:left;z-index:251516928" from="152.65pt,13.25pt" to="152.65pt,27.65pt" o:allowincell="f"/>
        </w:pict>
      </w:r>
      <w:r>
        <w:pict>
          <v:line id="_x0000_s1525" style="position:absolute;left:0;text-align:left;z-index:251514880" from="325.45pt,13.25pt" to="325.45pt,27.65pt" o:allowincell="f"/>
        </w:pict>
      </w:r>
      <w:r>
        <w:pict>
          <v:line id="_x0000_s1487" style="position:absolute;left:0;text-align:left;z-index:251475968" from="260.65pt,13.25pt" to="375.85pt,13.25pt" o:allowincell="f"/>
        </w:pict>
      </w:r>
      <w:r>
        <w:pict>
          <v:line id="_x0000_s1483" style="position:absolute;left:0;text-align:left;z-index:251471872" from="123.85pt,13.25pt" to="239.05pt,13.25pt" o:allowincell="f"/>
        </w:pict>
      </w:r>
      <w:r w:rsidR="008A3CD2">
        <w:t>назначение          водственные фонды</w:t>
      </w:r>
    </w:p>
    <w:p w:rsidR="008A3CD2" w:rsidRDefault="008A3CD2">
      <w:pPr>
        <w:pStyle w:val="a4"/>
        <w:jc w:val="both"/>
      </w:pPr>
    </w:p>
    <w:p w:rsidR="008A3CD2" w:rsidRDefault="00AE4333">
      <w:pPr>
        <w:pStyle w:val="a4"/>
        <w:ind w:right="-1376"/>
        <w:jc w:val="both"/>
      </w:pPr>
      <w:r>
        <w:pict>
          <v:line id="_x0000_s1534" style="position:absolute;left:0;text-align:left;z-index:251524096" from="102.25pt,7.25pt" to="123.85pt,7.25pt" o:allowincell="f">
            <v:stroke endarrow="block"/>
          </v:line>
        </w:pict>
      </w:r>
      <w:r>
        <w:pict>
          <v:line id="_x0000_s1505" style="position:absolute;left:0;text-align:left;flip:x;z-index:251494400" from="404.65pt,.05pt" to="476.65pt,.05pt" o:allowincell="f"/>
        </w:pict>
      </w:r>
      <w:r>
        <w:pict>
          <v:line id="_x0000_s1504" style="position:absolute;left:0;text-align:left;flip:y;z-index:251493376" from="476.65pt,.05pt" to="476.65pt,43.25pt" o:allowincell="f"/>
        </w:pict>
      </w:r>
      <w:r>
        <w:pict>
          <v:line id="_x0000_s1502" style="position:absolute;left:0;text-align:left;z-index:251491328" from="404.65pt,.05pt" to="404.65pt,43.25pt" o:allowincell="f"/>
        </w:pict>
      </w:r>
      <w:r>
        <w:pict>
          <v:line id="_x0000_s1501" style="position:absolute;left:0;text-align:left;flip:x;z-index:251490304" from="289.45pt,.05pt" to="397.45pt,.05pt" o:allowincell="f"/>
        </w:pict>
      </w:r>
      <w:r>
        <w:pict>
          <v:line id="_x0000_s1500" style="position:absolute;left:0;text-align:left;flip:y;z-index:251489280" from="397.45pt,.05pt" to="397.45pt,43.25pt" o:allowincell="f"/>
        </w:pict>
      </w:r>
      <w:r>
        <w:pict>
          <v:line id="_x0000_s1498" style="position:absolute;left:0;text-align:left;z-index:251487232" from="289.45pt,.05pt" to="289.45pt,43.25pt" o:allowincell="f"/>
        </w:pict>
      </w:r>
      <w:r>
        <w:pict>
          <v:line id="_x0000_s1497" style="position:absolute;left:0;text-align:left;flip:x;z-index:251486208" from="195.85pt,.05pt" to="282.25pt,.05pt" o:allowincell="f"/>
        </w:pict>
      </w:r>
      <w:r>
        <w:pict>
          <v:line id="_x0000_s1496" style="position:absolute;left:0;text-align:left;flip:y;z-index:251485184" from="282.25pt,.05pt" to="282.25pt,28.85pt" o:allowincell="f"/>
        </w:pict>
      </w:r>
      <w:r>
        <w:pict>
          <v:line id="_x0000_s1494" style="position:absolute;left:0;text-align:left;z-index:251483136" from="195.85pt,.05pt" to="195.85pt,28.85pt" o:allowincell="f"/>
        </w:pict>
      </w:r>
      <w:r>
        <w:pict>
          <v:line id="_x0000_s1493" style="position:absolute;left:0;text-align:left;flip:x;z-index:251482112" from="123.85pt,.05pt" to="181.45pt,.05pt" o:allowincell="f"/>
        </w:pict>
      </w:r>
      <w:r>
        <w:pict>
          <v:line id="_x0000_s1492" style="position:absolute;left:0;text-align:left;flip:y;z-index:251481088" from="181.45pt,.05pt" to="181.45pt,28.85pt" o:allowincell="f"/>
        </w:pict>
      </w:r>
      <w:r>
        <w:pict>
          <v:line id="_x0000_s1490" style="position:absolute;left:0;text-align:left;z-index:251479040" from="123.85pt,.05pt" to="123.85pt,28.85pt" o:allowincell="f"/>
        </w:pict>
      </w:r>
      <w:r w:rsidR="008A3CD2">
        <w:t xml:space="preserve">Роль в                  производ.       НЗП и расходы     готовая продукция:    ден. средства        </w:t>
      </w:r>
    </w:p>
    <w:p w:rsidR="008A3CD2" w:rsidRDefault="008A3CD2">
      <w:pPr>
        <w:pStyle w:val="a4"/>
        <w:ind w:right="-1235"/>
        <w:jc w:val="both"/>
      </w:pPr>
      <w:r>
        <w:t>производстве     запасы             буд. периодов      на склад,отгруженная,  и сред-ва</w:t>
      </w:r>
    </w:p>
    <w:p w:rsidR="008A3CD2" w:rsidRDefault="00AE4333">
      <w:pPr>
        <w:pStyle w:val="a4"/>
        <w:ind w:right="-1376"/>
        <w:jc w:val="both"/>
      </w:pPr>
      <w:r>
        <w:pict>
          <v:line id="_x0000_s1521" style="position:absolute;left:0;text-align:left;z-index:251510784" from="203.05pt,1.25pt" to="203.05pt,22.85pt" o:allowincell="f"/>
        </w:pict>
      </w:r>
      <w:r>
        <w:pict>
          <v:line id="_x0000_s1520" style="position:absolute;left:0;text-align:left;z-index:251509760" from="152.65pt,1.25pt" to="152.65pt,22.85pt" o:allowincell="f"/>
        </w:pict>
      </w:r>
      <w:r>
        <w:pict>
          <v:line id="_x0000_s1495" style="position:absolute;left:0;text-align:left;z-index:251484160" from="195.85pt,1.25pt" to="282.25pt,1.25pt" o:allowincell="f"/>
        </w:pict>
      </w:r>
      <w:r>
        <w:pict>
          <v:line id="_x0000_s1491" style="position:absolute;left:0;text-align:left;z-index:251480064" from="123.85pt,1.25pt" to="181.45pt,1.25pt" o:allowincell="f"/>
        </w:pict>
      </w:r>
      <w:r w:rsidR="008A3CD2">
        <w:t xml:space="preserve">                                                                                   но неоплаченная             в расчетах  </w:t>
      </w:r>
    </w:p>
    <w:p w:rsidR="008A3CD2" w:rsidRDefault="00AE4333">
      <w:pPr>
        <w:pStyle w:val="a4"/>
        <w:jc w:val="both"/>
      </w:pPr>
      <w:r>
        <w:pict>
          <v:line id="_x0000_s1524" style="position:absolute;left:0;text-align:left;flip:y;z-index:251513856" from="433.45pt,1.85pt" to="433.45pt,16.25pt" o:allowincell="f"/>
        </w:pict>
      </w:r>
      <w:r>
        <w:pict>
          <v:line id="_x0000_s1522" style="position:absolute;left:0;text-align:left;z-index:251511808" from="318.25pt,1.85pt" to="318.25pt,9.05pt" o:allowincell="f"/>
        </w:pict>
      </w:r>
      <w:r>
        <w:pict>
          <v:line id="_x0000_s1513" style="position:absolute;left:0;text-align:left;z-index:251502592" from="383.05pt,9.05pt" to="383.05pt,30.65pt" o:allowincell="f"/>
        </w:pict>
      </w:r>
      <w:r>
        <w:pict>
          <v:line id="_x0000_s1512" style="position:absolute;left:0;text-align:left;z-index:251501568" from="289.45pt,9.05pt" to="383.05pt,9.05pt" o:allowincell="f"/>
        </w:pict>
      </w:r>
      <w:r>
        <w:pict>
          <v:line id="_x0000_s1510" style="position:absolute;left:0;text-align:left;z-index:251499520" from="289.45pt,9.05pt" to="289.45pt,30.65pt" o:allowincell="f"/>
        </w:pict>
      </w:r>
      <w:r>
        <w:pict>
          <v:line id="_x0000_s1509" style="position:absolute;left:0;text-align:left;flip:x;z-index:251498496" from="123.85pt,9.05pt" to="210.25pt,9.05pt" o:allowincell="f"/>
        </w:pict>
      </w:r>
      <w:r>
        <w:pict>
          <v:line id="_x0000_s1508" style="position:absolute;left:0;text-align:left;flip:y;z-index:251497472" from="210.25pt,9.05pt" to="210.25pt,30.65pt" o:allowincell="f"/>
        </w:pict>
      </w:r>
      <w:r>
        <w:pict>
          <v:line id="_x0000_s1506" style="position:absolute;left:0;text-align:left;z-index:251495424" from="123.85pt,9.05pt" to="123.85pt,30.65pt" o:allowincell="f"/>
        </w:pict>
      </w:r>
      <w:r>
        <w:pict>
          <v:line id="_x0000_s1503" style="position:absolute;left:0;text-align:left;z-index:251492352" from="404.65pt,1.85pt" to="476.65pt,1.85pt" o:allowincell="f"/>
        </w:pict>
      </w:r>
      <w:r>
        <w:pict>
          <v:line id="_x0000_s1499" style="position:absolute;left:0;text-align:left;z-index:251488256" from="289.45pt,1.85pt" to="397.45pt,1.85pt" o:allowincell="f"/>
        </w:pict>
      </w:r>
      <w:r w:rsidR="008A3CD2">
        <w:t>Принцип</w:t>
      </w:r>
    </w:p>
    <w:p w:rsidR="008A3CD2" w:rsidRDefault="00AE4333">
      <w:pPr>
        <w:pStyle w:val="a4"/>
        <w:jc w:val="both"/>
      </w:pPr>
      <w:r>
        <w:pict>
          <v:line id="_x0000_s1535" style="position:absolute;left:0;text-align:left;z-index:251525120" from="102.25pt,2.45pt" to="123.85pt,2.45pt" o:allowincell="f">
            <v:stroke endarrow="block"/>
          </v:line>
        </w:pict>
      </w:r>
      <w:r>
        <w:pict>
          <v:line id="_x0000_s1523" style="position:absolute;left:0;text-align:left;z-index:251512832" from="383.05pt,2.45pt" to="433.45pt,2.45pt" o:allowincell="f"/>
        </w:pict>
      </w:r>
      <w:r>
        <w:pict>
          <v:line id="_x0000_s1519" style="position:absolute;left:0;text-align:left;z-index:251508736" from="246.25pt,9.65pt" to="246.25pt,24.05pt" o:allowincell="f"/>
        </w:pict>
      </w:r>
      <w:r>
        <w:pict>
          <v:line id="_x0000_s1518" style="position:absolute;left:0;text-align:left;z-index:251507712" from="210.25pt,9.65pt" to="289.45pt,9.65pt" o:allowincell="f"/>
        </w:pict>
      </w:r>
      <w:r w:rsidR="008A3CD2">
        <w:t xml:space="preserve">организации        нормируемые                               ненормируемые        </w:t>
      </w:r>
    </w:p>
    <w:p w:rsidR="008A3CD2" w:rsidRDefault="00AE4333">
      <w:pPr>
        <w:pStyle w:val="a4"/>
        <w:jc w:val="both"/>
      </w:pPr>
      <w:r>
        <w:pict>
          <v:line id="_x0000_s1516" style="position:absolute;left:0;text-align:left;z-index:251505664" from="318.25pt,10.25pt" to="318.25pt,31.85pt" o:allowincell="f"/>
        </w:pict>
      </w:r>
      <w:r>
        <w:pict>
          <v:line id="_x0000_s1515" style="position:absolute;left:0;text-align:left;z-index:251504640" from="174.25pt,10.25pt" to="318.25pt,10.25pt" o:allowincell="f"/>
        </w:pict>
      </w:r>
      <w:r>
        <w:pict>
          <v:line id="_x0000_s1514" style="position:absolute;left:0;text-align:left;z-index:251503616" from="174.25pt,10.25pt" to="174.25pt,31.85pt" o:allowincell="f"/>
        </w:pict>
      </w:r>
      <w:r>
        <w:pict>
          <v:line id="_x0000_s1511" style="position:absolute;left:0;text-align:left;z-index:251500544" from="289.45pt,3.05pt" to="383.05pt,3.05pt" o:allowincell="f"/>
        </w:pict>
      </w:r>
      <w:r>
        <w:pict>
          <v:line id="_x0000_s1507" style="position:absolute;left:0;text-align:left;z-index:251496448" from="123.85pt,3.05pt" to="210.25pt,3.05pt" o:allowincell="f"/>
        </w:pict>
      </w:r>
    </w:p>
    <w:p w:rsidR="008A3CD2" w:rsidRDefault="00AE4333">
      <w:pPr>
        <w:pStyle w:val="a4"/>
        <w:jc w:val="both"/>
      </w:pPr>
      <w:r>
        <w:pict>
          <v:line id="_x0000_s1536" style="position:absolute;left:0;text-align:left;z-index:251526144" from="102.25pt,10.85pt" to="123.85pt,10.85pt" o:allowincell="f">
            <v:stroke endarrow="block"/>
          </v:line>
        </w:pict>
      </w:r>
      <w:r w:rsidR="008A3CD2">
        <w:t xml:space="preserve">Источники                             собственные или заемные                        </w:t>
      </w:r>
    </w:p>
    <w:p w:rsidR="008A3CD2" w:rsidRDefault="00AE4333">
      <w:pPr>
        <w:pStyle w:val="a4"/>
        <w:jc w:val="both"/>
      </w:pPr>
      <w:r>
        <w:pict>
          <v:line id="_x0000_s1517" style="position:absolute;left:0;text-align:left;flip:x;z-index:251506688" from="174.25pt,4.25pt" to="318.25pt,4.25pt" o:allowincell="f"/>
        </w:pict>
      </w:r>
      <w:r w:rsidR="008A3CD2">
        <w:t>финансирования.</w:t>
      </w:r>
    </w:p>
    <w:p w:rsidR="008A3CD2" w:rsidRDefault="008A3CD2">
      <w:pPr>
        <w:pStyle w:val="a4"/>
        <w:jc w:val="both"/>
      </w:pPr>
      <w:r>
        <w:t>Рис.3.2.</w:t>
      </w:r>
      <w:r>
        <w:rPr>
          <w:i/>
          <w:u w:val="single"/>
        </w:rPr>
        <w:t xml:space="preserve"> </w:t>
      </w:r>
      <w:r>
        <w:t>Классификация оборотных средств предприятия</w:t>
      </w:r>
    </w:p>
    <w:p w:rsidR="008A3CD2" w:rsidRDefault="008A3CD2">
      <w:pPr>
        <w:pStyle w:val="a4"/>
        <w:jc w:val="both"/>
      </w:pPr>
    </w:p>
    <w:p w:rsidR="008A3CD2" w:rsidRDefault="008A3CD2">
      <w:pPr>
        <w:ind w:left="284" w:firstLine="567"/>
        <w:jc w:val="both"/>
      </w:pPr>
      <w:r>
        <w:t>Объем оборотных средств должен быть достаточным для производства продукции в необходимом ассортименте и количестве в соответствии с запросами рынка и вместе с тем минимально возможным. Это означает, что объем использованных оборотных средств не должен вести к увеличению дополнительных издержек за счет сверхнормативных запасов. Достаточность оборотных средств устанавливается на основе нормирования  по каждому направлению их расходования. На основе определения общего количества товарно-материальных ценностей устанавливается необходимый совокупный объем оборотных средств в денежной форме.</w:t>
      </w:r>
    </w:p>
    <w:p w:rsidR="008A3CD2" w:rsidRDefault="008A3CD2">
      <w:pPr>
        <w:ind w:left="284" w:firstLine="567"/>
        <w:jc w:val="both"/>
      </w:pPr>
      <w:r>
        <w:t>Нормирование оборотных средств включает:</w:t>
      </w:r>
    </w:p>
    <w:p w:rsidR="008A3CD2" w:rsidRDefault="008A3CD2" w:rsidP="008A3CD2">
      <w:pPr>
        <w:numPr>
          <w:ilvl w:val="0"/>
          <w:numId w:val="155"/>
        </w:numPr>
        <w:jc w:val="both"/>
      </w:pPr>
      <w:r>
        <w:t>нормирование материалов</w:t>
      </w:r>
    </w:p>
    <w:p w:rsidR="008A3CD2" w:rsidRDefault="008A3CD2" w:rsidP="008A3CD2">
      <w:pPr>
        <w:numPr>
          <w:ilvl w:val="0"/>
          <w:numId w:val="155"/>
        </w:numPr>
        <w:jc w:val="both"/>
      </w:pPr>
      <w:r>
        <w:t>нормирование незавершенного производства</w:t>
      </w:r>
    </w:p>
    <w:p w:rsidR="008A3CD2" w:rsidRDefault="008A3CD2" w:rsidP="008A3CD2">
      <w:pPr>
        <w:numPr>
          <w:ilvl w:val="0"/>
          <w:numId w:val="155"/>
        </w:numPr>
        <w:jc w:val="both"/>
      </w:pPr>
      <w:r>
        <w:t>нормирование готовой продукции</w:t>
      </w:r>
    </w:p>
    <w:p w:rsidR="008A3CD2" w:rsidRDefault="008A3CD2">
      <w:pPr>
        <w:ind w:left="284" w:firstLine="567"/>
        <w:rPr>
          <w:rFonts w:ascii="Arial" w:hAnsi="Arial"/>
        </w:rPr>
      </w:pPr>
    </w:p>
    <w:p w:rsidR="008A3CD2" w:rsidRDefault="008A3CD2">
      <w:pPr>
        <w:pStyle w:val="a4"/>
        <w:jc w:val="both"/>
      </w:pPr>
    </w:p>
    <w:p w:rsidR="008A3CD2" w:rsidRDefault="008A3CD2">
      <w:pPr>
        <w:pStyle w:val="a4"/>
        <w:jc w:val="both"/>
      </w:pPr>
      <w:r>
        <w:rPr>
          <w:b/>
        </w:rPr>
        <w:t>3.2. Нормирование оборотных средств.</w:t>
      </w:r>
    </w:p>
    <w:p w:rsidR="008A3CD2" w:rsidRDefault="008A3CD2">
      <w:pPr>
        <w:pStyle w:val="a4"/>
        <w:jc w:val="both"/>
      </w:pPr>
    </w:p>
    <w:p w:rsidR="008A3CD2" w:rsidRDefault="008A3CD2">
      <w:pPr>
        <w:pStyle w:val="a4"/>
        <w:jc w:val="both"/>
      </w:pPr>
      <w:r>
        <w:t>При нормировании оборотных средств необходимо учитывать влияние следующих факторов:</w:t>
      </w:r>
    </w:p>
    <w:p w:rsidR="008A3CD2" w:rsidRDefault="008A3CD2" w:rsidP="008A3CD2">
      <w:pPr>
        <w:pStyle w:val="a4"/>
        <w:numPr>
          <w:ilvl w:val="0"/>
          <w:numId w:val="60"/>
        </w:numPr>
        <w:jc w:val="both"/>
      </w:pPr>
      <w:r>
        <w:t>длительность производственного цикла изготовления основной продукции,</w:t>
      </w:r>
    </w:p>
    <w:p w:rsidR="008A3CD2" w:rsidRDefault="008A3CD2" w:rsidP="008A3CD2">
      <w:pPr>
        <w:pStyle w:val="a4"/>
        <w:numPr>
          <w:ilvl w:val="0"/>
          <w:numId w:val="60"/>
        </w:numPr>
        <w:jc w:val="both"/>
      </w:pPr>
      <w:r>
        <w:t>согласованность и четкость в работе отдельных цехов,</w:t>
      </w:r>
    </w:p>
    <w:p w:rsidR="008A3CD2" w:rsidRDefault="008A3CD2" w:rsidP="008A3CD2">
      <w:pPr>
        <w:pStyle w:val="a4"/>
        <w:numPr>
          <w:ilvl w:val="0"/>
          <w:numId w:val="60"/>
        </w:numPr>
        <w:jc w:val="both"/>
      </w:pPr>
      <w:r>
        <w:t>условия снабжения (длительность интервалов поставки, размеры отдельных партий)</w:t>
      </w:r>
    </w:p>
    <w:p w:rsidR="008A3CD2" w:rsidRDefault="008A3CD2" w:rsidP="008A3CD2">
      <w:pPr>
        <w:pStyle w:val="a4"/>
        <w:numPr>
          <w:ilvl w:val="0"/>
          <w:numId w:val="60"/>
        </w:numPr>
        <w:jc w:val="both"/>
      </w:pPr>
      <w:r>
        <w:t>отдаленность поставщиков от потребителей,</w:t>
      </w:r>
    </w:p>
    <w:p w:rsidR="008A3CD2" w:rsidRDefault="008A3CD2" w:rsidP="008A3CD2">
      <w:pPr>
        <w:pStyle w:val="a4"/>
        <w:numPr>
          <w:ilvl w:val="0"/>
          <w:numId w:val="60"/>
        </w:numPr>
        <w:jc w:val="both"/>
      </w:pPr>
      <w:r>
        <w:t>скорость перевозок и бесперебойность работы транспорта,</w:t>
      </w:r>
    </w:p>
    <w:p w:rsidR="008A3CD2" w:rsidRDefault="008A3CD2" w:rsidP="008A3CD2">
      <w:pPr>
        <w:pStyle w:val="a4"/>
        <w:numPr>
          <w:ilvl w:val="0"/>
          <w:numId w:val="60"/>
        </w:numPr>
        <w:jc w:val="both"/>
      </w:pPr>
      <w:r>
        <w:t>время подготовки материалов для запуска производства,</w:t>
      </w:r>
    </w:p>
    <w:p w:rsidR="008A3CD2" w:rsidRDefault="008A3CD2" w:rsidP="008A3CD2">
      <w:pPr>
        <w:pStyle w:val="a4"/>
        <w:numPr>
          <w:ilvl w:val="0"/>
          <w:numId w:val="60"/>
        </w:numPr>
        <w:jc w:val="both"/>
      </w:pPr>
      <w:r>
        <w:t>периодичность запуска,</w:t>
      </w:r>
    </w:p>
    <w:p w:rsidR="008A3CD2" w:rsidRDefault="008A3CD2" w:rsidP="008A3CD2">
      <w:pPr>
        <w:pStyle w:val="a4"/>
        <w:numPr>
          <w:ilvl w:val="0"/>
          <w:numId w:val="60"/>
        </w:numPr>
        <w:jc w:val="both"/>
      </w:pPr>
      <w:r>
        <w:t>условия реализации продукции,</w:t>
      </w:r>
    </w:p>
    <w:p w:rsidR="008A3CD2" w:rsidRDefault="008A3CD2" w:rsidP="008A3CD2">
      <w:pPr>
        <w:pStyle w:val="a4"/>
        <w:numPr>
          <w:ilvl w:val="0"/>
          <w:numId w:val="60"/>
        </w:numPr>
        <w:jc w:val="both"/>
      </w:pPr>
      <w:r>
        <w:t>система и форма расчета, в том, что и скорости обработки доходов.</w:t>
      </w:r>
    </w:p>
    <w:p w:rsidR="008A3CD2" w:rsidRDefault="008A3CD2">
      <w:pPr>
        <w:pStyle w:val="a4"/>
        <w:jc w:val="both"/>
      </w:pPr>
      <w:r>
        <w:t>Нормируются следующие элементы оборотных средств:</w:t>
      </w:r>
    </w:p>
    <w:p w:rsidR="008A3CD2" w:rsidRDefault="008A3CD2" w:rsidP="008A3CD2">
      <w:pPr>
        <w:pStyle w:val="a4"/>
        <w:numPr>
          <w:ilvl w:val="0"/>
          <w:numId w:val="156"/>
        </w:numPr>
        <w:jc w:val="both"/>
      </w:pPr>
      <w:r>
        <w:t>производственные запасы</w:t>
      </w:r>
    </w:p>
    <w:p w:rsidR="008A3CD2" w:rsidRDefault="008A3CD2" w:rsidP="008A3CD2">
      <w:pPr>
        <w:pStyle w:val="a4"/>
        <w:numPr>
          <w:ilvl w:val="0"/>
          <w:numId w:val="156"/>
        </w:numPr>
        <w:jc w:val="both"/>
      </w:pPr>
      <w:r>
        <w:t xml:space="preserve">не завершенное производство </w:t>
      </w:r>
    </w:p>
    <w:p w:rsidR="008A3CD2" w:rsidRDefault="008A3CD2" w:rsidP="008A3CD2">
      <w:pPr>
        <w:pStyle w:val="a4"/>
        <w:numPr>
          <w:ilvl w:val="0"/>
          <w:numId w:val="156"/>
        </w:numPr>
        <w:jc w:val="both"/>
      </w:pPr>
      <w:r>
        <w:t>расходы будущих периодов</w:t>
      </w:r>
    </w:p>
    <w:p w:rsidR="008A3CD2" w:rsidRDefault="008A3CD2" w:rsidP="008A3CD2">
      <w:pPr>
        <w:pStyle w:val="a4"/>
        <w:numPr>
          <w:ilvl w:val="0"/>
          <w:numId w:val="156"/>
        </w:numPr>
        <w:jc w:val="both"/>
      </w:pPr>
      <w:r>
        <w:t>готовая продукция на складе</w:t>
      </w:r>
    </w:p>
    <w:p w:rsidR="008A3CD2" w:rsidRDefault="008A3CD2" w:rsidP="008A3CD2">
      <w:pPr>
        <w:pStyle w:val="a4"/>
        <w:numPr>
          <w:ilvl w:val="0"/>
          <w:numId w:val="156"/>
        </w:numPr>
        <w:jc w:val="both"/>
      </w:pPr>
      <w:r>
        <w:t>денежные средства на хранении в кассе.</w:t>
      </w:r>
    </w:p>
    <w:p w:rsidR="008A3CD2" w:rsidRDefault="008A3CD2">
      <w:pPr>
        <w:pStyle w:val="a4"/>
        <w:jc w:val="both"/>
      </w:pPr>
      <w:r>
        <w:t>Производственными запасами называются материальные ресурсы, находящиеся на предприятии, но не вступившие в производственный процесс. Суммарный норматив оборотных средств в производственных запасах, относящихся к оборотным фондам определяется умножением среднесуточного потребления материальных ресурсов в стоимостном выражении на норму запаса в днях. При этом от назначения запаса различают: транспортный, подготовительный, текущий, страховой и технологический.</w:t>
      </w:r>
    </w:p>
    <w:p w:rsidR="008A3CD2" w:rsidRDefault="008A3CD2">
      <w:pPr>
        <w:pStyle w:val="a4"/>
        <w:jc w:val="both"/>
      </w:pPr>
      <w:r>
        <w:t>Транспортный запас создается на предприятии, на те поставки, по которым возникает разрыв между сроками поступления по платежным документам (1-2 дня).</w:t>
      </w:r>
    </w:p>
    <w:p w:rsidR="008A3CD2" w:rsidRDefault="008A3CD2">
      <w:pPr>
        <w:pStyle w:val="a4"/>
        <w:jc w:val="both"/>
      </w:pPr>
      <w:r>
        <w:t>Подготовительный запас складывается из времени на приемку, складирование, анализ поступивших материалов.</w:t>
      </w:r>
    </w:p>
    <w:p w:rsidR="008A3CD2" w:rsidRDefault="008A3CD2">
      <w:pPr>
        <w:pStyle w:val="a4"/>
        <w:jc w:val="both"/>
      </w:pPr>
      <w:r>
        <w:t xml:space="preserve">Текущий запас – основной вид запаса, который необходим для бесперебойного обеспечения производства, чаще всего до 50% среднего интервала между поставками. </w:t>
      </w:r>
    </w:p>
    <w:p w:rsidR="008A3CD2" w:rsidRDefault="008A3CD2">
      <w:pPr>
        <w:pStyle w:val="a4"/>
        <w:jc w:val="both"/>
      </w:pPr>
      <w:r>
        <w:t xml:space="preserve">Страховой (гарантированный) запас определяется по среднему отклонения фактических сроков поставки от плановых или по времени, необходимому для срочного оформления заказа и доставки материальных ресурсов от поставщика к потребителю. </w:t>
      </w:r>
    </w:p>
    <w:p w:rsidR="008A3CD2" w:rsidRDefault="008A3CD2">
      <w:pPr>
        <w:pStyle w:val="a4"/>
        <w:jc w:val="both"/>
      </w:pPr>
      <w:r>
        <w:t>Технологический запас – необходим на время подготовки прибывших материальных ресурсов к производственному потреблению. В ряде случаев создаются и сезонные запасы, вызванные особенностями сезонного характера или условиями завоза.</w:t>
      </w:r>
    </w:p>
    <w:p w:rsidR="008A3CD2" w:rsidRDefault="008A3CD2">
      <w:pPr>
        <w:pStyle w:val="a4"/>
        <w:jc w:val="both"/>
      </w:pPr>
      <w:r>
        <w:t xml:space="preserve">2. Незавершенное производство. Норматив оборотных средств на незавершенное производство определяется исходя из планового объема товарной продукции по производной себестоимости, длительности цикла изготовления продукции, коэффициента нарастания затрат. </w:t>
      </w:r>
    </w:p>
    <w:p w:rsidR="008A3CD2" w:rsidRDefault="008A3CD2">
      <w:pPr>
        <w:pStyle w:val="a4"/>
        <w:jc w:val="both"/>
      </w:pPr>
    </w:p>
    <w:p w:rsidR="008A3CD2" w:rsidRDefault="008A3CD2">
      <w:pPr>
        <w:pStyle w:val="a4"/>
        <w:jc w:val="both"/>
      </w:pPr>
      <w:r>
        <w:rPr>
          <w:position w:val="-30"/>
        </w:rPr>
        <w:object w:dxaOrig="2100" w:dyaOrig="680">
          <v:shape id="_x0000_i1037" type="#_x0000_t75" style="width:105pt;height:33.75pt" o:ole="" fillcolor="window">
            <v:imagedata r:id="rId29" o:title=""/>
          </v:shape>
          <o:OLEObject Type="Embed" ProgID="Equation.3" ShapeID="_x0000_i1037" DrawAspect="Content" ObjectID="_1466580598" r:id="rId30"/>
        </w:object>
      </w:r>
      <w:r>
        <w:t>,    где                       (15)</w:t>
      </w:r>
    </w:p>
    <w:p w:rsidR="008A3CD2" w:rsidRDefault="008A3CD2">
      <w:pPr>
        <w:pStyle w:val="a4"/>
        <w:jc w:val="both"/>
      </w:pPr>
    </w:p>
    <w:p w:rsidR="008A3CD2" w:rsidRDefault="008A3CD2">
      <w:pPr>
        <w:pStyle w:val="a4"/>
        <w:jc w:val="both"/>
      </w:pPr>
      <w:r>
        <w:t>В</w:t>
      </w:r>
      <w:r>
        <w:rPr>
          <w:vertAlign w:val="subscript"/>
        </w:rPr>
        <w:t>П</w:t>
      </w:r>
      <w:r>
        <w:t xml:space="preserve"> – плановый объем товарной продукции по производственной себестоимости,</w:t>
      </w:r>
    </w:p>
    <w:p w:rsidR="008A3CD2" w:rsidRDefault="008A3CD2">
      <w:pPr>
        <w:pStyle w:val="a4"/>
        <w:jc w:val="both"/>
      </w:pPr>
      <w:r>
        <w:t>Т</w:t>
      </w:r>
      <w:r>
        <w:rPr>
          <w:vertAlign w:val="subscript"/>
        </w:rPr>
        <w:t xml:space="preserve">П </w:t>
      </w:r>
      <w:r>
        <w:t>– число дней в плановом периоде,</w:t>
      </w:r>
    </w:p>
    <w:p w:rsidR="008A3CD2" w:rsidRDefault="008A3CD2">
      <w:pPr>
        <w:pStyle w:val="a4"/>
        <w:jc w:val="both"/>
      </w:pPr>
      <w:r>
        <w:t>Т</w:t>
      </w:r>
      <w:r>
        <w:rPr>
          <w:vertAlign w:val="subscript"/>
        </w:rPr>
        <w:t>Ц</w:t>
      </w:r>
      <w:r>
        <w:t xml:space="preserve"> – длительность цикла изготовления продукции,</w:t>
      </w:r>
    </w:p>
    <w:p w:rsidR="008A3CD2" w:rsidRDefault="008A3CD2">
      <w:pPr>
        <w:pStyle w:val="a4"/>
        <w:jc w:val="both"/>
      </w:pPr>
      <w:r>
        <w:t>К</w:t>
      </w:r>
      <w:r>
        <w:rPr>
          <w:vertAlign w:val="subscript"/>
        </w:rPr>
        <w:t>НЗ</w:t>
      </w:r>
      <w:r>
        <w:t xml:space="preserve"> – коэффициент нарастания затрат</w:t>
      </w:r>
    </w:p>
    <w:p w:rsidR="008A3CD2" w:rsidRDefault="008A3CD2">
      <w:pPr>
        <w:pStyle w:val="a4"/>
        <w:jc w:val="both"/>
      </w:pPr>
    </w:p>
    <w:p w:rsidR="008A3CD2" w:rsidRDefault="008A3CD2">
      <w:pPr>
        <w:pStyle w:val="a4"/>
        <w:jc w:val="both"/>
      </w:pPr>
    </w:p>
    <w:p w:rsidR="008A3CD2" w:rsidRDefault="008A3CD2">
      <w:pPr>
        <w:pStyle w:val="a4"/>
        <w:jc w:val="both"/>
      </w:pPr>
      <w:r>
        <w:rPr>
          <w:position w:val="-30"/>
        </w:rPr>
        <w:object w:dxaOrig="1760" w:dyaOrig="680">
          <v:shape id="_x0000_i1038" type="#_x0000_t75" style="width:87.75pt;height:33.75pt" o:ole="" fillcolor="window">
            <v:imagedata r:id="rId31" o:title=""/>
          </v:shape>
          <o:OLEObject Type="Embed" ProgID="Equation.3" ShapeID="_x0000_i1038" DrawAspect="Content" ObjectID="_1466580599" r:id="rId32"/>
        </w:object>
      </w:r>
      <w:r>
        <w:t xml:space="preserve">                                       (16)</w:t>
      </w:r>
    </w:p>
    <w:p w:rsidR="008A3CD2" w:rsidRDefault="008A3CD2">
      <w:pPr>
        <w:pStyle w:val="a4"/>
        <w:jc w:val="both"/>
      </w:pPr>
    </w:p>
    <w:p w:rsidR="008A3CD2" w:rsidRDefault="008A3CD2">
      <w:pPr>
        <w:pStyle w:val="a4"/>
        <w:jc w:val="both"/>
      </w:pPr>
      <w:r>
        <w:t>З</w:t>
      </w:r>
      <w:r>
        <w:rPr>
          <w:vertAlign w:val="subscript"/>
        </w:rPr>
        <w:t>Н</w:t>
      </w:r>
      <w:r>
        <w:t xml:space="preserve"> – начальные затраты</w:t>
      </w:r>
    </w:p>
    <w:p w:rsidR="008A3CD2" w:rsidRDefault="008A3CD2">
      <w:pPr>
        <w:pStyle w:val="a4"/>
        <w:jc w:val="both"/>
      </w:pPr>
      <w:r>
        <w:t>З</w:t>
      </w:r>
      <w:r>
        <w:rPr>
          <w:vertAlign w:val="subscript"/>
        </w:rPr>
        <w:t>О</w:t>
      </w:r>
      <w:r>
        <w:t xml:space="preserve"> – последующие затраты</w:t>
      </w:r>
    </w:p>
    <w:p w:rsidR="008A3CD2" w:rsidRDefault="008A3CD2">
      <w:pPr>
        <w:pStyle w:val="a4"/>
        <w:jc w:val="both"/>
      </w:pPr>
    </w:p>
    <w:p w:rsidR="008A3CD2" w:rsidRDefault="008A3CD2">
      <w:pPr>
        <w:pStyle w:val="a4"/>
        <w:jc w:val="both"/>
      </w:pPr>
      <w:r>
        <w:t xml:space="preserve"> 3. нормативные оборотные средства на расходы будущих периодов определяется тремя составляющими: а) Р</w:t>
      </w:r>
      <w:r>
        <w:rPr>
          <w:vertAlign w:val="subscript"/>
        </w:rPr>
        <w:t>бн</w:t>
      </w:r>
      <w:r>
        <w:t xml:space="preserve"> сумма средств вложенных в расход и будущих периодов, на начало планового года; б) Р</w:t>
      </w:r>
      <w:r>
        <w:rPr>
          <w:vertAlign w:val="subscript"/>
        </w:rPr>
        <w:t>п</w:t>
      </w:r>
      <w:r>
        <w:t xml:space="preserve"> - расходы на данный плановый период по смете; в) Р</w:t>
      </w:r>
      <w:r>
        <w:rPr>
          <w:vertAlign w:val="subscript"/>
        </w:rPr>
        <w:t>в</w:t>
      </w:r>
      <w:r>
        <w:t xml:space="preserve"> - расходы, включаемые в себестоимость продукции планового периода по смете затрат на производство.</w:t>
      </w:r>
    </w:p>
    <w:p w:rsidR="008A3CD2" w:rsidRDefault="008A3CD2">
      <w:pPr>
        <w:pStyle w:val="a4"/>
        <w:jc w:val="both"/>
      </w:pPr>
    </w:p>
    <w:p w:rsidR="008A3CD2" w:rsidRDefault="008A3CD2">
      <w:pPr>
        <w:pStyle w:val="a4"/>
        <w:jc w:val="both"/>
        <w:rPr>
          <w:vertAlign w:val="subscript"/>
        </w:rPr>
      </w:pPr>
      <w:r>
        <w:t>Н</w:t>
      </w:r>
      <w:r>
        <w:rPr>
          <w:vertAlign w:val="subscript"/>
        </w:rPr>
        <w:t>бп</w:t>
      </w:r>
      <w:r>
        <w:t>= Рбн+Рп+Рв                                (17)</w:t>
      </w:r>
    </w:p>
    <w:p w:rsidR="008A3CD2" w:rsidRDefault="008A3CD2">
      <w:pPr>
        <w:pStyle w:val="a4"/>
        <w:jc w:val="both"/>
      </w:pPr>
    </w:p>
    <w:p w:rsidR="008A3CD2" w:rsidRDefault="008A3CD2">
      <w:pPr>
        <w:pStyle w:val="a4"/>
        <w:jc w:val="both"/>
      </w:pPr>
      <w:r>
        <w:t>4. норматив, на готовую продукцию, находящуюся на складе, устанавливается исходя из норматива пребывания готовой продукции на складе.</w:t>
      </w:r>
    </w:p>
    <w:p w:rsidR="008A3CD2" w:rsidRDefault="008A3CD2">
      <w:pPr>
        <w:pStyle w:val="a4"/>
        <w:jc w:val="both"/>
      </w:pPr>
      <w:r>
        <w:t xml:space="preserve">Каждое предприятие на основе статистических данных устанавливает собственные нормативы с учетом нормативов отрасли. Рассмотрим, как производится нормирование материалов, завершенного производства, нормирование готовой продукции. </w:t>
      </w:r>
    </w:p>
    <w:p w:rsidR="008A3CD2" w:rsidRDefault="008A3CD2">
      <w:pPr>
        <w:pStyle w:val="a4"/>
        <w:jc w:val="both"/>
      </w:pPr>
    </w:p>
    <w:p w:rsidR="008A3CD2" w:rsidRDefault="008A3CD2">
      <w:pPr>
        <w:pStyle w:val="a4"/>
        <w:jc w:val="both"/>
      </w:pPr>
      <w:r>
        <w:rPr>
          <w:b/>
        </w:rPr>
        <w:t>3.2.1. Нормирование материалов.</w:t>
      </w:r>
    </w:p>
    <w:p w:rsidR="008A3CD2" w:rsidRDefault="008A3CD2">
      <w:pPr>
        <w:pStyle w:val="a4"/>
        <w:jc w:val="both"/>
      </w:pPr>
    </w:p>
    <w:p w:rsidR="008A3CD2" w:rsidRDefault="008A3CD2">
      <w:pPr>
        <w:pStyle w:val="a4"/>
        <w:jc w:val="both"/>
      </w:pPr>
      <w:r>
        <w:t>Норматив собственных оборотных средства на материалы равен произведению стоимости однодневного расхода и нормы оборотных средств в днях.</w:t>
      </w:r>
    </w:p>
    <w:p w:rsidR="008A3CD2" w:rsidRDefault="008A3CD2">
      <w:pPr>
        <w:pStyle w:val="a4"/>
        <w:jc w:val="both"/>
      </w:pPr>
      <w:r>
        <w:t>Средняя норма оборотных средств на материалы равна средневзвешенной величине от нормы запаса оборотных средств по отдельным видам продукции. В норму включается:</w:t>
      </w:r>
    </w:p>
    <w:p w:rsidR="008A3CD2" w:rsidRDefault="008A3CD2" w:rsidP="008A3CD2">
      <w:pPr>
        <w:pStyle w:val="a4"/>
        <w:numPr>
          <w:ilvl w:val="0"/>
          <w:numId w:val="61"/>
        </w:numPr>
        <w:jc w:val="both"/>
      </w:pPr>
      <w:r>
        <w:t>прохождение материалов в пути от оплаты счета до прибытия к месту назначения</w:t>
      </w:r>
    </w:p>
    <w:p w:rsidR="008A3CD2" w:rsidRDefault="008A3CD2" w:rsidP="008A3CD2">
      <w:pPr>
        <w:pStyle w:val="a4"/>
        <w:numPr>
          <w:ilvl w:val="0"/>
          <w:numId w:val="61"/>
        </w:numPr>
        <w:jc w:val="both"/>
      </w:pPr>
      <w:r>
        <w:t>подготовка к производству</w:t>
      </w:r>
    </w:p>
    <w:p w:rsidR="008A3CD2" w:rsidRDefault="008A3CD2" w:rsidP="008A3CD2">
      <w:pPr>
        <w:pStyle w:val="a4"/>
        <w:numPr>
          <w:ilvl w:val="0"/>
          <w:numId w:val="61"/>
        </w:numPr>
        <w:jc w:val="both"/>
      </w:pPr>
      <w:r>
        <w:t>приемка и складирование</w:t>
      </w:r>
    </w:p>
    <w:p w:rsidR="008A3CD2" w:rsidRDefault="008A3CD2" w:rsidP="008A3CD2">
      <w:pPr>
        <w:pStyle w:val="a4"/>
        <w:numPr>
          <w:ilvl w:val="0"/>
          <w:numId w:val="61"/>
        </w:numPr>
        <w:jc w:val="both"/>
      </w:pPr>
      <w:r>
        <w:t>пребывание в виде складского запаса</w:t>
      </w:r>
    </w:p>
    <w:p w:rsidR="008A3CD2" w:rsidRDefault="008A3CD2" w:rsidP="008A3CD2">
      <w:pPr>
        <w:pStyle w:val="a4"/>
        <w:numPr>
          <w:ilvl w:val="0"/>
          <w:numId w:val="61"/>
        </w:numPr>
        <w:jc w:val="both"/>
      </w:pPr>
      <w:r>
        <w:t>пребывание в виде страхового запаса.</w:t>
      </w:r>
    </w:p>
    <w:p w:rsidR="008A3CD2" w:rsidRDefault="008A3CD2">
      <w:pPr>
        <w:ind w:left="284" w:firstLine="567"/>
      </w:pPr>
      <w:r>
        <w:t xml:space="preserve">Пример: </w:t>
      </w:r>
    </w:p>
    <w:p w:rsidR="008A3CD2" w:rsidRDefault="008A3CD2">
      <w:pPr>
        <w:ind w:left="284" w:firstLine="567"/>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75"/>
        <w:gridCol w:w="1276"/>
        <w:gridCol w:w="1276"/>
        <w:gridCol w:w="992"/>
        <w:gridCol w:w="1134"/>
        <w:gridCol w:w="1134"/>
      </w:tblGrid>
      <w:tr w:rsidR="008A3CD2">
        <w:trPr>
          <w:trHeight w:val="892"/>
        </w:trPr>
        <w:tc>
          <w:tcPr>
            <w:tcW w:w="1134" w:type="dxa"/>
          </w:tcPr>
          <w:p w:rsidR="008A3CD2" w:rsidRDefault="008A3CD2">
            <w:pPr>
              <w:rPr>
                <w:rFonts w:ascii="Arial" w:hAnsi="Arial"/>
                <w:b/>
                <w:sz w:val="16"/>
              </w:rPr>
            </w:pPr>
            <w:r>
              <w:rPr>
                <w:rFonts w:ascii="Arial" w:hAnsi="Arial"/>
                <w:b/>
                <w:sz w:val="16"/>
              </w:rPr>
              <w:t>Наименование материала</w:t>
            </w:r>
          </w:p>
        </w:tc>
        <w:tc>
          <w:tcPr>
            <w:tcW w:w="1275" w:type="dxa"/>
          </w:tcPr>
          <w:p w:rsidR="008A3CD2" w:rsidRDefault="008A3CD2">
            <w:pPr>
              <w:rPr>
                <w:rFonts w:ascii="Arial" w:hAnsi="Arial"/>
                <w:b/>
                <w:sz w:val="16"/>
              </w:rPr>
            </w:pPr>
            <w:r>
              <w:rPr>
                <w:rFonts w:ascii="Arial" w:hAnsi="Arial"/>
                <w:b/>
                <w:sz w:val="16"/>
              </w:rPr>
              <w:t>Время от оплаты счета до прибытия к покупателю</w:t>
            </w:r>
          </w:p>
        </w:tc>
        <w:tc>
          <w:tcPr>
            <w:tcW w:w="1276" w:type="dxa"/>
          </w:tcPr>
          <w:p w:rsidR="008A3CD2" w:rsidRDefault="008A3CD2">
            <w:pPr>
              <w:rPr>
                <w:rFonts w:ascii="Arial" w:hAnsi="Arial"/>
                <w:b/>
                <w:sz w:val="16"/>
              </w:rPr>
            </w:pPr>
            <w:r>
              <w:rPr>
                <w:rFonts w:ascii="Arial" w:hAnsi="Arial"/>
                <w:b/>
                <w:sz w:val="16"/>
              </w:rPr>
              <w:t>Приемка, погрузка, сортировка, складирование</w:t>
            </w:r>
          </w:p>
        </w:tc>
        <w:tc>
          <w:tcPr>
            <w:tcW w:w="1276" w:type="dxa"/>
          </w:tcPr>
          <w:p w:rsidR="008A3CD2" w:rsidRDefault="008A3CD2">
            <w:pPr>
              <w:rPr>
                <w:rFonts w:ascii="Arial" w:hAnsi="Arial"/>
                <w:b/>
                <w:sz w:val="16"/>
              </w:rPr>
            </w:pPr>
            <w:r>
              <w:rPr>
                <w:rFonts w:ascii="Arial" w:hAnsi="Arial"/>
                <w:b/>
                <w:sz w:val="16"/>
              </w:rPr>
              <w:t>Подготовка к производству</w:t>
            </w:r>
          </w:p>
        </w:tc>
        <w:tc>
          <w:tcPr>
            <w:tcW w:w="992" w:type="dxa"/>
          </w:tcPr>
          <w:p w:rsidR="008A3CD2" w:rsidRDefault="008A3CD2">
            <w:pPr>
              <w:rPr>
                <w:rFonts w:ascii="Arial" w:hAnsi="Arial"/>
                <w:b/>
                <w:sz w:val="16"/>
              </w:rPr>
            </w:pPr>
            <w:r>
              <w:rPr>
                <w:rFonts w:ascii="Arial" w:hAnsi="Arial"/>
                <w:b/>
                <w:sz w:val="16"/>
              </w:rPr>
              <w:t>Текущий складской запас</w:t>
            </w:r>
          </w:p>
        </w:tc>
        <w:tc>
          <w:tcPr>
            <w:tcW w:w="1134" w:type="dxa"/>
          </w:tcPr>
          <w:p w:rsidR="008A3CD2" w:rsidRDefault="008A3CD2">
            <w:pPr>
              <w:rPr>
                <w:rFonts w:ascii="Arial" w:hAnsi="Arial"/>
                <w:b/>
                <w:sz w:val="16"/>
              </w:rPr>
            </w:pPr>
            <w:r>
              <w:rPr>
                <w:rFonts w:ascii="Arial" w:hAnsi="Arial"/>
                <w:b/>
                <w:sz w:val="16"/>
              </w:rPr>
              <w:t>Гарантийный запас</w:t>
            </w:r>
          </w:p>
        </w:tc>
        <w:tc>
          <w:tcPr>
            <w:tcW w:w="1134" w:type="dxa"/>
          </w:tcPr>
          <w:p w:rsidR="008A3CD2" w:rsidRDefault="008A3CD2">
            <w:pPr>
              <w:rPr>
                <w:rFonts w:ascii="Arial" w:hAnsi="Arial"/>
                <w:b/>
                <w:sz w:val="16"/>
              </w:rPr>
            </w:pPr>
            <w:r>
              <w:rPr>
                <w:rFonts w:ascii="Arial" w:hAnsi="Arial"/>
                <w:b/>
                <w:sz w:val="16"/>
              </w:rPr>
              <w:t>Итого норма оборотных средств</w:t>
            </w:r>
          </w:p>
        </w:tc>
      </w:tr>
      <w:tr w:rsidR="008A3CD2">
        <w:tc>
          <w:tcPr>
            <w:tcW w:w="1134" w:type="dxa"/>
          </w:tcPr>
          <w:p w:rsidR="008A3CD2" w:rsidRDefault="008A3CD2">
            <w:pPr>
              <w:rPr>
                <w:rFonts w:ascii="Arial" w:hAnsi="Arial"/>
                <w:b/>
                <w:i/>
              </w:rPr>
            </w:pPr>
            <w:r>
              <w:rPr>
                <w:rFonts w:ascii="Arial" w:hAnsi="Arial"/>
                <w:b/>
                <w:i/>
              </w:rPr>
              <w:t xml:space="preserve">     А</w:t>
            </w:r>
          </w:p>
        </w:tc>
        <w:tc>
          <w:tcPr>
            <w:tcW w:w="1275" w:type="dxa"/>
          </w:tcPr>
          <w:p w:rsidR="008A3CD2" w:rsidRDefault="008A3CD2">
            <w:pPr>
              <w:jc w:val="center"/>
              <w:rPr>
                <w:rFonts w:ascii="Arial" w:hAnsi="Arial"/>
              </w:rPr>
            </w:pPr>
            <w:r>
              <w:rPr>
                <w:rFonts w:ascii="Arial" w:hAnsi="Arial"/>
              </w:rPr>
              <w:t>3,2</w:t>
            </w:r>
          </w:p>
        </w:tc>
        <w:tc>
          <w:tcPr>
            <w:tcW w:w="1276" w:type="dxa"/>
          </w:tcPr>
          <w:p w:rsidR="008A3CD2" w:rsidRDefault="008A3CD2">
            <w:pPr>
              <w:jc w:val="center"/>
              <w:rPr>
                <w:rFonts w:ascii="Arial" w:hAnsi="Arial"/>
              </w:rPr>
            </w:pPr>
            <w:r>
              <w:rPr>
                <w:rFonts w:ascii="Arial" w:hAnsi="Arial"/>
              </w:rPr>
              <w:t>1</w:t>
            </w:r>
          </w:p>
        </w:tc>
        <w:tc>
          <w:tcPr>
            <w:tcW w:w="1276" w:type="dxa"/>
          </w:tcPr>
          <w:p w:rsidR="008A3CD2" w:rsidRDefault="008A3CD2">
            <w:pPr>
              <w:jc w:val="center"/>
              <w:rPr>
                <w:rFonts w:ascii="Arial" w:hAnsi="Arial"/>
              </w:rPr>
            </w:pPr>
            <w:r>
              <w:rPr>
                <w:rFonts w:ascii="Arial" w:hAnsi="Arial"/>
              </w:rPr>
              <w:t>3</w:t>
            </w:r>
          </w:p>
        </w:tc>
        <w:tc>
          <w:tcPr>
            <w:tcW w:w="992" w:type="dxa"/>
          </w:tcPr>
          <w:p w:rsidR="008A3CD2" w:rsidRDefault="008A3CD2">
            <w:pPr>
              <w:jc w:val="center"/>
              <w:rPr>
                <w:rFonts w:ascii="Arial" w:hAnsi="Arial"/>
              </w:rPr>
            </w:pPr>
            <w:r>
              <w:rPr>
                <w:rFonts w:ascii="Arial" w:hAnsi="Arial"/>
              </w:rPr>
              <w:t>20</w:t>
            </w:r>
          </w:p>
        </w:tc>
        <w:tc>
          <w:tcPr>
            <w:tcW w:w="1134" w:type="dxa"/>
          </w:tcPr>
          <w:p w:rsidR="008A3CD2" w:rsidRDefault="008A3CD2">
            <w:pPr>
              <w:jc w:val="center"/>
              <w:rPr>
                <w:rFonts w:ascii="Arial" w:hAnsi="Arial"/>
              </w:rPr>
            </w:pPr>
            <w:r>
              <w:rPr>
                <w:rFonts w:ascii="Arial" w:hAnsi="Arial"/>
              </w:rPr>
              <w:t>10</w:t>
            </w:r>
          </w:p>
        </w:tc>
        <w:tc>
          <w:tcPr>
            <w:tcW w:w="1134" w:type="dxa"/>
          </w:tcPr>
          <w:p w:rsidR="008A3CD2" w:rsidRDefault="008A3CD2">
            <w:pPr>
              <w:jc w:val="center"/>
              <w:rPr>
                <w:rFonts w:ascii="Arial" w:hAnsi="Arial"/>
              </w:rPr>
            </w:pPr>
            <w:r>
              <w:rPr>
                <w:rFonts w:ascii="Arial" w:hAnsi="Arial"/>
              </w:rPr>
              <w:t>37,2</w:t>
            </w:r>
          </w:p>
        </w:tc>
      </w:tr>
      <w:tr w:rsidR="008A3CD2">
        <w:tc>
          <w:tcPr>
            <w:tcW w:w="1134" w:type="dxa"/>
          </w:tcPr>
          <w:p w:rsidR="008A3CD2" w:rsidRDefault="008A3CD2">
            <w:pPr>
              <w:rPr>
                <w:rFonts w:ascii="Arial" w:hAnsi="Arial"/>
                <w:b/>
                <w:i/>
              </w:rPr>
            </w:pPr>
            <w:r>
              <w:rPr>
                <w:rFonts w:ascii="Arial" w:hAnsi="Arial"/>
                <w:i/>
              </w:rPr>
              <w:t xml:space="preserve">     </w:t>
            </w:r>
            <w:r>
              <w:rPr>
                <w:rFonts w:ascii="Arial" w:hAnsi="Arial"/>
                <w:b/>
                <w:i/>
              </w:rPr>
              <w:t>Б</w:t>
            </w:r>
          </w:p>
        </w:tc>
        <w:tc>
          <w:tcPr>
            <w:tcW w:w="1275" w:type="dxa"/>
          </w:tcPr>
          <w:p w:rsidR="008A3CD2" w:rsidRDefault="008A3CD2">
            <w:pPr>
              <w:jc w:val="center"/>
              <w:rPr>
                <w:rFonts w:ascii="Arial" w:hAnsi="Arial"/>
              </w:rPr>
            </w:pPr>
            <w:r>
              <w:rPr>
                <w:rFonts w:ascii="Arial" w:hAnsi="Arial"/>
              </w:rPr>
              <w:t>1</w:t>
            </w:r>
          </w:p>
        </w:tc>
        <w:tc>
          <w:tcPr>
            <w:tcW w:w="1276" w:type="dxa"/>
          </w:tcPr>
          <w:p w:rsidR="008A3CD2" w:rsidRDefault="008A3CD2">
            <w:pPr>
              <w:jc w:val="center"/>
              <w:rPr>
                <w:rFonts w:ascii="Arial" w:hAnsi="Arial"/>
              </w:rPr>
            </w:pPr>
            <w:r>
              <w:rPr>
                <w:rFonts w:ascii="Arial" w:hAnsi="Arial"/>
              </w:rPr>
              <w:t>1</w:t>
            </w:r>
          </w:p>
        </w:tc>
        <w:tc>
          <w:tcPr>
            <w:tcW w:w="1276" w:type="dxa"/>
          </w:tcPr>
          <w:p w:rsidR="008A3CD2" w:rsidRDefault="008A3CD2">
            <w:pPr>
              <w:jc w:val="center"/>
              <w:rPr>
                <w:rFonts w:ascii="Arial" w:hAnsi="Arial"/>
              </w:rPr>
            </w:pPr>
            <w:r>
              <w:rPr>
                <w:rFonts w:ascii="Arial" w:hAnsi="Arial"/>
              </w:rPr>
              <w:t>-</w:t>
            </w:r>
          </w:p>
        </w:tc>
        <w:tc>
          <w:tcPr>
            <w:tcW w:w="992" w:type="dxa"/>
          </w:tcPr>
          <w:p w:rsidR="008A3CD2" w:rsidRDefault="008A3CD2">
            <w:pPr>
              <w:jc w:val="center"/>
              <w:rPr>
                <w:rFonts w:ascii="Arial" w:hAnsi="Arial"/>
              </w:rPr>
            </w:pPr>
            <w:r>
              <w:rPr>
                <w:rFonts w:ascii="Arial" w:hAnsi="Arial"/>
              </w:rPr>
              <w:t>7</w:t>
            </w:r>
          </w:p>
        </w:tc>
        <w:tc>
          <w:tcPr>
            <w:tcW w:w="1134" w:type="dxa"/>
          </w:tcPr>
          <w:p w:rsidR="008A3CD2" w:rsidRDefault="008A3CD2">
            <w:pPr>
              <w:jc w:val="center"/>
              <w:rPr>
                <w:rFonts w:ascii="Arial" w:hAnsi="Arial"/>
              </w:rPr>
            </w:pPr>
            <w:r>
              <w:rPr>
                <w:rFonts w:ascii="Arial" w:hAnsi="Arial"/>
              </w:rPr>
              <w:t>-</w:t>
            </w:r>
          </w:p>
        </w:tc>
        <w:tc>
          <w:tcPr>
            <w:tcW w:w="1134" w:type="dxa"/>
          </w:tcPr>
          <w:p w:rsidR="008A3CD2" w:rsidRDefault="008A3CD2">
            <w:pPr>
              <w:jc w:val="center"/>
              <w:rPr>
                <w:rFonts w:ascii="Arial" w:hAnsi="Arial"/>
              </w:rPr>
            </w:pPr>
            <w:r>
              <w:rPr>
                <w:rFonts w:ascii="Arial" w:hAnsi="Arial"/>
              </w:rPr>
              <w:t>9</w:t>
            </w:r>
          </w:p>
        </w:tc>
      </w:tr>
      <w:tr w:rsidR="008A3CD2">
        <w:tc>
          <w:tcPr>
            <w:tcW w:w="1134" w:type="dxa"/>
          </w:tcPr>
          <w:p w:rsidR="008A3CD2" w:rsidRDefault="008A3CD2">
            <w:pPr>
              <w:rPr>
                <w:rFonts w:ascii="Arial" w:hAnsi="Arial"/>
                <w:b/>
                <w:i/>
              </w:rPr>
            </w:pPr>
            <w:r>
              <w:rPr>
                <w:rFonts w:ascii="Arial" w:hAnsi="Arial"/>
                <w:i/>
              </w:rPr>
              <w:t xml:space="preserve">     </w:t>
            </w:r>
            <w:r>
              <w:rPr>
                <w:rFonts w:ascii="Arial" w:hAnsi="Arial"/>
                <w:b/>
                <w:i/>
              </w:rPr>
              <w:t>В</w:t>
            </w:r>
          </w:p>
        </w:tc>
        <w:tc>
          <w:tcPr>
            <w:tcW w:w="1275" w:type="dxa"/>
          </w:tcPr>
          <w:p w:rsidR="008A3CD2" w:rsidRDefault="008A3CD2">
            <w:pPr>
              <w:jc w:val="center"/>
              <w:rPr>
                <w:rFonts w:ascii="Arial" w:hAnsi="Arial"/>
              </w:rPr>
            </w:pPr>
            <w:r>
              <w:rPr>
                <w:rFonts w:ascii="Arial" w:hAnsi="Arial"/>
              </w:rPr>
              <w:t>4</w:t>
            </w:r>
          </w:p>
        </w:tc>
        <w:tc>
          <w:tcPr>
            <w:tcW w:w="1276" w:type="dxa"/>
          </w:tcPr>
          <w:p w:rsidR="008A3CD2" w:rsidRDefault="008A3CD2">
            <w:pPr>
              <w:jc w:val="center"/>
              <w:rPr>
                <w:rFonts w:ascii="Arial" w:hAnsi="Arial"/>
              </w:rPr>
            </w:pPr>
            <w:r>
              <w:rPr>
                <w:rFonts w:ascii="Arial" w:hAnsi="Arial"/>
              </w:rPr>
              <w:t>2</w:t>
            </w:r>
          </w:p>
        </w:tc>
        <w:tc>
          <w:tcPr>
            <w:tcW w:w="1276" w:type="dxa"/>
          </w:tcPr>
          <w:p w:rsidR="008A3CD2" w:rsidRDefault="008A3CD2">
            <w:pPr>
              <w:jc w:val="center"/>
              <w:rPr>
                <w:rFonts w:ascii="Arial" w:hAnsi="Arial"/>
              </w:rPr>
            </w:pPr>
            <w:r>
              <w:rPr>
                <w:rFonts w:ascii="Arial" w:hAnsi="Arial"/>
              </w:rPr>
              <w:t>2</w:t>
            </w:r>
          </w:p>
        </w:tc>
        <w:tc>
          <w:tcPr>
            <w:tcW w:w="992" w:type="dxa"/>
          </w:tcPr>
          <w:p w:rsidR="008A3CD2" w:rsidRDefault="008A3CD2">
            <w:pPr>
              <w:jc w:val="center"/>
              <w:rPr>
                <w:rFonts w:ascii="Arial" w:hAnsi="Arial"/>
              </w:rPr>
            </w:pPr>
            <w:r>
              <w:rPr>
                <w:rFonts w:ascii="Arial" w:hAnsi="Arial"/>
              </w:rPr>
              <w:t>30</w:t>
            </w:r>
          </w:p>
        </w:tc>
        <w:tc>
          <w:tcPr>
            <w:tcW w:w="1134" w:type="dxa"/>
          </w:tcPr>
          <w:p w:rsidR="008A3CD2" w:rsidRDefault="008A3CD2">
            <w:pPr>
              <w:jc w:val="center"/>
              <w:rPr>
                <w:rFonts w:ascii="Arial" w:hAnsi="Arial"/>
              </w:rPr>
            </w:pPr>
            <w:r>
              <w:rPr>
                <w:rFonts w:ascii="Arial" w:hAnsi="Arial"/>
              </w:rPr>
              <w:t>15</w:t>
            </w:r>
          </w:p>
        </w:tc>
        <w:tc>
          <w:tcPr>
            <w:tcW w:w="1134" w:type="dxa"/>
          </w:tcPr>
          <w:p w:rsidR="008A3CD2" w:rsidRDefault="008A3CD2">
            <w:pPr>
              <w:jc w:val="center"/>
              <w:rPr>
                <w:rFonts w:ascii="Arial" w:hAnsi="Arial"/>
              </w:rPr>
            </w:pPr>
            <w:r>
              <w:rPr>
                <w:rFonts w:ascii="Arial" w:hAnsi="Arial"/>
              </w:rPr>
              <w:t>53</w:t>
            </w:r>
          </w:p>
        </w:tc>
      </w:tr>
    </w:tbl>
    <w:p w:rsidR="008A3CD2" w:rsidRDefault="008A3CD2">
      <w:pPr>
        <w:ind w:left="284" w:firstLine="567"/>
        <w:rPr>
          <w:rFonts w:ascii="Arial" w:hAnsi="Arial"/>
          <w:i/>
        </w:rPr>
      </w:pPr>
    </w:p>
    <w:p w:rsidR="008A3CD2" w:rsidRDefault="008A3CD2">
      <w:pPr>
        <w:ind w:left="284" w:firstLine="567"/>
        <w:jc w:val="both"/>
        <w:rPr>
          <w:i/>
        </w:rPr>
      </w:pPr>
    </w:p>
    <w:p w:rsidR="008A3CD2" w:rsidRDefault="008A3CD2">
      <w:pPr>
        <w:ind w:left="284" w:firstLine="567"/>
        <w:jc w:val="both"/>
      </w:pPr>
      <w:r>
        <w:t>Допустим, что плановый расход по А составляет 10 ед.; по Б – 2ед.; по В – 6 ед. Средневзвешенная норма составит:</w:t>
      </w:r>
    </w:p>
    <w:p w:rsidR="008A3CD2" w:rsidRDefault="008A3CD2">
      <w:pPr>
        <w:ind w:left="284" w:firstLine="567"/>
        <w:jc w:val="both"/>
      </w:pPr>
    </w:p>
    <w:p w:rsidR="008A3CD2" w:rsidRDefault="008A3CD2">
      <w:pPr>
        <w:ind w:left="284" w:firstLine="567"/>
        <w:jc w:val="both"/>
        <w:rPr>
          <w:u w:val="single"/>
        </w:rPr>
      </w:pPr>
      <w:r>
        <w:rPr>
          <w:u w:val="single"/>
        </w:rPr>
        <w:t>(37,2х10)+(9х2)+(53х6)</w:t>
      </w:r>
    </w:p>
    <w:p w:rsidR="008A3CD2" w:rsidRDefault="008A3CD2">
      <w:pPr>
        <w:ind w:left="284" w:firstLine="567"/>
        <w:jc w:val="both"/>
      </w:pPr>
      <w:r>
        <w:t xml:space="preserve">       10+2+6                    = 39 дней</w:t>
      </w:r>
    </w:p>
    <w:p w:rsidR="008A3CD2" w:rsidRDefault="008A3CD2">
      <w:pPr>
        <w:ind w:left="284" w:firstLine="567"/>
        <w:jc w:val="both"/>
      </w:pPr>
    </w:p>
    <w:p w:rsidR="008A3CD2" w:rsidRDefault="008A3CD2">
      <w:pPr>
        <w:ind w:left="284" w:firstLine="567"/>
        <w:jc w:val="both"/>
      </w:pPr>
      <w:r>
        <w:t>Затем определим однодневный расход материалов:</w:t>
      </w:r>
    </w:p>
    <w:p w:rsidR="008A3CD2" w:rsidRDefault="008A3CD2">
      <w:pPr>
        <w:ind w:left="284" w:firstLine="567"/>
        <w:jc w:val="both"/>
      </w:pPr>
    </w:p>
    <w:p w:rsidR="008A3CD2" w:rsidRDefault="008A3CD2">
      <w:pPr>
        <w:ind w:left="284" w:firstLine="567"/>
        <w:jc w:val="both"/>
        <w:rPr>
          <w:u w:val="single"/>
        </w:rPr>
      </w:pPr>
      <w:r>
        <w:rPr>
          <w:u w:val="single"/>
        </w:rPr>
        <w:t>18</w:t>
      </w:r>
    </w:p>
    <w:p w:rsidR="008A3CD2" w:rsidRDefault="008A3CD2" w:rsidP="008A3CD2">
      <w:pPr>
        <w:numPr>
          <w:ilvl w:val="0"/>
          <w:numId w:val="157"/>
        </w:numPr>
        <w:jc w:val="both"/>
      </w:pPr>
      <w:r>
        <w:t>=  0,2 ед.</w:t>
      </w:r>
    </w:p>
    <w:p w:rsidR="008A3CD2" w:rsidRDefault="008A3CD2">
      <w:pPr>
        <w:ind w:left="284" w:firstLine="567"/>
        <w:jc w:val="both"/>
      </w:pPr>
      <w:r>
        <w:t>Поэтому норматив собственных оборотных средств составит:</w:t>
      </w:r>
    </w:p>
    <w:p w:rsidR="008A3CD2" w:rsidRDefault="008A3CD2">
      <w:pPr>
        <w:ind w:left="284" w:firstLine="567"/>
        <w:jc w:val="both"/>
      </w:pPr>
      <w:r>
        <w:t>0,2х39 = 7,8</w:t>
      </w:r>
    </w:p>
    <w:p w:rsidR="008A3CD2" w:rsidRDefault="008A3CD2">
      <w:pPr>
        <w:pStyle w:val="a4"/>
        <w:jc w:val="both"/>
      </w:pPr>
    </w:p>
    <w:p w:rsidR="008A3CD2" w:rsidRDefault="008A3CD2">
      <w:pPr>
        <w:pStyle w:val="a4"/>
        <w:jc w:val="both"/>
        <w:rPr>
          <w:b/>
        </w:rPr>
      </w:pPr>
      <w:r>
        <w:rPr>
          <w:b/>
        </w:rPr>
        <w:t>3.2.2. Нормирование незавершенного производства.</w:t>
      </w:r>
    </w:p>
    <w:p w:rsidR="008A3CD2" w:rsidRDefault="008A3CD2">
      <w:pPr>
        <w:pStyle w:val="a4"/>
        <w:jc w:val="both"/>
        <w:rPr>
          <w:b/>
        </w:rPr>
      </w:pPr>
    </w:p>
    <w:p w:rsidR="008A3CD2" w:rsidRDefault="008A3CD2">
      <w:pPr>
        <w:pStyle w:val="a4"/>
        <w:jc w:val="both"/>
      </w:pPr>
      <w:r>
        <w:t xml:space="preserve">Для расчета норматива собственных оборотных средств на не завершение производства необходимо определить норму оборотных средств, длительность производственного цикла, включая в себя время следующих составляющих: </w:t>
      </w:r>
    </w:p>
    <w:p w:rsidR="008A3CD2" w:rsidRDefault="008A3CD2">
      <w:pPr>
        <w:pStyle w:val="a4"/>
        <w:jc w:val="both"/>
      </w:pPr>
      <w:r>
        <w:t>– непосредственный процесс обработки (технологический запас)</w:t>
      </w:r>
    </w:p>
    <w:p w:rsidR="008A3CD2" w:rsidRDefault="008A3CD2">
      <w:pPr>
        <w:pStyle w:val="a4"/>
        <w:jc w:val="both"/>
      </w:pPr>
      <w:r>
        <w:t>– нахождение обработанного изделия у рабочего места (транспортный запас)</w:t>
      </w:r>
    </w:p>
    <w:p w:rsidR="008A3CD2" w:rsidRDefault="008A3CD2">
      <w:pPr>
        <w:pStyle w:val="a4"/>
        <w:jc w:val="both"/>
      </w:pPr>
      <w:r>
        <w:t>– пребывание обработанного изделия между отдельными операциями (оборотный запас)</w:t>
      </w:r>
    </w:p>
    <w:p w:rsidR="008A3CD2" w:rsidRDefault="008A3CD2">
      <w:pPr>
        <w:pStyle w:val="a4"/>
        <w:jc w:val="both"/>
      </w:pPr>
      <w:r>
        <w:t>– пребывание изделия при массовом производстве в виде запаса на случай перебоя (страховой запас).</w:t>
      </w:r>
    </w:p>
    <w:p w:rsidR="008A3CD2" w:rsidRDefault="008A3CD2">
      <w:pPr>
        <w:pStyle w:val="a4"/>
        <w:jc w:val="both"/>
      </w:pPr>
      <w:r>
        <w:t>Например:</w:t>
      </w:r>
    </w:p>
    <w:p w:rsidR="008A3CD2" w:rsidRDefault="008A3CD2">
      <w:pPr>
        <w:pStyle w:val="a4"/>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6"/>
        <w:gridCol w:w="2826"/>
        <w:gridCol w:w="4061"/>
      </w:tblGrid>
      <w:tr w:rsidR="008A3CD2">
        <w:tc>
          <w:tcPr>
            <w:tcW w:w="2826" w:type="dxa"/>
          </w:tcPr>
          <w:p w:rsidR="008A3CD2" w:rsidRDefault="008A3CD2">
            <w:pPr>
              <w:pStyle w:val="a4"/>
              <w:ind w:firstLine="0"/>
              <w:jc w:val="both"/>
            </w:pPr>
            <w:r>
              <w:t>Наименование изделия</w:t>
            </w:r>
          </w:p>
        </w:tc>
        <w:tc>
          <w:tcPr>
            <w:tcW w:w="2826" w:type="dxa"/>
          </w:tcPr>
          <w:p w:rsidR="008A3CD2" w:rsidRDefault="008A3CD2">
            <w:pPr>
              <w:pStyle w:val="a4"/>
              <w:ind w:firstLine="0"/>
              <w:jc w:val="both"/>
            </w:pPr>
            <w:r>
              <w:t>Период изготовления</w:t>
            </w:r>
          </w:p>
        </w:tc>
        <w:tc>
          <w:tcPr>
            <w:tcW w:w="4061" w:type="dxa"/>
          </w:tcPr>
          <w:p w:rsidR="008A3CD2" w:rsidRDefault="008A3CD2">
            <w:pPr>
              <w:pStyle w:val="a4"/>
              <w:ind w:firstLine="0"/>
              <w:jc w:val="both"/>
            </w:pPr>
            <w:r>
              <w:t>Удельный вес изделия в общем объеме по плановой себестоимости</w:t>
            </w:r>
          </w:p>
        </w:tc>
      </w:tr>
      <w:tr w:rsidR="008A3CD2">
        <w:tc>
          <w:tcPr>
            <w:tcW w:w="2826" w:type="dxa"/>
          </w:tcPr>
          <w:p w:rsidR="008A3CD2" w:rsidRDefault="008A3CD2">
            <w:pPr>
              <w:pStyle w:val="a4"/>
              <w:ind w:firstLine="0"/>
              <w:jc w:val="both"/>
            </w:pPr>
            <w:r>
              <w:t>А</w:t>
            </w:r>
          </w:p>
        </w:tc>
        <w:tc>
          <w:tcPr>
            <w:tcW w:w="2826" w:type="dxa"/>
          </w:tcPr>
          <w:p w:rsidR="008A3CD2" w:rsidRDefault="008A3CD2">
            <w:pPr>
              <w:pStyle w:val="a4"/>
              <w:ind w:firstLine="0"/>
              <w:jc w:val="both"/>
            </w:pPr>
            <w:r>
              <w:t>30</w:t>
            </w:r>
          </w:p>
        </w:tc>
        <w:tc>
          <w:tcPr>
            <w:tcW w:w="4061" w:type="dxa"/>
          </w:tcPr>
          <w:p w:rsidR="008A3CD2" w:rsidRDefault="008A3CD2">
            <w:pPr>
              <w:pStyle w:val="a4"/>
              <w:ind w:firstLine="0"/>
              <w:jc w:val="both"/>
            </w:pPr>
            <w:r>
              <w:t>0,4</w:t>
            </w:r>
          </w:p>
        </w:tc>
      </w:tr>
      <w:tr w:rsidR="008A3CD2">
        <w:tc>
          <w:tcPr>
            <w:tcW w:w="2826" w:type="dxa"/>
          </w:tcPr>
          <w:p w:rsidR="008A3CD2" w:rsidRDefault="008A3CD2">
            <w:pPr>
              <w:pStyle w:val="a4"/>
              <w:ind w:firstLine="0"/>
              <w:jc w:val="both"/>
            </w:pPr>
            <w:r>
              <w:t>Б</w:t>
            </w:r>
          </w:p>
        </w:tc>
        <w:tc>
          <w:tcPr>
            <w:tcW w:w="2826" w:type="dxa"/>
          </w:tcPr>
          <w:p w:rsidR="008A3CD2" w:rsidRDefault="008A3CD2">
            <w:pPr>
              <w:pStyle w:val="a4"/>
              <w:ind w:firstLine="0"/>
              <w:jc w:val="both"/>
            </w:pPr>
            <w:r>
              <w:t>6</w:t>
            </w:r>
          </w:p>
        </w:tc>
        <w:tc>
          <w:tcPr>
            <w:tcW w:w="4061" w:type="dxa"/>
          </w:tcPr>
          <w:p w:rsidR="008A3CD2" w:rsidRDefault="008A3CD2">
            <w:pPr>
              <w:pStyle w:val="a4"/>
              <w:ind w:firstLine="0"/>
              <w:jc w:val="both"/>
            </w:pPr>
            <w:r>
              <w:t>0,45</w:t>
            </w:r>
          </w:p>
        </w:tc>
      </w:tr>
      <w:tr w:rsidR="008A3CD2">
        <w:tc>
          <w:tcPr>
            <w:tcW w:w="2826" w:type="dxa"/>
          </w:tcPr>
          <w:p w:rsidR="008A3CD2" w:rsidRDefault="008A3CD2">
            <w:pPr>
              <w:pStyle w:val="a4"/>
              <w:ind w:firstLine="0"/>
              <w:jc w:val="both"/>
            </w:pPr>
            <w:r>
              <w:t>В</w:t>
            </w:r>
          </w:p>
        </w:tc>
        <w:tc>
          <w:tcPr>
            <w:tcW w:w="2826" w:type="dxa"/>
          </w:tcPr>
          <w:p w:rsidR="008A3CD2" w:rsidRDefault="008A3CD2">
            <w:pPr>
              <w:pStyle w:val="a4"/>
              <w:ind w:firstLine="0"/>
              <w:jc w:val="both"/>
            </w:pPr>
            <w:r>
              <w:t>14</w:t>
            </w:r>
          </w:p>
        </w:tc>
        <w:tc>
          <w:tcPr>
            <w:tcW w:w="4061" w:type="dxa"/>
          </w:tcPr>
          <w:p w:rsidR="008A3CD2" w:rsidRDefault="008A3CD2">
            <w:pPr>
              <w:pStyle w:val="a4"/>
              <w:ind w:firstLine="0"/>
              <w:jc w:val="both"/>
            </w:pPr>
            <w:r>
              <w:t>0,15</w:t>
            </w:r>
          </w:p>
        </w:tc>
      </w:tr>
    </w:tbl>
    <w:p w:rsidR="008A3CD2" w:rsidRDefault="008A3CD2">
      <w:pPr>
        <w:pStyle w:val="a4"/>
        <w:jc w:val="both"/>
      </w:pPr>
      <w:r>
        <w:t>Таблица 3.1.</w:t>
      </w:r>
    </w:p>
    <w:p w:rsidR="008A3CD2" w:rsidRDefault="008A3CD2">
      <w:pPr>
        <w:pStyle w:val="a4"/>
        <w:jc w:val="both"/>
      </w:pPr>
    </w:p>
    <w:p w:rsidR="008A3CD2" w:rsidRDefault="008A3CD2">
      <w:pPr>
        <w:pStyle w:val="a4"/>
        <w:jc w:val="both"/>
      </w:pPr>
      <w:r>
        <w:t>Определим среднюю продолжительность производственного цикла.</w:t>
      </w:r>
    </w:p>
    <w:p w:rsidR="008A3CD2" w:rsidRDefault="008A3CD2">
      <w:pPr>
        <w:pStyle w:val="a4"/>
        <w:jc w:val="both"/>
      </w:pPr>
      <w:r>
        <w:t>30*0,4 + 6*0,45 +14*0,15 = 16,8</w:t>
      </w:r>
    </w:p>
    <w:p w:rsidR="008A3CD2" w:rsidRDefault="008A3CD2">
      <w:pPr>
        <w:pStyle w:val="a4"/>
        <w:jc w:val="both"/>
      </w:pPr>
    </w:p>
    <w:p w:rsidR="008A3CD2" w:rsidRDefault="008A3CD2">
      <w:pPr>
        <w:pStyle w:val="a4"/>
        <w:jc w:val="both"/>
      </w:pPr>
      <w:r>
        <w:t>Для незавершенного производства вводят коэффициент нарастания затрат. Допустим, в нашем случае общие затраты на квартал составят 46 ед. из них в начале процесса производства 24 ед., а 22 ед. в конце процесса производства. Тогда коэффициент нарастания равен:</w:t>
      </w:r>
    </w:p>
    <w:p w:rsidR="008A3CD2" w:rsidRDefault="008A3CD2">
      <w:pPr>
        <w:pStyle w:val="a4"/>
        <w:jc w:val="both"/>
      </w:pPr>
    </w:p>
    <w:p w:rsidR="008A3CD2" w:rsidRDefault="008A3CD2">
      <w:pPr>
        <w:pStyle w:val="a4"/>
        <w:jc w:val="both"/>
      </w:pPr>
      <w:r>
        <w:t>К</w:t>
      </w:r>
      <w:r>
        <w:rPr>
          <w:vertAlign w:val="subscript"/>
        </w:rPr>
        <w:t>н</w:t>
      </w:r>
      <w:r>
        <w:t>= (24+0,5*22) / (24 + 22) = 0,76</w:t>
      </w:r>
    </w:p>
    <w:p w:rsidR="008A3CD2" w:rsidRDefault="008A3CD2">
      <w:pPr>
        <w:pStyle w:val="a4"/>
        <w:jc w:val="both"/>
      </w:pPr>
    </w:p>
    <w:p w:rsidR="008A3CD2" w:rsidRDefault="008A3CD2">
      <w:pPr>
        <w:pStyle w:val="a4"/>
        <w:jc w:val="both"/>
      </w:pPr>
      <w:r>
        <w:t>Таким образом, средняя продолжительность производственного цикла с учетом коэффициента нарастания составляет: 16,8*0,76=12,8</w:t>
      </w:r>
    </w:p>
    <w:p w:rsidR="008A3CD2" w:rsidRDefault="008A3CD2">
      <w:pPr>
        <w:pStyle w:val="a4"/>
        <w:jc w:val="both"/>
      </w:pPr>
    </w:p>
    <w:p w:rsidR="008A3CD2" w:rsidRDefault="008A3CD2">
      <w:pPr>
        <w:pStyle w:val="a4"/>
        <w:ind w:firstLine="540"/>
        <w:jc w:val="both"/>
      </w:pPr>
      <w:r>
        <w:rPr>
          <w:b/>
        </w:rPr>
        <w:t>3.2.3. Нормирование готовой продукции.</w:t>
      </w:r>
    </w:p>
    <w:p w:rsidR="008A3CD2" w:rsidRDefault="008A3CD2">
      <w:pPr>
        <w:pStyle w:val="a4"/>
        <w:jc w:val="both"/>
      </w:pPr>
    </w:p>
    <w:p w:rsidR="008A3CD2" w:rsidRDefault="008A3CD2">
      <w:pPr>
        <w:pStyle w:val="a4"/>
        <w:jc w:val="both"/>
      </w:pPr>
      <w:r>
        <w:t>Осуществляется в  целях не затоваривания и своевременной отгрузки потребителю. Допустим, что выпуск товаров за квартал составляет 64 ед., норма оборотных средств по готовой продукции 7,7, тогда норматив оборотных средств по готовой продукции составляет: 64/90*7,7=5,47.</w:t>
      </w:r>
    </w:p>
    <w:p w:rsidR="008A3CD2" w:rsidRDefault="008A3CD2">
      <w:pPr>
        <w:pStyle w:val="a4"/>
        <w:jc w:val="both"/>
      </w:pPr>
    </w:p>
    <w:p w:rsidR="008A3CD2" w:rsidRDefault="008A3CD2">
      <w:pPr>
        <w:pStyle w:val="a4"/>
        <w:ind w:firstLine="0"/>
        <w:jc w:val="both"/>
      </w:pPr>
    </w:p>
    <w:p w:rsidR="008A3CD2" w:rsidRDefault="008A3CD2">
      <w:pPr>
        <w:pStyle w:val="a4"/>
        <w:ind w:firstLine="540"/>
        <w:jc w:val="center"/>
      </w:pPr>
      <w:r>
        <w:rPr>
          <w:b/>
        </w:rPr>
        <w:t>3.3. Показатели состояния и эффективности использования оборотных средств.</w:t>
      </w:r>
    </w:p>
    <w:p w:rsidR="008A3CD2" w:rsidRDefault="008A3CD2">
      <w:pPr>
        <w:pStyle w:val="a4"/>
        <w:jc w:val="both"/>
      </w:pPr>
    </w:p>
    <w:p w:rsidR="008A3CD2" w:rsidRDefault="008A3CD2">
      <w:pPr>
        <w:pStyle w:val="a4"/>
        <w:jc w:val="both"/>
      </w:pPr>
      <w:r>
        <w:t>Состояние оборотных средств, их структура и эффективность их использования являются самой важной задачей менеджера предприятия. При этом особо важное значение для характеристики использования оборотных средств имеют следующие параметры:</w:t>
      </w:r>
    </w:p>
    <w:p w:rsidR="008A3CD2" w:rsidRDefault="008A3CD2" w:rsidP="008A3CD2">
      <w:pPr>
        <w:pStyle w:val="a4"/>
        <w:numPr>
          <w:ilvl w:val="0"/>
          <w:numId w:val="62"/>
        </w:numPr>
        <w:jc w:val="both"/>
      </w:pPr>
      <w:r>
        <w:t>наличие собственных оборотных средств</w:t>
      </w:r>
    </w:p>
    <w:p w:rsidR="008A3CD2" w:rsidRDefault="008A3CD2" w:rsidP="008A3CD2">
      <w:pPr>
        <w:pStyle w:val="a4"/>
        <w:numPr>
          <w:ilvl w:val="0"/>
          <w:numId w:val="62"/>
        </w:numPr>
        <w:jc w:val="both"/>
      </w:pPr>
      <w:r>
        <w:t>соотношение между собственными и заемными средствами</w:t>
      </w:r>
    </w:p>
    <w:p w:rsidR="008A3CD2" w:rsidRDefault="008A3CD2" w:rsidP="008A3CD2">
      <w:pPr>
        <w:pStyle w:val="a4"/>
        <w:numPr>
          <w:ilvl w:val="0"/>
          <w:numId w:val="62"/>
        </w:numPr>
        <w:jc w:val="both"/>
      </w:pPr>
      <w:r>
        <w:t>платежеспособность предприятия</w:t>
      </w:r>
    </w:p>
    <w:p w:rsidR="008A3CD2" w:rsidRDefault="008A3CD2" w:rsidP="008A3CD2">
      <w:pPr>
        <w:pStyle w:val="a4"/>
        <w:numPr>
          <w:ilvl w:val="0"/>
          <w:numId w:val="62"/>
        </w:numPr>
        <w:jc w:val="both"/>
      </w:pPr>
      <w:r>
        <w:t>ликвидность предприятия</w:t>
      </w:r>
    </w:p>
    <w:p w:rsidR="008A3CD2" w:rsidRDefault="008A3CD2" w:rsidP="008A3CD2">
      <w:pPr>
        <w:pStyle w:val="a4"/>
        <w:numPr>
          <w:ilvl w:val="0"/>
          <w:numId w:val="62"/>
        </w:numPr>
        <w:jc w:val="both"/>
      </w:pPr>
      <w:r>
        <w:t>оборачиваемость оборотных средств</w:t>
      </w:r>
    </w:p>
    <w:p w:rsidR="008A3CD2" w:rsidRDefault="008A3CD2">
      <w:pPr>
        <w:pStyle w:val="a4"/>
        <w:jc w:val="both"/>
      </w:pPr>
      <w:r>
        <w:t>1) Наличие собственных оборотных средств, их сохранность и соотношение между собственными и заемными средствами оценки характеризует степень финансовой устойчивости предприятия. Для оценки финансовой устойчивости хозяйствующего субъекта используется коэффициент автономии и коэффициент финансовой устойчивости.</w:t>
      </w:r>
    </w:p>
    <w:p w:rsidR="008A3CD2" w:rsidRDefault="008A3CD2">
      <w:pPr>
        <w:pStyle w:val="a4"/>
        <w:jc w:val="both"/>
      </w:pPr>
      <w:r>
        <w:t>Коэффициент автономии характеризует независимость финансового состояния предприятия от заемных источников и выражается в виде отношения объема собственных средств (акционерный и резервный капитал), к общей сумме источников финансирования. Минимальное значение коэффициента автономии принимается на уровне 0,6,  при больших значениях предприятие может покрыть все свои обязательства собственными средствами. Рост этого коэффициента свидетельствует об увеличении степени финансовой независимости и о снижении риска финансовых затруднений.</w:t>
      </w:r>
    </w:p>
    <w:p w:rsidR="008A3CD2" w:rsidRDefault="008A3CD2">
      <w:pPr>
        <w:pStyle w:val="a4"/>
        <w:jc w:val="both"/>
      </w:pPr>
      <w:r>
        <w:t>2) Коэффициент финансовой устойчивости представляет собой соотношение объемов собственных средств и заемных, в том числе кредиторской задолженности и других виды пассивов. Превышение собственных средств над заемными означает, что предприятие обладает достаточным запасом финансовой устойчивости и поэтому относительно независимо от внешних финансовых источников.</w:t>
      </w:r>
    </w:p>
    <w:p w:rsidR="008A3CD2" w:rsidRDefault="008A3CD2">
      <w:pPr>
        <w:pStyle w:val="a4"/>
        <w:jc w:val="both"/>
      </w:pPr>
      <w:r>
        <w:t>3) платежеспособность предприятия определяется его возможностью своевременно и полностью выполнять платежные обязательства. Количественно выражается в виде коэффициента платежеспособности, представляющим собой отношение имеющихся в наличии денежных сумм к сумме срочных платежей на определенную дату или определенный период. Если этот коэффициент больше или равен единице, то фирма платежеспособна.</w:t>
      </w:r>
    </w:p>
    <w:p w:rsidR="008A3CD2" w:rsidRDefault="008A3CD2">
      <w:pPr>
        <w:pStyle w:val="a4"/>
        <w:jc w:val="both"/>
      </w:pPr>
      <w:r>
        <w:t>4) под ликвидностью фирмы понимается ее способность выполнять свои обязательства по задолженности точно в момент наступления срока платежа. Количественно выражается в виде коэффициента ликвидности, который представляет собой отношение суммы денежных средств предприятия (в кассе, на валютном счете, в расчетах, в пути) и ценных бумаг, краткосрочных вложений к краткосрочной задолженности, в том числе и по кредитам. Чем выше этот коэффициент, тем надежнее фирма как потенциальный заемщик. В зависимости от коэффициента ликвидности возможны следующие случаи: а) коэффициент ликвидности больше 1,5 – это кредитоспособный хозяйствующий субъект; б) больше 1, но меньше 1,5 – это ограничено кредитоспособной хозяйствующий субъект; в) меньше1 –некредитоспособный хозяйствующий субъект.</w:t>
      </w:r>
    </w:p>
    <w:p w:rsidR="008A3CD2" w:rsidRDefault="008A3CD2" w:rsidP="008A3CD2">
      <w:pPr>
        <w:numPr>
          <w:ilvl w:val="0"/>
          <w:numId w:val="158"/>
        </w:numPr>
        <w:jc w:val="both"/>
      </w:pPr>
      <w:r>
        <w:t>5) оборачиваемость оборотных средств характеризуется продолжительностью прохождения оборотными средствами всех стадий производства и обращения. Время, в течении которого оборотные средства находятся в обороте, т.е. последовательно проходят все стадии, составляет период оборота.</w:t>
      </w:r>
    </w:p>
    <w:p w:rsidR="008A3CD2" w:rsidRDefault="008A3CD2">
      <w:pPr>
        <w:pStyle w:val="a4"/>
        <w:jc w:val="both"/>
      </w:pPr>
      <w:r>
        <w:t>Оборачиваемость оборотных средств может быть измерена: а) количеством оборотов за отчетный период (коэффициент оборачиваемости). Рассчитывается как отношение суммы выручки от реализации продукции к среднему объему оборотных средств</w:t>
      </w:r>
    </w:p>
    <w:p w:rsidR="008A3CD2" w:rsidRDefault="008A3CD2">
      <w:pPr>
        <w:pStyle w:val="a4"/>
        <w:jc w:val="both"/>
      </w:pPr>
      <w:r>
        <w:t>К</w:t>
      </w:r>
      <w:r>
        <w:rPr>
          <w:vertAlign w:val="subscript"/>
        </w:rPr>
        <w:t>о</w:t>
      </w:r>
      <w:r>
        <w:t>= Т / О;</w:t>
      </w:r>
    </w:p>
    <w:p w:rsidR="008A3CD2" w:rsidRDefault="008A3CD2">
      <w:pPr>
        <w:pStyle w:val="a4"/>
        <w:jc w:val="both"/>
      </w:pPr>
      <w:r>
        <w:t>б) продолжительность одного оборота в днях.</w:t>
      </w:r>
    </w:p>
    <w:p w:rsidR="008A3CD2" w:rsidRDefault="008A3CD2">
      <w:pPr>
        <w:ind w:left="284" w:firstLine="567"/>
        <w:jc w:val="both"/>
      </w:pPr>
      <w:r>
        <w:t>Наиболее часто употребляемым способом определения объема оборота (остаток оборота) является:</w:t>
      </w:r>
    </w:p>
    <w:p w:rsidR="008A3CD2" w:rsidRDefault="008A3CD2">
      <w:pPr>
        <w:ind w:left="284" w:firstLine="567"/>
        <w:jc w:val="both"/>
        <w:rPr>
          <w:lang w:val="en-US"/>
        </w:rPr>
      </w:pPr>
      <w:r>
        <w:t>О = (1/2 О1 + О2 + О3+ …+ ½ О</w:t>
      </w:r>
      <w:r>
        <w:rPr>
          <w:lang w:val="en-US"/>
        </w:rPr>
        <w:t>n)</w:t>
      </w:r>
      <w:r>
        <w:t xml:space="preserve"> / </w:t>
      </w:r>
      <w:r>
        <w:rPr>
          <w:lang w:val="en-US"/>
        </w:rPr>
        <w:t>n – 1</w:t>
      </w:r>
    </w:p>
    <w:p w:rsidR="008A3CD2" w:rsidRDefault="008A3CD2">
      <w:pPr>
        <w:ind w:left="284" w:firstLine="567"/>
        <w:jc w:val="both"/>
      </w:pPr>
      <w:r>
        <w:rPr>
          <w:lang w:val="en-US"/>
        </w:rPr>
        <w:t>n – число интервалов учета оборотных средств</w:t>
      </w:r>
    </w:p>
    <w:p w:rsidR="008A3CD2" w:rsidRDefault="008A3CD2">
      <w:pPr>
        <w:pStyle w:val="a4"/>
        <w:jc w:val="both"/>
      </w:pPr>
      <w:r>
        <w:t>Таким образом, коэффициент оборачиваемости оборотных средств характеризует размер объема выручки от реализации в расчете на один рубль оборотных средств и по своей сути характеризует фондоотдачу оборотных средств. Рост этого показателя свидетельствует о более эффективном использовании оборотных средств. Коэффициент оборачиваемости одновременно показывает число оборотов оборотных средств за анализируемый период и может быть использован для расчета продолжительности одного оборота оборотных средств</w:t>
      </w:r>
    </w:p>
    <w:p w:rsidR="008A3CD2" w:rsidRDefault="008A3CD2">
      <w:pPr>
        <w:pStyle w:val="a4"/>
        <w:jc w:val="both"/>
      </w:pPr>
      <w:r>
        <w:t>Z = t / K</w:t>
      </w:r>
      <w:r>
        <w:rPr>
          <w:vertAlign w:val="subscript"/>
        </w:rPr>
        <w:t>o</w:t>
      </w:r>
      <w:r>
        <w:t>; t =(90; 360)-число дней анализируемого периода (квартал или год).</w:t>
      </w:r>
    </w:p>
    <w:p w:rsidR="008A3CD2" w:rsidRDefault="008A3CD2">
      <w:pPr>
        <w:pStyle w:val="a4"/>
        <w:jc w:val="both"/>
      </w:pPr>
      <w:r>
        <w:t>Обратный показатель представляет собой коэффициент загрузки оборотных средств в одном обороте:</w:t>
      </w:r>
    </w:p>
    <w:p w:rsidR="008A3CD2" w:rsidRDefault="008A3CD2">
      <w:pPr>
        <w:pStyle w:val="a4"/>
        <w:jc w:val="both"/>
      </w:pPr>
      <w:r>
        <w:t xml:space="preserve">      </w:t>
      </w:r>
      <w:r>
        <w:rPr>
          <w:position w:val="-24"/>
        </w:rPr>
        <w:object w:dxaOrig="840" w:dyaOrig="620">
          <v:shape id="_x0000_i1039" type="#_x0000_t75" style="width:42pt;height:30.75pt" o:ole="" fillcolor="window">
            <v:imagedata r:id="rId33" o:title=""/>
          </v:shape>
          <o:OLEObject Type="Embed" ProgID="Equation.3" ShapeID="_x0000_i1039" DrawAspect="Content" ObjectID="_1466580600" r:id="rId34"/>
        </w:object>
      </w:r>
      <w:r>
        <w:t xml:space="preserve">                               (18)</w:t>
      </w:r>
    </w:p>
    <w:p w:rsidR="008A3CD2" w:rsidRDefault="008A3CD2">
      <w:pPr>
        <w:pStyle w:val="a4"/>
        <w:jc w:val="both"/>
        <w:rPr>
          <w:color w:val="FF00FF"/>
        </w:rPr>
      </w:pPr>
      <w:r>
        <w:t>Таким образом, коэффициент загрузки представляет собой фондоемкость оборотных средств. Оборачиваемость оборотных средств показывает эффективности деятельность хозяйствующего субъекта. Чем быстрее оборачиваются оборотные средства в процессе производства продукции и услуг, тем лучше достигаются результат, так как с помощью одной и той же суммы средств производится и реализуется больше продукции.</w:t>
      </w:r>
    </w:p>
    <w:p w:rsidR="008A3CD2" w:rsidRDefault="008A3CD2">
      <w:pPr>
        <w:pStyle w:val="a4"/>
        <w:jc w:val="both"/>
      </w:pPr>
    </w:p>
    <w:p w:rsidR="008A3CD2" w:rsidRDefault="008A3CD2">
      <w:pPr>
        <w:pStyle w:val="a4"/>
        <w:jc w:val="both"/>
      </w:pPr>
    </w:p>
    <w:p w:rsidR="008A3CD2" w:rsidRDefault="008A3CD2">
      <w:pPr>
        <w:pStyle w:val="a4"/>
        <w:ind w:left="851" w:firstLine="0"/>
        <w:jc w:val="both"/>
      </w:pPr>
      <w:r>
        <w:rPr>
          <w:b/>
        </w:rPr>
        <w:t>3.4. Факторы ускорения оборачиваемости оборотных средств.</w:t>
      </w:r>
    </w:p>
    <w:p w:rsidR="008A3CD2" w:rsidRDefault="008A3CD2">
      <w:pPr>
        <w:pStyle w:val="a4"/>
        <w:jc w:val="both"/>
      </w:pPr>
    </w:p>
    <w:p w:rsidR="008A3CD2" w:rsidRDefault="008A3CD2">
      <w:pPr>
        <w:pStyle w:val="a4"/>
        <w:jc w:val="both"/>
      </w:pPr>
    </w:p>
    <w:p w:rsidR="008A3CD2" w:rsidRDefault="008A3CD2" w:rsidP="008A3CD2">
      <w:pPr>
        <w:pStyle w:val="a4"/>
        <w:numPr>
          <w:ilvl w:val="0"/>
          <w:numId w:val="63"/>
        </w:numPr>
        <w:jc w:val="both"/>
      </w:pPr>
      <w:r>
        <w:t>сокращение затрат на единицу продукции,</w:t>
      </w:r>
    </w:p>
    <w:p w:rsidR="008A3CD2" w:rsidRDefault="008A3CD2" w:rsidP="008A3CD2">
      <w:pPr>
        <w:pStyle w:val="a4"/>
        <w:numPr>
          <w:ilvl w:val="0"/>
          <w:numId w:val="63"/>
        </w:numPr>
        <w:jc w:val="both"/>
      </w:pPr>
      <w:r>
        <w:t>экономия материальных ресурсов,</w:t>
      </w:r>
    </w:p>
    <w:p w:rsidR="008A3CD2" w:rsidRDefault="008A3CD2" w:rsidP="008A3CD2">
      <w:pPr>
        <w:pStyle w:val="a4"/>
        <w:numPr>
          <w:ilvl w:val="0"/>
          <w:numId w:val="63"/>
        </w:numPr>
        <w:jc w:val="both"/>
      </w:pPr>
      <w:r>
        <w:t>совершенствование техники и технологии</w:t>
      </w:r>
    </w:p>
    <w:p w:rsidR="008A3CD2" w:rsidRDefault="008A3CD2" w:rsidP="008A3CD2">
      <w:pPr>
        <w:pStyle w:val="a4"/>
        <w:numPr>
          <w:ilvl w:val="0"/>
          <w:numId w:val="63"/>
        </w:numPr>
        <w:jc w:val="both"/>
      </w:pPr>
      <w:r>
        <w:t>ликвидация сверхнормативных остатков незавершенного производства</w:t>
      </w:r>
    </w:p>
    <w:p w:rsidR="008A3CD2" w:rsidRDefault="008A3CD2" w:rsidP="008A3CD2">
      <w:pPr>
        <w:pStyle w:val="a4"/>
        <w:numPr>
          <w:ilvl w:val="0"/>
          <w:numId w:val="63"/>
        </w:numPr>
        <w:jc w:val="both"/>
      </w:pPr>
      <w:r>
        <w:t>ускорение процесса реализации продукции, в том числе и в расчетов с заказчиками.</w:t>
      </w:r>
    </w:p>
    <w:p w:rsidR="008A3CD2" w:rsidRDefault="008A3CD2">
      <w:pPr>
        <w:pStyle w:val="a4"/>
        <w:ind w:firstLine="0"/>
        <w:jc w:val="both"/>
      </w:pPr>
    </w:p>
    <w:p w:rsidR="008A3CD2" w:rsidRDefault="008A3CD2">
      <w:pPr>
        <w:pStyle w:val="a4"/>
        <w:ind w:firstLine="0"/>
        <w:jc w:val="both"/>
      </w:pPr>
    </w:p>
    <w:p w:rsidR="008A3CD2" w:rsidRDefault="008A3CD2">
      <w:pPr>
        <w:ind w:left="284" w:firstLine="567"/>
        <w:jc w:val="both"/>
        <w:rPr>
          <w:b/>
        </w:rPr>
      </w:pPr>
      <w:r>
        <w:rPr>
          <w:b/>
        </w:rPr>
        <w:t>3.5. Лизинговые операции.</w:t>
      </w:r>
    </w:p>
    <w:p w:rsidR="008A3CD2" w:rsidRDefault="008A3CD2">
      <w:pPr>
        <w:ind w:left="284" w:firstLine="567"/>
        <w:jc w:val="both"/>
        <w:rPr>
          <w:b/>
        </w:rPr>
      </w:pPr>
    </w:p>
    <w:p w:rsidR="008A3CD2" w:rsidRDefault="008A3CD2">
      <w:pPr>
        <w:ind w:left="284" w:firstLine="567"/>
        <w:jc w:val="both"/>
        <w:rPr>
          <w:b/>
        </w:rPr>
      </w:pPr>
    </w:p>
    <w:p w:rsidR="008A3CD2" w:rsidRDefault="008A3CD2">
      <w:pPr>
        <w:ind w:left="284" w:firstLine="567"/>
        <w:jc w:val="both"/>
      </w:pPr>
      <w:r>
        <w:t>Представляют собой форму долгосрочной аренды, связанной с передачей в пользование оборудования, транспортных средств и другого движимого и недвижимого имущества, кроме земельных участков и других природных объектов.</w:t>
      </w:r>
    </w:p>
    <w:p w:rsidR="008A3CD2" w:rsidRDefault="008A3CD2">
      <w:pPr>
        <w:ind w:left="284" w:firstLine="567"/>
        <w:jc w:val="both"/>
      </w:pPr>
      <w:r>
        <w:t>У лизинга много различных форм, рассмотрим принципиальную картину взаимоотношений между участниками лизинговой сделки.</w:t>
      </w: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r>
        <w:tab/>
      </w:r>
      <w:r>
        <w:tab/>
      </w:r>
      <w:r>
        <w:tab/>
      </w:r>
      <w:r>
        <w:tab/>
        <w:t xml:space="preserve">     1</w:t>
      </w:r>
      <w:r>
        <w:tab/>
      </w:r>
      <w:r>
        <w:tab/>
      </w:r>
      <w:r>
        <w:tab/>
      </w:r>
      <w:r>
        <w:tab/>
        <w:t xml:space="preserve">  </w:t>
      </w:r>
    </w:p>
    <w:p w:rsidR="008A3CD2" w:rsidRDefault="00AE4333">
      <w:pPr>
        <w:ind w:left="284" w:firstLine="567"/>
        <w:jc w:val="both"/>
      </w:pPr>
      <w:r>
        <w:rPr>
          <w:noProof/>
        </w:rPr>
        <w:pict>
          <v:line id="_x0000_s2011" style="position:absolute;left:0;text-align:left;flip:x;z-index:251978752" from="169.2pt,11.4pt" to="234pt,11.4pt" o:allowincell="f">
            <v:stroke endarrow="block"/>
          </v:line>
        </w:pict>
      </w:r>
      <w:r>
        <w:rPr>
          <w:noProof/>
        </w:rPr>
        <w:pict>
          <v:rect id="_x0000_s2003" style="position:absolute;left:0;text-align:left;margin-left:25.2pt;margin-top:4.2pt;width:2in;height:43.2pt;z-index:251970560" o:allowincell="f">
            <v:textbox>
              <w:txbxContent>
                <w:p w:rsidR="008A3CD2" w:rsidRDefault="008A3CD2">
                  <w:r>
                    <w:t>Лизингополучатель (арендатор)</w:t>
                  </w:r>
                </w:p>
              </w:txbxContent>
            </v:textbox>
          </v:rect>
        </w:pict>
      </w:r>
      <w:r>
        <w:rPr>
          <w:noProof/>
        </w:rPr>
        <w:pict>
          <v:rect id="_x0000_s2005" style="position:absolute;left:0;text-align:left;margin-left:234pt;margin-top:4.2pt;width:2in;height:43.2pt;z-index:251972608" o:allowincell="f">
            <v:textbox>
              <w:txbxContent>
                <w:p w:rsidR="008A3CD2" w:rsidRDefault="008A3CD2">
                  <w:r>
                    <w:t xml:space="preserve">Лизингодатель (банк, лизинговая компания) </w:t>
                  </w:r>
                </w:p>
              </w:txbxContent>
            </v:textbox>
          </v:rect>
        </w:pict>
      </w:r>
    </w:p>
    <w:p w:rsidR="008A3CD2" w:rsidRDefault="008A3CD2">
      <w:pPr>
        <w:ind w:left="284" w:firstLine="567"/>
        <w:jc w:val="both"/>
      </w:pPr>
      <w:r>
        <w:tab/>
      </w:r>
      <w:r>
        <w:tab/>
      </w:r>
      <w:r>
        <w:tab/>
      </w:r>
      <w:r>
        <w:tab/>
        <w:t xml:space="preserve">     4</w:t>
      </w:r>
    </w:p>
    <w:p w:rsidR="008A3CD2" w:rsidRDefault="00AE4333">
      <w:pPr>
        <w:ind w:left="284" w:firstLine="567"/>
        <w:jc w:val="both"/>
      </w:pPr>
      <w:r>
        <w:rPr>
          <w:noProof/>
        </w:rPr>
        <w:pict>
          <v:line id="_x0000_s2010" style="position:absolute;left:0;text-align:left;z-index:251977728" from="169.2pt,5.4pt" to="234pt,5.4pt" o:allowincell="f">
            <v:stroke endarrow="block"/>
          </v:line>
        </w:pict>
      </w:r>
    </w:p>
    <w:p w:rsidR="008A3CD2" w:rsidRDefault="00AE4333">
      <w:pPr>
        <w:ind w:left="284" w:firstLine="567"/>
        <w:jc w:val="both"/>
      </w:pPr>
      <w:r>
        <w:rPr>
          <w:noProof/>
        </w:rPr>
        <w:pict>
          <v:line id="_x0000_s2008" style="position:absolute;left:0;text-align:left;z-index:251975680" from="327.6pt,6.05pt" to="327.6pt,106.85pt" o:allowincell="f"/>
        </w:pict>
      </w:r>
      <w:r>
        <w:rPr>
          <w:noProof/>
        </w:rPr>
        <w:pict>
          <v:line id="_x0000_s2007" style="position:absolute;left:0;text-align:left;flip:y;z-index:251974656" from="90pt,6.05pt" to="90pt,106.85pt" o:allowincell="f">
            <v:stroke endarrow="block"/>
          </v:line>
        </w:pict>
      </w: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r>
        <w:t xml:space="preserve">           2</w:t>
      </w:r>
      <w:r>
        <w:tab/>
      </w:r>
      <w:r>
        <w:tab/>
      </w:r>
      <w:r>
        <w:tab/>
      </w:r>
      <w:r>
        <w:tab/>
      </w:r>
      <w:r>
        <w:tab/>
      </w:r>
      <w:r>
        <w:tab/>
      </w:r>
      <w:r>
        <w:tab/>
        <w:t xml:space="preserve">   3</w:t>
      </w:r>
    </w:p>
    <w:p w:rsidR="008A3CD2" w:rsidRDefault="008A3CD2">
      <w:pPr>
        <w:ind w:left="284" w:firstLine="567"/>
        <w:jc w:val="both"/>
      </w:pPr>
    </w:p>
    <w:p w:rsidR="008A3CD2" w:rsidRDefault="008A3CD2">
      <w:pPr>
        <w:ind w:left="284" w:firstLine="567"/>
        <w:jc w:val="both"/>
      </w:pPr>
    </w:p>
    <w:p w:rsidR="008A3CD2" w:rsidRDefault="00AE4333">
      <w:pPr>
        <w:ind w:left="284" w:firstLine="567"/>
        <w:jc w:val="both"/>
      </w:pPr>
      <w:r>
        <w:rPr>
          <w:noProof/>
        </w:rPr>
        <w:pict>
          <v:rect id="_x0000_s2004" style="position:absolute;left:0;text-align:left;margin-left:133.2pt;margin-top:2.45pt;width:2in;height:55.1pt;z-index:251971584" o:allowincell="f">
            <v:textbox>
              <w:txbxContent>
                <w:p w:rsidR="008A3CD2" w:rsidRDefault="008A3CD2">
                  <w:r>
                    <w:t>Предприятие (поставщик предмета лизинга)</w:t>
                  </w:r>
                </w:p>
              </w:txbxContent>
            </v:textbox>
          </v:rect>
        </w:pict>
      </w:r>
    </w:p>
    <w:p w:rsidR="008A3CD2" w:rsidRDefault="00AE4333">
      <w:pPr>
        <w:ind w:left="284" w:firstLine="567"/>
        <w:jc w:val="both"/>
      </w:pPr>
      <w:r>
        <w:rPr>
          <w:noProof/>
        </w:rPr>
        <w:pict>
          <v:line id="_x0000_s2009" style="position:absolute;left:0;text-align:left;flip:x;z-index:251976704" from="277.2pt,10.25pt" to="327.6pt,10.25pt" o:allowincell="f">
            <v:stroke endarrow="block"/>
          </v:line>
        </w:pict>
      </w:r>
      <w:r>
        <w:rPr>
          <w:noProof/>
        </w:rPr>
        <w:pict>
          <v:line id="_x0000_s2006" style="position:absolute;left:0;text-align:left;flip:x;z-index:251973632" from="90pt,10.25pt" to="133.2pt,10.25pt" o:allowincell="f"/>
        </w:pict>
      </w:r>
    </w:p>
    <w:p w:rsidR="008A3CD2" w:rsidRDefault="008A3CD2">
      <w:pPr>
        <w:ind w:left="284" w:firstLine="567"/>
        <w:jc w:val="both"/>
      </w:pPr>
    </w:p>
    <w:p w:rsidR="008A3CD2" w:rsidRDefault="008A3CD2">
      <w:pPr>
        <w:jc w:val="both"/>
      </w:pPr>
    </w:p>
    <w:p w:rsidR="008A3CD2" w:rsidRDefault="008A3CD2">
      <w:pPr>
        <w:ind w:left="284" w:firstLine="567"/>
        <w:jc w:val="both"/>
      </w:pPr>
    </w:p>
    <w:p w:rsidR="008A3CD2" w:rsidRDefault="008A3CD2" w:rsidP="008A3CD2">
      <w:pPr>
        <w:numPr>
          <w:ilvl w:val="0"/>
          <w:numId w:val="159"/>
        </w:numPr>
        <w:jc w:val="both"/>
      </w:pPr>
      <w:r>
        <w:t>Заключение договора лизинга.</w:t>
      </w:r>
    </w:p>
    <w:p w:rsidR="008A3CD2" w:rsidRDefault="008A3CD2" w:rsidP="008A3CD2">
      <w:pPr>
        <w:numPr>
          <w:ilvl w:val="0"/>
          <w:numId w:val="159"/>
        </w:numPr>
        <w:jc w:val="both"/>
      </w:pPr>
      <w:r>
        <w:t>Поставка предмета лизинга.</w:t>
      </w:r>
    </w:p>
    <w:p w:rsidR="008A3CD2" w:rsidRDefault="008A3CD2" w:rsidP="008A3CD2">
      <w:pPr>
        <w:numPr>
          <w:ilvl w:val="0"/>
          <w:numId w:val="159"/>
        </w:numPr>
        <w:jc w:val="both"/>
      </w:pPr>
      <w:r>
        <w:t>Оплата поставки.</w:t>
      </w:r>
    </w:p>
    <w:p w:rsidR="008A3CD2" w:rsidRDefault="008A3CD2" w:rsidP="008A3CD2">
      <w:pPr>
        <w:numPr>
          <w:ilvl w:val="0"/>
          <w:numId w:val="159"/>
        </w:numPr>
        <w:jc w:val="both"/>
      </w:pPr>
      <w:r>
        <w:t>Платеж за лизинг имущества.</w:t>
      </w:r>
    </w:p>
    <w:p w:rsidR="008A3CD2" w:rsidRDefault="008A3CD2">
      <w:pPr>
        <w:ind w:left="284" w:firstLine="567"/>
        <w:jc w:val="both"/>
      </w:pPr>
    </w:p>
    <w:p w:rsidR="008A3CD2" w:rsidRDefault="008A3CD2">
      <w:pPr>
        <w:ind w:left="284" w:firstLine="567"/>
        <w:jc w:val="both"/>
      </w:pPr>
      <w:r>
        <w:t>Дает возможность лизингополучателю:</w:t>
      </w:r>
    </w:p>
    <w:p w:rsidR="008A3CD2" w:rsidRDefault="008A3CD2" w:rsidP="008A3CD2">
      <w:pPr>
        <w:numPr>
          <w:ilvl w:val="0"/>
          <w:numId w:val="160"/>
        </w:numPr>
        <w:jc w:val="both"/>
      </w:pPr>
      <w:r>
        <w:t>Приобрести необходимое имущество без значительных единовременных капитальных затрат</w:t>
      </w:r>
    </w:p>
    <w:p w:rsidR="008A3CD2" w:rsidRDefault="008A3CD2" w:rsidP="008A3CD2">
      <w:pPr>
        <w:numPr>
          <w:ilvl w:val="0"/>
          <w:numId w:val="160"/>
        </w:numPr>
        <w:jc w:val="both"/>
      </w:pPr>
      <w:r>
        <w:t>Частично устранить риск потерь, связанный с моральным износом</w:t>
      </w:r>
    </w:p>
    <w:p w:rsidR="008A3CD2" w:rsidRDefault="008A3CD2" w:rsidP="008A3CD2">
      <w:pPr>
        <w:numPr>
          <w:ilvl w:val="0"/>
          <w:numId w:val="160"/>
        </w:numPr>
        <w:jc w:val="both"/>
      </w:pPr>
      <w:r>
        <w:t>Снизить налогооблагаемую прибыль, так как расходы по лизингу относятся на себестоимость продукции</w:t>
      </w:r>
    </w:p>
    <w:p w:rsidR="008A3CD2" w:rsidRDefault="008A3CD2" w:rsidP="008A3CD2">
      <w:pPr>
        <w:numPr>
          <w:ilvl w:val="0"/>
          <w:numId w:val="160"/>
        </w:numPr>
        <w:jc w:val="both"/>
      </w:pPr>
      <w:r>
        <w:t>возможность более  упрощенную форму заключения договора по сравнению с получением кредита (нет необходимости вносить залог и иметь гаранта)</w:t>
      </w:r>
    </w:p>
    <w:p w:rsidR="008A3CD2" w:rsidRDefault="008A3CD2">
      <w:pPr>
        <w:ind w:left="284" w:firstLine="567"/>
        <w:jc w:val="both"/>
      </w:pPr>
      <w:r>
        <w:t>Лизингодатель получает:</w:t>
      </w:r>
    </w:p>
    <w:p w:rsidR="008A3CD2" w:rsidRDefault="008A3CD2" w:rsidP="008A3CD2">
      <w:pPr>
        <w:numPr>
          <w:ilvl w:val="0"/>
          <w:numId w:val="161"/>
        </w:numPr>
        <w:jc w:val="both"/>
      </w:pPr>
      <w:r>
        <w:t>расширенная номенклатура продукции</w:t>
      </w:r>
    </w:p>
    <w:p w:rsidR="008A3CD2" w:rsidRDefault="008A3CD2" w:rsidP="008A3CD2">
      <w:pPr>
        <w:numPr>
          <w:ilvl w:val="0"/>
          <w:numId w:val="161"/>
        </w:numPr>
        <w:jc w:val="both"/>
      </w:pPr>
      <w:r>
        <w:t>обеспечивает возможность реализации этой продукции, продажа которой на других условиях невозможна</w:t>
      </w:r>
    </w:p>
    <w:p w:rsidR="008A3CD2" w:rsidRDefault="008A3CD2" w:rsidP="008A3CD2">
      <w:pPr>
        <w:numPr>
          <w:ilvl w:val="0"/>
          <w:numId w:val="161"/>
        </w:numPr>
        <w:jc w:val="both"/>
      </w:pPr>
      <w:r>
        <w:t>возможность сбора информации о конкурентоспособности своей продукции через заключение договоров</w:t>
      </w:r>
    </w:p>
    <w:p w:rsidR="008A3CD2" w:rsidRDefault="008A3CD2" w:rsidP="008A3CD2">
      <w:pPr>
        <w:numPr>
          <w:ilvl w:val="0"/>
          <w:numId w:val="161"/>
        </w:numPr>
        <w:jc w:val="both"/>
      </w:pPr>
      <w:r>
        <w:t>обеспечивает постоянные контакты с заинтересованным потребителем</w:t>
      </w:r>
    </w:p>
    <w:p w:rsidR="008A3CD2" w:rsidRDefault="008A3CD2" w:rsidP="008A3CD2">
      <w:pPr>
        <w:numPr>
          <w:ilvl w:val="0"/>
          <w:numId w:val="161"/>
        </w:numPr>
        <w:jc w:val="both"/>
      </w:pPr>
      <w:r>
        <w:t>создается возможность реализации большего количества продукции</w:t>
      </w:r>
    </w:p>
    <w:p w:rsidR="008A3CD2" w:rsidRDefault="008A3CD2">
      <w:pPr>
        <w:ind w:left="284" w:firstLine="567"/>
        <w:jc w:val="both"/>
      </w:pPr>
      <w:r>
        <w:t>В РФ лизинговые операции регулируются ГК РФ глава 34 параграф 6 – как финансовая аренда. В плане счетов бухучета лизинг под названием финансовая аренда.</w:t>
      </w:r>
    </w:p>
    <w:p w:rsidR="008A3CD2" w:rsidRDefault="008A3CD2">
      <w:pPr>
        <w:ind w:left="284" w:firstLine="567"/>
        <w:jc w:val="both"/>
      </w:pPr>
    </w:p>
    <w:p w:rsidR="008A3CD2" w:rsidRDefault="008A3CD2">
      <w:pPr>
        <w:ind w:left="284" w:firstLine="567"/>
        <w:jc w:val="both"/>
        <w:rPr>
          <w:b/>
        </w:rPr>
      </w:pPr>
      <w:r>
        <w:rPr>
          <w:b/>
        </w:rPr>
        <w:t>3.6. Факторинговые операции.</w:t>
      </w:r>
    </w:p>
    <w:p w:rsidR="008A3CD2" w:rsidRDefault="008A3CD2">
      <w:pPr>
        <w:ind w:left="284" w:firstLine="567"/>
        <w:jc w:val="both"/>
      </w:pPr>
    </w:p>
    <w:p w:rsidR="008A3CD2" w:rsidRDefault="008A3CD2">
      <w:pPr>
        <w:ind w:left="284" w:firstLine="567"/>
        <w:jc w:val="both"/>
      </w:pPr>
      <w:r>
        <w:t>Есть разновидность торгово-комиссионной деятельности, связанной с кредитованием оборотных средств. Представляет собой взыскание дебиторской задолженности с получателя и является специфической разновидностью краткосрочного кредитования и посреднической деятельности.</w:t>
      </w:r>
    </w:p>
    <w:p w:rsidR="008A3CD2" w:rsidRDefault="008A3CD2">
      <w:pPr>
        <w:ind w:left="284" w:firstLine="567"/>
        <w:jc w:val="both"/>
      </w:pPr>
      <w:r>
        <w:t>Факторинг включает:</w:t>
      </w:r>
    </w:p>
    <w:p w:rsidR="008A3CD2" w:rsidRDefault="008A3CD2" w:rsidP="008A3CD2">
      <w:pPr>
        <w:numPr>
          <w:ilvl w:val="0"/>
          <w:numId w:val="162"/>
        </w:numPr>
        <w:jc w:val="both"/>
      </w:pPr>
      <w:r>
        <w:t>Взыскание дебиторской задолженности покупателя</w:t>
      </w:r>
    </w:p>
    <w:p w:rsidR="008A3CD2" w:rsidRDefault="008A3CD2" w:rsidP="008A3CD2">
      <w:pPr>
        <w:numPr>
          <w:ilvl w:val="0"/>
          <w:numId w:val="162"/>
        </w:numPr>
        <w:jc w:val="both"/>
      </w:pPr>
      <w:r>
        <w:t>Предоставление краткосрочного кредита продавцу</w:t>
      </w:r>
    </w:p>
    <w:p w:rsidR="008A3CD2" w:rsidRDefault="008A3CD2" w:rsidP="008A3CD2">
      <w:pPr>
        <w:numPr>
          <w:ilvl w:val="0"/>
          <w:numId w:val="162"/>
        </w:numPr>
        <w:jc w:val="both"/>
      </w:pPr>
      <w:r>
        <w:t>Освобождение продавца от возможного риска при кредитовании</w:t>
      </w:r>
    </w:p>
    <w:p w:rsidR="008A3CD2" w:rsidRDefault="008A3CD2">
      <w:pPr>
        <w:ind w:left="284" w:firstLine="567"/>
        <w:jc w:val="both"/>
      </w:pPr>
      <w:r>
        <w:rPr>
          <w:i/>
          <w:u w:val="single"/>
        </w:rPr>
        <w:t>Основная цель:</w:t>
      </w:r>
      <w:r>
        <w:t xml:space="preserve"> получение средств должника немедленно или в определенный срок. В результате его продавец становится независимым от платежеспособности покупателя.</w:t>
      </w:r>
    </w:p>
    <w:p w:rsidR="008A3CD2" w:rsidRDefault="008A3CD2">
      <w:pPr>
        <w:ind w:left="284" w:firstLine="567"/>
        <w:jc w:val="both"/>
      </w:pPr>
      <w:r>
        <w:t>Осуществляется следующим образом: фактор-банк приобретает у хозяйственного субъекта (продавца) право на взыскание дебиторской задолженности. В течении 2-3 дней перечисляет продавцу от 70 до 90% суммы средств за отгруженную продукцию, после получения платежей от покупателя фактор-банк перечисляет хозяйственному субъекту оставшуюся сумму. Стоимость факторингового обслуживания зависит от финансового положения хозяйственного субъекта, суммы задолженности, процентов за кредит, время пребывания средств в расчетах. Общая сумма оплаты определяется суммой за предоставленный кредит и величины пени, которые были бы начислены за срыв оплаты.</w:t>
      </w:r>
    </w:p>
    <w:p w:rsidR="008A3CD2" w:rsidRDefault="008A3CD2">
      <w:pPr>
        <w:ind w:left="284" w:firstLine="567"/>
        <w:jc w:val="both"/>
      </w:pPr>
      <w:r>
        <w:t xml:space="preserve">Факторинг внешне очень прост, но имеет ряд проблем, связанных с денежным обращением. В рыночной экономике продукция становится товаром только после перепроверки рынка. При факторинге практически товар рынком не проверяется, а следовательно возникает опасность образования ложных доходов за некачественную и несуществующую продукцию. </w:t>
      </w: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ind w:left="284" w:firstLine="567"/>
        <w:jc w:val="both"/>
      </w:pPr>
    </w:p>
    <w:p w:rsidR="008A3CD2" w:rsidRDefault="008A3CD2">
      <w:pPr>
        <w:pStyle w:val="a4"/>
        <w:ind w:left="851" w:firstLine="0"/>
        <w:jc w:val="both"/>
      </w:pPr>
    </w:p>
    <w:p w:rsidR="008A3CD2" w:rsidRDefault="008A3CD2">
      <w:pPr>
        <w:pStyle w:val="a4"/>
        <w:ind w:left="851" w:firstLine="0"/>
        <w:jc w:val="both"/>
        <w:rPr>
          <w:b/>
        </w:rPr>
      </w:pPr>
      <w:r>
        <w:rPr>
          <w:b/>
        </w:rPr>
        <w:t>Раздел 3. Трудовые ресурсы предприятия.</w:t>
      </w:r>
    </w:p>
    <w:p w:rsidR="008A3CD2" w:rsidRDefault="008A3CD2">
      <w:pPr>
        <w:pStyle w:val="a4"/>
        <w:ind w:left="851" w:firstLine="0"/>
        <w:jc w:val="both"/>
        <w:rPr>
          <w:b/>
        </w:rPr>
      </w:pPr>
      <w:r>
        <w:rPr>
          <w:b/>
        </w:rPr>
        <w:t>Тема 1. Кадры предприятий.</w:t>
      </w:r>
    </w:p>
    <w:p w:rsidR="008A3CD2" w:rsidRDefault="008A3CD2" w:rsidP="008A3CD2">
      <w:pPr>
        <w:pStyle w:val="a4"/>
        <w:numPr>
          <w:ilvl w:val="1"/>
          <w:numId w:val="64"/>
        </w:numPr>
        <w:jc w:val="both"/>
        <w:rPr>
          <w:b/>
        </w:rPr>
      </w:pPr>
      <w:r>
        <w:rPr>
          <w:b/>
        </w:rPr>
        <w:t>Структура и состав кадров.</w:t>
      </w:r>
    </w:p>
    <w:p w:rsidR="008A3CD2" w:rsidRDefault="008A3CD2">
      <w:pPr>
        <w:pStyle w:val="a4"/>
        <w:jc w:val="both"/>
      </w:pPr>
    </w:p>
    <w:p w:rsidR="008A3CD2" w:rsidRDefault="008A3CD2">
      <w:pPr>
        <w:ind w:left="284" w:firstLine="567"/>
        <w:jc w:val="both"/>
      </w:pPr>
      <w:r>
        <w:t>Трудовые ресурсы являются основополагающими факторами каждого предприятия. Эффективность их использования является залогом результативной деятельности предприятия и определяет его конкурентоспособность. Из всей совокупности ресурсов предприятия трудовые ресурсы занимают особое место. Это проявляется в следующем:</w:t>
      </w:r>
    </w:p>
    <w:p w:rsidR="008A3CD2" w:rsidRDefault="008A3CD2" w:rsidP="008A3CD2">
      <w:pPr>
        <w:numPr>
          <w:ilvl w:val="0"/>
          <w:numId w:val="163"/>
        </w:numPr>
        <w:jc w:val="both"/>
      </w:pPr>
      <w:r>
        <w:t>человек вносит жизненный смысл в производственный процесс и не может служить только средством достижения целей организации, он имеет свою цену, как ресурс и предъявляет собственные требования к своему окружению</w:t>
      </w:r>
    </w:p>
    <w:p w:rsidR="008A3CD2" w:rsidRDefault="008A3CD2" w:rsidP="008A3CD2">
      <w:pPr>
        <w:numPr>
          <w:ilvl w:val="0"/>
          <w:numId w:val="163"/>
        </w:numPr>
        <w:jc w:val="both"/>
      </w:pPr>
      <w:r>
        <w:t>человек лишь от части реализуется на производстве, поэтому его рабочий день определяется ставкой зарплаты</w:t>
      </w:r>
    </w:p>
    <w:p w:rsidR="008A3CD2" w:rsidRDefault="008A3CD2" w:rsidP="008A3CD2">
      <w:pPr>
        <w:numPr>
          <w:ilvl w:val="0"/>
          <w:numId w:val="163"/>
        </w:numPr>
        <w:jc w:val="both"/>
      </w:pPr>
      <w:r>
        <w:t>каждый человек обладает своими характерными особенностями, поэтому он является не пассивным объектом управления, а проводником самостоятельной линии поведения</w:t>
      </w:r>
    </w:p>
    <w:p w:rsidR="008A3CD2" w:rsidRDefault="008A3CD2" w:rsidP="008A3CD2">
      <w:pPr>
        <w:numPr>
          <w:ilvl w:val="0"/>
          <w:numId w:val="163"/>
        </w:numPr>
        <w:jc w:val="both"/>
      </w:pPr>
      <w:r>
        <w:t>каждый человек в коллективе организации входит в малые группы, внутри которых люди оказывают значимое влияние друг на друга</w:t>
      </w:r>
    </w:p>
    <w:p w:rsidR="008A3CD2" w:rsidRDefault="008A3CD2" w:rsidP="008A3CD2">
      <w:pPr>
        <w:numPr>
          <w:ilvl w:val="0"/>
          <w:numId w:val="163"/>
        </w:numPr>
        <w:jc w:val="both"/>
      </w:pPr>
      <w:r>
        <w:t>человек, как правило, целиком не принадлежит предприятию, это необходимо учитывать</w:t>
      </w:r>
    </w:p>
    <w:p w:rsidR="008A3CD2" w:rsidRDefault="008A3CD2">
      <w:pPr>
        <w:ind w:left="284" w:firstLine="567"/>
        <w:jc w:val="both"/>
        <w:rPr>
          <w:rFonts w:ascii="Arial" w:hAnsi="Arial"/>
        </w:rPr>
      </w:pPr>
      <w:r>
        <w:t xml:space="preserve">Все эти моменты являются составной частью трудовых ресурсов предприятия, входят в понятие </w:t>
      </w:r>
      <w:r>
        <w:rPr>
          <w:i/>
        </w:rPr>
        <w:t>кадры (персонал)</w:t>
      </w:r>
      <w:r>
        <w:rPr>
          <w:rFonts w:ascii="Arial" w:hAnsi="Arial"/>
          <w:i/>
        </w:rPr>
        <w:t>.</w:t>
      </w:r>
    </w:p>
    <w:p w:rsidR="008A3CD2" w:rsidRDefault="008A3CD2">
      <w:pPr>
        <w:pStyle w:val="a4"/>
      </w:pPr>
      <w:r>
        <w:t>Трудовой персонал фирмы подразделяется на производственный персонал и персонал, занятый в непроизводственных сферах. Самая многочисленная и основная категория производственного персонала – рабочие предприятия. Это те лица, которые непосредственно заняты в создании товарно-материальных ценностей.</w:t>
      </w:r>
    </w:p>
    <w:p w:rsidR="008A3CD2" w:rsidRDefault="008A3CD2">
      <w:pPr>
        <w:pStyle w:val="a4"/>
      </w:pPr>
      <w:r>
        <w:t>Они подразделяются:</w:t>
      </w:r>
    </w:p>
    <w:p w:rsidR="008A3CD2" w:rsidRDefault="008A3CD2" w:rsidP="008A3CD2">
      <w:pPr>
        <w:pStyle w:val="a4"/>
        <w:numPr>
          <w:ilvl w:val="0"/>
          <w:numId w:val="164"/>
        </w:numPr>
      </w:pPr>
      <w:r>
        <w:t>основные – заняты осуществлением конкретных технологических операций</w:t>
      </w:r>
    </w:p>
    <w:p w:rsidR="008A3CD2" w:rsidRDefault="008A3CD2" w:rsidP="008A3CD2">
      <w:pPr>
        <w:pStyle w:val="a4"/>
        <w:numPr>
          <w:ilvl w:val="0"/>
          <w:numId w:val="164"/>
        </w:numPr>
      </w:pPr>
      <w:r>
        <w:t>вспомогательные  - заняты обслуживанием оборудования и рабочих мест в производственных цехах. Они делятся на функциональные группы (транспортные, ремонтные, погрузочные)</w:t>
      </w:r>
    </w:p>
    <w:p w:rsidR="008A3CD2" w:rsidRDefault="008A3CD2">
      <w:pPr>
        <w:pStyle w:val="a4"/>
        <w:jc w:val="both"/>
      </w:pPr>
      <w:r>
        <w:t>Кратко в составе кадров может выделить следующие элементы:</w:t>
      </w:r>
    </w:p>
    <w:p w:rsidR="008A3CD2" w:rsidRDefault="008A3CD2" w:rsidP="008A3CD2">
      <w:pPr>
        <w:pStyle w:val="a4"/>
        <w:numPr>
          <w:ilvl w:val="0"/>
          <w:numId w:val="66"/>
        </w:numPr>
        <w:jc w:val="both"/>
      </w:pPr>
      <w:r>
        <w:t>руководители – работники, занимающие должность руководителей отдельных операций (мастера, начальники цехов, специалисты и т.д.)</w:t>
      </w:r>
    </w:p>
    <w:p w:rsidR="008A3CD2" w:rsidRDefault="008A3CD2" w:rsidP="008A3CD2">
      <w:pPr>
        <w:pStyle w:val="a4"/>
        <w:numPr>
          <w:ilvl w:val="0"/>
          <w:numId w:val="66"/>
        </w:numPr>
        <w:jc w:val="both"/>
      </w:pPr>
      <w:r>
        <w:t>служащие, осуществляют подготовку и оформление документации, учет и контроль технических процессов, хозяйственное обслуживание</w:t>
      </w:r>
    </w:p>
    <w:p w:rsidR="008A3CD2" w:rsidRDefault="008A3CD2" w:rsidP="008A3CD2">
      <w:pPr>
        <w:pStyle w:val="a4"/>
        <w:numPr>
          <w:ilvl w:val="0"/>
          <w:numId w:val="66"/>
        </w:numPr>
        <w:jc w:val="both"/>
      </w:pPr>
      <w:r>
        <w:t>младший обслуживающий персонал занимается уходом за служебным помещением.</w:t>
      </w:r>
    </w:p>
    <w:p w:rsidR="008A3CD2" w:rsidRDefault="008A3CD2">
      <w:pPr>
        <w:ind w:firstLine="900"/>
        <w:jc w:val="both"/>
      </w:pPr>
      <w:r>
        <w:t xml:space="preserve">Под профессией понимается род  трудовой деятельности, требующей определенной подготовки. Квалификация – характеризует меру овладения работниками данной профессии и отражается в тарифных ставках (квалифицированных разрядах). Тарифные разряды – показатели уровня сложности работы. Применительно к трудовой деятельности используется понятие специальность – вид трудовой деятельности в рамках одной профессии. </w:t>
      </w:r>
    </w:p>
    <w:p w:rsidR="008A3CD2" w:rsidRDefault="008A3CD2">
      <w:pPr>
        <w:pStyle w:val="a4"/>
        <w:jc w:val="both"/>
      </w:pPr>
      <w:r>
        <w:t xml:space="preserve">Кадровый состав предприятия имеет качественные и количественные структурные характеристики, и определяются следующими показателями: </w:t>
      </w:r>
    </w:p>
    <w:p w:rsidR="008A3CD2" w:rsidRDefault="008A3CD2" w:rsidP="008A3CD2">
      <w:pPr>
        <w:pStyle w:val="a4"/>
        <w:numPr>
          <w:ilvl w:val="0"/>
          <w:numId w:val="67"/>
        </w:numPr>
        <w:jc w:val="both"/>
      </w:pPr>
      <w:r>
        <w:t>списочная и явочная численность работников</w:t>
      </w:r>
    </w:p>
    <w:p w:rsidR="008A3CD2" w:rsidRDefault="008A3CD2" w:rsidP="008A3CD2">
      <w:pPr>
        <w:pStyle w:val="a4"/>
        <w:numPr>
          <w:ilvl w:val="0"/>
          <w:numId w:val="67"/>
        </w:numPr>
        <w:jc w:val="both"/>
      </w:pPr>
      <w:r>
        <w:t>среднесписочная численность работников за определенный период (квартал, год)</w:t>
      </w:r>
    </w:p>
    <w:p w:rsidR="008A3CD2" w:rsidRDefault="008A3CD2" w:rsidP="008A3CD2">
      <w:pPr>
        <w:pStyle w:val="a4"/>
        <w:numPr>
          <w:ilvl w:val="0"/>
          <w:numId w:val="67"/>
        </w:numPr>
        <w:jc w:val="both"/>
      </w:pPr>
      <w:r>
        <w:t>удельный вес рабочих в общей численности работников</w:t>
      </w:r>
    </w:p>
    <w:p w:rsidR="008A3CD2" w:rsidRDefault="008A3CD2" w:rsidP="008A3CD2">
      <w:pPr>
        <w:pStyle w:val="a4"/>
        <w:numPr>
          <w:ilvl w:val="0"/>
          <w:numId w:val="67"/>
        </w:numPr>
        <w:jc w:val="both"/>
      </w:pPr>
      <w:r>
        <w:t>темпы роста численности работников</w:t>
      </w:r>
    </w:p>
    <w:p w:rsidR="008A3CD2" w:rsidRDefault="008A3CD2" w:rsidP="008A3CD2">
      <w:pPr>
        <w:pStyle w:val="a4"/>
        <w:numPr>
          <w:ilvl w:val="0"/>
          <w:numId w:val="67"/>
        </w:numPr>
        <w:jc w:val="both"/>
      </w:pPr>
      <w:r>
        <w:t>удельный вес служащих и специалистов в общей численности работников</w:t>
      </w:r>
    </w:p>
    <w:p w:rsidR="008A3CD2" w:rsidRDefault="008A3CD2" w:rsidP="008A3CD2">
      <w:pPr>
        <w:pStyle w:val="a4"/>
        <w:numPr>
          <w:ilvl w:val="0"/>
          <w:numId w:val="67"/>
        </w:numPr>
        <w:jc w:val="both"/>
      </w:pPr>
      <w:r>
        <w:t xml:space="preserve"> текучесть кадров.</w:t>
      </w:r>
    </w:p>
    <w:p w:rsidR="008A3CD2" w:rsidRDefault="008A3CD2">
      <w:pPr>
        <w:pStyle w:val="a4"/>
        <w:jc w:val="both"/>
      </w:pPr>
      <w:r>
        <w:t>Уровень обеспеченности предприятия рабочими определенных профессий, характеризуется в соответствии с фактической численностью рабочих по каждой профессии в отдельной потребности в них в соответствии  с производственной программой. Независимо от выполняемой работы к списочному составу относятся все принятые им на постоянную или временную работу, работники, связанные с основной или не основной деятельностью, сроком на один день и более. В списочный состав входят:</w:t>
      </w:r>
    </w:p>
    <w:p w:rsidR="008A3CD2" w:rsidRDefault="008A3CD2" w:rsidP="008A3CD2">
      <w:pPr>
        <w:pStyle w:val="a4"/>
        <w:numPr>
          <w:ilvl w:val="0"/>
          <w:numId w:val="68"/>
        </w:numPr>
        <w:jc w:val="both"/>
      </w:pPr>
      <w:r>
        <w:t>фактически работающие</w:t>
      </w:r>
    </w:p>
    <w:p w:rsidR="008A3CD2" w:rsidRDefault="008A3CD2" w:rsidP="008A3CD2">
      <w:pPr>
        <w:pStyle w:val="a4"/>
        <w:numPr>
          <w:ilvl w:val="0"/>
          <w:numId w:val="68"/>
        </w:numPr>
        <w:jc w:val="both"/>
      </w:pPr>
      <w:r>
        <w:t>находящиеся  в простое и отсутствующие по каким-либо причинам (если  за  ними  сохраняется зарплата). К  таким  причинам  относят: ежегодные и дополнительные отпуска, находящиесятся в командировке, неоплачиваемые отпуска, или всякие другие командировки, связанные с выполнением государственных или общественных обязанностей.</w:t>
      </w:r>
    </w:p>
    <w:p w:rsidR="008A3CD2" w:rsidRDefault="008A3CD2">
      <w:pPr>
        <w:pStyle w:val="a4"/>
        <w:ind w:left="851" w:firstLine="0"/>
        <w:jc w:val="both"/>
      </w:pPr>
    </w:p>
    <w:p w:rsidR="008A3CD2" w:rsidRDefault="008A3CD2" w:rsidP="008A3CD2">
      <w:pPr>
        <w:pStyle w:val="a4"/>
        <w:numPr>
          <w:ilvl w:val="1"/>
          <w:numId w:val="64"/>
        </w:numPr>
        <w:jc w:val="both"/>
        <w:rPr>
          <w:b/>
        </w:rPr>
      </w:pPr>
      <w:r>
        <w:rPr>
          <w:b/>
        </w:rPr>
        <w:t>Показатели динамики и состава персонала.</w:t>
      </w:r>
    </w:p>
    <w:p w:rsidR="008A3CD2" w:rsidRDefault="008A3CD2">
      <w:pPr>
        <w:pStyle w:val="a4"/>
        <w:ind w:left="851" w:firstLine="0"/>
        <w:jc w:val="both"/>
        <w:rPr>
          <w:b/>
        </w:rPr>
      </w:pPr>
    </w:p>
    <w:p w:rsidR="008A3CD2" w:rsidRDefault="008A3CD2">
      <w:pPr>
        <w:pStyle w:val="a4"/>
        <w:jc w:val="both"/>
      </w:pPr>
      <w:r>
        <w:t>Для каждого предприятия относительное постоянство численности работников является важным фактором обеспеченности предприятия трудовыми ресурсами. Движение работников в виде увольнения или поступления на работу называется текучестью кадров. Коэффициент движения по увольнению характеризует степень изменения рабочей силы, показывает долю выбывших за отчетный период работников. Коэффициент выражается:</w:t>
      </w:r>
    </w:p>
    <w:p w:rsidR="008A3CD2" w:rsidRDefault="008A3CD2">
      <w:pPr>
        <w:pStyle w:val="a4"/>
        <w:jc w:val="both"/>
      </w:pPr>
    </w:p>
    <w:p w:rsidR="008A3CD2" w:rsidRDefault="008A3CD2">
      <w:pPr>
        <w:pStyle w:val="a4"/>
        <w:jc w:val="both"/>
      </w:pPr>
      <w:r>
        <w:rPr>
          <w:position w:val="-24"/>
        </w:rPr>
        <w:object w:dxaOrig="1939" w:dyaOrig="620">
          <v:shape id="_x0000_i1040" type="#_x0000_t75" style="width:96.75pt;height:30.75pt" o:ole="" fillcolor="window">
            <v:imagedata r:id="rId35" o:title=""/>
          </v:shape>
          <o:OLEObject Type="Embed" ProgID="Equation.3" ShapeID="_x0000_i1040" DrawAspect="Content" ObjectID="_1466580601" r:id="rId36"/>
        </w:object>
      </w:r>
      <w:r>
        <w:t xml:space="preserve">                                (20)</w:t>
      </w:r>
    </w:p>
    <w:p w:rsidR="008A3CD2" w:rsidRDefault="008A3CD2">
      <w:pPr>
        <w:pStyle w:val="a4"/>
        <w:jc w:val="both"/>
      </w:pPr>
      <w:r>
        <w:t>ОЧУ – общее число увольнений за определенный период (%)</w:t>
      </w:r>
    </w:p>
    <w:p w:rsidR="008A3CD2" w:rsidRDefault="008A3CD2">
      <w:pPr>
        <w:pStyle w:val="a4"/>
        <w:jc w:val="both"/>
      </w:pPr>
      <w:r>
        <w:t>СЧЗ – среднее число занятых за тот же период (%).</w:t>
      </w:r>
    </w:p>
    <w:p w:rsidR="008A3CD2" w:rsidRDefault="008A3CD2">
      <w:pPr>
        <w:pStyle w:val="a4"/>
        <w:jc w:val="both"/>
      </w:pPr>
      <w:r>
        <w:t>Так как на предприятиях происходят процессы изменений технологического цикла, а в ряде случаев и сокращение производства продукции, и  текучесть  кадров, увольнение является неизбежным.</w:t>
      </w:r>
    </w:p>
    <w:p w:rsidR="008A3CD2" w:rsidRDefault="008A3CD2">
      <w:pPr>
        <w:pStyle w:val="a4"/>
        <w:jc w:val="both"/>
      </w:pPr>
    </w:p>
    <w:p w:rsidR="008A3CD2" w:rsidRDefault="008A3CD2">
      <w:pPr>
        <w:pStyle w:val="a4"/>
        <w:jc w:val="both"/>
      </w:pPr>
      <w:r>
        <w:rPr>
          <w:position w:val="-28"/>
        </w:rPr>
        <w:object w:dxaOrig="2760" w:dyaOrig="680">
          <v:shape id="_x0000_i1041" type="#_x0000_t75" style="width:138pt;height:33.75pt" o:ole="" fillcolor="window">
            <v:imagedata r:id="rId37" o:title=""/>
          </v:shape>
          <o:OLEObject Type="Embed" ProgID="Equation.3" ShapeID="_x0000_i1041" DrawAspect="Content" ObjectID="_1466580602" r:id="rId38"/>
        </w:object>
      </w:r>
      <w:r>
        <w:t>, где НУ - неизбежные увольнения                    (21)</w:t>
      </w:r>
    </w:p>
    <w:p w:rsidR="008A3CD2" w:rsidRDefault="008A3CD2">
      <w:pPr>
        <w:pStyle w:val="a4"/>
        <w:jc w:val="both"/>
      </w:pPr>
    </w:p>
    <w:p w:rsidR="008A3CD2" w:rsidRDefault="008A3CD2">
      <w:pPr>
        <w:pStyle w:val="a4"/>
        <w:jc w:val="both"/>
      </w:pPr>
      <w:r>
        <w:t xml:space="preserve">Коэффициент оборота по приему характеризует долю вновь принятых работников за отчетный период по отношению  к величине средней численности работников за тот же период: </w:t>
      </w:r>
    </w:p>
    <w:p w:rsidR="008A3CD2" w:rsidRDefault="008A3CD2">
      <w:pPr>
        <w:pStyle w:val="a4"/>
        <w:jc w:val="both"/>
      </w:pPr>
    </w:p>
    <w:p w:rsidR="008A3CD2" w:rsidRDefault="008A3CD2">
      <w:pPr>
        <w:pStyle w:val="a4"/>
        <w:jc w:val="both"/>
      </w:pPr>
      <w:r>
        <w:t xml:space="preserve">    </w:t>
      </w:r>
      <w:r>
        <w:rPr>
          <w:position w:val="-24"/>
        </w:rPr>
        <w:object w:dxaOrig="2000" w:dyaOrig="620">
          <v:shape id="_x0000_i1042" type="#_x0000_t75" style="width:99.75pt;height:30.75pt" o:ole="" fillcolor="window">
            <v:imagedata r:id="rId39" o:title=""/>
          </v:shape>
          <o:OLEObject Type="Embed" ProgID="Equation.3" ShapeID="_x0000_i1042" DrawAspect="Content" ObjectID="_1466580603" r:id="rId40"/>
        </w:object>
      </w:r>
      <w:r>
        <w:t xml:space="preserve">                                      (22)</w:t>
      </w:r>
    </w:p>
    <w:p w:rsidR="008A3CD2" w:rsidRDefault="008A3CD2">
      <w:pPr>
        <w:pStyle w:val="a4"/>
        <w:jc w:val="both"/>
      </w:pPr>
    </w:p>
    <w:p w:rsidR="008A3CD2" w:rsidRDefault="008A3CD2">
      <w:pPr>
        <w:pStyle w:val="a4"/>
        <w:jc w:val="both"/>
      </w:pPr>
      <w:r>
        <w:t xml:space="preserve">ОЧП – общее число принятых </w:t>
      </w:r>
    </w:p>
    <w:p w:rsidR="008A3CD2" w:rsidRDefault="008A3CD2">
      <w:pPr>
        <w:pStyle w:val="a4"/>
        <w:jc w:val="both"/>
      </w:pPr>
      <w:r>
        <w:t>СЧЗ – среднее число занятых.</w:t>
      </w:r>
    </w:p>
    <w:p w:rsidR="008A3CD2" w:rsidRDefault="008A3CD2">
      <w:pPr>
        <w:pStyle w:val="a4"/>
        <w:jc w:val="both"/>
      </w:pPr>
      <w:r>
        <w:t>Коэффициент текучести кадров определяется отношением числа работников уволенных по собственному  желанию, за служебное несоответствие и за нарушение трудовой дисциплины. К среднему  числу  занятых:</w:t>
      </w:r>
    </w:p>
    <w:p w:rsidR="008A3CD2" w:rsidRDefault="008A3CD2">
      <w:pPr>
        <w:pStyle w:val="a4"/>
        <w:jc w:val="both"/>
      </w:pPr>
    </w:p>
    <w:p w:rsidR="008A3CD2" w:rsidRDefault="008A3CD2">
      <w:pPr>
        <w:pStyle w:val="a4"/>
        <w:jc w:val="both"/>
      </w:pPr>
      <w:r>
        <w:rPr>
          <w:position w:val="-24"/>
        </w:rPr>
        <w:object w:dxaOrig="1960" w:dyaOrig="620">
          <v:shape id="_x0000_i1043" type="#_x0000_t75" style="width:98.25pt;height:30.75pt" o:ole="" fillcolor="window">
            <v:imagedata r:id="rId41" o:title=""/>
          </v:shape>
          <o:OLEObject Type="Embed" ProgID="Equation.3" ShapeID="_x0000_i1043" DrawAspect="Content" ObjectID="_1466580604" r:id="rId42"/>
        </w:object>
      </w:r>
      <w:r>
        <w:t xml:space="preserve">                                      (23)</w:t>
      </w:r>
    </w:p>
    <w:p w:rsidR="008A3CD2" w:rsidRDefault="008A3CD2">
      <w:pPr>
        <w:pStyle w:val="a4"/>
        <w:jc w:val="both"/>
      </w:pPr>
    </w:p>
    <w:p w:rsidR="008A3CD2" w:rsidRDefault="008A3CD2">
      <w:pPr>
        <w:pStyle w:val="a4"/>
        <w:jc w:val="both"/>
      </w:pPr>
      <w:r>
        <w:t>На уровень текучести кадров влияют различные факторы, в том числе и кадровая политика предприятия. Для снижения показателей текучести необходимо проводить мероприятия связанные со стимулированием работников. Такими стимулами могут быть материальные и нематериальные. К нематериальным относятся: признание заслуг работника, предоставление ему большой свободы действий, вынесение благодарности и т.д. к материальным стимулам относятся повышение производственных разрядов и повышение оплаты труда.</w:t>
      </w:r>
    </w:p>
    <w:p w:rsidR="008A3CD2" w:rsidRDefault="008A3CD2">
      <w:pPr>
        <w:pStyle w:val="a4"/>
        <w:jc w:val="both"/>
      </w:pPr>
    </w:p>
    <w:p w:rsidR="008A3CD2" w:rsidRDefault="008A3CD2">
      <w:pPr>
        <w:pStyle w:val="a4"/>
        <w:jc w:val="both"/>
        <w:rPr>
          <w:b/>
        </w:rPr>
      </w:pPr>
    </w:p>
    <w:p w:rsidR="008A3CD2" w:rsidRDefault="008A3CD2">
      <w:pPr>
        <w:pStyle w:val="a4"/>
        <w:jc w:val="both"/>
        <w:rPr>
          <w:b/>
        </w:rPr>
      </w:pPr>
    </w:p>
    <w:p w:rsidR="008A3CD2" w:rsidRDefault="008A3CD2">
      <w:pPr>
        <w:pStyle w:val="a4"/>
        <w:jc w:val="both"/>
      </w:pPr>
      <w:r>
        <w:rPr>
          <w:b/>
        </w:rPr>
        <w:t>1.3. Планирование кадров и их подбор.</w:t>
      </w:r>
    </w:p>
    <w:p w:rsidR="008A3CD2" w:rsidRDefault="00AE4333">
      <w:pPr>
        <w:pStyle w:val="a4"/>
        <w:jc w:val="both"/>
      </w:pPr>
      <w:r>
        <w:pict>
          <v:line id="_x0000_s1544" style="position:absolute;left:0;text-align:left;flip:x;z-index:251534336" from="217.45pt,9.65pt" to="253.45pt,9.65pt" o:allowincell="f"/>
        </w:pict>
      </w:r>
      <w:r>
        <w:pict>
          <v:line id="_x0000_s1543" style="position:absolute;left:0;text-align:left;flip:y;z-index:251533312" from="253.45pt,9.65pt" to="253.45pt,31.25pt" o:allowincell="f"/>
        </w:pict>
      </w:r>
      <w:r>
        <w:pict>
          <v:line id="_x0000_s1541" style="position:absolute;left:0;text-align:left;z-index:251531264" from="217.45pt,9.65pt" to="217.45pt,31.25pt" o:allowincell="f"/>
        </w:pict>
      </w:r>
      <w:r>
        <w:pict>
          <v:line id="_x0000_s1540" style="position:absolute;left:0;text-align:left;flip:x;z-index:251530240" from="30.25pt,9.65pt" to="59.05pt,9.65pt" o:allowincell="f"/>
        </w:pict>
      </w:r>
      <w:r>
        <w:pict>
          <v:line id="_x0000_s1539" style="position:absolute;left:0;text-align:left;flip:y;z-index:251529216" from="59.05pt,9.65pt" to="59.05pt,31.25pt" o:allowincell="f"/>
        </w:pict>
      </w:r>
      <w:r>
        <w:pict>
          <v:line id="_x0000_s1537" style="position:absolute;left:0;text-align:left;z-index:251527168" from="30.25pt,9.65pt" to="30.25pt,31.25pt" o:allowincell="f"/>
        </w:pict>
      </w:r>
    </w:p>
    <w:p w:rsidR="008A3CD2" w:rsidRDefault="008A3CD2" w:rsidP="008A3CD2">
      <w:pPr>
        <w:pStyle w:val="a4"/>
        <w:numPr>
          <w:ilvl w:val="0"/>
          <w:numId w:val="69"/>
        </w:numPr>
        <w:jc w:val="both"/>
      </w:pPr>
      <w:r>
        <w:t xml:space="preserve">3        </w:t>
      </w:r>
    </w:p>
    <w:p w:rsidR="008A3CD2" w:rsidRDefault="00AE4333">
      <w:pPr>
        <w:pStyle w:val="a4"/>
        <w:tabs>
          <w:tab w:val="center" w:pos="5174"/>
        </w:tabs>
        <w:jc w:val="both"/>
      </w:pPr>
      <w:r>
        <w:pict>
          <v:line id="_x0000_s1576" style="position:absolute;left:0;text-align:left;z-index:251567104" from="231.85pt,3.65pt" to="231.85pt,10.85pt" o:allowincell="f"/>
        </w:pict>
      </w:r>
      <w:r>
        <w:pict>
          <v:line id="_x0000_s1575" style="position:absolute;left:0;text-align:left;z-index:251566080" from="44.65pt,3.65pt" to="44.65pt,10.85pt" o:allowincell="f"/>
        </w:pict>
      </w:r>
      <w:r>
        <w:pict>
          <v:line id="_x0000_s1552" style="position:absolute;left:0;text-align:left;flip:x;z-index:251542528" from="217.45pt,10.85pt" to="253.45pt,10.85pt" o:allowincell="f"/>
        </w:pict>
      </w:r>
      <w:r>
        <w:pict>
          <v:line id="_x0000_s1551" style="position:absolute;left:0;text-align:left;flip:y;z-index:251541504" from="253.45pt,10.85pt" to="253.45pt,32.45pt" o:allowincell="f"/>
        </w:pict>
      </w:r>
      <w:r>
        <w:pict>
          <v:line id="_x0000_s1549" style="position:absolute;left:0;text-align:left;z-index:251539456" from="217.45pt,10.85pt" to="217.45pt,32.45pt" o:allowincell="f"/>
        </w:pict>
      </w:r>
      <w:r>
        <w:pict>
          <v:line id="_x0000_s1548" style="position:absolute;left:0;text-align:left;flip:y;z-index:251538432" from="59.05pt,10.85pt" to="59.05pt,32.45pt" o:allowincell="f"/>
        </w:pict>
      </w:r>
      <w:r>
        <w:pict>
          <v:line id="_x0000_s1546" style="position:absolute;left:0;text-align:left;z-index:251536384" from="30.25pt,10.85pt" to="30.25pt,32.45pt" o:allowincell="f"/>
        </w:pict>
      </w:r>
      <w:r>
        <w:pict>
          <v:line id="_x0000_s1545" style="position:absolute;left:0;text-align:left;z-index:251535360" from="30.25pt,10.85pt" to="59.05pt,10.85pt" o:allowincell="f"/>
        </w:pict>
      </w:r>
      <w:r>
        <w:pict>
          <v:line id="_x0000_s1542" style="position:absolute;left:0;text-align:left;z-index:251532288" from="217.45pt,3.65pt" to="253.45pt,3.65pt" o:allowincell="f"/>
        </w:pict>
      </w:r>
      <w:r>
        <w:pict>
          <v:line id="_x0000_s1538" style="position:absolute;left:0;text-align:left;z-index:251528192" from="30.25pt,3.65pt" to="59.05pt,3.65pt" o:allowincell="f"/>
        </w:pict>
      </w:r>
      <w:r w:rsidR="008A3CD2">
        <w:tab/>
      </w:r>
    </w:p>
    <w:p w:rsidR="008A3CD2" w:rsidRDefault="008A3CD2">
      <w:pPr>
        <w:pStyle w:val="a4"/>
        <w:jc w:val="both"/>
      </w:pPr>
      <w:r>
        <w:t xml:space="preserve">2                                                             4  </w:t>
      </w:r>
    </w:p>
    <w:p w:rsidR="008A3CD2" w:rsidRDefault="00AE4333">
      <w:pPr>
        <w:pStyle w:val="a4"/>
        <w:jc w:val="both"/>
      </w:pPr>
      <w:r>
        <w:pict>
          <v:line id="_x0000_s1580" style="position:absolute;left:0;text-align:left;flip:y;z-index:251571200" from="231.85pt,4.85pt" to="231.85pt,12.05pt" o:allowincell="f"/>
        </w:pict>
      </w:r>
      <w:r>
        <w:pict>
          <v:line id="_x0000_s1579" style="position:absolute;left:0;text-align:left;z-index:251570176" from="152.65pt,12.05pt" to="231.85pt,12.05pt" o:allowincell="f"/>
        </w:pict>
      </w:r>
      <w:r>
        <w:pict>
          <v:line id="_x0000_s1578" style="position:absolute;left:0;text-align:left;z-index:251569152" from="44.65pt,12.05pt" to="116.65pt,12.05pt" o:allowincell="f"/>
        </w:pict>
      </w:r>
      <w:r>
        <w:pict>
          <v:line id="_x0000_s1577" style="position:absolute;left:0;text-align:left;z-index:251568128" from="44.65pt,4.85pt" to="44.65pt,12.05pt" o:allowincell="f"/>
        </w:pict>
      </w:r>
      <w:r>
        <w:pict>
          <v:line id="_x0000_s1556" style="position:absolute;left:0;text-align:left;flip:x;z-index:251546624" from="116.65pt,4.85pt" to="152.65pt,4.85pt" o:allowincell="f"/>
        </w:pict>
      </w:r>
      <w:r>
        <w:pict>
          <v:line id="_x0000_s1555" style="position:absolute;left:0;text-align:left;flip:y;z-index:251545600" from="152.65pt,4.85pt" to="152.65pt,26.45pt" o:allowincell="f"/>
        </w:pict>
      </w:r>
      <w:r>
        <w:pict>
          <v:line id="_x0000_s1553" style="position:absolute;left:0;text-align:left;z-index:251543552" from="116.65pt,4.85pt" to="116.65pt,26.45pt" o:allowincell="f"/>
        </w:pict>
      </w:r>
      <w:r>
        <w:pict>
          <v:line id="_x0000_s1550" style="position:absolute;left:0;text-align:left;z-index:251540480" from="217.45pt,4.85pt" to="253.45pt,4.85pt" o:allowincell="f"/>
        </w:pict>
      </w:r>
      <w:r>
        <w:pict>
          <v:line id="_x0000_s1547" style="position:absolute;left:0;text-align:left;z-index:251537408" from="30.25pt,4.85pt" to="59.05pt,4.85pt" o:allowincell="f"/>
        </w:pict>
      </w:r>
      <w:r w:rsidR="008A3CD2">
        <w:t xml:space="preserve">    </w:t>
      </w:r>
    </w:p>
    <w:p w:rsidR="008A3CD2" w:rsidRDefault="00AE4333">
      <w:pPr>
        <w:pStyle w:val="a4"/>
        <w:jc w:val="both"/>
      </w:pPr>
      <w:r>
        <w:pict>
          <v:line id="_x0000_s1574" style="position:absolute;left:0;text-align:left;z-index:251565056" from="138.25pt,12.65pt" to="138.25pt,19.85pt" o:allowincell="f"/>
        </w:pict>
      </w:r>
      <w:r>
        <w:pict>
          <v:line id="_x0000_s1554" style="position:absolute;left:0;text-align:left;z-index:251544576" from="116.65pt,12.65pt" to="152.65pt,12.65pt" o:allowincell="f"/>
        </w:pict>
      </w:r>
      <w:r w:rsidR="008A3CD2">
        <w:t xml:space="preserve">                               5</w:t>
      </w:r>
    </w:p>
    <w:p w:rsidR="008A3CD2" w:rsidRDefault="00AE4333">
      <w:pPr>
        <w:pStyle w:val="a4"/>
        <w:jc w:val="both"/>
      </w:pPr>
      <w:r>
        <w:pict>
          <v:line id="_x0000_s1568" style="position:absolute;left:0;text-align:left;flip:x;z-index:251558912" from="217.45pt,6.05pt" to="253.45pt,6.05pt" o:allowincell="f"/>
        </w:pict>
      </w:r>
      <w:r>
        <w:pict>
          <v:line id="_x0000_s1567" style="position:absolute;left:0;text-align:left;flip:y;z-index:251557888" from="253.45pt,6.05pt" to="253.45pt,27.65pt" o:allowincell="f"/>
        </w:pict>
      </w:r>
      <w:r>
        <w:pict>
          <v:line id="_x0000_s1565" style="position:absolute;left:0;text-align:left;z-index:251555840" from="217.45pt,6.05pt" to="217.45pt,27.65pt" o:allowincell="f"/>
        </w:pict>
      </w:r>
      <w:r>
        <w:pict>
          <v:line id="_x0000_s1564" style="position:absolute;left:0;text-align:left;flip:x;z-index:251554816" from="30.25pt,6.05pt" to="66.25pt,6.05pt" o:allowincell="f"/>
        </w:pict>
      </w:r>
      <w:r>
        <w:pict>
          <v:line id="_x0000_s1563" style="position:absolute;left:0;text-align:left;flip:y;z-index:251553792" from="66.25pt,6.05pt" to="66.25pt,27.65pt" o:allowincell="f"/>
        </w:pict>
      </w:r>
      <w:r>
        <w:pict>
          <v:line id="_x0000_s1561" style="position:absolute;left:0;text-align:left;z-index:251551744" from="30.25pt,6.05pt" to="30.25pt,27.65pt" o:allowincell="f"/>
        </w:pict>
      </w:r>
      <w:r>
        <w:pict>
          <v:line id="_x0000_s1560" style="position:absolute;left:0;text-align:left;flip:y;z-index:251550720" from="116.65pt,6.05pt" to="116.65pt,27.65pt" o:allowincell="f"/>
        </w:pict>
      </w:r>
      <w:r>
        <w:pict>
          <v:line id="_x0000_s1558" style="position:absolute;left:0;text-align:left;z-index:251548672" from="152.65pt,6.05pt" to="152.65pt,27.65pt" o:allowincell="f"/>
        </w:pict>
      </w:r>
      <w:r>
        <w:pict>
          <v:line id="_x0000_s1557" style="position:absolute;left:0;text-align:left;z-index:251547648" from="116.65pt,6.05pt" to="152.65pt,6.05pt" o:allowincell="f"/>
        </w:pict>
      </w:r>
      <w:r w:rsidR="008A3CD2">
        <w:t xml:space="preserve">                   </w:t>
      </w:r>
    </w:p>
    <w:p w:rsidR="008A3CD2" w:rsidRDefault="00AE4333">
      <w:pPr>
        <w:pStyle w:val="a4"/>
        <w:jc w:val="both"/>
      </w:pPr>
      <w:r>
        <w:pict>
          <v:line id="_x0000_s1582" style="position:absolute;left:0;text-align:left;z-index:251573248" from="152.65pt,6.65pt" to="217.45pt,6.65pt" o:allowincell="f"/>
        </w:pict>
      </w:r>
      <w:r>
        <w:pict>
          <v:line id="_x0000_s1581" style="position:absolute;left:0;text-align:left;z-index:251572224" from="66.25pt,6.65pt" to="116.65pt,6.65pt" o:allowincell="f"/>
        </w:pict>
      </w:r>
      <w:r w:rsidR="008A3CD2">
        <w:t xml:space="preserve">7                             6                              8  </w:t>
      </w:r>
    </w:p>
    <w:p w:rsidR="008A3CD2" w:rsidRDefault="00AE4333">
      <w:pPr>
        <w:pStyle w:val="a4"/>
        <w:jc w:val="both"/>
      </w:pPr>
      <w:r>
        <w:pict>
          <v:line id="_x0000_s1573" style="position:absolute;left:0;text-align:left;z-index:251564032" from="138.25pt,.05pt" to="138.25pt,14.45pt" o:allowincell="f"/>
        </w:pict>
      </w:r>
      <w:r>
        <w:pict>
          <v:line id="_x0000_s1566" style="position:absolute;left:0;text-align:left;z-index:251556864" from="217.45pt,.05pt" to="253.45pt,.05pt" o:allowincell="f"/>
        </w:pict>
      </w:r>
      <w:r>
        <w:pict>
          <v:line id="_x0000_s1562" style="position:absolute;left:0;text-align:left;z-index:251552768" from="30.25pt,.05pt" to="66.25pt,.05pt" o:allowincell="f"/>
        </w:pict>
      </w:r>
      <w:r>
        <w:pict>
          <v:line id="_x0000_s1559" style="position:absolute;left:0;text-align:left;flip:x;z-index:251549696" from="116.65pt,.05pt" to="152.65pt,.05pt" o:allowincell="f"/>
        </w:pict>
      </w:r>
    </w:p>
    <w:p w:rsidR="008A3CD2" w:rsidRDefault="00AE4333">
      <w:pPr>
        <w:pStyle w:val="a4"/>
        <w:jc w:val="both"/>
      </w:pPr>
      <w:r>
        <w:pict>
          <v:line id="_x0000_s1572" style="position:absolute;left:0;text-align:left;flip:y;z-index:251563008" from="152.65pt,.65pt" to="152.65pt,22.25pt" o:allowincell="f"/>
        </w:pict>
      </w:r>
      <w:r>
        <w:pict>
          <v:line id="_x0000_s1571" style="position:absolute;left:0;text-align:left;z-index:251561984" from="116.65pt,22.25pt" to="152.65pt,22.25pt" o:allowincell="f"/>
        </w:pict>
      </w:r>
      <w:r>
        <w:pict>
          <v:line id="_x0000_s1570" style="position:absolute;left:0;text-align:left;z-index:251560960" from="116.65pt,.65pt" to="116.65pt,22.25pt" o:allowincell="f"/>
        </w:pict>
      </w:r>
      <w:r>
        <w:pict>
          <v:line id="_x0000_s1569" style="position:absolute;left:0;text-align:left;z-index:251559936" from="116.65pt,.65pt" to="152.65pt,.65pt" o:allowincell="f"/>
        </w:pict>
      </w:r>
      <w:r w:rsidR="008A3CD2">
        <w:t xml:space="preserve">                               9    </w:t>
      </w:r>
    </w:p>
    <w:p w:rsidR="008A3CD2" w:rsidRDefault="008A3CD2">
      <w:pPr>
        <w:pStyle w:val="a4"/>
        <w:jc w:val="both"/>
      </w:pPr>
    </w:p>
    <w:p w:rsidR="008A3CD2" w:rsidRDefault="008A3CD2">
      <w:pPr>
        <w:pStyle w:val="a4"/>
        <w:jc w:val="both"/>
      </w:pPr>
    </w:p>
    <w:p w:rsidR="008A3CD2" w:rsidRDefault="008A3CD2">
      <w:pPr>
        <w:pStyle w:val="a4"/>
        <w:jc w:val="both"/>
      </w:pPr>
      <w:r>
        <w:t>рис.1.1. Процесс планирования.</w:t>
      </w:r>
    </w:p>
    <w:p w:rsidR="008A3CD2" w:rsidRDefault="008A3CD2">
      <w:pPr>
        <w:pStyle w:val="a4"/>
        <w:jc w:val="both"/>
      </w:pPr>
    </w:p>
    <w:p w:rsidR="008A3CD2" w:rsidRDefault="008A3CD2">
      <w:pPr>
        <w:pStyle w:val="a4"/>
        <w:jc w:val="both"/>
      </w:pPr>
    </w:p>
    <w:p w:rsidR="008A3CD2" w:rsidRDefault="008A3CD2" w:rsidP="008A3CD2">
      <w:pPr>
        <w:pStyle w:val="a4"/>
        <w:numPr>
          <w:ilvl w:val="0"/>
          <w:numId w:val="70"/>
        </w:numPr>
        <w:jc w:val="both"/>
      </w:pPr>
      <w:r>
        <w:t>бизнес план деятельности предприятия,</w:t>
      </w:r>
    </w:p>
    <w:p w:rsidR="008A3CD2" w:rsidRDefault="008A3CD2" w:rsidP="008A3CD2">
      <w:pPr>
        <w:pStyle w:val="a4"/>
        <w:numPr>
          <w:ilvl w:val="0"/>
          <w:numId w:val="70"/>
        </w:numPr>
        <w:jc w:val="both"/>
      </w:pPr>
      <w:r>
        <w:t>прогноз о будущих потребностях в персонале,</w:t>
      </w:r>
    </w:p>
    <w:p w:rsidR="008A3CD2" w:rsidRDefault="008A3CD2" w:rsidP="008A3CD2">
      <w:pPr>
        <w:pStyle w:val="a4"/>
        <w:numPr>
          <w:ilvl w:val="0"/>
          <w:numId w:val="70"/>
        </w:numPr>
        <w:jc w:val="both"/>
      </w:pPr>
      <w:r>
        <w:t>информация о наличии персонала,</w:t>
      </w:r>
    </w:p>
    <w:p w:rsidR="008A3CD2" w:rsidRDefault="008A3CD2" w:rsidP="008A3CD2">
      <w:pPr>
        <w:pStyle w:val="a4"/>
        <w:numPr>
          <w:ilvl w:val="0"/>
          <w:numId w:val="70"/>
        </w:numPr>
        <w:jc w:val="both"/>
      </w:pPr>
      <w:r>
        <w:t>прогноз наличия персонала на перспективный период,</w:t>
      </w:r>
    </w:p>
    <w:p w:rsidR="008A3CD2" w:rsidRDefault="008A3CD2" w:rsidP="008A3CD2">
      <w:pPr>
        <w:pStyle w:val="a4"/>
        <w:numPr>
          <w:ilvl w:val="0"/>
          <w:numId w:val="70"/>
        </w:numPr>
        <w:jc w:val="both"/>
      </w:pPr>
      <w:r>
        <w:t>определение потребности персонала на перспективу,</w:t>
      </w:r>
    </w:p>
    <w:p w:rsidR="008A3CD2" w:rsidRDefault="008A3CD2" w:rsidP="008A3CD2">
      <w:pPr>
        <w:pStyle w:val="a4"/>
        <w:numPr>
          <w:ilvl w:val="0"/>
          <w:numId w:val="70"/>
        </w:numPr>
        <w:jc w:val="both"/>
      </w:pPr>
      <w:r>
        <w:t>разработка программы удовлетворения будущих потребностей в кадрах,</w:t>
      </w:r>
    </w:p>
    <w:p w:rsidR="008A3CD2" w:rsidRDefault="008A3CD2" w:rsidP="008A3CD2">
      <w:pPr>
        <w:pStyle w:val="a4"/>
        <w:numPr>
          <w:ilvl w:val="0"/>
          <w:numId w:val="70"/>
        </w:numPr>
        <w:jc w:val="both"/>
      </w:pPr>
      <w:r>
        <w:t>наем новых работников,</w:t>
      </w:r>
    </w:p>
    <w:p w:rsidR="008A3CD2" w:rsidRDefault="008A3CD2" w:rsidP="008A3CD2">
      <w:pPr>
        <w:pStyle w:val="a4"/>
        <w:numPr>
          <w:ilvl w:val="0"/>
          <w:numId w:val="70"/>
        </w:numPr>
        <w:jc w:val="both"/>
      </w:pPr>
      <w:r>
        <w:t>перераспределение и высвобождение персонала,</w:t>
      </w:r>
    </w:p>
    <w:p w:rsidR="008A3CD2" w:rsidRDefault="008A3CD2" w:rsidP="008A3CD2">
      <w:pPr>
        <w:pStyle w:val="a4"/>
        <w:numPr>
          <w:ilvl w:val="0"/>
          <w:numId w:val="70"/>
        </w:numPr>
        <w:jc w:val="both"/>
      </w:pPr>
      <w:r>
        <w:t>организационно технические мероприятия, связанные с перераспределением и высвобождением кадров.</w:t>
      </w:r>
    </w:p>
    <w:p w:rsidR="008A3CD2" w:rsidRDefault="008A3CD2">
      <w:pPr>
        <w:pStyle w:val="a4"/>
        <w:jc w:val="both"/>
      </w:pPr>
      <w:r>
        <w:t>В соответствии с планированием потребностей в персонале осуществляется подбор кадров в соответствии со следующей схемой:</w:t>
      </w:r>
    </w:p>
    <w:p w:rsidR="008A3CD2" w:rsidRDefault="008A3CD2">
      <w:pPr>
        <w:pStyle w:val="a4"/>
        <w:jc w:val="both"/>
      </w:pPr>
      <w:r>
        <w:t xml:space="preserve">  </w:t>
      </w:r>
    </w:p>
    <w:p w:rsidR="008A3CD2" w:rsidRDefault="008A3CD2">
      <w:pPr>
        <w:pStyle w:val="a4"/>
        <w:ind w:left="851" w:firstLine="0"/>
        <w:jc w:val="both"/>
      </w:pPr>
      <w:r>
        <w:t xml:space="preserve">  1  </w:t>
      </w:r>
      <w:r>
        <w:sym w:font="Symbol" w:char="F0AE"/>
      </w:r>
      <w:r>
        <w:t xml:space="preserve">    2   </w:t>
      </w:r>
      <w:r>
        <w:sym w:font="Symbol" w:char="F0AE"/>
      </w:r>
      <w:r>
        <w:t xml:space="preserve">  3 </w:t>
      </w:r>
      <w:r>
        <w:sym w:font="Symbol" w:char="F0AE"/>
      </w:r>
      <w:r>
        <w:t xml:space="preserve">     4   </w:t>
      </w:r>
      <w:r>
        <w:sym w:font="Symbol" w:char="F0AE"/>
      </w:r>
      <w:r>
        <w:t xml:space="preserve">   5    </w:t>
      </w:r>
      <w:r>
        <w:sym w:font="Symbol" w:char="F0AE"/>
      </w:r>
      <w:r>
        <w:t xml:space="preserve">  7                                                                                                                                                                                         </w:t>
      </w:r>
    </w:p>
    <w:p w:rsidR="008A3CD2" w:rsidRDefault="008A3CD2">
      <w:pPr>
        <w:pStyle w:val="a4"/>
        <w:ind w:left="851" w:firstLine="0"/>
        <w:jc w:val="both"/>
      </w:pPr>
      <w:r>
        <w:t xml:space="preserve">                                                         </w:t>
      </w:r>
      <w:r>
        <w:sym w:font="Symbol" w:char="F0AD"/>
      </w:r>
    </w:p>
    <w:p w:rsidR="008A3CD2" w:rsidRDefault="008A3CD2">
      <w:pPr>
        <w:pStyle w:val="a4"/>
        <w:ind w:left="851" w:firstLine="0"/>
        <w:jc w:val="both"/>
      </w:pPr>
      <w:r>
        <w:t xml:space="preserve">             рис.1.2.                               6</w:t>
      </w:r>
    </w:p>
    <w:p w:rsidR="008A3CD2" w:rsidRDefault="008A3CD2">
      <w:pPr>
        <w:pStyle w:val="a4"/>
        <w:ind w:firstLine="0"/>
        <w:jc w:val="both"/>
      </w:pPr>
    </w:p>
    <w:p w:rsidR="008A3CD2" w:rsidRDefault="008A3CD2" w:rsidP="008A3CD2">
      <w:pPr>
        <w:pStyle w:val="a4"/>
        <w:numPr>
          <w:ilvl w:val="0"/>
          <w:numId w:val="71"/>
        </w:numPr>
        <w:jc w:val="both"/>
      </w:pPr>
      <w:r>
        <w:t>рассмотрение заявления о найме на работу</w:t>
      </w:r>
    </w:p>
    <w:p w:rsidR="008A3CD2" w:rsidRDefault="008A3CD2" w:rsidP="008A3CD2">
      <w:pPr>
        <w:pStyle w:val="a4"/>
        <w:numPr>
          <w:ilvl w:val="0"/>
          <w:numId w:val="71"/>
        </w:numPr>
        <w:jc w:val="both"/>
      </w:pPr>
      <w:r>
        <w:t>предварительное собеседование</w:t>
      </w:r>
    </w:p>
    <w:p w:rsidR="008A3CD2" w:rsidRDefault="008A3CD2" w:rsidP="008A3CD2">
      <w:pPr>
        <w:pStyle w:val="a4"/>
        <w:numPr>
          <w:ilvl w:val="0"/>
          <w:numId w:val="71"/>
        </w:numPr>
        <w:jc w:val="both"/>
      </w:pPr>
      <w:r>
        <w:t>тестирование и оценка</w:t>
      </w:r>
    </w:p>
    <w:p w:rsidR="008A3CD2" w:rsidRDefault="008A3CD2" w:rsidP="008A3CD2">
      <w:pPr>
        <w:pStyle w:val="a4"/>
        <w:numPr>
          <w:ilvl w:val="0"/>
          <w:numId w:val="71"/>
        </w:numPr>
        <w:jc w:val="both"/>
      </w:pPr>
      <w:r>
        <w:t>медицинский осмотр о состоянии здоровья</w:t>
      </w:r>
    </w:p>
    <w:p w:rsidR="008A3CD2" w:rsidRDefault="008A3CD2" w:rsidP="008A3CD2">
      <w:pPr>
        <w:pStyle w:val="a4"/>
        <w:numPr>
          <w:ilvl w:val="0"/>
          <w:numId w:val="71"/>
        </w:numPr>
        <w:jc w:val="both"/>
      </w:pPr>
      <w:r>
        <w:t>заключительное собеседование</w:t>
      </w:r>
    </w:p>
    <w:p w:rsidR="008A3CD2" w:rsidRDefault="008A3CD2" w:rsidP="008A3CD2">
      <w:pPr>
        <w:pStyle w:val="a4"/>
        <w:numPr>
          <w:ilvl w:val="0"/>
          <w:numId w:val="71"/>
        </w:numPr>
        <w:jc w:val="both"/>
      </w:pPr>
      <w:r>
        <w:t>отказ о приеме на работу</w:t>
      </w:r>
    </w:p>
    <w:p w:rsidR="008A3CD2" w:rsidRDefault="008A3CD2" w:rsidP="008A3CD2">
      <w:pPr>
        <w:pStyle w:val="a4"/>
        <w:numPr>
          <w:ilvl w:val="0"/>
          <w:numId w:val="71"/>
        </w:numPr>
        <w:jc w:val="both"/>
      </w:pPr>
      <w:r>
        <w:t>заключение трудового контракта.</w:t>
      </w:r>
    </w:p>
    <w:p w:rsidR="008A3CD2" w:rsidRDefault="008A3CD2">
      <w:pPr>
        <w:pStyle w:val="a4"/>
        <w:jc w:val="both"/>
      </w:pPr>
      <w:r>
        <w:t>В трудовом контракте должно быть оговорено:</w:t>
      </w:r>
    </w:p>
    <w:p w:rsidR="008A3CD2" w:rsidRDefault="008A3CD2" w:rsidP="008A3CD2">
      <w:pPr>
        <w:pStyle w:val="a4"/>
        <w:numPr>
          <w:ilvl w:val="0"/>
          <w:numId w:val="72"/>
        </w:numPr>
        <w:jc w:val="both"/>
      </w:pPr>
      <w:r>
        <w:t>место, род деятельности и срок найма на работу</w:t>
      </w:r>
    </w:p>
    <w:p w:rsidR="008A3CD2" w:rsidRDefault="008A3CD2" w:rsidP="008A3CD2">
      <w:pPr>
        <w:pStyle w:val="a4"/>
        <w:numPr>
          <w:ilvl w:val="0"/>
          <w:numId w:val="72"/>
        </w:numPr>
        <w:jc w:val="both"/>
      </w:pPr>
      <w:r>
        <w:t>режим труда</w:t>
      </w:r>
    </w:p>
    <w:p w:rsidR="008A3CD2" w:rsidRDefault="008A3CD2" w:rsidP="008A3CD2">
      <w:pPr>
        <w:pStyle w:val="a4"/>
        <w:numPr>
          <w:ilvl w:val="0"/>
          <w:numId w:val="72"/>
        </w:numPr>
        <w:jc w:val="both"/>
      </w:pPr>
      <w:r>
        <w:t>техническая обеспеченность труда</w:t>
      </w:r>
    </w:p>
    <w:p w:rsidR="008A3CD2" w:rsidRDefault="008A3CD2" w:rsidP="008A3CD2">
      <w:pPr>
        <w:pStyle w:val="a4"/>
        <w:numPr>
          <w:ilvl w:val="0"/>
          <w:numId w:val="72"/>
        </w:numPr>
        <w:jc w:val="both"/>
      </w:pPr>
      <w:r>
        <w:t>оплата труда</w:t>
      </w:r>
    </w:p>
    <w:p w:rsidR="008A3CD2" w:rsidRDefault="008A3CD2" w:rsidP="008A3CD2">
      <w:pPr>
        <w:pStyle w:val="a4"/>
        <w:numPr>
          <w:ilvl w:val="0"/>
          <w:numId w:val="72"/>
        </w:numPr>
        <w:jc w:val="both"/>
      </w:pPr>
      <w:r>
        <w:t>социальные льготы</w:t>
      </w:r>
    </w:p>
    <w:p w:rsidR="008A3CD2" w:rsidRDefault="008A3CD2" w:rsidP="008A3CD2">
      <w:pPr>
        <w:pStyle w:val="a4"/>
        <w:numPr>
          <w:ilvl w:val="0"/>
          <w:numId w:val="72"/>
        </w:numPr>
        <w:jc w:val="both"/>
      </w:pPr>
      <w:r>
        <w:t>возможность повышения квалификации</w:t>
      </w:r>
    </w:p>
    <w:p w:rsidR="008A3CD2" w:rsidRDefault="008A3CD2" w:rsidP="008A3CD2">
      <w:pPr>
        <w:pStyle w:val="a4"/>
        <w:numPr>
          <w:ilvl w:val="0"/>
          <w:numId w:val="72"/>
        </w:numPr>
        <w:jc w:val="both"/>
      </w:pPr>
      <w:r>
        <w:t>порядок рассмотрения трудовых споров</w:t>
      </w:r>
    </w:p>
    <w:p w:rsidR="008A3CD2" w:rsidRDefault="008A3CD2" w:rsidP="008A3CD2">
      <w:pPr>
        <w:pStyle w:val="a4"/>
        <w:numPr>
          <w:ilvl w:val="0"/>
          <w:numId w:val="72"/>
        </w:numPr>
        <w:jc w:val="both"/>
      </w:pPr>
      <w:r>
        <w:t>ответственность за неисполнение контракта</w:t>
      </w:r>
    </w:p>
    <w:p w:rsidR="008A3CD2" w:rsidRDefault="008A3CD2" w:rsidP="008A3CD2">
      <w:pPr>
        <w:pStyle w:val="a4"/>
        <w:numPr>
          <w:ilvl w:val="0"/>
          <w:numId w:val="72"/>
        </w:numPr>
        <w:jc w:val="both"/>
      </w:pPr>
      <w:r>
        <w:t>дополнительные условия (испытательный срок, соблюдение коммерческой тайны, предоставление жил. площади, служебного транспорта и т.д.).</w:t>
      </w:r>
    </w:p>
    <w:p w:rsidR="008A3CD2" w:rsidRDefault="008A3CD2">
      <w:pPr>
        <w:pStyle w:val="a4"/>
        <w:ind w:left="851" w:firstLine="0"/>
        <w:jc w:val="both"/>
      </w:pPr>
    </w:p>
    <w:p w:rsidR="008A3CD2" w:rsidRDefault="008A3CD2">
      <w:pPr>
        <w:pStyle w:val="a4"/>
        <w:jc w:val="both"/>
      </w:pPr>
    </w:p>
    <w:p w:rsidR="008A3CD2" w:rsidRDefault="008A3CD2" w:rsidP="008A3CD2">
      <w:pPr>
        <w:pStyle w:val="a4"/>
        <w:numPr>
          <w:ilvl w:val="1"/>
          <w:numId w:val="69"/>
        </w:numPr>
        <w:jc w:val="both"/>
        <w:rPr>
          <w:b/>
        </w:rPr>
      </w:pPr>
      <w:r>
        <w:rPr>
          <w:b/>
        </w:rPr>
        <w:t>Мотивация труда.</w:t>
      </w:r>
    </w:p>
    <w:p w:rsidR="008A3CD2" w:rsidRDefault="008A3CD2">
      <w:pPr>
        <w:pStyle w:val="a4"/>
        <w:jc w:val="both"/>
        <w:rPr>
          <w:b/>
        </w:rPr>
      </w:pPr>
    </w:p>
    <w:p w:rsidR="008A3CD2" w:rsidRDefault="008A3CD2">
      <w:pPr>
        <w:pStyle w:val="a4"/>
        <w:jc w:val="both"/>
      </w:pPr>
      <w:r>
        <w:t>Мотивация  труда является важнейшей составляющей кадровой политики. Людьми управляют самые различные мотивы и наиболее распространенной концепцией является пирамида Маслоу. Эта пирамида представляет собой уровни мотивов поведения индивида. Самым высоким уровня мотива является признание заслуг работника, самоутверждение и самовыражение. Именно эти мотивы и должны быть использованы кадровыми службами для управления рабочей силы. Схема экономических мотивов управления рабочей силой, имеет вид:</w:t>
      </w:r>
    </w:p>
    <w:p w:rsidR="008A3CD2" w:rsidRDefault="008A3CD2">
      <w:pPr>
        <w:pStyle w:val="a4"/>
        <w:jc w:val="both"/>
      </w:pPr>
      <w:r>
        <w:t xml:space="preserve"> 1 </w:t>
      </w:r>
      <w:r>
        <w:sym w:font="Symbol" w:char="F0AE"/>
      </w:r>
      <w:r>
        <w:t xml:space="preserve">     2  </w:t>
      </w:r>
      <w:r>
        <w:sym w:font="Symbol" w:char="F0AE"/>
      </w:r>
      <w:r>
        <w:t xml:space="preserve">    3 </w:t>
      </w:r>
      <w:r>
        <w:sym w:font="Symbol" w:char="F0AE"/>
      </w:r>
      <w:r>
        <w:t xml:space="preserve">     4  </w:t>
      </w:r>
      <w:r>
        <w:sym w:font="Symbol" w:char="F0AE"/>
      </w:r>
      <w:r>
        <w:t xml:space="preserve">    5   </w:t>
      </w:r>
      <w:r>
        <w:sym w:font="Symbol" w:char="F0AE"/>
      </w:r>
      <w:r>
        <w:t xml:space="preserve">  6    </w:t>
      </w:r>
      <w:r>
        <w:sym w:font="Symbol" w:char="F0AE"/>
      </w:r>
      <w:r>
        <w:t xml:space="preserve">    7                              рис1.3.</w:t>
      </w:r>
    </w:p>
    <w:p w:rsidR="008A3CD2" w:rsidRDefault="008A3CD2" w:rsidP="008A3CD2">
      <w:pPr>
        <w:pStyle w:val="a4"/>
        <w:numPr>
          <w:ilvl w:val="0"/>
          <w:numId w:val="73"/>
        </w:numPr>
        <w:jc w:val="both"/>
      </w:pPr>
      <w:r>
        <w:t>экономические мотивы</w:t>
      </w:r>
    </w:p>
    <w:p w:rsidR="008A3CD2" w:rsidRDefault="008A3CD2" w:rsidP="008A3CD2">
      <w:pPr>
        <w:pStyle w:val="a4"/>
        <w:numPr>
          <w:ilvl w:val="0"/>
          <w:numId w:val="73"/>
        </w:numPr>
        <w:jc w:val="both"/>
      </w:pPr>
      <w:r>
        <w:t>рабочая сила</w:t>
      </w:r>
    </w:p>
    <w:p w:rsidR="008A3CD2" w:rsidRDefault="008A3CD2" w:rsidP="008A3CD2">
      <w:pPr>
        <w:pStyle w:val="a4"/>
        <w:numPr>
          <w:ilvl w:val="0"/>
          <w:numId w:val="73"/>
        </w:numPr>
        <w:jc w:val="both"/>
      </w:pPr>
      <w:r>
        <w:t>рынок труда</w:t>
      </w:r>
    </w:p>
    <w:p w:rsidR="008A3CD2" w:rsidRDefault="008A3CD2" w:rsidP="008A3CD2">
      <w:pPr>
        <w:pStyle w:val="a4"/>
        <w:numPr>
          <w:ilvl w:val="0"/>
          <w:numId w:val="73"/>
        </w:numPr>
        <w:jc w:val="both"/>
      </w:pPr>
      <w:r>
        <w:t xml:space="preserve">спрос на труд </w:t>
      </w:r>
    </w:p>
    <w:p w:rsidR="008A3CD2" w:rsidRDefault="008A3CD2" w:rsidP="008A3CD2">
      <w:pPr>
        <w:pStyle w:val="a4"/>
        <w:numPr>
          <w:ilvl w:val="0"/>
          <w:numId w:val="73"/>
        </w:numPr>
        <w:jc w:val="both"/>
      </w:pPr>
      <w:r>
        <w:t>предложение труда</w:t>
      </w:r>
    </w:p>
    <w:p w:rsidR="008A3CD2" w:rsidRDefault="008A3CD2" w:rsidP="008A3CD2">
      <w:pPr>
        <w:pStyle w:val="a4"/>
        <w:numPr>
          <w:ilvl w:val="0"/>
          <w:numId w:val="73"/>
        </w:numPr>
        <w:jc w:val="both"/>
      </w:pPr>
      <w:r>
        <w:t>стоимость рабочей силы</w:t>
      </w:r>
    </w:p>
    <w:p w:rsidR="008A3CD2" w:rsidRDefault="008A3CD2" w:rsidP="008A3CD2">
      <w:pPr>
        <w:pStyle w:val="a4"/>
        <w:numPr>
          <w:ilvl w:val="0"/>
          <w:numId w:val="73"/>
        </w:numPr>
        <w:jc w:val="both"/>
      </w:pPr>
      <w:r>
        <w:t>уровень жизни.</w:t>
      </w:r>
    </w:p>
    <w:p w:rsidR="008A3CD2" w:rsidRDefault="008A3CD2">
      <w:pPr>
        <w:pStyle w:val="a4"/>
        <w:jc w:val="both"/>
      </w:pPr>
      <w:r>
        <w:t>В соответствии с этой схемой определяется равновесное состояние на рынке труда, которая определяет уровень занятости и равновесную заработную плату.</w:t>
      </w:r>
    </w:p>
    <w:p w:rsidR="008A3CD2" w:rsidRDefault="008A3CD2">
      <w:pPr>
        <w:pStyle w:val="a4"/>
        <w:jc w:val="both"/>
      </w:pPr>
    </w:p>
    <w:p w:rsidR="008A3CD2" w:rsidRDefault="008A3CD2">
      <w:pPr>
        <w:pStyle w:val="a4"/>
        <w:jc w:val="both"/>
      </w:pPr>
    </w:p>
    <w:p w:rsidR="008A3CD2" w:rsidRDefault="008A3CD2">
      <w:pPr>
        <w:pStyle w:val="a4"/>
        <w:jc w:val="both"/>
        <w:rPr>
          <w:b/>
        </w:rPr>
      </w:pPr>
      <w:r>
        <w:rPr>
          <w:b/>
        </w:rPr>
        <w:t>Тема 2. Производительность труда.</w:t>
      </w:r>
    </w:p>
    <w:p w:rsidR="008A3CD2" w:rsidRDefault="008A3CD2">
      <w:pPr>
        <w:pStyle w:val="a4"/>
        <w:jc w:val="both"/>
      </w:pPr>
      <w:r>
        <w:rPr>
          <w:b/>
        </w:rPr>
        <w:t>2.1. Сущность и значение производительности труда, выработка и трудоемкость.</w:t>
      </w:r>
    </w:p>
    <w:p w:rsidR="008A3CD2" w:rsidRDefault="008A3CD2">
      <w:pPr>
        <w:pStyle w:val="a4"/>
        <w:jc w:val="both"/>
      </w:pPr>
    </w:p>
    <w:p w:rsidR="008A3CD2" w:rsidRDefault="008A3CD2">
      <w:pPr>
        <w:ind w:left="284" w:firstLine="567"/>
        <w:jc w:val="both"/>
      </w:pPr>
      <w:r>
        <w:t>Под производительностью труда понимается способность работника произвести за единицу времени определенное количество продукции. В конечном счете производительность труда характеризует эффективность использования затрат и ресурса труда в материальном производстве. Этот показатель может быть определен двояко:</w:t>
      </w:r>
    </w:p>
    <w:p w:rsidR="008A3CD2" w:rsidRDefault="008A3CD2" w:rsidP="008A3CD2">
      <w:pPr>
        <w:numPr>
          <w:ilvl w:val="0"/>
          <w:numId w:val="165"/>
        </w:numPr>
        <w:jc w:val="both"/>
      </w:pPr>
      <w:r>
        <w:t>Количеством продукции, производимой на единицу рабочего времени.</w:t>
      </w:r>
    </w:p>
    <w:p w:rsidR="008A3CD2" w:rsidRDefault="008A3CD2" w:rsidP="008A3CD2">
      <w:pPr>
        <w:numPr>
          <w:ilvl w:val="0"/>
          <w:numId w:val="165"/>
        </w:numPr>
        <w:jc w:val="both"/>
      </w:pPr>
      <w:r>
        <w:t>Затратами труда на единицу продукции.</w:t>
      </w:r>
    </w:p>
    <w:p w:rsidR="008A3CD2" w:rsidRDefault="008A3CD2">
      <w:pPr>
        <w:pStyle w:val="a4"/>
        <w:jc w:val="both"/>
      </w:pPr>
      <w:r>
        <w:t>При этом различают производительность труда:</w:t>
      </w:r>
    </w:p>
    <w:p w:rsidR="008A3CD2" w:rsidRDefault="008A3CD2" w:rsidP="008A3CD2">
      <w:pPr>
        <w:numPr>
          <w:ilvl w:val="0"/>
          <w:numId w:val="166"/>
        </w:numPr>
        <w:ind w:left="1211"/>
        <w:jc w:val="both"/>
      </w:pPr>
      <w:r>
        <w:t>Живого труда, т.е. затраты рабочего времени в данном производстве на данном предприятии</w:t>
      </w:r>
    </w:p>
    <w:p w:rsidR="008A3CD2" w:rsidRDefault="008A3CD2" w:rsidP="008A3CD2">
      <w:pPr>
        <w:numPr>
          <w:ilvl w:val="0"/>
          <w:numId w:val="166"/>
        </w:numPr>
        <w:ind w:left="1211"/>
        <w:jc w:val="both"/>
      </w:pPr>
      <w:r>
        <w:t>Производительность совокупного общественного труда, которая определяется совокупностью живого и общественного труда.</w:t>
      </w:r>
    </w:p>
    <w:p w:rsidR="008A3CD2" w:rsidRDefault="008A3CD2">
      <w:pPr>
        <w:pStyle w:val="a4"/>
        <w:jc w:val="both"/>
      </w:pPr>
      <w:r>
        <w:t>По мере роста НТП доля затрат общественного труда растет, т.к. происходит постоянный рост оснащения работника новыми средствами труда.</w:t>
      </w:r>
    </w:p>
    <w:p w:rsidR="008A3CD2" w:rsidRDefault="008A3CD2">
      <w:pPr>
        <w:ind w:left="284" w:firstLine="567"/>
        <w:jc w:val="both"/>
      </w:pPr>
      <w:r>
        <w:t>Основная тенденция НТП состоит в том, что абсолютная величина затрат живого и общественного труда на единицу продукции сокращалась. Только в этом случае будет рост общественного продукта.</w:t>
      </w:r>
    </w:p>
    <w:p w:rsidR="008A3CD2" w:rsidRDefault="008A3CD2">
      <w:pPr>
        <w:pStyle w:val="a4"/>
        <w:jc w:val="both"/>
      </w:pPr>
      <w:r>
        <w:t>Различают три основных метода измерения производительности труда:</w:t>
      </w:r>
    </w:p>
    <w:p w:rsidR="008A3CD2" w:rsidRDefault="008A3CD2" w:rsidP="008A3CD2">
      <w:pPr>
        <w:pStyle w:val="a4"/>
        <w:numPr>
          <w:ilvl w:val="0"/>
          <w:numId w:val="74"/>
        </w:numPr>
        <w:jc w:val="both"/>
      </w:pPr>
      <w:r>
        <w:t>натуральный – характеризует количество произведенной продукции в единицу рабочего времени. Имеет ограниченное использование в замкнутых производственных структурах</w:t>
      </w:r>
    </w:p>
    <w:p w:rsidR="008A3CD2" w:rsidRDefault="008A3CD2" w:rsidP="008A3CD2">
      <w:pPr>
        <w:pStyle w:val="a4"/>
        <w:numPr>
          <w:ilvl w:val="0"/>
          <w:numId w:val="74"/>
        </w:numPr>
        <w:jc w:val="both"/>
      </w:pPr>
      <w:r>
        <w:t>Трудовой – характеризуется отношением нормативных затрат к физическим затратам труда используются ограниченно, так как не везде имеются соответствующие нормативы.</w:t>
      </w:r>
    </w:p>
    <w:p w:rsidR="008A3CD2" w:rsidRDefault="008A3CD2" w:rsidP="008A3CD2">
      <w:pPr>
        <w:pStyle w:val="a4"/>
        <w:numPr>
          <w:ilvl w:val="0"/>
          <w:numId w:val="74"/>
        </w:numPr>
        <w:jc w:val="both"/>
      </w:pPr>
      <w:r>
        <w:t>Стоимостной – осуществляется с помощью денежной оценки и является самым распространенным.</w:t>
      </w:r>
    </w:p>
    <w:p w:rsidR="008A3CD2" w:rsidRDefault="008A3CD2">
      <w:pPr>
        <w:pStyle w:val="a4"/>
        <w:jc w:val="both"/>
      </w:pPr>
      <w:r>
        <w:t>Уровень производительности труда определяется через два показателя:</w:t>
      </w:r>
    </w:p>
    <w:p w:rsidR="008A3CD2" w:rsidRDefault="008A3CD2">
      <w:pPr>
        <w:pStyle w:val="a4"/>
        <w:jc w:val="both"/>
      </w:pPr>
      <w:r>
        <w:t>1- выработка    В = О / Т                           (24)</w:t>
      </w:r>
    </w:p>
    <w:p w:rsidR="008A3CD2" w:rsidRDefault="008A3CD2">
      <w:pPr>
        <w:pStyle w:val="a4"/>
        <w:jc w:val="both"/>
      </w:pPr>
      <w:r>
        <w:t xml:space="preserve">                                    Количество продукции произведенной в единицу времени</w:t>
      </w:r>
    </w:p>
    <w:p w:rsidR="008A3CD2" w:rsidRDefault="008A3CD2">
      <w:pPr>
        <w:pStyle w:val="a4"/>
        <w:jc w:val="both"/>
      </w:pPr>
      <w:r>
        <w:t>О - объем продукции, произведенной работником</w:t>
      </w:r>
    </w:p>
    <w:p w:rsidR="008A3CD2" w:rsidRDefault="008A3CD2">
      <w:pPr>
        <w:pStyle w:val="a4"/>
        <w:jc w:val="both"/>
      </w:pPr>
      <w:r>
        <w:t>Т – время, затраченное на производство продукции</w:t>
      </w:r>
    </w:p>
    <w:p w:rsidR="008A3CD2" w:rsidRDefault="008A3CD2">
      <w:pPr>
        <w:pStyle w:val="a4"/>
        <w:jc w:val="both"/>
      </w:pPr>
      <w:r>
        <w:t>2- обратная выработка     t = T / O – трудоемкость                             (25)</w:t>
      </w:r>
    </w:p>
    <w:p w:rsidR="008A3CD2" w:rsidRDefault="008A3CD2">
      <w:pPr>
        <w:pStyle w:val="a4"/>
        <w:jc w:val="both"/>
      </w:pPr>
      <w:r>
        <w:t>трудоемкость – затраты рабочего времени на единицу продукции.</w:t>
      </w:r>
    </w:p>
    <w:p w:rsidR="008A3CD2" w:rsidRDefault="008A3CD2">
      <w:pPr>
        <w:pStyle w:val="a4"/>
        <w:jc w:val="both"/>
      </w:pPr>
      <w:r>
        <w:t>Эти два показателя являются обратными друг другу. Существует несколько разновидностей показателя выработки: а) среднечасовая; б) среднедневная; в) среднемесячная.</w:t>
      </w:r>
    </w:p>
    <w:p w:rsidR="008A3CD2" w:rsidRDefault="008A3CD2">
      <w:pPr>
        <w:pStyle w:val="a4"/>
        <w:jc w:val="both"/>
      </w:pPr>
      <w:r>
        <w:t>Показатель трудоемкости в ряде случаев имеет преимущество перед показателями выработки, так как он отражает прямую связь между изготовляемой продукцией и затратами труда, на эту продукцию. В соответствии с составом затрат включаемых в трудоемкость можно выделить следующие виды трудоемкости:</w:t>
      </w:r>
    </w:p>
    <w:p w:rsidR="008A3CD2" w:rsidRDefault="008A3CD2" w:rsidP="008A3CD2">
      <w:pPr>
        <w:pStyle w:val="a4"/>
        <w:numPr>
          <w:ilvl w:val="0"/>
          <w:numId w:val="75"/>
        </w:numPr>
        <w:jc w:val="both"/>
      </w:pPr>
      <w:r>
        <w:t>прямая трудоемкость, то есть затраты труда основных и вспомогательных рабочих.</w:t>
      </w:r>
    </w:p>
    <w:p w:rsidR="008A3CD2" w:rsidRDefault="008A3CD2" w:rsidP="008A3CD2">
      <w:pPr>
        <w:pStyle w:val="a4"/>
        <w:numPr>
          <w:ilvl w:val="0"/>
          <w:numId w:val="75"/>
        </w:numPr>
        <w:jc w:val="both"/>
      </w:pPr>
      <w:r>
        <w:t>Технологическая трудоемкость, то есть затраты труда основных рабочих сдельщиков и повременщиков.</w:t>
      </w:r>
    </w:p>
    <w:p w:rsidR="008A3CD2" w:rsidRDefault="008A3CD2" w:rsidP="008A3CD2">
      <w:pPr>
        <w:pStyle w:val="a4"/>
        <w:numPr>
          <w:ilvl w:val="0"/>
          <w:numId w:val="75"/>
        </w:numPr>
        <w:jc w:val="both"/>
      </w:pPr>
      <w:r>
        <w:t>Трудоемкость управления производством, то есть затраты управленческого аппарата.</w:t>
      </w:r>
    </w:p>
    <w:p w:rsidR="008A3CD2" w:rsidRDefault="008A3CD2" w:rsidP="008A3CD2">
      <w:pPr>
        <w:pStyle w:val="a4"/>
        <w:numPr>
          <w:ilvl w:val="0"/>
          <w:numId w:val="75"/>
        </w:numPr>
        <w:jc w:val="both"/>
      </w:pPr>
      <w:r>
        <w:t>Полная трудоемкость, то есть затраты всего производственного персонала.</w:t>
      </w:r>
    </w:p>
    <w:p w:rsidR="008A3CD2" w:rsidRDefault="008A3CD2">
      <w:pPr>
        <w:pStyle w:val="a4"/>
        <w:ind w:left="851" w:firstLine="0"/>
        <w:jc w:val="both"/>
      </w:pPr>
    </w:p>
    <w:p w:rsidR="008A3CD2" w:rsidRDefault="008A3CD2" w:rsidP="008A3CD2">
      <w:pPr>
        <w:pStyle w:val="a4"/>
        <w:numPr>
          <w:ilvl w:val="1"/>
          <w:numId w:val="68"/>
        </w:numPr>
        <w:jc w:val="both"/>
        <w:rPr>
          <w:b/>
        </w:rPr>
      </w:pPr>
      <w:r>
        <w:rPr>
          <w:b/>
        </w:rPr>
        <w:t>Нормирование труда.</w:t>
      </w:r>
    </w:p>
    <w:p w:rsidR="008A3CD2" w:rsidRDefault="008A3CD2">
      <w:pPr>
        <w:pStyle w:val="a4"/>
        <w:ind w:left="851" w:firstLine="0"/>
        <w:jc w:val="both"/>
        <w:rPr>
          <w:b/>
        </w:rPr>
      </w:pPr>
    </w:p>
    <w:p w:rsidR="008A3CD2" w:rsidRDefault="008A3CD2">
      <w:pPr>
        <w:pStyle w:val="a4"/>
        <w:jc w:val="both"/>
      </w:pPr>
      <w:r>
        <w:t>Для правильной организации труда на предприятии и необходимо установить норму труда каждого работника. Различают опытно статистические и аналитические методы нормирования труда. Опытно статистический метод предусматривает знание затрат на технологические операции по размерам предыдущей деятельности. Аналитический метод предполагает изучение настоящего технологического процесса, его исследование и расчет времени на выполнение работы.</w:t>
      </w:r>
    </w:p>
    <w:p w:rsidR="008A3CD2" w:rsidRDefault="008A3CD2">
      <w:pPr>
        <w:pStyle w:val="a4"/>
        <w:jc w:val="both"/>
      </w:pPr>
      <w:r>
        <w:t>Для расчета численности работников на предприятии используются следующие  данные:</w:t>
      </w:r>
    </w:p>
    <w:p w:rsidR="008A3CD2" w:rsidRDefault="008A3CD2" w:rsidP="008A3CD2">
      <w:pPr>
        <w:pStyle w:val="a4"/>
        <w:numPr>
          <w:ilvl w:val="0"/>
          <w:numId w:val="76"/>
        </w:numPr>
        <w:jc w:val="both"/>
      </w:pPr>
      <w:r>
        <w:t>производственная программа</w:t>
      </w:r>
    </w:p>
    <w:p w:rsidR="008A3CD2" w:rsidRDefault="008A3CD2" w:rsidP="008A3CD2">
      <w:pPr>
        <w:pStyle w:val="a4"/>
        <w:numPr>
          <w:ilvl w:val="0"/>
          <w:numId w:val="76"/>
        </w:numPr>
        <w:jc w:val="both"/>
      </w:pPr>
      <w:r>
        <w:t>нормы затрат труда</w:t>
      </w:r>
    </w:p>
    <w:p w:rsidR="008A3CD2" w:rsidRDefault="008A3CD2" w:rsidP="008A3CD2">
      <w:pPr>
        <w:pStyle w:val="a4"/>
        <w:numPr>
          <w:ilvl w:val="0"/>
          <w:numId w:val="76"/>
        </w:numPr>
        <w:jc w:val="both"/>
      </w:pPr>
      <w:r>
        <w:t>нормы выработки</w:t>
      </w:r>
    </w:p>
    <w:p w:rsidR="008A3CD2" w:rsidRDefault="008A3CD2" w:rsidP="008A3CD2">
      <w:pPr>
        <w:pStyle w:val="a4"/>
        <w:numPr>
          <w:ilvl w:val="0"/>
          <w:numId w:val="76"/>
        </w:numPr>
        <w:jc w:val="both"/>
      </w:pPr>
      <w:r>
        <w:t>нормы обслуживания</w:t>
      </w:r>
    </w:p>
    <w:p w:rsidR="008A3CD2" w:rsidRDefault="008A3CD2" w:rsidP="008A3CD2">
      <w:pPr>
        <w:pStyle w:val="a4"/>
        <w:numPr>
          <w:ilvl w:val="0"/>
          <w:numId w:val="76"/>
        </w:numPr>
        <w:jc w:val="both"/>
      </w:pPr>
      <w:r>
        <w:t>нормы управления</w:t>
      </w:r>
    </w:p>
    <w:p w:rsidR="008A3CD2" w:rsidRDefault="008A3CD2" w:rsidP="008A3CD2">
      <w:pPr>
        <w:pStyle w:val="a4"/>
        <w:numPr>
          <w:ilvl w:val="0"/>
          <w:numId w:val="76"/>
        </w:numPr>
        <w:jc w:val="both"/>
      </w:pPr>
      <w:r>
        <w:t>нормы численности работников</w:t>
      </w:r>
    </w:p>
    <w:p w:rsidR="008A3CD2" w:rsidRDefault="008A3CD2" w:rsidP="008A3CD2">
      <w:pPr>
        <w:pStyle w:val="a4"/>
        <w:numPr>
          <w:ilvl w:val="0"/>
          <w:numId w:val="76"/>
        </w:numPr>
        <w:jc w:val="both"/>
      </w:pPr>
      <w:r>
        <w:t>баланс рабочего времени работника</w:t>
      </w:r>
    </w:p>
    <w:p w:rsidR="008A3CD2" w:rsidRDefault="008A3CD2" w:rsidP="008A3CD2">
      <w:pPr>
        <w:pStyle w:val="a4"/>
        <w:numPr>
          <w:ilvl w:val="0"/>
          <w:numId w:val="76"/>
        </w:numPr>
        <w:jc w:val="both"/>
      </w:pPr>
      <w:r>
        <w:t>коэффициент выполнения норм.</w:t>
      </w:r>
    </w:p>
    <w:p w:rsidR="008A3CD2" w:rsidRDefault="008A3CD2">
      <w:pPr>
        <w:pStyle w:val="a4"/>
        <w:jc w:val="both"/>
      </w:pPr>
      <w:r>
        <w:t>Не зная этих показателей, невозможно рассчитать численность работников предприятия.</w:t>
      </w:r>
    </w:p>
    <w:p w:rsidR="008A3CD2" w:rsidRDefault="008A3CD2">
      <w:pPr>
        <w:pStyle w:val="a4"/>
        <w:jc w:val="both"/>
      </w:pPr>
      <w:r>
        <w:t>Различают следующие нормы труда работника:</w:t>
      </w:r>
    </w:p>
    <w:p w:rsidR="008A3CD2" w:rsidRDefault="008A3CD2" w:rsidP="008A3CD2">
      <w:pPr>
        <w:pStyle w:val="a4"/>
        <w:numPr>
          <w:ilvl w:val="0"/>
          <w:numId w:val="77"/>
        </w:numPr>
        <w:jc w:val="both"/>
      </w:pPr>
      <w:r>
        <w:t>нормы затрат труда,  затраты рабочего времени, установленные для выполнения единицы работы;</w:t>
      </w:r>
    </w:p>
    <w:p w:rsidR="008A3CD2" w:rsidRDefault="008A3CD2" w:rsidP="008A3CD2">
      <w:pPr>
        <w:pStyle w:val="a4"/>
        <w:numPr>
          <w:ilvl w:val="0"/>
          <w:numId w:val="77"/>
        </w:numPr>
        <w:jc w:val="both"/>
      </w:pPr>
      <w:r>
        <w:t>норма выработки, установленный объем работ, который работник или группа работников соответствующей квалификации должны выполнить в единицу рабочего времени</w:t>
      </w:r>
    </w:p>
    <w:p w:rsidR="008A3CD2" w:rsidRDefault="008A3CD2" w:rsidP="008A3CD2">
      <w:pPr>
        <w:pStyle w:val="a4"/>
        <w:numPr>
          <w:ilvl w:val="0"/>
          <w:numId w:val="77"/>
        </w:numPr>
        <w:jc w:val="both"/>
      </w:pPr>
      <w:r>
        <w:t>норма обслуживания, количество производственных объектов, которые работник или группа работников соответствующей квалификации должна обслуживать в единицу времени;</w:t>
      </w:r>
    </w:p>
    <w:p w:rsidR="008A3CD2" w:rsidRDefault="008A3CD2" w:rsidP="008A3CD2">
      <w:pPr>
        <w:pStyle w:val="a4"/>
        <w:numPr>
          <w:ilvl w:val="0"/>
          <w:numId w:val="77"/>
        </w:numPr>
        <w:jc w:val="both"/>
      </w:pPr>
      <w:r>
        <w:t>норма управления, численность работников, которыми должны руководить один руководящий работник.</w:t>
      </w:r>
    </w:p>
    <w:p w:rsidR="008A3CD2" w:rsidRDefault="008A3CD2">
      <w:pPr>
        <w:pStyle w:val="a4"/>
        <w:jc w:val="both"/>
      </w:pPr>
      <w:r>
        <w:t>Нормы труда периодически корректируются на более прогрессивные по согласованию с трудовым коллективом, что оговаривается в совместном согласовании администрации и трудового коллектива. Все работы по нормированию труда осуществляются специалистами лабораторий управления производством. Процесс нормирования труда является дорогостоящим мероприятием, и проводиться с помощью так называемой “фотографии” рабочего дня или (само обследования).</w:t>
      </w:r>
    </w:p>
    <w:p w:rsidR="008A3CD2" w:rsidRDefault="008A3CD2">
      <w:pPr>
        <w:pStyle w:val="a4"/>
        <w:jc w:val="both"/>
      </w:pPr>
    </w:p>
    <w:p w:rsidR="008A3CD2" w:rsidRDefault="008A3CD2" w:rsidP="008A3CD2">
      <w:pPr>
        <w:pStyle w:val="a4"/>
        <w:numPr>
          <w:ilvl w:val="1"/>
          <w:numId w:val="68"/>
        </w:numPr>
        <w:jc w:val="both"/>
        <w:rPr>
          <w:b/>
        </w:rPr>
      </w:pPr>
      <w:r>
        <w:rPr>
          <w:b/>
        </w:rPr>
        <w:t>Резервы повышения производительности труда.</w:t>
      </w:r>
    </w:p>
    <w:p w:rsidR="008A3CD2" w:rsidRDefault="008A3CD2">
      <w:pPr>
        <w:pStyle w:val="a4"/>
        <w:jc w:val="both"/>
      </w:pPr>
    </w:p>
    <w:p w:rsidR="008A3CD2" w:rsidRDefault="008A3CD2" w:rsidP="008A3CD2">
      <w:pPr>
        <w:pStyle w:val="a4"/>
        <w:numPr>
          <w:ilvl w:val="0"/>
          <w:numId w:val="78"/>
        </w:numPr>
        <w:jc w:val="both"/>
      </w:pPr>
      <w:r>
        <w:t>Повышение технического уровня производства: а) механизация и автоматизация; б) внедрение новых видов оборудования; в) внедрение передовых технологических процессов; г) улучшение конструктивных параметров изделий; д) повышение качества сырья и новых конструктивных материалов.</w:t>
      </w:r>
    </w:p>
    <w:p w:rsidR="008A3CD2" w:rsidRDefault="008A3CD2" w:rsidP="008A3CD2">
      <w:pPr>
        <w:pStyle w:val="a4"/>
        <w:numPr>
          <w:ilvl w:val="0"/>
          <w:numId w:val="78"/>
        </w:numPr>
        <w:jc w:val="both"/>
      </w:pPr>
      <w:r>
        <w:t>Улучшение организации производства и труда: а) увеличение норм и зон обслуживания; б) уменьшение числа работающих и число не выполняющих нормы; в) улучшение структуры управления; г) механизация учетных и вычислительных работ; д) уменьшение рабочего периода; е) повышение уровня специализации.</w:t>
      </w:r>
    </w:p>
    <w:p w:rsidR="008A3CD2" w:rsidRDefault="008A3CD2" w:rsidP="008A3CD2">
      <w:pPr>
        <w:pStyle w:val="a4"/>
        <w:numPr>
          <w:ilvl w:val="0"/>
          <w:numId w:val="78"/>
        </w:numPr>
        <w:jc w:val="both"/>
      </w:pPr>
      <w:r>
        <w:t>Изменение структуры производства: а) изменение трудоемкости производственной программы; б) изменение доли покупных полуфабрикатов и комплектующих изделий; в) увеличение удельного веса новой продукции.</w:t>
      </w:r>
    </w:p>
    <w:p w:rsidR="008A3CD2" w:rsidRDefault="008A3CD2" w:rsidP="008A3CD2">
      <w:pPr>
        <w:pStyle w:val="a4"/>
        <w:numPr>
          <w:ilvl w:val="0"/>
          <w:numId w:val="78"/>
        </w:numPr>
        <w:jc w:val="both"/>
      </w:pPr>
      <w:r>
        <w:t>Изменение внешних условий функционирования предприятия: а) изменение состава сырья; б) изменение содержания полезных компонентов.</w:t>
      </w:r>
    </w:p>
    <w:p w:rsidR="008A3CD2" w:rsidRDefault="008A3CD2">
      <w:pPr>
        <w:pStyle w:val="a4"/>
        <w:ind w:left="851" w:firstLine="0"/>
        <w:jc w:val="both"/>
      </w:pPr>
    </w:p>
    <w:p w:rsidR="008A3CD2" w:rsidRDefault="008A3CD2">
      <w:pPr>
        <w:pStyle w:val="a4"/>
        <w:jc w:val="both"/>
      </w:pPr>
    </w:p>
    <w:p w:rsidR="008A3CD2" w:rsidRDefault="008A3CD2">
      <w:pPr>
        <w:pStyle w:val="a4"/>
        <w:jc w:val="both"/>
        <w:rPr>
          <w:b/>
        </w:rPr>
      </w:pPr>
      <w:r>
        <w:rPr>
          <w:b/>
        </w:rPr>
        <w:t>2.4. Факторы повышения производительности труда.</w:t>
      </w:r>
    </w:p>
    <w:p w:rsidR="008A3CD2" w:rsidRDefault="008A3CD2">
      <w:pPr>
        <w:pStyle w:val="a4"/>
        <w:jc w:val="both"/>
      </w:pPr>
      <w:r>
        <w:t xml:space="preserve">Основными  факторами   повышения  производимости  труда  является:  </w:t>
      </w:r>
    </w:p>
    <w:p w:rsidR="008A3CD2" w:rsidRDefault="008A3CD2">
      <w:pPr>
        <w:pStyle w:val="a4"/>
        <w:ind w:left="851" w:firstLine="0"/>
        <w:jc w:val="both"/>
        <w:rPr>
          <w:b/>
        </w:rPr>
      </w:pPr>
    </w:p>
    <w:p w:rsidR="008A3CD2" w:rsidRDefault="008A3CD2" w:rsidP="008A3CD2">
      <w:pPr>
        <w:pStyle w:val="a4"/>
        <w:numPr>
          <w:ilvl w:val="0"/>
          <w:numId w:val="79"/>
        </w:numPr>
        <w:jc w:val="both"/>
      </w:pPr>
      <w:r>
        <w:t>Повышение технологического уровня производства в результате механизации и автоматизации производства, за счет чего происходит прирост производительности труда и снижение численности работающих.</w:t>
      </w:r>
    </w:p>
    <w:p w:rsidR="008A3CD2" w:rsidRDefault="008A3CD2" w:rsidP="008A3CD2">
      <w:pPr>
        <w:pStyle w:val="a4"/>
        <w:numPr>
          <w:ilvl w:val="0"/>
          <w:numId w:val="79"/>
        </w:numPr>
        <w:jc w:val="both"/>
      </w:pPr>
      <w:r>
        <w:t xml:space="preserve">Улучшение организации производства за  счет расширения зон обслуживания и других факторов. Организации производственных  процессов  </w:t>
      </w:r>
    </w:p>
    <w:p w:rsidR="008A3CD2" w:rsidRDefault="008A3CD2" w:rsidP="008A3CD2">
      <w:pPr>
        <w:pStyle w:val="a4"/>
        <w:numPr>
          <w:ilvl w:val="0"/>
          <w:numId w:val="79"/>
        </w:numPr>
        <w:jc w:val="both"/>
      </w:pPr>
      <w:r>
        <w:t>Повышение производительности труда за счет повышения удельного веса согласованных поставок сырья.</w:t>
      </w:r>
    </w:p>
    <w:p w:rsidR="008A3CD2" w:rsidRDefault="008A3CD2">
      <w:pPr>
        <w:pStyle w:val="a4"/>
        <w:jc w:val="both"/>
      </w:pPr>
      <w:r>
        <w:t>Снижение темпов роста производительности труда отрицательно сказывается на всех сторонах производственно-хозяйственной деятельности предприятия и приводит к снижению конкурентоспособности предприятия.</w:t>
      </w:r>
    </w:p>
    <w:p w:rsidR="008A3CD2" w:rsidRDefault="008A3CD2">
      <w:pPr>
        <w:pStyle w:val="a4"/>
        <w:jc w:val="both"/>
      </w:pPr>
    </w:p>
    <w:p w:rsidR="008A3CD2" w:rsidRDefault="008A3CD2">
      <w:pPr>
        <w:pStyle w:val="a4"/>
        <w:jc w:val="both"/>
      </w:pPr>
    </w:p>
    <w:p w:rsidR="008A3CD2" w:rsidRDefault="00AE4333">
      <w:pPr>
        <w:pStyle w:val="a4"/>
        <w:jc w:val="both"/>
      </w:pPr>
      <w:r>
        <w:pict>
          <v:line id="_x0000_s1616" style="position:absolute;left:0;text-align:left;z-index:251608064" from="210.25pt,7.25pt" to="217.45pt,7.25pt" o:allowincell="f"/>
        </w:pict>
      </w:r>
      <w:r>
        <w:pict>
          <v:line id="_x0000_s1615" style="position:absolute;left:0;text-align:left;z-index:251607040" from="167.05pt,7.25pt" to="210.25pt,7.25pt" o:allowincell="f"/>
        </w:pict>
      </w:r>
      <w:r>
        <w:pict>
          <v:line id="_x0000_s1614" style="position:absolute;left:0;text-align:left;z-index:251606016" from="73.45pt,7.25pt" to="73.45pt,28.85pt" o:allowincell="f"/>
        </w:pict>
      </w:r>
      <w:r>
        <w:pict>
          <v:line id="_x0000_s1608" style="position:absolute;left:0;text-align:left;z-index:251599872" from="217.45pt,7.25pt" to="217.45pt,28.85pt" o:allowincell="f">
            <v:stroke endarrow="block"/>
          </v:line>
        </w:pict>
      </w:r>
      <w:r>
        <w:pict>
          <v:line id="_x0000_s1607" style="position:absolute;left:0;text-align:left;z-index:251598848" from="73.45pt,7.25pt" to="123.85pt,7.25pt" o:allowincell="f">
            <v:stroke endarrow="block"/>
          </v:line>
        </w:pict>
      </w:r>
      <w:r>
        <w:pict>
          <v:line id="_x0000_s1586" style="position:absolute;left:0;text-align:left;flip:x;z-index:251577344" from="123.85pt,.05pt" to="167.05pt,.05pt" o:allowincell="f"/>
        </w:pict>
      </w:r>
      <w:r>
        <w:pict>
          <v:line id="_x0000_s1585" style="position:absolute;left:0;text-align:left;flip:y;z-index:251576320" from="167.05pt,.05pt" to="167.05pt,14.45pt" o:allowincell="f"/>
        </w:pict>
      </w:r>
      <w:r>
        <w:pict>
          <v:line id="_x0000_s1583" style="position:absolute;left:0;text-align:left;z-index:251574272" from="123.85pt,.05pt" to="123.85pt,14.45pt" o:allowincell="f"/>
        </w:pict>
      </w:r>
      <w:r w:rsidR="008A3CD2">
        <w:t xml:space="preserve">                                 3</w:t>
      </w:r>
    </w:p>
    <w:p w:rsidR="008A3CD2" w:rsidRDefault="00AE4333">
      <w:pPr>
        <w:pStyle w:val="a4"/>
        <w:jc w:val="both"/>
      </w:pPr>
      <w:r>
        <w:pict>
          <v:line id="_x0000_s1584" style="position:absolute;left:0;text-align:left;z-index:251575296" from="123.85pt,.65pt" to="167.05pt,.65pt" o:allowincell="f"/>
        </w:pict>
      </w:r>
    </w:p>
    <w:p w:rsidR="008A3CD2" w:rsidRDefault="00AE4333">
      <w:pPr>
        <w:pStyle w:val="a4"/>
        <w:jc w:val="both"/>
      </w:pPr>
      <w:r>
        <w:pict>
          <v:line id="_x0000_s1602" style="position:absolute;left:0;text-align:left;flip:y;z-index:251593728" from="239.05pt,1.25pt" to="239.05pt,15.65pt" o:allowincell="f"/>
        </w:pict>
      </w:r>
      <w:r>
        <w:pict>
          <v:line id="_x0000_s1599" style="position:absolute;left:0;text-align:left;z-index:251590656" from="203.05pt,1.25pt" to="203.05pt,15.65pt" o:allowincell="f"/>
        </w:pict>
      </w:r>
      <w:r>
        <w:pict>
          <v:line id="_x0000_s1600" style="position:absolute;left:0;text-align:left;z-index:251591680" from="203.05pt,1.25pt" to="239.05pt,1.25pt" o:allowincell="f"/>
        </w:pict>
      </w:r>
      <w:r>
        <w:pict>
          <v:line id="_x0000_s1594" style="position:absolute;left:0;text-align:left;flip:x;z-index:251585536" from="59.05pt,1.25pt" to="95.05pt,1.25pt" o:allowincell="f"/>
        </w:pict>
      </w:r>
      <w:r>
        <w:pict>
          <v:line id="_x0000_s1593" style="position:absolute;left:0;text-align:left;flip:y;z-index:251584512" from="95.05pt,1.25pt" to="95.05pt,15.65pt" o:allowincell="f"/>
        </w:pict>
      </w:r>
      <w:r>
        <w:pict>
          <v:line id="_x0000_s1591" style="position:absolute;left:0;text-align:left;z-index:251582464" from="59.05pt,1.25pt" to="59.05pt,15.65pt" o:allowincell="f"/>
        </w:pict>
      </w:r>
      <w:r w:rsidR="008A3CD2">
        <w:t xml:space="preserve">          2                                              4</w:t>
      </w:r>
    </w:p>
    <w:p w:rsidR="008A3CD2" w:rsidRDefault="00AE4333">
      <w:pPr>
        <w:pStyle w:val="a4"/>
        <w:jc w:val="both"/>
      </w:pPr>
      <w:r>
        <w:pict>
          <v:line id="_x0000_s1611" style="position:absolute;left:0;text-align:left;flip:y;z-index:251602944" from="73.45pt,1.85pt" to="73.45pt,16.25pt" o:allowincell="f">
            <v:stroke endarrow="block"/>
          </v:line>
        </w:pict>
      </w:r>
      <w:r>
        <w:pict>
          <v:line id="_x0000_s1609" style="position:absolute;left:0;text-align:left;z-index:251600896" from="217.45pt,1.85pt" to="217.45pt,16.25pt" o:allowincell="f">
            <v:stroke endarrow="block"/>
          </v:line>
        </w:pict>
      </w:r>
      <w:r>
        <w:pict>
          <v:line id="_x0000_s1601" style="position:absolute;left:0;text-align:left;z-index:251592704" from="203.05pt,1.85pt" to="239.05pt,1.85pt" o:allowincell="f"/>
        </w:pict>
      </w:r>
      <w:r>
        <w:pict>
          <v:line id="_x0000_s1592" style="position:absolute;left:0;text-align:left;z-index:251583488" from="59.05pt,1.85pt" to="95.05pt,1.85pt" o:allowincell="f"/>
        </w:pict>
      </w:r>
    </w:p>
    <w:p w:rsidR="008A3CD2" w:rsidRDefault="00AE4333">
      <w:pPr>
        <w:pStyle w:val="a4"/>
        <w:jc w:val="both"/>
      </w:pPr>
      <w:r>
        <w:pict>
          <v:line id="_x0000_s1606" style="position:absolute;left:0;text-align:left;flip:x;z-index:251597824" from="203.05pt,2.45pt" to="239.05pt,2.45pt" o:allowincell="f"/>
        </w:pict>
      </w:r>
      <w:r>
        <w:pict>
          <v:line id="_x0000_s1605" style="position:absolute;left:0;text-align:left;flip:y;z-index:251596800" from="239.05pt,2.45pt" to="239.05pt,16.85pt" o:allowincell="f"/>
        </w:pict>
      </w:r>
      <w:r>
        <w:pict>
          <v:line id="_x0000_s1603" style="position:absolute;left:0;text-align:left;z-index:251594752" from="203.05pt,2.45pt" to="203.05pt,16.85pt" o:allowincell="f"/>
        </w:pict>
      </w:r>
      <w:r>
        <w:pict>
          <v:line id="_x0000_s1598" style="position:absolute;left:0;text-align:left;flip:x;z-index:251589632" from="59.05pt,2.45pt" to="95.05pt,2.45pt" o:allowincell="f"/>
        </w:pict>
      </w:r>
      <w:r>
        <w:pict>
          <v:line id="_x0000_s1597" style="position:absolute;left:0;text-align:left;flip:y;z-index:251588608" from="95.05pt,2.45pt" to="95.05pt,16.85pt" o:allowincell="f"/>
        </w:pict>
      </w:r>
      <w:r>
        <w:pict>
          <v:line id="_x0000_s1595" style="position:absolute;left:0;text-align:left;z-index:251586560" from="59.05pt,2.45pt" to="59.05pt,16.85pt" o:allowincell="f"/>
        </w:pict>
      </w:r>
      <w:r w:rsidR="008A3CD2">
        <w:t xml:space="preserve">          1                                               5 </w:t>
      </w:r>
    </w:p>
    <w:p w:rsidR="008A3CD2" w:rsidRDefault="00AE4333">
      <w:pPr>
        <w:pStyle w:val="a4"/>
        <w:jc w:val="both"/>
      </w:pPr>
      <w:r>
        <w:pict>
          <v:line id="_x0000_s1617" style="position:absolute;left:0;text-align:left;z-index:251609088" from="217.45pt,3.05pt" to="217.45pt,17.45pt" o:allowincell="f"/>
        </w:pict>
      </w:r>
      <w:r>
        <w:pict>
          <v:line id="_x0000_s1612" style="position:absolute;left:0;text-align:left;flip:y;z-index:251603968" from="73.45pt,3.05pt" to="73.45pt,17.45pt" o:allowincell="f">
            <v:stroke endarrow="block"/>
          </v:line>
        </w:pict>
      </w:r>
      <w:r>
        <w:pict>
          <v:line id="_x0000_s1604" style="position:absolute;left:0;text-align:left;z-index:251595776" from="203.05pt,3.05pt" to="239.05pt,3.05pt" o:allowincell="f"/>
        </w:pict>
      </w:r>
      <w:r>
        <w:pict>
          <v:line id="_x0000_s1596" style="position:absolute;left:0;text-align:left;z-index:251587584" from="59.05pt,3.05pt" to="95.05pt,3.05pt" o:allowincell="f"/>
        </w:pict>
      </w:r>
      <w:r>
        <w:pict>
          <v:line id="_x0000_s1590" style="position:absolute;left:0;text-align:left;flip:x;z-index:251581440" from="123.85pt,10.25pt" to="167.05pt,10.25pt" o:allowincell="f"/>
        </w:pict>
      </w:r>
      <w:r>
        <w:pict>
          <v:line id="_x0000_s1589" style="position:absolute;left:0;text-align:left;flip:y;z-index:251580416" from="167.05pt,10.25pt" to="167.05pt,24.65pt" o:allowincell="f"/>
        </w:pict>
      </w:r>
      <w:r>
        <w:pict>
          <v:line id="_x0000_s1587" style="position:absolute;left:0;text-align:left;z-index:251578368" from="123.85pt,10.25pt" to="123.85pt,24.65pt" o:allowincell="f"/>
        </w:pict>
      </w:r>
    </w:p>
    <w:p w:rsidR="008A3CD2" w:rsidRDefault="00AE4333">
      <w:pPr>
        <w:pStyle w:val="a4"/>
        <w:jc w:val="both"/>
      </w:pPr>
      <w:r>
        <w:pict>
          <v:line id="_x0000_s1613" style="position:absolute;left:0;text-align:left;z-index:251604992" from="73.45pt,3.65pt" to="123.85pt,3.65pt" o:allowincell="f"/>
        </w:pict>
      </w:r>
      <w:r>
        <w:pict>
          <v:line id="_x0000_s1610" style="position:absolute;left:0;text-align:left;z-index:251601920" from="167.05pt,3.65pt" to="217.45pt,3.65pt" o:allowincell="f">
            <v:stroke endarrow="block"/>
          </v:line>
        </w:pict>
      </w:r>
      <w:r>
        <w:pict>
          <v:line id="_x0000_s1588" style="position:absolute;left:0;text-align:left;z-index:251579392" from="123.85pt,10.85pt" to="167.05pt,10.85pt" o:allowincell="f"/>
        </w:pict>
      </w:r>
      <w:r w:rsidR="008A3CD2">
        <w:t xml:space="preserve">                                 6</w:t>
      </w:r>
    </w:p>
    <w:p w:rsidR="008A3CD2" w:rsidRDefault="008A3CD2">
      <w:pPr>
        <w:pStyle w:val="a4"/>
        <w:jc w:val="both"/>
      </w:pPr>
      <w:r>
        <w:t>рис.2.1.</w:t>
      </w:r>
    </w:p>
    <w:p w:rsidR="008A3CD2" w:rsidRDefault="008A3CD2">
      <w:pPr>
        <w:pStyle w:val="a4"/>
        <w:jc w:val="both"/>
      </w:pPr>
    </w:p>
    <w:p w:rsidR="008A3CD2" w:rsidRDefault="008A3CD2" w:rsidP="008A3CD2">
      <w:pPr>
        <w:pStyle w:val="a4"/>
        <w:numPr>
          <w:ilvl w:val="0"/>
          <w:numId w:val="80"/>
        </w:numPr>
        <w:jc w:val="both"/>
      </w:pPr>
      <w:r>
        <w:t>снижение объемов производства;</w:t>
      </w:r>
    </w:p>
    <w:p w:rsidR="008A3CD2" w:rsidRDefault="008A3CD2" w:rsidP="008A3CD2">
      <w:pPr>
        <w:pStyle w:val="a4"/>
        <w:numPr>
          <w:ilvl w:val="0"/>
          <w:numId w:val="80"/>
        </w:numPr>
        <w:jc w:val="both"/>
      </w:pPr>
      <w:r>
        <w:t>запаздывание с накоплением капитала и производственных возможностей фирмы;</w:t>
      </w:r>
    </w:p>
    <w:p w:rsidR="008A3CD2" w:rsidRDefault="008A3CD2" w:rsidP="008A3CD2">
      <w:pPr>
        <w:pStyle w:val="a4"/>
        <w:numPr>
          <w:ilvl w:val="0"/>
          <w:numId w:val="80"/>
        </w:numPr>
        <w:jc w:val="both"/>
      </w:pPr>
      <w:r>
        <w:t>медленный рост (падение) производительности труда;</w:t>
      </w:r>
    </w:p>
    <w:p w:rsidR="008A3CD2" w:rsidRDefault="008A3CD2" w:rsidP="008A3CD2">
      <w:pPr>
        <w:pStyle w:val="a4"/>
        <w:numPr>
          <w:ilvl w:val="0"/>
          <w:numId w:val="80"/>
        </w:numPr>
        <w:jc w:val="both"/>
      </w:pPr>
      <w:r>
        <w:t>повышение цены продукции;</w:t>
      </w:r>
    </w:p>
    <w:p w:rsidR="008A3CD2" w:rsidRDefault="008A3CD2" w:rsidP="008A3CD2">
      <w:pPr>
        <w:pStyle w:val="a4"/>
        <w:numPr>
          <w:ilvl w:val="0"/>
          <w:numId w:val="80"/>
        </w:numPr>
        <w:jc w:val="both"/>
      </w:pPr>
      <w:r>
        <w:t>увеличение себестоимости затрат производимой продукции;</w:t>
      </w:r>
    </w:p>
    <w:p w:rsidR="008A3CD2" w:rsidRDefault="008A3CD2" w:rsidP="008A3CD2">
      <w:pPr>
        <w:pStyle w:val="a4"/>
        <w:numPr>
          <w:ilvl w:val="0"/>
          <w:numId w:val="80"/>
        </w:numPr>
        <w:jc w:val="both"/>
      </w:pPr>
      <w:r>
        <w:t>вялый сбыт и снижение конкурентоспособности предприятия;</w:t>
      </w:r>
    </w:p>
    <w:p w:rsidR="008A3CD2" w:rsidRDefault="008A3CD2">
      <w:pPr>
        <w:pStyle w:val="a4"/>
        <w:jc w:val="both"/>
      </w:pPr>
      <w:r>
        <w:t>Таким образом, снижение производительности труда напрямую влияет на конкурентоспособность предприятия и его положении на рынке.</w:t>
      </w:r>
    </w:p>
    <w:p w:rsidR="008A3CD2" w:rsidRDefault="008A3CD2">
      <w:pPr>
        <w:pStyle w:val="a4"/>
        <w:jc w:val="both"/>
      </w:pPr>
    </w:p>
    <w:p w:rsidR="008A3CD2" w:rsidRDefault="008A3CD2">
      <w:pPr>
        <w:pStyle w:val="a4"/>
        <w:jc w:val="both"/>
      </w:pPr>
    </w:p>
    <w:p w:rsidR="008A3CD2" w:rsidRDefault="008A3CD2">
      <w:pPr>
        <w:pStyle w:val="a4"/>
        <w:jc w:val="both"/>
        <w:rPr>
          <w:b/>
        </w:rPr>
      </w:pPr>
      <w:r>
        <w:rPr>
          <w:b/>
        </w:rPr>
        <w:t>Тема 3. Организация оплаты труда.</w:t>
      </w:r>
    </w:p>
    <w:p w:rsidR="008A3CD2" w:rsidRDefault="008A3CD2" w:rsidP="008A3CD2">
      <w:pPr>
        <w:pStyle w:val="a4"/>
        <w:numPr>
          <w:ilvl w:val="1"/>
          <w:numId w:val="79"/>
        </w:numPr>
        <w:jc w:val="both"/>
        <w:rPr>
          <w:b/>
        </w:rPr>
      </w:pPr>
      <w:r>
        <w:rPr>
          <w:b/>
        </w:rPr>
        <w:t>Принципы организации оплаты труда.</w:t>
      </w:r>
    </w:p>
    <w:p w:rsidR="008A3CD2" w:rsidRDefault="008A3CD2">
      <w:pPr>
        <w:pStyle w:val="a4"/>
        <w:jc w:val="both"/>
        <w:rPr>
          <w:b/>
        </w:rPr>
      </w:pPr>
    </w:p>
    <w:p w:rsidR="008A3CD2" w:rsidRDefault="008A3CD2">
      <w:pPr>
        <w:pStyle w:val="a4"/>
        <w:jc w:val="both"/>
      </w:pPr>
      <w:r>
        <w:t>В современных условиях заработная плата строится на соблюдении следующих принципов:</w:t>
      </w:r>
    </w:p>
    <w:p w:rsidR="008A3CD2" w:rsidRDefault="008A3CD2" w:rsidP="008A3CD2">
      <w:pPr>
        <w:pStyle w:val="a4"/>
        <w:numPr>
          <w:ilvl w:val="0"/>
          <w:numId w:val="81"/>
        </w:numPr>
        <w:jc w:val="both"/>
      </w:pPr>
      <w:r>
        <w:t>самостоятельность хозяйственной деятельности предприятия, следовательно, самостоятельность в установлении форм, сиситем и размеров оплаты труда,</w:t>
      </w:r>
    </w:p>
    <w:p w:rsidR="008A3CD2" w:rsidRDefault="008A3CD2" w:rsidP="008A3CD2">
      <w:pPr>
        <w:pStyle w:val="a4"/>
        <w:numPr>
          <w:ilvl w:val="0"/>
          <w:numId w:val="81"/>
        </w:numPr>
        <w:jc w:val="both"/>
      </w:pPr>
      <w:r>
        <w:t>государственное регулирование оплаты труда через установление минимальной заработной платы;</w:t>
      </w:r>
    </w:p>
    <w:p w:rsidR="008A3CD2" w:rsidRDefault="008A3CD2" w:rsidP="008A3CD2">
      <w:pPr>
        <w:pStyle w:val="a4"/>
        <w:numPr>
          <w:ilvl w:val="0"/>
          <w:numId w:val="81"/>
        </w:numPr>
        <w:jc w:val="both"/>
      </w:pPr>
      <w:r>
        <w:t>дифференциация заработной платы в зависимости от условий производства и района проживания</w:t>
      </w:r>
    </w:p>
    <w:p w:rsidR="008A3CD2" w:rsidRDefault="008A3CD2" w:rsidP="008A3CD2">
      <w:pPr>
        <w:pStyle w:val="a4"/>
        <w:numPr>
          <w:ilvl w:val="0"/>
          <w:numId w:val="81"/>
        </w:numPr>
        <w:jc w:val="both"/>
      </w:pPr>
      <w:r>
        <w:t>материальная заинтересованность работника в конечном результате труда;</w:t>
      </w:r>
    </w:p>
    <w:p w:rsidR="008A3CD2" w:rsidRDefault="008A3CD2" w:rsidP="008A3CD2">
      <w:pPr>
        <w:pStyle w:val="a4"/>
        <w:numPr>
          <w:ilvl w:val="0"/>
          <w:numId w:val="81"/>
        </w:numPr>
        <w:jc w:val="both"/>
      </w:pPr>
      <w:r>
        <w:t>стремление обеспечить опережение темпов роста производительности труда над ростом заработной платы;</w:t>
      </w:r>
    </w:p>
    <w:p w:rsidR="008A3CD2" w:rsidRDefault="008A3CD2" w:rsidP="008A3CD2">
      <w:pPr>
        <w:pStyle w:val="a4"/>
        <w:numPr>
          <w:ilvl w:val="0"/>
          <w:numId w:val="81"/>
        </w:numPr>
        <w:jc w:val="both"/>
      </w:pPr>
      <w:r>
        <w:t>согласование общих условий организации труда с профсоюзами и выработка коллективного договора.</w:t>
      </w:r>
    </w:p>
    <w:p w:rsidR="008A3CD2" w:rsidRDefault="008A3CD2">
      <w:pPr>
        <w:pStyle w:val="a4"/>
        <w:jc w:val="both"/>
      </w:pPr>
    </w:p>
    <w:p w:rsidR="008A3CD2" w:rsidRDefault="008A3CD2">
      <w:pPr>
        <w:pStyle w:val="a4"/>
        <w:jc w:val="both"/>
      </w:pPr>
    </w:p>
    <w:p w:rsidR="008A3CD2" w:rsidRDefault="008A3CD2">
      <w:pPr>
        <w:pStyle w:val="a4"/>
        <w:jc w:val="both"/>
      </w:pPr>
      <w:r>
        <w:t>Таблица 3.1. Структура денежных доходов в период перехода к рыночной экономике имеет следующий вид:</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5"/>
        <w:gridCol w:w="1390"/>
        <w:gridCol w:w="1701"/>
        <w:gridCol w:w="1559"/>
        <w:gridCol w:w="1282"/>
        <w:gridCol w:w="1270"/>
      </w:tblGrid>
      <w:tr w:rsidR="008A3CD2">
        <w:trPr>
          <w:cantSplit/>
        </w:trPr>
        <w:tc>
          <w:tcPr>
            <w:tcW w:w="1695" w:type="dxa"/>
          </w:tcPr>
          <w:p w:rsidR="008A3CD2" w:rsidRDefault="008A3CD2">
            <w:pPr>
              <w:pStyle w:val="a4"/>
              <w:ind w:firstLine="0"/>
              <w:jc w:val="both"/>
            </w:pPr>
            <w:r>
              <w:t>Всего денежных доходов</w:t>
            </w:r>
          </w:p>
        </w:tc>
        <w:tc>
          <w:tcPr>
            <w:tcW w:w="1390" w:type="dxa"/>
          </w:tcPr>
          <w:p w:rsidR="008A3CD2" w:rsidRDefault="008A3CD2">
            <w:pPr>
              <w:pStyle w:val="a4"/>
              <w:ind w:firstLine="0"/>
              <w:jc w:val="both"/>
            </w:pPr>
            <w:r>
              <w:t>1992</w:t>
            </w:r>
          </w:p>
        </w:tc>
        <w:tc>
          <w:tcPr>
            <w:tcW w:w="1701" w:type="dxa"/>
          </w:tcPr>
          <w:p w:rsidR="008A3CD2" w:rsidRDefault="008A3CD2">
            <w:pPr>
              <w:pStyle w:val="a4"/>
              <w:ind w:firstLine="0"/>
              <w:jc w:val="both"/>
            </w:pPr>
            <w:r>
              <w:t>1993</w:t>
            </w:r>
          </w:p>
        </w:tc>
        <w:tc>
          <w:tcPr>
            <w:tcW w:w="1559" w:type="dxa"/>
          </w:tcPr>
          <w:p w:rsidR="008A3CD2" w:rsidRDefault="008A3CD2">
            <w:pPr>
              <w:pStyle w:val="a4"/>
              <w:ind w:firstLine="0"/>
              <w:jc w:val="both"/>
            </w:pPr>
            <w:r>
              <w:t>1994</w:t>
            </w:r>
          </w:p>
        </w:tc>
        <w:tc>
          <w:tcPr>
            <w:tcW w:w="1282" w:type="dxa"/>
          </w:tcPr>
          <w:p w:rsidR="008A3CD2" w:rsidRDefault="008A3CD2">
            <w:pPr>
              <w:pStyle w:val="a4"/>
              <w:ind w:firstLine="0"/>
              <w:jc w:val="both"/>
            </w:pPr>
            <w:r>
              <w:t>1995</w:t>
            </w:r>
          </w:p>
        </w:tc>
        <w:tc>
          <w:tcPr>
            <w:tcW w:w="1270" w:type="dxa"/>
          </w:tcPr>
          <w:p w:rsidR="008A3CD2" w:rsidRDefault="008A3CD2">
            <w:pPr>
              <w:pStyle w:val="a4"/>
              <w:ind w:firstLine="0"/>
              <w:jc w:val="both"/>
            </w:pPr>
            <w:r>
              <w:t>1996</w:t>
            </w:r>
          </w:p>
        </w:tc>
      </w:tr>
      <w:tr w:rsidR="008A3CD2">
        <w:trPr>
          <w:cantSplit/>
        </w:trPr>
        <w:tc>
          <w:tcPr>
            <w:tcW w:w="1695" w:type="dxa"/>
          </w:tcPr>
          <w:p w:rsidR="008A3CD2" w:rsidRDefault="008A3CD2">
            <w:pPr>
              <w:pStyle w:val="a4"/>
              <w:ind w:firstLine="0"/>
              <w:jc w:val="both"/>
            </w:pPr>
            <w:r>
              <w:t>В том числе</w:t>
            </w:r>
          </w:p>
        </w:tc>
        <w:tc>
          <w:tcPr>
            <w:tcW w:w="1390" w:type="dxa"/>
          </w:tcPr>
          <w:p w:rsidR="008A3CD2" w:rsidRDefault="008A3CD2">
            <w:pPr>
              <w:pStyle w:val="a4"/>
              <w:ind w:firstLine="0"/>
              <w:jc w:val="both"/>
            </w:pPr>
          </w:p>
        </w:tc>
        <w:tc>
          <w:tcPr>
            <w:tcW w:w="1701" w:type="dxa"/>
          </w:tcPr>
          <w:p w:rsidR="008A3CD2" w:rsidRDefault="008A3CD2">
            <w:pPr>
              <w:pStyle w:val="a4"/>
              <w:ind w:firstLine="0"/>
              <w:jc w:val="both"/>
            </w:pPr>
          </w:p>
        </w:tc>
        <w:tc>
          <w:tcPr>
            <w:tcW w:w="1559" w:type="dxa"/>
          </w:tcPr>
          <w:p w:rsidR="008A3CD2" w:rsidRDefault="008A3CD2">
            <w:pPr>
              <w:pStyle w:val="a4"/>
              <w:ind w:firstLine="0"/>
              <w:jc w:val="both"/>
            </w:pPr>
          </w:p>
        </w:tc>
        <w:tc>
          <w:tcPr>
            <w:tcW w:w="1282" w:type="dxa"/>
          </w:tcPr>
          <w:p w:rsidR="008A3CD2" w:rsidRDefault="008A3CD2">
            <w:pPr>
              <w:pStyle w:val="a4"/>
              <w:ind w:firstLine="0"/>
              <w:jc w:val="both"/>
            </w:pPr>
          </w:p>
        </w:tc>
        <w:tc>
          <w:tcPr>
            <w:tcW w:w="1270" w:type="dxa"/>
          </w:tcPr>
          <w:p w:rsidR="008A3CD2" w:rsidRDefault="008A3CD2">
            <w:pPr>
              <w:pStyle w:val="a4"/>
              <w:ind w:firstLine="0"/>
              <w:jc w:val="both"/>
            </w:pPr>
          </w:p>
        </w:tc>
      </w:tr>
      <w:tr w:rsidR="008A3CD2">
        <w:trPr>
          <w:cantSplit/>
        </w:trPr>
        <w:tc>
          <w:tcPr>
            <w:tcW w:w="1695" w:type="dxa"/>
          </w:tcPr>
          <w:p w:rsidR="008A3CD2" w:rsidRDefault="008A3CD2">
            <w:pPr>
              <w:pStyle w:val="a4"/>
              <w:ind w:firstLine="0"/>
              <w:jc w:val="both"/>
            </w:pPr>
            <w:r>
              <w:t>Оплата труда</w:t>
            </w:r>
          </w:p>
        </w:tc>
        <w:tc>
          <w:tcPr>
            <w:tcW w:w="1390" w:type="dxa"/>
          </w:tcPr>
          <w:p w:rsidR="008A3CD2" w:rsidRDefault="008A3CD2">
            <w:pPr>
              <w:pStyle w:val="a4"/>
              <w:ind w:firstLine="0"/>
              <w:jc w:val="both"/>
            </w:pPr>
            <w:r>
              <w:t>69,9</w:t>
            </w:r>
          </w:p>
        </w:tc>
        <w:tc>
          <w:tcPr>
            <w:tcW w:w="1701" w:type="dxa"/>
          </w:tcPr>
          <w:p w:rsidR="008A3CD2" w:rsidRDefault="008A3CD2">
            <w:pPr>
              <w:pStyle w:val="a4"/>
              <w:ind w:firstLine="0"/>
              <w:jc w:val="both"/>
            </w:pPr>
            <w:r>
              <w:t>58,0</w:t>
            </w:r>
          </w:p>
        </w:tc>
        <w:tc>
          <w:tcPr>
            <w:tcW w:w="1559" w:type="dxa"/>
          </w:tcPr>
          <w:p w:rsidR="008A3CD2" w:rsidRDefault="008A3CD2">
            <w:pPr>
              <w:pStyle w:val="a4"/>
              <w:ind w:firstLine="0"/>
              <w:jc w:val="both"/>
            </w:pPr>
            <w:r>
              <w:t>46,4</w:t>
            </w:r>
          </w:p>
        </w:tc>
        <w:tc>
          <w:tcPr>
            <w:tcW w:w="1282" w:type="dxa"/>
          </w:tcPr>
          <w:p w:rsidR="008A3CD2" w:rsidRDefault="008A3CD2">
            <w:pPr>
              <w:pStyle w:val="a4"/>
              <w:ind w:firstLine="0"/>
              <w:jc w:val="both"/>
            </w:pPr>
            <w:r>
              <w:t>37,8</w:t>
            </w:r>
          </w:p>
        </w:tc>
        <w:tc>
          <w:tcPr>
            <w:tcW w:w="1270" w:type="dxa"/>
          </w:tcPr>
          <w:p w:rsidR="008A3CD2" w:rsidRDefault="008A3CD2">
            <w:pPr>
              <w:pStyle w:val="a4"/>
              <w:ind w:firstLine="0"/>
              <w:jc w:val="both"/>
            </w:pPr>
            <w:r>
              <w:t>42,5</w:t>
            </w:r>
          </w:p>
        </w:tc>
      </w:tr>
      <w:tr w:rsidR="008A3CD2">
        <w:trPr>
          <w:cantSplit/>
        </w:trPr>
        <w:tc>
          <w:tcPr>
            <w:tcW w:w="1695" w:type="dxa"/>
          </w:tcPr>
          <w:p w:rsidR="008A3CD2" w:rsidRDefault="008A3CD2">
            <w:pPr>
              <w:pStyle w:val="a4"/>
              <w:ind w:firstLine="0"/>
              <w:jc w:val="both"/>
            </w:pPr>
            <w:r>
              <w:t>Социальные трансферты</w:t>
            </w:r>
          </w:p>
        </w:tc>
        <w:tc>
          <w:tcPr>
            <w:tcW w:w="1390" w:type="dxa"/>
          </w:tcPr>
          <w:p w:rsidR="008A3CD2" w:rsidRDefault="008A3CD2">
            <w:pPr>
              <w:pStyle w:val="a4"/>
              <w:ind w:firstLine="0"/>
              <w:jc w:val="both"/>
            </w:pPr>
            <w:r>
              <w:t>14,0</w:t>
            </w:r>
          </w:p>
        </w:tc>
        <w:tc>
          <w:tcPr>
            <w:tcW w:w="1701" w:type="dxa"/>
          </w:tcPr>
          <w:p w:rsidR="008A3CD2" w:rsidRDefault="008A3CD2">
            <w:pPr>
              <w:pStyle w:val="a4"/>
              <w:ind w:firstLine="0"/>
              <w:jc w:val="both"/>
            </w:pPr>
            <w:r>
              <w:t>17,2</w:t>
            </w:r>
          </w:p>
        </w:tc>
        <w:tc>
          <w:tcPr>
            <w:tcW w:w="1559" w:type="dxa"/>
          </w:tcPr>
          <w:p w:rsidR="008A3CD2" w:rsidRDefault="008A3CD2">
            <w:pPr>
              <w:pStyle w:val="a4"/>
              <w:ind w:firstLine="0"/>
              <w:jc w:val="both"/>
            </w:pPr>
            <w:r>
              <w:t>17,4</w:t>
            </w:r>
          </w:p>
        </w:tc>
        <w:tc>
          <w:tcPr>
            <w:tcW w:w="1282" w:type="dxa"/>
          </w:tcPr>
          <w:p w:rsidR="008A3CD2" w:rsidRDefault="008A3CD2">
            <w:pPr>
              <w:pStyle w:val="a4"/>
              <w:ind w:firstLine="0"/>
              <w:jc w:val="both"/>
            </w:pPr>
            <w:r>
              <w:t>12,8</w:t>
            </w:r>
          </w:p>
        </w:tc>
        <w:tc>
          <w:tcPr>
            <w:tcW w:w="1270" w:type="dxa"/>
          </w:tcPr>
          <w:p w:rsidR="008A3CD2" w:rsidRDefault="008A3CD2">
            <w:pPr>
              <w:pStyle w:val="a4"/>
              <w:ind w:firstLine="0"/>
              <w:jc w:val="both"/>
            </w:pPr>
            <w:r>
              <w:t>13,1</w:t>
            </w:r>
          </w:p>
        </w:tc>
      </w:tr>
      <w:tr w:rsidR="008A3CD2">
        <w:trPr>
          <w:cantSplit/>
        </w:trPr>
        <w:tc>
          <w:tcPr>
            <w:tcW w:w="1695" w:type="dxa"/>
          </w:tcPr>
          <w:p w:rsidR="008A3CD2" w:rsidRDefault="008A3CD2">
            <w:pPr>
              <w:pStyle w:val="a4"/>
              <w:ind w:firstLine="0"/>
              <w:jc w:val="both"/>
            </w:pPr>
            <w:r>
              <w:t>Доходы от себестоимости</w:t>
            </w:r>
          </w:p>
        </w:tc>
        <w:tc>
          <w:tcPr>
            <w:tcW w:w="1390" w:type="dxa"/>
          </w:tcPr>
          <w:p w:rsidR="008A3CD2" w:rsidRDefault="008A3CD2">
            <w:pPr>
              <w:pStyle w:val="a4"/>
              <w:ind w:firstLine="0"/>
              <w:jc w:val="both"/>
            </w:pPr>
            <w:r>
              <w:t>16,1</w:t>
            </w:r>
          </w:p>
        </w:tc>
        <w:tc>
          <w:tcPr>
            <w:tcW w:w="1701" w:type="dxa"/>
          </w:tcPr>
          <w:p w:rsidR="008A3CD2" w:rsidRDefault="008A3CD2">
            <w:pPr>
              <w:pStyle w:val="a4"/>
              <w:ind w:firstLine="0"/>
              <w:jc w:val="both"/>
            </w:pPr>
            <w:r>
              <w:t>24,8</w:t>
            </w:r>
          </w:p>
        </w:tc>
        <w:tc>
          <w:tcPr>
            <w:tcW w:w="1559" w:type="dxa"/>
          </w:tcPr>
          <w:p w:rsidR="008A3CD2" w:rsidRDefault="008A3CD2">
            <w:pPr>
              <w:pStyle w:val="a4"/>
              <w:ind w:firstLine="0"/>
              <w:jc w:val="both"/>
            </w:pPr>
            <w:r>
              <w:t>36,2</w:t>
            </w:r>
          </w:p>
        </w:tc>
        <w:tc>
          <w:tcPr>
            <w:tcW w:w="1282" w:type="dxa"/>
          </w:tcPr>
          <w:p w:rsidR="008A3CD2" w:rsidRDefault="008A3CD2">
            <w:pPr>
              <w:pStyle w:val="a4"/>
              <w:ind w:firstLine="0"/>
              <w:jc w:val="both"/>
            </w:pPr>
            <w:r>
              <w:t>49,4</w:t>
            </w:r>
          </w:p>
        </w:tc>
        <w:tc>
          <w:tcPr>
            <w:tcW w:w="1270" w:type="dxa"/>
          </w:tcPr>
          <w:p w:rsidR="008A3CD2" w:rsidRDefault="008A3CD2">
            <w:pPr>
              <w:pStyle w:val="a4"/>
              <w:ind w:firstLine="0"/>
              <w:jc w:val="both"/>
            </w:pPr>
            <w:r>
              <w:t>44,4</w:t>
            </w:r>
          </w:p>
        </w:tc>
      </w:tr>
    </w:tbl>
    <w:p w:rsidR="008A3CD2" w:rsidRDefault="008A3CD2">
      <w:pPr>
        <w:pStyle w:val="a4"/>
        <w:jc w:val="both"/>
      </w:pPr>
    </w:p>
    <w:p w:rsidR="008A3CD2" w:rsidRDefault="008A3CD2">
      <w:pPr>
        <w:pStyle w:val="a4"/>
        <w:jc w:val="both"/>
      </w:pPr>
      <w:r>
        <w:t>Как следует из данных, доля оплаты труда сократилась на 27,4% (69,9 –42,5), а доходы от собственности увеличились на 28,3%, при сравнительно постоянных социальных трансфертах. Таким образом, произошло примерно одинаковое изменение оплаты труда и доходов от собственности.</w:t>
      </w:r>
    </w:p>
    <w:p w:rsidR="008A3CD2" w:rsidRDefault="008A3CD2">
      <w:pPr>
        <w:pStyle w:val="a4"/>
        <w:jc w:val="both"/>
      </w:pPr>
      <w:r>
        <w:t>Механизм организации зарплаты определяется:</w:t>
      </w:r>
    </w:p>
    <w:p w:rsidR="008A3CD2" w:rsidRDefault="008A3CD2" w:rsidP="008A3CD2">
      <w:pPr>
        <w:numPr>
          <w:ilvl w:val="0"/>
          <w:numId w:val="167"/>
        </w:numPr>
        <w:jc w:val="both"/>
      </w:pPr>
      <w:r>
        <w:t>тарифной системой – позволят оценить труд с качественных позиций</w:t>
      </w:r>
    </w:p>
    <w:p w:rsidR="008A3CD2" w:rsidRDefault="008A3CD2" w:rsidP="008A3CD2">
      <w:pPr>
        <w:numPr>
          <w:ilvl w:val="0"/>
          <w:numId w:val="167"/>
        </w:numPr>
        <w:jc w:val="both"/>
      </w:pPr>
      <w:r>
        <w:t>нормированием труда – позволяет оценить труд с точки зрения существующих норм расценок</w:t>
      </w:r>
    </w:p>
    <w:p w:rsidR="008A3CD2" w:rsidRDefault="008A3CD2" w:rsidP="008A3CD2">
      <w:pPr>
        <w:numPr>
          <w:ilvl w:val="0"/>
          <w:numId w:val="167"/>
        </w:numPr>
        <w:jc w:val="both"/>
      </w:pPr>
      <w:r>
        <w:t>формой оплаты труда – определяет порядок расчета</w:t>
      </w:r>
    </w:p>
    <w:p w:rsidR="008A3CD2" w:rsidRDefault="008A3CD2">
      <w:pPr>
        <w:ind w:left="284" w:firstLine="567"/>
        <w:jc w:val="both"/>
      </w:pPr>
      <w:r>
        <w:t>При организации оплаты труда предприниматель должен:</w:t>
      </w:r>
    </w:p>
    <w:p w:rsidR="008A3CD2" w:rsidRDefault="008A3CD2">
      <w:pPr>
        <w:ind w:left="284" w:firstLine="567"/>
        <w:jc w:val="both"/>
      </w:pPr>
      <w:r>
        <w:sym w:font="Symbol" w:char="F0B7"/>
      </w:r>
      <w:r>
        <w:t xml:space="preserve"> определить форму и системы оплаты труда</w:t>
      </w:r>
    </w:p>
    <w:p w:rsidR="008A3CD2" w:rsidRDefault="008A3CD2">
      <w:pPr>
        <w:ind w:left="284" w:firstLine="567"/>
        <w:jc w:val="both"/>
      </w:pPr>
      <w:r>
        <w:sym w:font="Symbol" w:char="F0B7"/>
      </w:r>
      <w:r>
        <w:t xml:space="preserve"> разработать шкалу должностных окладов для каждой категории работающих</w:t>
      </w:r>
    </w:p>
    <w:p w:rsidR="008A3CD2" w:rsidRDefault="008A3CD2">
      <w:pPr>
        <w:ind w:left="284" w:firstLine="567"/>
        <w:jc w:val="both"/>
      </w:pPr>
      <w:r>
        <w:sym w:font="Symbol" w:char="F0B7"/>
      </w:r>
      <w:r>
        <w:t xml:space="preserve"> выработать категории и определить размеры доплаты за труд для различного вида работ.</w:t>
      </w:r>
    </w:p>
    <w:p w:rsidR="008A3CD2" w:rsidRDefault="008A3CD2">
      <w:pPr>
        <w:ind w:left="284" w:firstLine="567"/>
        <w:jc w:val="both"/>
      </w:pPr>
      <w:r>
        <w:t xml:space="preserve"> В своих действиях предприниматель ограничен рядом внешних факторов:</w:t>
      </w:r>
    </w:p>
    <w:p w:rsidR="008A3CD2" w:rsidRDefault="008A3CD2" w:rsidP="008A3CD2">
      <w:pPr>
        <w:numPr>
          <w:ilvl w:val="0"/>
          <w:numId w:val="167"/>
        </w:numPr>
        <w:jc w:val="both"/>
      </w:pPr>
      <w:r>
        <w:t>МРОТ, установленный государством</w:t>
      </w:r>
    </w:p>
    <w:p w:rsidR="008A3CD2" w:rsidRDefault="008A3CD2" w:rsidP="008A3CD2">
      <w:pPr>
        <w:numPr>
          <w:ilvl w:val="0"/>
          <w:numId w:val="167"/>
        </w:numPr>
        <w:jc w:val="both"/>
      </w:pPr>
      <w:r>
        <w:t>Условиями договора между предпринимателем и коллективом</w:t>
      </w:r>
    </w:p>
    <w:p w:rsidR="008A3CD2" w:rsidRDefault="008A3CD2" w:rsidP="008A3CD2">
      <w:pPr>
        <w:numPr>
          <w:ilvl w:val="0"/>
          <w:numId w:val="167"/>
        </w:numPr>
        <w:jc w:val="both"/>
      </w:pPr>
      <w:r>
        <w:t>Требованиями профсоюзов</w:t>
      </w:r>
    </w:p>
    <w:p w:rsidR="008A3CD2" w:rsidRDefault="008A3CD2">
      <w:pPr>
        <w:pStyle w:val="a4"/>
        <w:jc w:val="both"/>
      </w:pPr>
    </w:p>
    <w:p w:rsidR="008A3CD2" w:rsidRDefault="008A3CD2">
      <w:pPr>
        <w:pStyle w:val="a4"/>
        <w:jc w:val="both"/>
      </w:pPr>
      <w:r>
        <w:rPr>
          <w:b/>
        </w:rPr>
        <w:t>3.2. Организация оплаты труда.</w:t>
      </w:r>
    </w:p>
    <w:p w:rsidR="008A3CD2" w:rsidRDefault="008A3CD2">
      <w:pPr>
        <w:pStyle w:val="a4"/>
        <w:jc w:val="both"/>
      </w:pPr>
    </w:p>
    <w:p w:rsidR="008A3CD2" w:rsidRDefault="008A3CD2">
      <w:pPr>
        <w:pStyle w:val="a4"/>
        <w:jc w:val="both"/>
      </w:pPr>
      <w:r>
        <w:t>В основе организации заработной платы лежит тарифная система и тарифно-квалификационные справочные данные (сборники).</w:t>
      </w:r>
    </w:p>
    <w:p w:rsidR="008A3CD2" w:rsidRDefault="008A3CD2">
      <w:pPr>
        <w:pStyle w:val="a4"/>
        <w:jc w:val="both"/>
      </w:pPr>
      <w:r>
        <w:t xml:space="preserve"> Тарифная система - это совокупность нормативов, необходимых для учета основных различий в труде, связанных с его сложностью и квалификацией работников. Она выполняет следующие функции:</w:t>
      </w:r>
    </w:p>
    <w:p w:rsidR="008A3CD2" w:rsidRDefault="008A3CD2" w:rsidP="008A3CD2">
      <w:pPr>
        <w:pStyle w:val="a4"/>
        <w:numPr>
          <w:ilvl w:val="0"/>
          <w:numId w:val="82"/>
        </w:numPr>
        <w:jc w:val="both"/>
      </w:pPr>
      <w:r>
        <w:t>устанавливает основные различия в уровне оплаты труда в зависимости от их квалификации, сложности и ответственности выполняемых работ,</w:t>
      </w:r>
    </w:p>
    <w:p w:rsidR="008A3CD2" w:rsidRDefault="008A3CD2" w:rsidP="008A3CD2">
      <w:pPr>
        <w:pStyle w:val="a4"/>
        <w:numPr>
          <w:ilvl w:val="0"/>
          <w:numId w:val="82"/>
        </w:numPr>
        <w:jc w:val="both"/>
      </w:pPr>
      <w:r>
        <w:t>создает преимущества в оплате труда работников, которые в наибольшей степени определяют научно-технический прогресс.</w:t>
      </w:r>
    </w:p>
    <w:p w:rsidR="008A3CD2" w:rsidRDefault="008A3CD2">
      <w:pPr>
        <w:pStyle w:val="a4"/>
        <w:jc w:val="both"/>
      </w:pPr>
      <w:r>
        <w:t>Основными элементами тарифной системы являются:</w:t>
      </w:r>
    </w:p>
    <w:p w:rsidR="008A3CD2" w:rsidRDefault="008A3CD2" w:rsidP="008A3CD2">
      <w:pPr>
        <w:pStyle w:val="a4"/>
        <w:numPr>
          <w:ilvl w:val="0"/>
          <w:numId w:val="23"/>
        </w:numPr>
        <w:jc w:val="both"/>
      </w:pPr>
      <w:r>
        <w:t>тарифно-квалификационные справочники,</w:t>
      </w:r>
    </w:p>
    <w:p w:rsidR="008A3CD2" w:rsidRDefault="008A3CD2" w:rsidP="008A3CD2">
      <w:pPr>
        <w:pStyle w:val="a4"/>
        <w:numPr>
          <w:ilvl w:val="0"/>
          <w:numId w:val="23"/>
        </w:numPr>
        <w:jc w:val="both"/>
      </w:pPr>
      <w:r>
        <w:t>тарифные ставки оплаты труда рабочих первого разряда</w:t>
      </w:r>
    </w:p>
    <w:p w:rsidR="008A3CD2" w:rsidRDefault="008A3CD2" w:rsidP="008A3CD2">
      <w:pPr>
        <w:pStyle w:val="a4"/>
        <w:numPr>
          <w:ilvl w:val="0"/>
          <w:numId w:val="23"/>
        </w:numPr>
        <w:jc w:val="both"/>
      </w:pPr>
      <w:r>
        <w:t>оклады руководителей, специалистов и прочих служащих</w:t>
      </w:r>
    </w:p>
    <w:p w:rsidR="008A3CD2" w:rsidRDefault="008A3CD2" w:rsidP="008A3CD2">
      <w:pPr>
        <w:pStyle w:val="a4"/>
        <w:numPr>
          <w:ilvl w:val="0"/>
          <w:numId w:val="23"/>
        </w:numPr>
        <w:jc w:val="both"/>
      </w:pPr>
      <w:r>
        <w:t>тарифные сетки</w:t>
      </w:r>
    </w:p>
    <w:p w:rsidR="008A3CD2" w:rsidRDefault="008A3CD2" w:rsidP="008A3CD2">
      <w:pPr>
        <w:pStyle w:val="a4"/>
        <w:numPr>
          <w:ilvl w:val="0"/>
          <w:numId w:val="23"/>
        </w:numPr>
        <w:jc w:val="both"/>
      </w:pPr>
      <w:r>
        <w:t>доплаты и надбавки к тарифным ставкам и окладам</w:t>
      </w:r>
    </w:p>
    <w:p w:rsidR="008A3CD2" w:rsidRDefault="008A3CD2">
      <w:pPr>
        <w:pStyle w:val="a4"/>
        <w:jc w:val="both"/>
      </w:pPr>
      <w:r>
        <w:t>Основные составляющие (тарифно-квалификационные справочники по профессиям) – это сборники профессиональных характеристик, предназначенных для дифференциации работ и работников в зависимости от сложности труда и квалификации работника.</w:t>
      </w:r>
    </w:p>
    <w:p w:rsidR="008A3CD2" w:rsidRDefault="008A3CD2">
      <w:pPr>
        <w:pStyle w:val="a4"/>
        <w:jc w:val="both"/>
      </w:pPr>
      <w:r>
        <w:t>Существует несколько разновидностей справочников:</w:t>
      </w:r>
    </w:p>
    <w:p w:rsidR="008A3CD2" w:rsidRDefault="008A3CD2">
      <w:pPr>
        <w:pStyle w:val="a4"/>
        <w:jc w:val="both"/>
      </w:pPr>
      <w:r>
        <w:t>А) единый тарифно-квалификационный справочник работ и профессий рабочих (ЕТКС)</w:t>
      </w:r>
    </w:p>
    <w:p w:rsidR="008A3CD2" w:rsidRDefault="008A3CD2">
      <w:pPr>
        <w:pStyle w:val="a4"/>
        <w:jc w:val="both"/>
      </w:pPr>
      <w:r>
        <w:t>Б) квалификационные справочники руководителей</w:t>
      </w:r>
    </w:p>
    <w:p w:rsidR="008A3CD2" w:rsidRDefault="008A3CD2">
      <w:pPr>
        <w:pStyle w:val="a4"/>
        <w:jc w:val="both"/>
      </w:pPr>
      <w:r>
        <w:t>В) квалификационные справочники служащих бюджетной сферы.</w:t>
      </w:r>
    </w:p>
    <w:p w:rsidR="008A3CD2" w:rsidRDefault="008A3CD2">
      <w:pPr>
        <w:pStyle w:val="a4"/>
        <w:jc w:val="both"/>
      </w:pPr>
      <w:r>
        <w:t>Содержание этих справочников представляет собой все многообразие работ и профессий, разделенных на квалификационные группы.</w:t>
      </w:r>
    </w:p>
    <w:p w:rsidR="008A3CD2" w:rsidRDefault="008A3CD2">
      <w:pPr>
        <w:pStyle w:val="a4"/>
        <w:jc w:val="both"/>
      </w:pPr>
      <w:r>
        <w:t xml:space="preserve"> Тарифная ставка представляет собой выраженный в денежной форме абсолютный размер оплаты труда в единицу рабочего времени. Тарифная ставка – это основная исходная величина, определяющая уровень оплаты труда. В основе ее лежит тарифная ставка первого разряда, которая соответствует минимальному размеру оплаты труда (МРОТ). </w:t>
      </w:r>
    </w:p>
    <w:p w:rsidR="008A3CD2" w:rsidRDefault="008A3CD2">
      <w:pPr>
        <w:pStyle w:val="a4"/>
        <w:jc w:val="both"/>
      </w:pPr>
      <w:r>
        <w:t>Тарифная ставка – это совокупность тарифных разрядов и соответствующих им тарифных коэффициентов. Величина тарифного коэффициента показывает, во сколько раз уровень оплаты труда рабочих данного разряда превышает уровень оплаты труда работ, отнесенных к первому разряду. Дифференциация оплаты труда работников бюджетной сферы осуществляется по 18 разрядов, профессии рабочих с 1 по 8 разряд, служащие, специалисты и руководители со 2 по 18 разряд.</w:t>
      </w:r>
    </w:p>
    <w:p w:rsidR="008A3CD2" w:rsidRDefault="008A3CD2">
      <w:pPr>
        <w:pStyle w:val="a4"/>
        <w:jc w:val="both"/>
      </w:pPr>
      <w:r>
        <w:t>К тарифным ставкам и должностным окладам используют доплаты и надбавки  (к тарифу ставок и окладам).</w:t>
      </w:r>
    </w:p>
    <w:p w:rsidR="008A3CD2" w:rsidRDefault="008A3CD2">
      <w:pPr>
        <w:pStyle w:val="a4"/>
        <w:jc w:val="both"/>
      </w:pPr>
      <w:r>
        <w:t>Основные доплаты к тарифным ставкам:</w:t>
      </w:r>
    </w:p>
    <w:p w:rsidR="008A3CD2" w:rsidRDefault="008A3CD2" w:rsidP="008A3CD2">
      <w:pPr>
        <w:pStyle w:val="a4"/>
        <w:numPr>
          <w:ilvl w:val="0"/>
          <w:numId w:val="83"/>
        </w:numPr>
        <w:jc w:val="both"/>
      </w:pPr>
      <w:r>
        <w:t>за работу в тяжелых и вредных условиях,</w:t>
      </w:r>
    </w:p>
    <w:p w:rsidR="008A3CD2" w:rsidRDefault="008A3CD2" w:rsidP="008A3CD2">
      <w:pPr>
        <w:pStyle w:val="a4"/>
        <w:numPr>
          <w:ilvl w:val="0"/>
          <w:numId w:val="83"/>
        </w:numPr>
        <w:jc w:val="both"/>
      </w:pPr>
      <w:r>
        <w:t>за работу в выходные и праздничные дни,</w:t>
      </w:r>
    </w:p>
    <w:p w:rsidR="008A3CD2" w:rsidRDefault="008A3CD2" w:rsidP="008A3CD2">
      <w:pPr>
        <w:pStyle w:val="a4"/>
        <w:numPr>
          <w:ilvl w:val="0"/>
          <w:numId w:val="83"/>
        </w:numPr>
        <w:jc w:val="both"/>
      </w:pPr>
      <w:r>
        <w:t>за повышенную интенсивность труда,</w:t>
      </w:r>
    </w:p>
    <w:p w:rsidR="008A3CD2" w:rsidRDefault="008A3CD2" w:rsidP="008A3CD2">
      <w:pPr>
        <w:pStyle w:val="a4"/>
        <w:numPr>
          <w:ilvl w:val="0"/>
          <w:numId w:val="83"/>
        </w:numPr>
        <w:jc w:val="both"/>
      </w:pPr>
      <w:r>
        <w:t>за работу в сверхурочное время,</w:t>
      </w:r>
    </w:p>
    <w:p w:rsidR="008A3CD2" w:rsidRDefault="008A3CD2" w:rsidP="008A3CD2">
      <w:pPr>
        <w:pStyle w:val="a4"/>
        <w:numPr>
          <w:ilvl w:val="0"/>
          <w:numId w:val="83"/>
        </w:numPr>
        <w:jc w:val="both"/>
      </w:pPr>
      <w:r>
        <w:t>за работу в ночное время,</w:t>
      </w:r>
    </w:p>
    <w:p w:rsidR="008A3CD2" w:rsidRDefault="008A3CD2" w:rsidP="008A3CD2">
      <w:pPr>
        <w:pStyle w:val="a4"/>
        <w:numPr>
          <w:ilvl w:val="0"/>
          <w:numId w:val="83"/>
        </w:numPr>
        <w:jc w:val="both"/>
      </w:pPr>
      <w:r>
        <w:t>несовершеннолетним работникам,</w:t>
      </w:r>
    </w:p>
    <w:p w:rsidR="008A3CD2" w:rsidRDefault="008A3CD2" w:rsidP="008A3CD2">
      <w:pPr>
        <w:pStyle w:val="a4"/>
        <w:numPr>
          <w:ilvl w:val="0"/>
          <w:numId w:val="83"/>
        </w:numPr>
        <w:jc w:val="both"/>
      </w:pPr>
      <w:r>
        <w:t>за совмещение профессий,</w:t>
      </w:r>
    </w:p>
    <w:p w:rsidR="008A3CD2" w:rsidRDefault="008A3CD2" w:rsidP="008A3CD2">
      <w:pPr>
        <w:pStyle w:val="a4"/>
        <w:numPr>
          <w:ilvl w:val="0"/>
          <w:numId w:val="83"/>
        </w:numPr>
        <w:jc w:val="both"/>
      </w:pPr>
      <w:r>
        <w:t>за расширение зон обслуживания.</w:t>
      </w:r>
    </w:p>
    <w:p w:rsidR="008A3CD2" w:rsidRDefault="008A3CD2">
      <w:pPr>
        <w:pStyle w:val="a4"/>
        <w:jc w:val="both"/>
      </w:pPr>
      <w:r>
        <w:t>Надбавки выплачиваются за:</w:t>
      </w:r>
    </w:p>
    <w:p w:rsidR="008A3CD2" w:rsidRDefault="008A3CD2" w:rsidP="008A3CD2">
      <w:pPr>
        <w:pStyle w:val="a4"/>
        <w:numPr>
          <w:ilvl w:val="0"/>
          <w:numId w:val="84"/>
        </w:numPr>
        <w:jc w:val="both"/>
      </w:pPr>
      <w:r>
        <w:t>за высокое профессиональное мастерство,</w:t>
      </w:r>
    </w:p>
    <w:p w:rsidR="008A3CD2" w:rsidRDefault="008A3CD2" w:rsidP="008A3CD2">
      <w:pPr>
        <w:pStyle w:val="a4"/>
        <w:numPr>
          <w:ilvl w:val="0"/>
          <w:numId w:val="84"/>
        </w:numPr>
        <w:jc w:val="both"/>
      </w:pPr>
      <w:r>
        <w:t>за высокое достижение в труде,</w:t>
      </w:r>
    </w:p>
    <w:p w:rsidR="008A3CD2" w:rsidRDefault="008A3CD2" w:rsidP="008A3CD2">
      <w:pPr>
        <w:pStyle w:val="a4"/>
        <w:numPr>
          <w:ilvl w:val="0"/>
          <w:numId w:val="84"/>
        </w:numPr>
        <w:jc w:val="both"/>
      </w:pPr>
      <w:r>
        <w:t>за выполнение особо важных работ,</w:t>
      </w:r>
    </w:p>
    <w:p w:rsidR="008A3CD2" w:rsidRDefault="008A3CD2" w:rsidP="008A3CD2">
      <w:pPr>
        <w:pStyle w:val="a4"/>
        <w:numPr>
          <w:ilvl w:val="0"/>
          <w:numId w:val="84"/>
        </w:numPr>
        <w:jc w:val="both"/>
      </w:pPr>
      <w:r>
        <w:t>различного рода персональной надбавки (устанавливаемые приказом по решению руководства).</w:t>
      </w:r>
    </w:p>
    <w:p w:rsidR="008A3CD2" w:rsidRDefault="008A3CD2" w:rsidP="008A3CD2">
      <w:pPr>
        <w:pStyle w:val="a4"/>
        <w:numPr>
          <w:ilvl w:val="0"/>
          <w:numId w:val="84"/>
        </w:numPr>
        <w:jc w:val="both"/>
      </w:pPr>
      <w:r>
        <w:t>рабочим, выполняющим работу, ниже присвоенного им разряда</w:t>
      </w:r>
    </w:p>
    <w:p w:rsidR="008A3CD2" w:rsidRDefault="008A3CD2" w:rsidP="008A3CD2">
      <w:pPr>
        <w:pStyle w:val="a4"/>
        <w:numPr>
          <w:ilvl w:val="0"/>
          <w:numId w:val="84"/>
        </w:numPr>
        <w:jc w:val="both"/>
      </w:pPr>
      <w:r>
        <w:t>бригадирам из числа рабочих, не освобожденным от основной работы</w:t>
      </w:r>
    </w:p>
    <w:p w:rsidR="008A3CD2" w:rsidRDefault="008A3CD2">
      <w:pPr>
        <w:pStyle w:val="a4"/>
        <w:jc w:val="both"/>
      </w:pPr>
    </w:p>
    <w:p w:rsidR="008A3CD2" w:rsidRDefault="008A3CD2">
      <w:pPr>
        <w:pStyle w:val="a4"/>
        <w:ind w:left="851" w:firstLine="0"/>
        <w:jc w:val="both"/>
      </w:pPr>
      <w:r>
        <w:rPr>
          <w:b/>
        </w:rPr>
        <w:t>3.3.Формы и системы оплаты труда.</w:t>
      </w:r>
    </w:p>
    <w:p w:rsidR="008A3CD2" w:rsidRDefault="008A3CD2">
      <w:pPr>
        <w:pStyle w:val="a4"/>
        <w:jc w:val="both"/>
      </w:pPr>
    </w:p>
    <w:p w:rsidR="008A3CD2" w:rsidRDefault="008A3CD2">
      <w:pPr>
        <w:pStyle w:val="a4"/>
        <w:jc w:val="both"/>
      </w:pPr>
      <w:r>
        <w:t>Существуют две основных разновидности форм оплаты труда: повременная, сдельная.</w:t>
      </w:r>
    </w:p>
    <w:p w:rsidR="008A3CD2" w:rsidRDefault="008A3CD2">
      <w:pPr>
        <w:pStyle w:val="a4"/>
        <w:ind w:firstLine="900"/>
        <w:jc w:val="both"/>
      </w:pPr>
      <w:r>
        <w:t>Система оплаты.</w:t>
      </w:r>
    </w:p>
    <w:p w:rsidR="008A3CD2" w:rsidRDefault="008A3CD2">
      <w:pPr>
        <w:pStyle w:val="a4"/>
        <w:jc w:val="both"/>
        <w:rPr>
          <w:b/>
          <w:i/>
        </w:rPr>
      </w:pPr>
      <w:r>
        <w:rPr>
          <w:b/>
          <w:i/>
        </w:rPr>
        <w:t>Сдельная</w:t>
      </w:r>
    </w:p>
    <w:p w:rsidR="008A3CD2" w:rsidRDefault="008A3CD2">
      <w:pPr>
        <w:ind w:firstLine="851"/>
        <w:jc w:val="both"/>
      </w:pPr>
      <w:r>
        <w:t xml:space="preserve">-сдельная индивидуальная, </w:t>
      </w:r>
    </w:p>
    <w:p w:rsidR="008A3CD2" w:rsidRDefault="008A3CD2">
      <w:pPr>
        <w:ind w:firstLine="851"/>
        <w:jc w:val="both"/>
      </w:pPr>
      <w:r>
        <w:t>-коллективно подрядная.</w:t>
      </w:r>
    </w:p>
    <w:p w:rsidR="008A3CD2" w:rsidRDefault="008A3CD2" w:rsidP="008A3CD2">
      <w:pPr>
        <w:numPr>
          <w:ilvl w:val="0"/>
          <w:numId w:val="85"/>
        </w:numPr>
        <w:jc w:val="both"/>
      </w:pPr>
      <w:r>
        <w:t>простая сдельная</w:t>
      </w:r>
    </w:p>
    <w:p w:rsidR="008A3CD2" w:rsidRDefault="008A3CD2" w:rsidP="008A3CD2">
      <w:pPr>
        <w:numPr>
          <w:ilvl w:val="0"/>
          <w:numId w:val="85"/>
        </w:numPr>
        <w:jc w:val="both"/>
      </w:pPr>
      <w:r>
        <w:t>сдельно-премиальная</w:t>
      </w:r>
    </w:p>
    <w:p w:rsidR="008A3CD2" w:rsidRDefault="008A3CD2" w:rsidP="008A3CD2">
      <w:pPr>
        <w:numPr>
          <w:ilvl w:val="0"/>
          <w:numId w:val="85"/>
        </w:numPr>
        <w:jc w:val="both"/>
      </w:pPr>
      <w:r>
        <w:t>косвенно сдельная</w:t>
      </w:r>
    </w:p>
    <w:p w:rsidR="008A3CD2" w:rsidRDefault="008A3CD2" w:rsidP="008A3CD2">
      <w:pPr>
        <w:numPr>
          <w:ilvl w:val="0"/>
          <w:numId w:val="85"/>
        </w:numPr>
        <w:jc w:val="both"/>
      </w:pPr>
      <w:r>
        <w:t>аккордная</w:t>
      </w:r>
    </w:p>
    <w:p w:rsidR="008A3CD2" w:rsidRDefault="008A3CD2" w:rsidP="008A3CD2">
      <w:pPr>
        <w:numPr>
          <w:ilvl w:val="0"/>
          <w:numId w:val="85"/>
        </w:numPr>
        <w:jc w:val="both"/>
      </w:pPr>
      <w:r>
        <w:t>сдельно прогрессивная</w:t>
      </w:r>
    </w:p>
    <w:p w:rsidR="008A3CD2" w:rsidRDefault="008A3CD2">
      <w:pPr>
        <w:pStyle w:val="9"/>
        <w:rPr>
          <w:b/>
          <w:i/>
        </w:rPr>
      </w:pPr>
      <w:r>
        <w:rPr>
          <w:b/>
          <w:i/>
        </w:rPr>
        <w:t>Повременная</w:t>
      </w:r>
    </w:p>
    <w:p w:rsidR="008A3CD2" w:rsidRDefault="008A3CD2" w:rsidP="008A3CD2">
      <w:pPr>
        <w:numPr>
          <w:ilvl w:val="0"/>
          <w:numId w:val="85"/>
        </w:numPr>
        <w:jc w:val="both"/>
      </w:pPr>
      <w:r>
        <w:t>простая повременная</w:t>
      </w:r>
    </w:p>
    <w:p w:rsidR="008A3CD2" w:rsidRDefault="008A3CD2" w:rsidP="008A3CD2">
      <w:pPr>
        <w:numPr>
          <w:ilvl w:val="0"/>
          <w:numId w:val="85"/>
        </w:numPr>
        <w:jc w:val="both"/>
      </w:pPr>
      <w:r>
        <w:t>повременно премиальная</w:t>
      </w:r>
    </w:p>
    <w:p w:rsidR="008A3CD2" w:rsidRDefault="008A3CD2" w:rsidP="008A3CD2">
      <w:pPr>
        <w:numPr>
          <w:ilvl w:val="0"/>
          <w:numId w:val="85"/>
        </w:numPr>
        <w:jc w:val="both"/>
      </w:pPr>
      <w:r>
        <w:t>почасовая</w:t>
      </w:r>
    </w:p>
    <w:p w:rsidR="008A3CD2" w:rsidRDefault="008A3CD2" w:rsidP="008A3CD2">
      <w:pPr>
        <w:numPr>
          <w:ilvl w:val="0"/>
          <w:numId w:val="85"/>
        </w:numPr>
        <w:jc w:val="both"/>
      </w:pPr>
      <w:r>
        <w:t>поденная (за день)</w:t>
      </w:r>
    </w:p>
    <w:p w:rsidR="008A3CD2" w:rsidRDefault="008A3CD2" w:rsidP="008A3CD2">
      <w:pPr>
        <w:numPr>
          <w:ilvl w:val="0"/>
          <w:numId w:val="85"/>
        </w:numPr>
        <w:jc w:val="both"/>
      </w:pPr>
      <w:r>
        <w:t>понедельная</w:t>
      </w:r>
    </w:p>
    <w:p w:rsidR="008A3CD2" w:rsidRDefault="008A3CD2" w:rsidP="008A3CD2">
      <w:pPr>
        <w:numPr>
          <w:ilvl w:val="0"/>
          <w:numId w:val="85"/>
        </w:numPr>
        <w:jc w:val="both"/>
      </w:pPr>
      <w:r>
        <w:t>помесячная</w:t>
      </w:r>
    </w:p>
    <w:p w:rsidR="008A3CD2" w:rsidRDefault="008A3CD2">
      <w:pPr>
        <w:pStyle w:val="a4"/>
      </w:pPr>
      <w:r>
        <w:t>Сдельная оплата не рекомендуется, если ухудшает качество продукции; если нарушает технический режим; если ухудшает качество обслуживания; если нарушает требования техники безопасности.</w:t>
      </w:r>
    </w:p>
    <w:p w:rsidR="008A3CD2" w:rsidRDefault="008A3CD2">
      <w:pPr>
        <w:ind w:left="284" w:firstLine="567"/>
        <w:jc w:val="both"/>
      </w:pPr>
      <w:r>
        <w:t>Повременная применяется при отсутствии возможности повышения выпуска продукции; производственный процесс строго регламентирован; функции работника сводятся к наблюдению за техническим процессом; функционирование поточных и конвейерных линий производится в строго заданном режиме; повышение выпуска продукции приведет к излишнему браку.</w:t>
      </w:r>
    </w:p>
    <w:p w:rsidR="008A3CD2" w:rsidRDefault="008A3CD2">
      <w:pPr>
        <w:pStyle w:val="a4"/>
        <w:jc w:val="both"/>
      </w:pPr>
      <w:r>
        <w:t>Каждое предприятие выбирает свою систему оплаты труда, которая обеспечивала бы членам трудового количества наибольший эффект. Все большее распространение по сравнению с единой тарифной сеткой получила бестарифная система оплаты труда. Основой ее является оплата по фактической отдачи.</w:t>
      </w:r>
    </w:p>
    <w:p w:rsidR="008A3CD2" w:rsidRDefault="008A3CD2">
      <w:pPr>
        <w:pStyle w:val="a4"/>
        <w:jc w:val="both"/>
      </w:pPr>
      <w:r>
        <w:t>Последовательность работ по организации заработной платы на предприятии складывается из трех этапов:</w:t>
      </w:r>
    </w:p>
    <w:p w:rsidR="008A3CD2" w:rsidRDefault="008A3CD2" w:rsidP="008A3CD2">
      <w:pPr>
        <w:pStyle w:val="a4"/>
        <w:numPr>
          <w:ilvl w:val="0"/>
          <w:numId w:val="86"/>
        </w:numPr>
        <w:jc w:val="both"/>
      </w:pPr>
      <w:r>
        <w:t>Выбор способа формирования основной заработной платы.</w:t>
      </w:r>
    </w:p>
    <w:p w:rsidR="008A3CD2" w:rsidRDefault="00AE4333">
      <w:pPr>
        <w:jc w:val="both"/>
      </w:pPr>
      <w:r>
        <w:pict>
          <v:line id="_x0000_s1625" style="position:absolute;left:0;text-align:left;z-index:251617280" from="174.25pt,7.8pt" to="174.25pt,58.2pt" o:allowincell="f"/>
        </w:pict>
      </w:r>
      <w:r>
        <w:pict>
          <v:line id="_x0000_s1623" style="position:absolute;left:0;text-align:left;z-index:251615232" from="131.05pt,7.8pt" to="131.05pt,58.2pt" o:allowincell="f"/>
        </w:pict>
      </w:r>
      <w:r>
        <w:pict>
          <v:line id="_x0000_s1622" style="position:absolute;left:0;text-align:left;z-index:251614208" from="131.05pt,7.8pt" to="174.25pt,7.8pt" o:allowincell="f"/>
        </w:pict>
      </w:r>
      <w:r>
        <w:pict>
          <v:line id="_x0000_s1620" style="position:absolute;left:0;text-align:left;z-index:251612160" from="95.05pt,7.8pt" to="95.05pt,29.4pt" o:allowincell="f"/>
        </w:pict>
      </w:r>
      <w:r>
        <w:pict>
          <v:line id="_x0000_s1619" style="position:absolute;left:0;text-align:left;z-index:251611136" from="59.05pt,7.8pt" to="95.05pt,7.8pt" o:allowincell="f"/>
        </w:pict>
      </w:r>
      <w:r>
        <w:pict>
          <v:line id="_x0000_s1618" style="position:absolute;left:0;text-align:left;z-index:251610112" from="59.05pt,7.8pt" to="59.05pt,29.4pt" o:allowincell="f"/>
        </w:pict>
      </w:r>
      <w:r w:rsidR="008A3CD2">
        <w:t xml:space="preserve">                                                                  1- на основе различных тарифных сеток</w:t>
      </w:r>
    </w:p>
    <w:p w:rsidR="008A3CD2" w:rsidRDefault="00AE4333">
      <w:pPr>
        <w:jc w:val="both"/>
      </w:pPr>
      <w:r>
        <w:pict>
          <v:line id="_x0000_s1630" style="position:absolute;left:0;text-align:left;z-index:251622400" from="102.25pt,8.4pt" to="102.25pt,37.2pt" o:allowincell="f"/>
        </w:pict>
      </w:r>
      <w:r>
        <w:pict>
          <v:line id="_x0000_s1629" style="position:absolute;left:0;text-align:left;z-index:251621376" from="95.05pt,8.4pt" to="131.05pt,8.4pt" o:allowincell="f">
            <v:stroke endarrow="block"/>
          </v:line>
        </w:pict>
      </w:r>
      <w:r w:rsidR="008A3CD2">
        <w:t xml:space="preserve">                         I                        1              2– на базе единственной тарифной сетки         </w:t>
      </w:r>
    </w:p>
    <w:p w:rsidR="008A3CD2" w:rsidRDefault="00AE4333">
      <w:pPr>
        <w:jc w:val="both"/>
      </w:pPr>
      <w:r>
        <w:pict>
          <v:line id="_x0000_s1632" style="position:absolute;left:0;text-align:left;z-index:251624448" from="102.25pt,9pt" to="131.05pt,9pt" o:allowincell="f">
            <v:stroke endarrow="block"/>
          </v:line>
        </w:pict>
      </w:r>
      <w:r>
        <w:pict>
          <v:line id="_x0000_s1627" style="position:absolute;left:0;text-align:left;z-index:251619328" from="131.05pt,1.8pt" to="174.25pt,1.8pt" o:allowincell="f"/>
        </w:pict>
      </w:r>
      <w:r>
        <w:pict>
          <v:line id="_x0000_s1621" style="position:absolute;left:0;text-align:left;flip:x;z-index:251613184" from="59.05pt,1.8pt" to="95.05pt,1.8pt" o:allowincell="f"/>
        </w:pict>
      </w:r>
      <w:r w:rsidR="008A3CD2">
        <w:t xml:space="preserve">                                                  2              3 – на основе бестарифной системы опла-       </w:t>
      </w:r>
    </w:p>
    <w:p w:rsidR="008A3CD2" w:rsidRDefault="00AE4333">
      <w:pPr>
        <w:jc w:val="both"/>
      </w:pPr>
      <w:r>
        <w:pict>
          <v:line id="_x0000_s1631" style="position:absolute;left:0;text-align:left;z-index:251623424" from="102.25pt,9.6pt" to="131.05pt,9.6pt" o:allowincell="f">
            <v:stroke endarrow="block"/>
          </v:line>
        </w:pict>
      </w:r>
      <w:r>
        <w:pict>
          <v:line id="_x0000_s1628" style="position:absolute;left:0;text-align:left;z-index:251620352" from="131.05pt,2.4pt" to="174.25pt,2.4pt" o:allowincell="f"/>
        </w:pict>
      </w:r>
      <w:r>
        <w:pict>
          <v:line id="_x0000_s1626" style="position:absolute;left:0;text-align:left;flip:x;z-index:251618304" from="159.85pt,16.8pt" to="174.25pt,16.8pt" o:allowincell="f"/>
        </w:pict>
      </w:r>
      <w:r>
        <w:pict>
          <v:line id="_x0000_s1624" style="position:absolute;left:0;text-align:left;z-index:251616256" from="131.05pt,16.8pt" to="167.05pt,16.8pt" o:allowincell="f"/>
        </w:pict>
      </w:r>
      <w:r w:rsidR="008A3CD2">
        <w:t xml:space="preserve">                                                  3                    ты </w:t>
      </w:r>
    </w:p>
    <w:p w:rsidR="008A3CD2" w:rsidRDefault="008A3CD2">
      <w:pPr>
        <w:ind w:firstLine="851"/>
        <w:jc w:val="both"/>
      </w:pPr>
    </w:p>
    <w:p w:rsidR="008A3CD2" w:rsidRDefault="008A3CD2">
      <w:pPr>
        <w:ind w:firstLine="851"/>
        <w:jc w:val="both"/>
      </w:pPr>
      <w:r>
        <w:t>рис.3.1.</w:t>
      </w:r>
    </w:p>
    <w:p w:rsidR="008A3CD2" w:rsidRDefault="008A3CD2">
      <w:pPr>
        <w:ind w:firstLine="851"/>
        <w:jc w:val="both"/>
      </w:pPr>
    </w:p>
    <w:p w:rsidR="008A3CD2" w:rsidRDefault="008A3CD2">
      <w:pPr>
        <w:ind w:firstLine="851"/>
        <w:jc w:val="both"/>
      </w:pPr>
    </w:p>
    <w:p w:rsidR="008A3CD2" w:rsidRDefault="008A3CD2">
      <w:pPr>
        <w:ind w:firstLine="851"/>
        <w:jc w:val="both"/>
      </w:pPr>
    </w:p>
    <w:p w:rsidR="008A3CD2" w:rsidRDefault="008A3CD2" w:rsidP="008A3CD2">
      <w:pPr>
        <w:pStyle w:val="a4"/>
        <w:numPr>
          <w:ilvl w:val="0"/>
          <w:numId w:val="86"/>
        </w:numPr>
        <w:jc w:val="both"/>
      </w:pPr>
      <w:r>
        <w:t>Выбор формы оплаты труда.</w:t>
      </w:r>
    </w:p>
    <w:p w:rsidR="008A3CD2" w:rsidRDefault="00AE4333">
      <w:pPr>
        <w:ind w:firstLine="851"/>
        <w:jc w:val="both"/>
      </w:pPr>
      <w:r>
        <w:pict>
          <v:line id="_x0000_s1640" style="position:absolute;left:0;text-align:left;z-index:251632640" from="152.65pt,11.4pt" to="152.65pt,33pt" o:allowincell="f"/>
        </w:pict>
      </w:r>
      <w:r>
        <w:pict>
          <v:line id="_x0000_s1638" style="position:absolute;left:0;text-align:left;z-index:251630592" from="116.65pt,11.4pt" to="152.65pt,11.4pt" o:allowincell="f"/>
        </w:pict>
      </w:r>
      <w:r>
        <w:pict>
          <v:line id="_x0000_s1637" style="position:absolute;left:0;text-align:left;z-index:251629568" from="116.65pt,11.4pt" to="116.65pt,33pt" o:allowincell="f"/>
        </w:pict>
      </w:r>
    </w:p>
    <w:p w:rsidR="008A3CD2" w:rsidRDefault="00AE4333">
      <w:pPr>
        <w:ind w:firstLine="851"/>
        <w:jc w:val="both"/>
      </w:pPr>
      <w:r>
        <w:pict>
          <v:line id="_x0000_s1646" style="position:absolute;left:0;text-align:left;z-index:251638784" from="102.25pt,4.8pt" to="116.65pt,4.8pt" o:allowincell="f">
            <v:stroke endarrow="block"/>
          </v:line>
        </w:pict>
      </w:r>
      <w:r>
        <w:pict>
          <v:line id="_x0000_s1645" style="position:absolute;left:0;text-align:left;z-index:251637760" from="102.25pt,4.8pt" to="102.25pt,33.6pt" o:allowincell="f"/>
        </w:pict>
      </w:r>
      <w:r>
        <w:pict>
          <v:line id="_x0000_s1636" style="position:absolute;left:0;text-align:left;z-index:251628544" from="95.05pt,4.8pt" to="95.05pt,33.6pt" o:allowincell="f"/>
        </w:pict>
      </w:r>
      <w:r>
        <w:pict>
          <v:line id="_x0000_s1635" style="position:absolute;left:0;text-align:left;z-index:251627520" from="66.25pt,4.8pt" to="95.05pt,4.8pt" o:allowincell="f"/>
        </w:pict>
      </w:r>
      <w:r>
        <w:pict>
          <v:line id="_x0000_s1634" style="position:absolute;left:0;text-align:left;flip:y;z-index:251626496" from="66.25pt,4.8pt" to="66.25pt,33.6pt" o:allowincell="f"/>
        </w:pict>
      </w:r>
      <w:r w:rsidR="008A3CD2">
        <w:t xml:space="preserve">                             1            1 – сдельная оплата труда и разновидности</w:t>
      </w:r>
    </w:p>
    <w:p w:rsidR="008A3CD2" w:rsidRDefault="00AE4333">
      <w:pPr>
        <w:ind w:firstLine="851"/>
        <w:jc w:val="both"/>
      </w:pPr>
      <w:r>
        <w:pict>
          <v:line id="_x0000_s1644" style="position:absolute;left:0;text-align:left;z-index:251636736" from="95.05pt,5.4pt" to="102.25pt,5.4pt" o:allowincell="f"/>
        </w:pict>
      </w:r>
      <w:r>
        <w:pict>
          <v:line id="_x0000_s1643" style="position:absolute;left:0;text-align:left;z-index:251635712" from="152.65pt,5.4pt" to="152.65pt,27pt" o:allowincell="f"/>
        </w:pict>
      </w:r>
      <w:r>
        <w:pict>
          <v:line id="_x0000_s1641" style="position:absolute;left:0;text-align:left;z-index:251633664" from="116.65pt,5.4pt" to="116.65pt,27pt" o:allowincell="f"/>
        </w:pict>
      </w:r>
      <w:r>
        <w:pict>
          <v:line id="_x0000_s1639" style="position:absolute;left:0;text-align:left;z-index:251631616" from="116.65pt,5.4pt" to="152.65pt,5.4pt" o:allowincell="f"/>
        </w:pict>
      </w:r>
      <w:r w:rsidR="008A3CD2">
        <w:t xml:space="preserve">           2                              2 - повременная и разновидности </w:t>
      </w:r>
    </w:p>
    <w:p w:rsidR="008A3CD2" w:rsidRDefault="00AE4333">
      <w:pPr>
        <w:ind w:firstLine="851"/>
        <w:jc w:val="both"/>
      </w:pPr>
      <w:r>
        <w:pict>
          <v:line id="_x0000_s1647" style="position:absolute;left:0;text-align:left;z-index:251639808" from="102.25pt,6.05pt" to="116.65pt,6.05pt" o:allowincell="f">
            <v:stroke endarrow="block"/>
          </v:line>
        </w:pict>
      </w:r>
      <w:r>
        <w:pict>
          <v:line id="_x0000_s1642" style="position:absolute;left:0;text-align:left;z-index:251634688" from="116.65pt,13.25pt" to="152.65pt,13.25pt" o:allowincell="f"/>
        </w:pict>
      </w:r>
      <w:r>
        <w:pict>
          <v:line id="_x0000_s1633" style="position:absolute;left:0;text-align:left;flip:x;z-index:251625472" from="66.25pt,6.05pt" to="95.05pt,6.05pt" o:allowincell="f"/>
        </w:pict>
      </w:r>
      <w:r w:rsidR="008A3CD2">
        <w:t xml:space="preserve">                              2          </w:t>
      </w:r>
    </w:p>
    <w:p w:rsidR="008A3CD2" w:rsidRDefault="008A3CD2">
      <w:pPr>
        <w:ind w:firstLine="851"/>
        <w:jc w:val="both"/>
      </w:pPr>
      <w:r>
        <w:t>рис.3.2.</w:t>
      </w:r>
    </w:p>
    <w:p w:rsidR="008A3CD2" w:rsidRDefault="008A3CD2">
      <w:pPr>
        <w:ind w:firstLine="851"/>
        <w:jc w:val="both"/>
      </w:pPr>
    </w:p>
    <w:p w:rsidR="008A3CD2" w:rsidRDefault="008A3CD2" w:rsidP="008A3CD2">
      <w:pPr>
        <w:numPr>
          <w:ilvl w:val="0"/>
          <w:numId w:val="86"/>
        </w:numPr>
        <w:jc w:val="both"/>
      </w:pPr>
      <w:r>
        <w:t>Выбор методов стимулирования работника.</w:t>
      </w:r>
    </w:p>
    <w:p w:rsidR="008A3CD2" w:rsidRDefault="00AE4333">
      <w:pPr>
        <w:jc w:val="both"/>
      </w:pPr>
      <w:r>
        <w:pict>
          <v:line id="_x0000_s1654" style="position:absolute;left:0;text-align:left;z-index:251646976" from="159.85pt,7.85pt" to="159.85pt,58.25pt" o:allowincell="f"/>
        </w:pict>
      </w:r>
      <w:r>
        <w:pict>
          <v:line id="_x0000_s1653" style="position:absolute;left:0;text-align:left;z-index:251645952" from="123.85pt,7.85pt" to="159.85pt,7.85pt" o:allowincell="f"/>
        </w:pict>
      </w:r>
      <w:r>
        <w:pict>
          <v:line id="_x0000_s1652" style="position:absolute;left:0;text-align:left;z-index:251644928" from="123.85pt,7.85pt" to="123.85pt,58.25pt" o:allowincell="f"/>
        </w:pict>
      </w:r>
      <w:r>
        <w:pict>
          <v:line id="_x0000_s1650" style="position:absolute;left:0;text-align:left;z-index:251642880" from="102.25pt,7.85pt" to="102.25pt,29.45pt" o:allowincell="f"/>
        </w:pict>
      </w:r>
      <w:r>
        <w:pict>
          <v:line id="_x0000_s1649" style="position:absolute;left:0;text-align:left;z-index:251641856" from="59.05pt,7.85pt" to="102.25pt,7.85pt" o:allowincell="f"/>
        </w:pict>
      </w:r>
      <w:r>
        <w:pict>
          <v:line id="_x0000_s1648" style="position:absolute;left:0;text-align:left;z-index:251640832" from="59.05pt,7.85pt" to="59.05pt,29.45pt" o:allowincell="f"/>
        </w:pict>
      </w:r>
    </w:p>
    <w:p w:rsidR="008A3CD2" w:rsidRDefault="00AE4333">
      <w:pPr>
        <w:ind w:firstLine="851"/>
        <w:jc w:val="both"/>
      </w:pPr>
      <w:r>
        <w:pict>
          <v:line id="_x0000_s1659" style="position:absolute;left:0;text-align:left;z-index:251652096" from="109.45pt,8.45pt" to="109.45pt,37.25pt" o:allowincell="f"/>
        </w:pict>
      </w:r>
      <w:r>
        <w:pict>
          <v:line id="_x0000_s1658" style="position:absolute;left:0;text-align:left;z-index:251651072" from="102.25pt,8.45pt" to="123.85pt,8.45pt" o:allowincell="f">
            <v:stroke endarrow="block"/>
          </v:line>
        </w:pict>
      </w:r>
      <w:r w:rsidR="008A3CD2">
        <w:t xml:space="preserve">           3                  1                 1- традиционные методы (повышение разрядов)</w:t>
      </w:r>
    </w:p>
    <w:p w:rsidR="008A3CD2" w:rsidRDefault="00AE4333">
      <w:pPr>
        <w:tabs>
          <w:tab w:val="left" w:pos="3880"/>
        </w:tabs>
        <w:ind w:firstLine="851"/>
        <w:jc w:val="both"/>
      </w:pPr>
      <w:r>
        <w:pict>
          <v:line id="_x0000_s1657" style="position:absolute;left:0;text-align:left;z-index:251650048" from="123.85pt,1.85pt" to="159.85pt,1.85pt" o:allowincell="f"/>
        </w:pict>
      </w:r>
      <w:r>
        <w:pict>
          <v:line id="_x0000_s1656" style="position:absolute;left:0;text-align:left;z-index:251649024" from="123.85pt,9.05pt" to="159.85pt,9.05pt" o:allowincell="f"/>
        </w:pict>
      </w:r>
      <w:r>
        <w:pict>
          <v:line id="_x0000_s1651" style="position:absolute;left:0;text-align:left;flip:x;z-index:251643904" from="59.05pt,1.85pt" to="102.25pt,1.85pt" o:allowincell="f"/>
        </w:pict>
      </w:r>
      <w:r w:rsidR="008A3CD2">
        <w:t xml:space="preserve">       </w:t>
      </w:r>
      <w:r w:rsidR="008A3CD2">
        <w:tab/>
        <w:t>2- разработка новых методов (через различные</w:t>
      </w:r>
    </w:p>
    <w:p w:rsidR="008A3CD2" w:rsidRDefault="00AE4333">
      <w:pPr>
        <w:tabs>
          <w:tab w:val="center" w:pos="5174"/>
        </w:tabs>
        <w:ind w:firstLine="851"/>
        <w:jc w:val="both"/>
      </w:pPr>
      <w:r>
        <w:pict>
          <v:line id="_x0000_s1660" style="position:absolute;left:0;text-align:left;z-index:251653120" from="109.45pt,9.65pt" to="123.85pt,9.65pt" o:allowincell="f">
            <v:stroke endarrow="block"/>
          </v:line>
        </w:pict>
      </w:r>
      <w:r>
        <w:pict>
          <v:line id="_x0000_s1655" style="position:absolute;left:0;text-align:left;flip:x;z-index:251648000" from="123.85pt,16.85pt" to="159.85pt,16.85pt" o:allowincell="f"/>
        </w:pict>
      </w:r>
      <w:r w:rsidR="008A3CD2">
        <w:t xml:space="preserve">                               2               </w:t>
      </w:r>
      <w:r w:rsidR="008A3CD2">
        <w:tab/>
        <w:t>коэффициенты)</w:t>
      </w:r>
    </w:p>
    <w:p w:rsidR="008A3CD2" w:rsidRDefault="008A3CD2">
      <w:pPr>
        <w:jc w:val="both"/>
        <w:rPr>
          <w:lang w:val="en-US"/>
        </w:rPr>
      </w:pPr>
      <w:r>
        <w:t xml:space="preserve">                       </w:t>
      </w:r>
    </w:p>
    <w:p w:rsidR="008A3CD2" w:rsidRDefault="008A3CD2">
      <w:pPr>
        <w:jc w:val="both"/>
      </w:pPr>
      <w:r>
        <w:t xml:space="preserve"> рис.3.3.</w:t>
      </w:r>
    </w:p>
    <w:p w:rsidR="008A3CD2" w:rsidRDefault="008A3CD2">
      <w:pPr>
        <w:jc w:val="both"/>
        <w:rPr>
          <w:b/>
        </w:rPr>
      </w:pPr>
    </w:p>
    <w:p w:rsidR="008A3CD2" w:rsidRDefault="008A3CD2">
      <w:pPr>
        <w:ind w:firstLine="851"/>
        <w:jc w:val="both"/>
      </w:pPr>
      <w:r>
        <w:rPr>
          <w:b/>
        </w:rPr>
        <w:t>3.4.Фонд оплаты труда.</w:t>
      </w:r>
    </w:p>
    <w:p w:rsidR="008A3CD2" w:rsidRDefault="008A3CD2">
      <w:pPr>
        <w:ind w:firstLine="900"/>
        <w:jc w:val="both"/>
      </w:pPr>
      <w:r>
        <w:t>Фонд оплаты труда – источник средств, предназначенных для выплат зарплаты и выплат социального характера. Фонд оплаты труда является объектом государственного регулирования и осуществляется в соответствии с постановлениями Госкомстата от 10.07.95г. №89. Складывается из следующих составляющих:</w:t>
      </w:r>
    </w:p>
    <w:p w:rsidR="008A3CD2" w:rsidRDefault="008A3CD2" w:rsidP="008A3CD2">
      <w:pPr>
        <w:numPr>
          <w:ilvl w:val="0"/>
          <w:numId w:val="87"/>
        </w:numPr>
        <w:jc w:val="both"/>
      </w:pPr>
      <w:r>
        <w:t>заработная плата, начисленная по тарифным ставкам к отработанному времени, окладам или сдельным расценкам</w:t>
      </w:r>
    </w:p>
    <w:p w:rsidR="008A3CD2" w:rsidRDefault="008A3CD2" w:rsidP="008A3CD2">
      <w:pPr>
        <w:numPr>
          <w:ilvl w:val="0"/>
          <w:numId w:val="87"/>
        </w:numPr>
        <w:jc w:val="both"/>
      </w:pPr>
      <w:r>
        <w:t>натуральная оплата труда</w:t>
      </w:r>
    </w:p>
    <w:p w:rsidR="008A3CD2" w:rsidRDefault="008A3CD2" w:rsidP="008A3CD2">
      <w:pPr>
        <w:numPr>
          <w:ilvl w:val="0"/>
          <w:numId w:val="87"/>
        </w:numPr>
        <w:jc w:val="both"/>
      </w:pPr>
      <w:r>
        <w:t>надбавки и доплаты</w:t>
      </w:r>
    </w:p>
    <w:p w:rsidR="008A3CD2" w:rsidRDefault="008A3CD2" w:rsidP="008A3CD2">
      <w:pPr>
        <w:numPr>
          <w:ilvl w:val="0"/>
          <w:numId w:val="87"/>
        </w:numPr>
        <w:jc w:val="both"/>
      </w:pPr>
      <w:r>
        <w:t>выплаты компенсируемого характера</w:t>
      </w:r>
    </w:p>
    <w:p w:rsidR="008A3CD2" w:rsidRDefault="008A3CD2" w:rsidP="008A3CD2">
      <w:pPr>
        <w:numPr>
          <w:ilvl w:val="0"/>
          <w:numId w:val="87"/>
        </w:numPr>
        <w:jc w:val="both"/>
      </w:pPr>
      <w:r>
        <w:t>выплаты по районным коэффициентам</w:t>
      </w:r>
    </w:p>
    <w:p w:rsidR="008A3CD2" w:rsidRDefault="008A3CD2" w:rsidP="008A3CD2">
      <w:pPr>
        <w:numPr>
          <w:ilvl w:val="0"/>
          <w:numId w:val="87"/>
        </w:numPr>
        <w:jc w:val="both"/>
      </w:pPr>
      <w:r>
        <w:t>выплаты за работу в выходные и праздничные дни</w:t>
      </w:r>
    </w:p>
    <w:p w:rsidR="008A3CD2" w:rsidRDefault="008A3CD2" w:rsidP="008A3CD2">
      <w:pPr>
        <w:numPr>
          <w:ilvl w:val="0"/>
          <w:numId w:val="87"/>
        </w:numPr>
        <w:jc w:val="both"/>
      </w:pPr>
      <w:r>
        <w:t>оплаты простое и брака по вине предприятия</w:t>
      </w:r>
    </w:p>
    <w:p w:rsidR="008A3CD2" w:rsidRDefault="008A3CD2">
      <w:pPr>
        <w:jc w:val="both"/>
      </w:pPr>
    </w:p>
    <w:p w:rsidR="008A3CD2" w:rsidRDefault="008A3CD2">
      <w:pPr>
        <w:ind w:firstLine="900"/>
        <w:jc w:val="both"/>
        <w:rPr>
          <w:b/>
        </w:rPr>
      </w:pPr>
      <w:r>
        <w:rPr>
          <w:b/>
        </w:rPr>
        <w:t>3.5. Современные системы оплаты труда</w:t>
      </w:r>
    </w:p>
    <w:p w:rsidR="008A3CD2" w:rsidRDefault="008A3CD2">
      <w:pPr>
        <w:ind w:left="284" w:firstLine="567"/>
        <w:jc w:val="both"/>
      </w:pPr>
      <w:r>
        <w:t>Наиболее характерными чертами является:</w:t>
      </w:r>
    </w:p>
    <w:p w:rsidR="008A3CD2" w:rsidRDefault="008A3CD2" w:rsidP="008A3CD2">
      <w:pPr>
        <w:numPr>
          <w:ilvl w:val="0"/>
          <w:numId w:val="168"/>
        </w:numPr>
        <w:jc w:val="both"/>
      </w:pPr>
      <w:r>
        <w:t>деление зарплаты на основную и дополнительную. Первая часть заработка (80%) выплачивается в соответствии с квалификацией, а вторая часть – различные премиальные выплаты.</w:t>
      </w:r>
    </w:p>
    <w:p w:rsidR="008A3CD2" w:rsidRDefault="008A3CD2" w:rsidP="008A3CD2">
      <w:pPr>
        <w:numPr>
          <w:ilvl w:val="0"/>
          <w:numId w:val="168"/>
        </w:numPr>
        <w:jc w:val="both"/>
      </w:pPr>
      <w:r>
        <w:t>Оплата труда в соответствии с индивидуальными затратами и в соответствии со следующими элементами: качество труда, экономия материала, компетентность работника, прилежание, активность, надежность</w:t>
      </w:r>
    </w:p>
    <w:p w:rsidR="008A3CD2" w:rsidRDefault="008A3CD2" w:rsidP="008A3CD2">
      <w:pPr>
        <w:numPr>
          <w:ilvl w:val="0"/>
          <w:numId w:val="168"/>
        </w:numPr>
        <w:jc w:val="both"/>
      </w:pPr>
      <w:r>
        <w:t>Развитие системы участия работника в делах фирмы, осуществляется через акционирование.</w:t>
      </w:r>
    </w:p>
    <w:p w:rsidR="008A3CD2" w:rsidRDefault="008A3CD2" w:rsidP="008A3CD2">
      <w:pPr>
        <w:numPr>
          <w:ilvl w:val="0"/>
          <w:numId w:val="168"/>
        </w:numPr>
        <w:jc w:val="both"/>
      </w:pPr>
      <w:r>
        <w:t>Развитие аккордно-премиальной системы, в т.ч. через коллективный (бригадный) подряд.</w:t>
      </w: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pStyle w:val="a3"/>
        <w:ind w:firstLine="851"/>
        <w:jc w:val="both"/>
        <w:rPr>
          <w:b/>
        </w:rPr>
      </w:pPr>
      <w:r>
        <w:rPr>
          <w:b/>
        </w:rPr>
        <w:t>Раздел 4. Экономические показатели результатов деятельности предприятия.</w:t>
      </w:r>
    </w:p>
    <w:p w:rsidR="008A3CD2" w:rsidRDefault="008A3CD2">
      <w:pPr>
        <w:ind w:firstLine="851"/>
        <w:jc w:val="both"/>
        <w:rPr>
          <w:b/>
        </w:rPr>
      </w:pPr>
      <w:r>
        <w:rPr>
          <w:b/>
        </w:rPr>
        <w:t>Тема 1. Затраты, издержки, себестоимость продукции.</w:t>
      </w:r>
    </w:p>
    <w:p w:rsidR="008A3CD2" w:rsidRDefault="008A3CD2" w:rsidP="008A3CD2">
      <w:pPr>
        <w:numPr>
          <w:ilvl w:val="1"/>
          <w:numId w:val="88"/>
        </w:numPr>
        <w:jc w:val="both"/>
        <w:rPr>
          <w:b/>
        </w:rPr>
      </w:pPr>
      <w:r>
        <w:rPr>
          <w:b/>
        </w:rPr>
        <w:t>Сущность затрат производства.</w:t>
      </w:r>
    </w:p>
    <w:p w:rsidR="008A3CD2" w:rsidRDefault="008A3CD2">
      <w:pPr>
        <w:ind w:firstLine="851"/>
        <w:jc w:val="both"/>
        <w:rPr>
          <w:b/>
        </w:rPr>
      </w:pPr>
    </w:p>
    <w:p w:rsidR="008A3CD2" w:rsidRDefault="008A3CD2">
      <w:pPr>
        <w:pStyle w:val="a4"/>
        <w:jc w:val="both"/>
      </w:pPr>
      <w:r>
        <w:t>Деятельность любой фирмы связана с издержками производства. Издержки – это реальные или предположительные затраты финансовых ресурсов предприятия. Издержки в буквальном смысле слова представляют собой совокупность перемещения финансовых средств и относятся или к активам, если способны принести доход в будущем, или к пассивам, если этого не произойдет, и уменьшится прибыль предприятия за отчетный период. Одновременно с понятием издержек употребляется понятие затрат. Затраты характеризуют в денежном выражении объем ресурсов, используемых в определенных целях, и трансформируются в себестоимость продукции (работ, услуг).</w:t>
      </w:r>
    </w:p>
    <w:p w:rsidR="008A3CD2" w:rsidRDefault="008A3CD2">
      <w:pPr>
        <w:ind w:firstLine="851"/>
        <w:jc w:val="both"/>
      </w:pPr>
      <w:r>
        <w:t>Особенность затрат в следующем:</w:t>
      </w:r>
    </w:p>
    <w:p w:rsidR="008A3CD2" w:rsidRDefault="008A3CD2" w:rsidP="008A3CD2">
      <w:pPr>
        <w:numPr>
          <w:ilvl w:val="0"/>
          <w:numId w:val="89"/>
        </w:numPr>
        <w:jc w:val="both"/>
      </w:pPr>
      <w:r>
        <w:t>затраты определяются использованием ресурсов, при этом отражается, сколько и каких ресурсов израсходовано при производстве с реализации продукции</w:t>
      </w:r>
    </w:p>
    <w:p w:rsidR="008A3CD2" w:rsidRDefault="008A3CD2" w:rsidP="008A3CD2">
      <w:pPr>
        <w:numPr>
          <w:ilvl w:val="0"/>
          <w:numId w:val="89"/>
        </w:numPr>
        <w:jc w:val="both"/>
      </w:pPr>
      <w:r>
        <w:t>объем использованных ресурсов может быть представлен в натуральных и денежных единицах, но в экономических расчетах наиболее часто денежное выражение затрат</w:t>
      </w:r>
    </w:p>
    <w:p w:rsidR="008A3CD2" w:rsidRDefault="008A3CD2" w:rsidP="008A3CD2">
      <w:pPr>
        <w:numPr>
          <w:ilvl w:val="0"/>
          <w:numId w:val="89"/>
        </w:numPr>
        <w:jc w:val="both"/>
      </w:pPr>
      <w:r>
        <w:t>трудности в измерении, учете и оценки затрат абсолютно точных методов измерения затрат не существует</w:t>
      </w:r>
    </w:p>
    <w:p w:rsidR="008A3CD2" w:rsidRDefault="008A3CD2" w:rsidP="008A3CD2">
      <w:pPr>
        <w:numPr>
          <w:ilvl w:val="0"/>
          <w:numId w:val="89"/>
        </w:numPr>
        <w:jc w:val="both"/>
      </w:pPr>
      <w:r>
        <w:t>сложность учета влияния затрат, так как действия многих достаточно противоречивы</w:t>
      </w:r>
    </w:p>
    <w:p w:rsidR="008A3CD2" w:rsidRDefault="008A3CD2">
      <w:pPr>
        <w:jc w:val="both"/>
      </w:pPr>
    </w:p>
    <w:p w:rsidR="008A3CD2" w:rsidRDefault="008A3CD2">
      <w:pPr>
        <w:ind w:firstLine="851"/>
        <w:jc w:val="both"/>
      </w:pPr>
      <w:r>
        <w:t xml:space="preserve">Конкретный состав затрат на производство и реализацию продукции как в РФ, так и во всех развитых государствах, законодательство регулируется. Это связано с налоговой системой, которая обязана предусматривать одинаковые для всех предприятий правила исчисления затрат и себестоимости конечной продукции.   </w:t>
      </w:r>
    </w:p>
    <w:p w:rsidR="008A3CD2" w:rsidRDefault="008A3CD2">
      <w:pPr>
        <w:ind w:firstLine="851"/>
        <w:jc w:val="both"/>
      </w:pPr>
    </w:p>
    <w:p w:rsidR="008A3CD2" w:rsidRDefault="008A3CD2" w:rsidP="008A3CD2">
      <w:pPr>
        <w:numPr>
          <w:ilvl w:val="1"/>
          <w:numId w:val="88"/>
        </w:numPr>
        <w:jc w:val="both"/>
        <w:rPr>
          <w:b/>
        </w:rPr>
      </w:pPr>
      <w:r>
        <w:rPr>
          <w:b/>
        </w:rPr>
        <w:t>Классификация затрат по основным признакам.</w:t>
      </w:r>
    </w:p>
    <w:p w:rsidR="008A3CD2" w:rsidRDefault="008A3CD2">
      <w:pPr>
        <w:jc w:val="both"/>
        <w:rPr>
          <w:b/>
        </w:rPr>
      </w:pPr>
    </w:p>
    <w:p w:rsidR="008A3CD2" w:rsidRDefault="008A3CD2">
      <w:pPr>
        <w:ind w:firstLine="851"/>
        <w:jc w:val="both"/>
      </w:pPr>
      <w:r>
        <w:t xml:space="preserve">Сложность структуры и многообразие процессов формирования затрат, предполагает подразделение их по ряду признаков. В зависимости от целей и методических подходов, различают несколько классификаций затрат. </w:t>
      </w:r>
    </w:p>
    <w:p w:rsidR="008A3CD2" w:rsidRDefault="008A3CD2">
      <w:pPr>
        <w:ind w:firstLine="851"/>
        <w:jc w:val="both"/>
      </w:pPr>
      <w:r>
        <w:t>Таблица 1.1.Классификация затрат.</w:t>
      </w:r>
    </w:p>
    <w:p w:rsidR="008A3CD2" w:rsidRDefault="008A3CD2">
      <w:pPr>
        <w:pStyle w:val="a4"/>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9"/>
        <w:gridCol w:w="4239"/>
      </w:tblGrid>
      <w:tr w:rsidR="008A3CD2">
        <w:tc>
          <w:tcPr>
            <w:tcW w:w="4239" w:type="dxa"/>
          </w:tcPr>
          <w:p w:rsidR="008A3CD2" w:rsidRDefault="008A3CD2">
            <w:pPr>
              <w:jc w:val="both"/>
            </w:pPr>
            <w:r>
              <w:t xml:space="preserve">Признак классификации (группировки затрат)  </w:t>
            </w:r>
          </w:p>
        </w:tc>
        <w:tc>
          <w:tcPr>
            <w:tcW w:w="4239" w:type="dxa"/>
          </w:tcPr>
          <w:p w:rsidR="008A3CD2" w:rsidRDefault="008A3CD2">
            <w:pPr>
              <w:jc w:val="both"/>
            </w:pPr>
            <w:r>
              <w:t>Элементы классификации</w:t>
            </w:r>
          </w:p>
        </w:tc>
      </w:tr>
      <w:tr w:rsidR="008A3CD2">
        <w:tc>
          <w:tcPr>
            <w:tcW w:w="4239" w:type="dxa"/>
          </w:tcPr>
          <w:p w:rsidR="008A3CD2" w:rsidRDefault="008A3CD2">
            <w:pPr>
              <w:jc w:val="both"/>
            </w:pPr>
            <w:r>
              <w:t>1. экономический элемент (однородный вид затрат независимо от назначения)</w:t>
            </w:r>
          </w:p>
        </w:tc>
        <w:tc>
          <w:tcPr>
            <w:tcW w:w="4239" w:type="dxa"/>
          </w:tcPr>
          <w:p w:rsidR="008A3CD2" w:rsidRDefault="008A3CD2" w:rsidP="008A3CD2">
            <w:pPr>
              <w:numPr>
                <w:ilvl w:val="0"/>
                <w:numId w:val="23"/>
              </w:numPr>
              <w:jc w:val="both"/>
            </w:pPr>
            <w:r>
              <w:t>материальные затраты (за вычетом стоимости возвратных отходов)</w:t>
            </w:r>
          </w:p>
          <w:p w:rsidR="008A3CD2" w:rsidRDefault="008A3CD2" w:rsidP="008A3CD2">
            <w:pPr>
              <w:numPr>
                <w:ilvl w:val="0"/>
                <w:numId w:val="23"/>
              </w:numPr>
              <w:jc w:val="both"/>
            </w:pPr>
            <w:r>
              <w:t>затраты на оплату труда</w:t>
            </w:r>
          </w:p>
          <w:p w:rsidR="008A3CD2" w:rsidRDefault="008A3CD2" w:rsidP="008A3CD2">
            <w:pPr>
              <w:numPr>
                <w:ilvl w:val="0"/>
                <w:numId w:val="23"/>
              </w:numPr>
              <w:jc w:val="both"/>
            </w:pPr>
            <w:r>
              <w:t xml:space="preserve">отчисления на социальные нужды </w:t>
            </w:r>
          </w:p>
          <w:p w:rsidR="008A3CD2" w:rsidRDefault="008A3CD2" w:rsidP="008A3CD2">
            <w:pPr>
              <w:numPr>
                <w:ilvl w:val="0"/>
                <w:numId w:val="23"/>
              </w:numPr>
              <w:jc w:val="both"/>
            </w:pPr>
            <w:r>
              <w:t>амортизация ОФ</w:t>
            </w:r>
          </w:p>
          <w:p w:rsidR="008A3CD2" w:rsidRDefault="008A3CD2" w:rsidP="008A3CD2">
            <w:pPr>
              <w:numPr>
                <w:ilvl w:val="0"/>
                <w:numId w:val="23"/>
              </w:numPr>
              <w:jc w:val="both"/>
            </w:pPr>
            <w:r>
              <w:t>прочие затраты</w:t>
            </w:r>
          </w:p>
        </w:tc>
      </w:tr>
      <w:tr w:rsidR="008A3CD2">
        <w:tc>
          <w:tcPr>
            <w:tcW w:w="4239" w:type="dxa"/>
          </w:tcPr>
          <w:p w:rsidR="008A3CD2" w:rsidRDefault="008A3CD2">
            <w:pPr>
              <w:jc w:val="both"/>
            </w:pPr>
          </w:p>
          <w:p w:rsidR="008A3CD2" w:rsidRDefault="008A3CD2">
            <w:pPr>
              <w:jc w:val="both"/>
            </w:pPr>
          </w:p>
          <w:p w:rsidR="008A3CD2" w:rsidRDefault="008A3CD2">
            <w:pPr>
              <w:jc w:val="both"/>
            </w:pPr>
            <w:r>
              <w:t>2. конкулициозная статья (цель затрат)</w:t>
            </w:r>
          </w:p>
        </w:tc>
        <w:tc>
          <w:tcPr>
            <w:tcW w:w="4239" w:type="dxa"/>
          </w:tcPr>
          <w:p w:rsidR="008A3CD2" w:rsidRDefault="008A3CD2">
            <w:pPr>
              <w:jc w:val="both"/>
            </w:pPr>
          </w:p>
          <w:p w:rsidR="008A3CD2" w:rsidRDefault="008A3CD2">
            <w:pPr>
              <w:jc w:val="both"/>
            </w:pPr>
          </w:p>
          <w:p w:rsidR="008A3CD2" w:rsidRDefault="008A3CD2" w:rsidP="008A3CD2">
            <w:pPr>
              <w:numPr>
                <w:ilvl w:val="0"/>
                <w:numId w:val="23"/>
              </w:numPr>
              <w:jc w:val="both"/>
            </w:pPr>
            <w:r>
              <w:t>сырье и материалы</w:t>
            </w:r>
          </w:p>
          <w:p w:rsidR="008A3CD2" w:rsidRDefault="008A3CD2" w:rsidP="008A3CD2">
            <w:pPr>
              <w:numPr>
                <w:ilvl w:val="0"/>
                <w:numId w:val="23"/>
              </w:numPr>
              <w:jc w:val="both"/>
            </w:pPr>
            <w:r>
              <w:t>возвратные отходы (вычитаются)</w:t>
            </w:r>
          </w:p>
          <w:p w:rsidR="008A3CD2" w:rsidRDefault="008A3CD2" w:rsidP="008A3CD2">
            <w:pPr>
              <w:numPr>
                <w:ilvl w:val="0"/>
                <w:numId w:val="23"/>
              </w:numPr>
              <w:jc w:val="both"/>
            </w:pPr>
            <w:r>
              <w:t>покупные изделия, полуфабрикаты услуги и работы производственного характера.</w:t>
            </w:r>
          </w:p>
          <w:p w:rsidR="008A3CD2" w:rsidRDefault="008A3CD2" w:rsidP="008A3CD2">
            <w:pPr>
              <w:numPr>
                <w:ilvl w:val="0"/>
                <w:numId w:val="23"/>
              </w:numPr>
              <w:jc w:val="both"/>
            </w:pPr>
            <w:r>
              <w:t>топливо и энергия на технологические цели</w:t>
            </w:r>
          </w:p>
          <w:p w:rsidR="008A3CD2" w:rsidRDefault="008A3CD2" w:rsidP="008A3CD2">
            <w:pPr>
              <w:numPr>
                <w:ilvl w:val="0"/>
                <w:numId w:val="23"/>
              </w:numPr>
              <w:jc w:val="both"/>
            </w:pPr>
            <w:r>
              <w:t>основная заработная плата производственных рабочих</w:t>
            </w:r>
          </w:p>
          <w:p w:rsidR="008A3CD2" w:rsidRDefault="008A3CD2" w:rsidP="008A3CD2">
            <w:pPr>
              <w:numPr>
                <w:ilvl w:val="0"/>
                <w:numId w:val="23"/>
              </w:numPr>
              <w:jc w:val="both"/>
            </w:pPr>
            <w:r>
              <w:t>дополнительная заработная плата производственных рабочих</w:t>
            </w:r>
          </w:p>
          <w:p w:rsidR="008A3CD2" w:rsidRDefault="008A3CD2" w:rsidP="008A3CD2">
            <w:pPr>
              <w:numPr>
                <w:ilvl w:val="0"/>
                <w:numId w:val="23"/>
              </w:numPr>
              <w:jc w:val="both"/>
            </w:pPr>
            <w:r>
              <w:t>отчисления на социальные нужды производственных рабочих</w:t>
            </w:r>
          </w:p>
          <w:p w:rsidR="008A3CD2" w:rsidRDefault="008A3CD2" w:rsidP="008A3CD2">
            <w:pPr>
              <w:numPr>
                <w:ilvl w:val="0"/>
                <w:numId w:val="23"/>
              </w:numPr>
              <w:jc w:val="both"/>
            </w:pPr>
            <w:r>
              <w:t>общепроизводственные расходы</w:t>
            </w:r>
          </w:p>
          <w:p w:rsidR="008A3CD2" w:rsidRDefault="008A3CD2" w:rsidP="008A3CD2">
            <w:pPr>
              <w:numPr>
                <w:ilvl w:val="0"/>
                <w:numId w:val="23"/>
              </w:numPr>
              <w:jc w:val="both"/>
            </w:pPr>
            <w:r>
              <w:t>расходы на подготовку и освоения производства</w:t>
            </w:r>
          </w:p>
          <w:p w:rsidR="008A3CD2" w:rsidRDefault="008A3CD2" w:rsidP="008A3CD2">
            <w:pPr>
              <w:numPr>
                <w:ilvl w:val="0"/>
                <w:numId w:val="23"/>
              </w:numPr>
              <w:jc w:val="both"/>
            </w:pPr>
            <w:r>
              <w:t>общехозяйственные расходы</w:t>
            </w:r>
          </w:p>
          <w:p w:rsidR="008A3CD2" w:rsidRDefault="008A3CD2" w:rsidP="008A3CD2">
            <w:pPr>
              <w:numPr>
                <w:ilvl w:val="0"/>
                <w:numId w:val="23"/>
              </w:numPr>
              <w:jc w:val="both"/>
            </w:pPr>
            <w:r>
              <w:t xml:space="preserve">потери от брака </w:t>
            </w:r>
          </w:p>
          <w:p w:rsidR="008A3CD2" w:rsidRDefault="008A3CD2" w:rsidP="008A3CD2">
            <w:pPr>
              <w:numPr>
                <w:ilvl w:val="0"/>
                <w:numId w:val="23"/>
              </w:numPr>
              <w:jc w:val="both"/>
            </w:pPr>
            <w:r>
              <w:t xml:space="preserve">прочие производственные расходы </w:t>
            </w:r>
          </w:p>
          <w:p w:rsidR="008A3CD2" w:rsidRDefault="008A3CD2" w:rsidP="008A3CD2">
            <w:pPr>
              <w:numPr>
                <w:ilvl w:val="0"/>
                <w:numId w:val="23"/>
              </w:numPr>
              <w:jc w:val="both"/>
            </w:pPr>
            <w:r>
              <w:t>коммерческие расходы</w:t>
            </w:r>
          </w:p>
        </w:tc>
      </w:tr>
      <w:tr w:rsidR="008A3CD2">
        <w:tc>
          <w:tcPr>
            <w:tcW w:w="4239" w:type="dxa"/>
          </w:tcPr>
          <w:p w:rsidR="008A3CD2" w:rsidRDefault="008A3CD2">
            <w:pPr>
              <w:jc w:val="both"/>
            </w:pPr>
            <w:r>
              <w:t>3. зависимость от объема производства</w:t>
            </w:r>
          </w:p>
        </w:tc>
        <w:tc>
          <w:tcPr>
            <w:tcW w:w="4239" w:type="dxa"/>
          </w:tcPr>
          <w:p w:rsidR="008A3CD2" w:rsidRDefault="008A3CD2" w:rsidP="008A3CD2">
            <w:pPr>
              <w:numPr>
                <w:ilvl w:val="0"/>
                <w:numId w:val="23"/>
              </w:numPr>
              <w:jc w:val="both"/>
            </w:pPr>
            <w:r>
              <w:t>переменные (зависящие от объема производства и подразделяемые на пропорциональные, прогрессивные и дигрессивные)</w:t>
            </w:r>
          </w:p>
          <w:p w:rsidR="008A3CD2" w:rsidRDefault="008A3CD2" w:rsidP="008A3CD2">
            <w:pPr>
              <w:numPr>
                <w:ilvl w:val="0"/>
                <w:numId w:val="23"/>
              </w:numPr>
              <w:jc w:val="both"/>
            </w:pPr>
            <w:r>
              <w:t>условно – постоянные (независящие или мало зависящие от объемов производства)</w:t>
            </w:r>
          </w:p>
        </w:tc>
      </w:tr>
      <w:tr w:rsidR="008A3CD2">
        <w:tc>
          <w:tcPr>
            <w:tcW w:w="4239" w:type="dxa"/>
          </w:tcPr>
          <w:p w:rsidR="008A3CD2" w:rsidRDefault="008A3CD2">
            <w:pPr>
              <w:jc w:val="both"/>
            </w:pPr>
            <w:r>
              <w:t>4. способ включения в себестоимость</w:t>
            </w:r>
          </w:p>
        </w:tc>
        <w:tc>
          <w:tcPr>
            <w:tcW w:w="4239" w:type="dxa"/>
          </w:tcPr>
          <w:p w:rsidR="008A3CD2" w:rsidRDefault="008A3CD2" w:rsidP="008A3CD2">
            <w:pPr>
              <w:numPr>
                <w:ilvl w:val="0"/>
                <w:numId w:val="23"/>
              </w:numPr>
              <w:jc w:val="both"/>
            </w:pPr>
            <w:r>
              <w:t>прямые, непосредственно относимые на себестоимость изделия</w:t>
            </w:r>
          </w:p>
          <w:p w:rsidR="008A3CD2" w:rsidRDefault="008A3CD2" w:rsidP="008A3CD2">
            <w:pPr>
              <w:numPr>
                <w:ilvl w:val="0"/>
                <w:numId w:val="23"/>
              </w:numPr>
              <w:jc w:val="both"/>
            </w:pPr>
            <w:r>
              <w:t>косвенные, относимые на себестоимость изделия, пропорционально базе (основной заработной платы производственных рабочих, прямым затратам)</w:t>
            </w:r>
          </w:p>
        </w:tc>
      </w:tr>
      <w:tr w:rsidR="008A3CD2">
        <w:tc>
          <w:tcPr>
            <w:tcW w:w="4239" w:type="dxa"/>
          </w:tcPr>
          <w:p w:rsidR="008A3CD2" w:rsidRDefault="008A3CD2">
            <w:pPr>
              <w:jc w:val="both"/>
            </w:pPr>
            <w:r>
              <w:t>5. состав затрат</w:t>
            </w:r>
          </w:p>
        </w:tc>
        <w:tc>
          <w:tcPr>
            <w:tcW w:w="4239" w:type="dxa"/>
          </w:tcPr>
          <w:p w:rsidR="008A3CD2" w:rsidRDefault="008A3CD2" w:rsidP="008A3CD2">
            <w:pPr>
              <w:numPr>
                <w:ilvl w:val="0"/>
                <w:numId w:val="23"/>
              </w:numPr>
              <w:jc w:val="both"/>
            </w:pPr>
            <w:r>
              <w:t>простые (одноэлементные), состоящие из одного элемента затрат</w:t>
            </w:r>
          </w:p>
          <w:p w:rsidR="008A3CD2" w:rsidRDefault="008A3CD2" w:rsidP="008A3CD2">
            <w:pPr>
              <w:numPr>
                <w:ilvl w:val="0"/>
                <w:numId w:val="23"/>
              </w:numPr>
              <w:jc w:val="both"/>
            </w:pPr>
            <w:r>
              <w:t>комплексные (сложные), состоящие из нескольких элементов затрат</w:t>
            </w:r>
          </w:p>
          <w:p w:rsidR="008A3CD2" w:rsidRDefault="008A3CD2">
            <w:pPr>
              <w:jc w:val="both"/>
            </w:pPr>
          </w:p>
          <w:p w:rsidR="008A3CD2" w:rsidRDefault="008A3CD2">
            <w:pPr>
              <w:jc w:val="both"/>
            </w:pPr>
          </w:p>
        </w:tc>
      </w:tr>
      <w:tr w:rsidR="008A3CD2">
        <w:tc>
          <w:tcPr>
            <w:tcW w:w="4239" w:type="dxa"/>
          </w:tcPr>
          <w:p w:rsidR="008A3CD2" w:rsidRDefault="008A3CD2">
            <w:pPr>
              <w:jc w:val="both"/>
            </w:pPr>
            <w:r>
              <w:t>6. технико-экономическое содержание</w:t>
            </w:r>
          </w:p>
        </w:tc>
        <w:tc>
          <w:tcPr>
            <w:tcW w:w="4239" w:type="dxa"/>
          </w:tcPr>
          <w:p w:rsidR="008A3CD2" w:rsidRDefault="008A3CD2" w:rsidP="008A3CD2">
            <w:pPr>
              <w:numPr>
                <w:ilvl w:val="0"/>
                <w:numId w:val="23"/>
              </w:numPr>
              <w:jc w:val="both"/>
            </w:pPr>
            <w:r>
              <w:t>основные затраты</w:t>
            </w:r>
          </w:p>
          <w:p w:rsidR="008A3CD2" w:rsidRDefault="008A3CD2" w:rsidP="008A3CD2">
            <w:pPr>
              <w:numPr>
                <w:ilvl w:val="0"/>
                <w:numId w:val="23"/>
              </w:numPr>
              <w:jc w:val="both"/>
            </w:pPr>
            <w:r>
              <w:t>накладные затраты (расходы на обслуживание производства и управление)</w:t>
            </w:r>
          </w:p>
        </w:tc>
      </w:tr>
      <w:tr w:rsidR="008A3CD2">
        <w:tc>
          <w:tcPr>
            <w:tcW w:w="4239" w:type="dxa"/>
          </w:tcPr>
          <w:p w:rsidR="008A3CD2" w:rsidRDefault="008A3CD2">
            <w:pPr>
              <w:jc w:val="both"/>
            </w:pPr>
            <w:r>
              <w:t>7.отношение к процессу производства</w:t>
            </w:r>
          </w:p>
        </w:tc>
        <w:tc>
          <w:tcPr>
            <w:tcW w:w="4239" w:type="dxa"/>
          </w:tcPr>
          <w:p w:rsidR="008A3CD2" w:rsidRDefault="008A3CD2" w:rsidP="008A3CD2">
            <w:pPr>
              <w:numPr>
                <w:ilvl w:val="0"/>
                <w:numId w:val="23"/>
              </w:numPr>
              <w:jc w:val="both"/>
            </w:pPr>
            <w:r>
              <w:t>затраты предметов труда</w:t>
            </w:r>
          </w:p>
          <w:p w:rsidR="008A3CD2" w:rsidRDefault="008A3CD2" w:rsidP="008A3CD2">
            <w:pPr>
              <w:numPr>
                <w:ilvl w:val="0"/>
                <w:numId w:val="23"/>
              </w:numPr>
              <w:jc w:val="both"/>
            </w:pPr>
            <w:r>
              <w:t>затраты средств труда</w:t>
            </w:r>
          </w:p>
          <w:p w:rsidR="008A3CD2" w:rsidRDefault="008A3CD2" w:rsidP="008A3CD2">
            <w:pPr>
              <w:numPr>
                <w:ilvl w:val="0"/>
                <w:numId w:val="23"/>
              </w:numPr>
              <w:jc w:val="both"/>
            </w:pPr>
            <w:r>
              <w:t>затраты живого труда</w:t>
            </w:r>
          </w:p>
        </w:tc>
      </w:tr>
      <w:tr w:rsidR="008A3CD2">
        <w:tc>
          <w:tcPr>
            <w:tcW w:w="4239" w:type="dxa"/>
          </w:tcPr>
          <w:p w:rsidR="008A3CD2" w:rsidRDefault="008A3CD2">
            <w:pPr>
              <w:jc w:val="both"/>
            </w:pPr>
            <w:r>
              <w:t>8. сфера кругооборота средств</w:t>
            </w:r>
          </w:p>
        </w:tc>
        <w:tc>
          <w:tcPr>
            <w:tcW w:w="4239" w:type="dxa"/>
          </w:tcPr>
          <w:p w:rsidR="008A3CD2" w:rsidRDefault="008A3CD2" w:rsidP="008A3CD2">
            <w:pPr>
              <w:numPr>
                <w:ilvl w:val="0"/>
                <w:numId w:val="23"/>
              </w:numPr>
              <w:jc w:val="both"/>
            </w:pPr>
            <w:r>
              <w:t>затраты сферы производства (производственные затраты)</w:t>
            </w:r>
          </w:p>
          <w:p w:rsidR="008A3CD2" w:rsidRDefault="008A3CD2" w:rsidP="008A3CD2">
            <w:pPr>
              <w:numPr>
                <w:ilvl w:val="0"/>
                <w:numId w:val="23"/>
              </w:numPr>
              <w:jc w:val="both"/>
            </w:pPr>
            <w:r>
              <w:t>затраты сферы обращения (издержки обращения)</w:t>
            </w:r>
          </w:p>
        </w:tc>
      </w:tr>
      <w:tr w:rsidR="008A3CD2">
        <w:tc>
          <w:tcPr>
            <w:tcW w:w="4239" w:type="dxa"/>
          </w:tcPr>
          <w:p w:rsidR="008A3CD2" w:rsidRDefault="008A3CD2">
            <w:pPr>
              <w:jc w:val="both"/>
            </w:pPr>
            <w:r>
              <w:t>9. периодичность возникновения</w:t>
            </w:r>
          </w:p>
        </w:tc>
        <w:tc>
          <w:tcPr>
            <w:tcW w:w="4239" w:type="dxa"/>
          </w:tcPr>
          <w:p w:rsidR="008A3CD2" w:rsidRDefault="008A3CD2" w:rsidP="008A3CD2">
            <w:pPr>
              <w:numPr>
                <w:ilvl w:val="0"/>
                <w:numId w:val="23"/>
              </w:numPr>
              <w:jc w:val="both"/>
            </w:pPr>
            <w:r>
              <w:t>единовременные</w:t>
            </w:r>
          </w:p>
          <w:p w:rsidR="008A3CD2" w:rsidRDefault="008A3CD2" w:rsidP="008A3CD2">
            <w:pPr>
              <w:numPr>
                <w:ilvl w:val="0"/>
                <w:numId w:val="23"/>
              </w:numPr>
              <w:jc w:val="both"/>
            </w:pPr>
            <w:r>
              <w:t>текущие</w:t>
            </w:r>
          </w:p>
          <w:p w:rsidR="008A3CD2" w:rsidRDefault="008A3CD2" w:rsidP="008A3CD2">
            <w:pPr>
              <w:numPr>
                <w:ilvl w:val="0"/>
                <w:numId w:val="23"/>
              </w:numPr>
              <w:jc w:val="both"/>
            </w:pPr>
            <w:r>
              <w:t>периодические</w:t>
            </w:r>
          </w:p>
        </w:tc>
      </w:tr>
      <w:tr w:rsidR="008A3CD2">
        <w:tc>
          <w:tcPr>
            <w:tcW w:w="4239" w:type="dxa"/>
          </w:tcPr>
          <w:p w:rsidR="008A3CD2" w:rsidRDefault="008A3CD2">
            <w:pPr>
              <w:jc w:val="both"/>
            </w:pPr>
            <w:r>
              <w:t>10. охват планированием</w:t>
            </w:r>
          </w:p>
        </w:tc>
        <w:tc>
          <w:tcPr>
            <w:tcW w:w="4239" w:type="dxa"/>
          </w:tcPr>
          <w:p w:rsidR="008A3CD2" w:rsidRDefault="008A3CD2" w:rsidP="008A3CD2">
            <w:pPr>
              <w:numPr>
                <w:ilvl w:val="0"/>
                <w:numId w:val="23"/>
              </w:numPr>
              <w:jc w:val="both"/>
            </w:pPr>
            <w:r>
              <w:t>планируемые</w:t>
            </w:r>
          </w:p>
          <w:p w:rsidR="008A3CD2" w:rsidRDefault="008A3CD2" w:rsidP="008A3CD2">
            <w:pPr>
              <w:numPr>
                <w:ilvl w:val="0"/>
                <w:numId w:val="23"/>
              </w:numPr>
              <w:jc w:val="both"/>
            </w:pPr>
            <w:r>
              <w:t>не планируемые</w:t>
            </w:r>
          </w:p>
        </w:tc>
      </w:tr>
      <w:tr w:rsidR="008A3CD2">
        <w:tc>
          <w:tcPr>
            <w:tcW w:w="4239" w:type="dxa"/>
          </w:tcPr>
          <w:p w:rsidR="008A3CD2" w:rsidRDefault="008A3CD2">
            <w:pPr>
              <w:jc w:val="both"/>
            </w:pPr>
            <w:r>
              <w:t>11. лимитирование (нормирование)</w:t>
            </w:r>
          </w:p>
        </w:tc>
        <w:tc>
          <w:tcPr>
            <w:tcW w:w="4239" w:type="dxa"/>
          </w:tcPr>
          <w:p w:rsidR="008A3CD2" w:rsidRDefault="008A3CD2" w:rsidP="008A3CD2">
            <w:pPr>
              <w:numPr>
                <w:ilvl w:val="0"/>
                <w:numId w:val="23"/>
              </w:numPr>
              <w:jc w:val="both"/>
            </w:pPr>
            <w:r>
              <w:t>лимитируемые постановлением правительством РФ от 1.07.95 года  N661</w:t>
            </w:r>
          </w:p>
          <w:p w:rsidR="008A3CD2" w:rsidRDefault="008A3CD2" w:rsidP="008A3CD2">
            <w:pPr>
              <w:numPr>
                <w:ilvl w:val="0"/>
                <w:numId w:val="23"/>
              </w:numPr>
              <w:jc w:val="both"/>
            </w:pPr>
            <w:r>
              <w:t>не лимитируемые</w:t>
            </w:r>
          </w:p>
        </w:tc>
      </w:tr>
      <w:tr w:rsidR="008A3CD2">
        <w:tc>
          <w:tcPr>
            <w:tcW w:w="4239" w:type="dxa"/>
          </w:tcPr>
          <w:p w:rsidR="008A3CD2" w:rsidRDefault="008A3CD2">
            <w:pPr>
              <w:jc w:val="both"/>
            </w:pPr>
            <w:r>
              <w:t>12. степень готовности продукции</w:t>
            </w:r>
          </w:p>
        </w:tc>
        <w:tc>
          <w:tcPr>
            <w:tcW w:w="4239" w:type="dxa"/>
          </w:tcPr>
          <w:p w:rsidR="008A3CD2" w:rsidRDefault="008A3CD2" w:rsidP="008A3CD2">
            <w:pPr>
              <w:numPr>
                <w:ilvl w:val="0"/>
                <w:numId w:val="23"/>
              </w:numPr>
              <w:jc w:val="both"/>
            </w:pPr>
            <w:r>
              <w:t>затраты на готовую продукцию (работы, услуги)</w:t>
            </w:r>
          </w:p>
          <w:p w:rsidR="008A3CD2" w:rsidRDefault="008A3CD2" w:rsidP="008A3CD2">
            <w:pPr>
              <w:numPr>
                <w:ilvl w:val="0"/>
                <w:numId w:val="23"/>
              </w:numPr>
              <w:jc w:val="both"/>
            </w:pPr>
            <w:r>
              <w:t>затраты в незавершенном производстве</w:t>
            </w:r>
          </w:p>
        </w:tc>
      </w:tr>
      <w:tr w:rsidR="008A3CD2">
        <w:tc>
          <w:tcPr>
            <w:tcW w:w="4239" w:type="dxa"/>
          </w:tcPr>
          <w:p w:rsidR="008A3CD2" w:rsidRDefault="008A3CD2">
            <w:pPr>
              <w:jc w:val="both"/>
            </w:pPr>
            <w:r>
              <w:t>13. объект управления</w:t>
            </w:r>
          </w:p>
        </w:tc>
        <w:tc>
          <w:tcPr>
            <w:tcW w:w="4239" w:type="dxa"/>
          </w:tcPr>
          <w:p w:rsidR="008A3CD2" w:rsidRDefault="008A3CD2" w:rsidP="008A3CD2">
            <w:pPr>
              <w:numPr>
                <w:ilvl w:val="0"/>
                <w:numId w:val="23"/>
              </w:numPr>
              <w:jc w:val="both"/>
            </w:pPr>
            <w:r>
              <w:t>затраты в местах их возникновения</w:t>
            </w:r>
          </w:p>
          <w:p w:rsidR="008A3CD2" w:rsidRDefault="008A3CD2" w:rsidP="008A3CD2">
            <w:pPr>
              <w:numPr>
                <w:ilvl w:val="0"/>
                <w:numId w:val="23"/>
              </w:numPr>
              <w:jc w:val="both"/>
            </w:pPr>
            <w:r>
              <w:t>затраты в центрах затрат</w:t>
            </w:r>
          </w:p>
          <w:p w:rsidR="008A3CD2" w:rsidRDefault="008A3CD2" w:rsidP="008A3CD2">
            <w:pPr>
              <w:numPr>
                <w:ilvl w:val="0"/>
                <w:numId w:val="23"/>
              </w:numPr>
              <w:jc w:val="both"/>
            </w:pPr>
            <w:r>
              <w:t>затрат в центрах ответственности</w:t>
            </w:r>
          </w:p>
        </w:tc>
      </w:tr>
    </w:tbl>
    <w:p w:rsidR="008A3CD2" w:rsidRDefault="008A3CD2">
      <w:pPr>
        <w:ind w:firstLine="851"/>
        <w:jc w:val="both"/>
      </w:pPr>
    </w:p>
    <w:p w:rsidR="008A3CD2" w:rsidRDefault="008A3CD2">
      <w:pPr>
        <w:ind w:firstLine="851"/>
        <w:jc w:val="both"/>
      </w:pPr>
      <w:r>
        <w:t xml:space="preserve">Состав затрат включенных в себестоимость продукции по экономическим элементам согласно постановления правительства РФ от 5 августа 1992 года за N552 с учетом изменений 1 июля 1995 года за N661 включает: </w:t>
      </w:r>
      <w:r>
        <w:rPr>
          <w:b/>
        </w:rPr>
        <w:t>1</w:t>
      </w:r>
      <w:r>
        <w:t xml:space="preserve">. Материальные затраты за вычетом стоимости возвратных отходов (в том числе стоимость сырья, материалов, покупных комплектующих работ и услуг производственного характера, выполненных сторонними организациями, топлива и энергии); </w:t>
      </w:r>
      <w:r>
        <w:rPr>
          <w:b/>
        </w:rPr>
        <w:t>2</w:t>
      </w:r>
      <w:r>
        <w:t xml:space="preserve">. Затраты на оплату труда (основные и дополнительные); </w:t>
      </w:r>
      <w:r>
        <w:rPr>
          <w:b/>
        </w:rPr>
        <w:t>3</w:t>
      </w:r>
      <w:r>
        <w:t xml:space="preserve">. Отчисления на социальные нужды (фонд социального страхования, пенсионный фонд, обязательное медицинское страховые, государственный фонд занятости); </w:t>
      </w:r>
      <w:r>
        <w:rPr>
          <w:b/>
        </w:rPr>
        <w:t>4</w:t>
      </w:r>
      <w:r>
        <w:t xml:space="preserve">. Амортизация основных производственных средств; </w:t>
      </w:r>
      <w:r>
        <w:rPr>
          <w:b/>
        </w:rPr>
        <w:t>5</w:t>
      </w:r>
      <w:r>
        <w:t>. Прочие затраты (износ по нематериальным активам, арендная плата, обязательные страховательные платежи, проценты по кредитам банков в пределах ставок рефинансирования установленных ЦБ, налоги, включенные в себестоимость, отчисления во внебюджетные фонды, отчисления в ремонтный фонд, оплата услуг сторонних организаций).</w:t>
      </w:r>
    </w:p>
    <w:p w:rsidR="008A3CD2" w:rsidRDefault="008A3CD2">
      <w:pPr>
        <w:ind w:firstLine="851"/>
        <w:jc w:val="both"/>
      </w:pPr>
      <w:r>
        <w:t xml:space="preserve">В элементе </w:t>
      </w:r>
      <w:r>
        <w:rPr>
          <w:b/>
          <w:sz w:val="28"/>
        </w:rPr>
        <w:t>1</w:t>
      </w:r>
      <w:r>
        <w:rPr>
          <w:b/>
        </w:rPr>
        <w:t xml:space="preserve"> </w:t>
      </w:r>
      <w:r>
        <w:t>отражается стоимость:</w:t>
      </w:r>
    </w:p>
    <w:p w:rsidR="008A3CD2" w:rsidRDefault="008A3CD2" w:rsidP="008A3CD2">
      <w:pPr>
        <w:numPr>
          <w:ilvl w:val="0"/>
          <w:numId w:val="169"/>
        </w:numPr>
        <w:ind w:left="284" w:hanging="284"/>
        <w:jc w:val="both"/>
      </w:pPr>
      <w:r>
        <w:t>Приобретаемых со стороны сырья и материалов.</w:t>
      </w:r>
    </w:p>
    <w:p w:rsidR="008A3CD2" w:rsidRDefault="008A3CD2" w:rsidP="008A3CD2">
      <w:pPr>
        <w:numPr>
          <w:ilvl w:val="0"/>
          <w:numId w:val="169"/>
        </w:numPr>
        <w:ind w:left="284" w:hanging="284"/>
        <w:jc w:val="both"/>
      </w:pPr>
      <w:r>
        <w:t>Покупные материалы.</w:t>
      </w:r>
    </w:p>
    <w:p w:rsidR="008A3CD2" w:rsidRDefault="008A3CD2" w:rsidP="008A3CD2">
      <w:pPr>
        <w:numPr>
          <w:ilvl w:val="0"/>
          <w:numId w:val="169"/>
        </w:numPr>
        <w:ind w:left="284" w:hanging="284"/>
        <w:jc w:val="both"/>
      </w:pPr>
      <w:r>
        <w:t>Покупные комплектующие изделия.</w:t>
      </w:r>
    </w:p>
    <w:p w:rsidR="008A3CD2" w:rsidRDefault="008A3CD2" w:rsidP="008A3CD2">
      <w:pPr>
        <w:numPr>
          <w:ilvl w:val="0"/>
          <w:numId w:val="169"/>
        </w:numPr>
        <w:ind w:left="284" w:hanging="284"/>
        <w:jc w:val="both"/>
      </w:pPr>
      <w:r>
        <w:t>Работы и услуги производственного характера, выполняемые сторонними организациями, не относящимися к основному виду деятельности предприятия.</w:t>
      </w:r>
    </w:p>
    <w:p w:rsidR="008A3CD2" w:rsidRDefault="008A3CD2" w:rsidP="008A3CD2">
      <w:pPr>
        <w:numPr>
          <w:ilvl w:val="0"/>
          <w:numId w:val="169"/>
        </w:numPr>
        <w:ind w:left="284" w:hanging="284"/>
        <w:jc w:val="both"/>
      </w:pPr>
      <w:r>
        <w:t>Природное сырье.</w:t>
      </w:r>
    </w:p>
    <w:p w:rsidR="008A3CD2" w:rsidRDefault="008A3CD2" w:rsidP="008A3CD2">
      <w:pPr>
        <w:numPr>
          <w:ilvl w:val="0"/>
          <w:numId w:val="169"/>
        </w:numPr>
        <w:ind w:left="284" w:hanging="284"/>
        <w:jc w:val="both"/>
      </w:pPr>
      <w:r>
        <w:t>Энергия электрическая, тепловая, сжатого воздуха и других видов.</w:t>
      </w:r>
    </w:p>
    <w:p w:rsidR="008A3CD2" w:rsidRDefault="008A3CD2" w:rsidP="008A3CD2">
      <w:pPr>
        <w:numPr>
          <w:ilvl w:val="0"/>
          <w:numId w:val="169"/>
        </w:numPr>
        <w:ind w:left="284" w:hanging="284"/>
        <w:jc w:val="both"/>
      </w:pPr>
      <w:r>
        <w:t>Покупная энергия всех видов.</w:t>
      </w:r>
    </w:p>
    <w:p w:rsidR="008A3CD2" w:rsidRDefault="008A3CD2" w:rsidP="008A3CD2">
      <w:pPr>
        <w:numPr>
          <w:ilvl w:val="0"/>
          <w:numId w:val="169"/>
        </w:numPr>
        <w:ind w:left="284" w:hanging="284"/>
        <w:jc w:val="both"/>
      </w:pPr>
      <w:r>
        <w:t>Стоимость тары и упаковки.</w:t>
      </w:r>
    </w:p>
    <w:p w:rsidR="008A3CD2" w:rsidRDefault="008A3CD2">
      <w:pPr>
        <w:ind w:firstLine="851"/>
        <w:jc w:val="both"/>
      </w:pPr>
      <w:r>
        <w:t xml:space="preserve">В элементе </w:t>
      </w:r>
      <w:r>
        <w:rPr>
          <w:b/>
          <w:sz w:val="28"/>
        </w:rPr>
        <w:t xml:space="preserve">2 </w:t>
      </w:r>
      <w:r>
        <w:rPr>
          <w:b/>
        </w:rPr>
        <w:t xml:space="preserve"> </w:t>
      </w:r>
      <w:r>
        <w:t>отражается:</w:t>
      </w:r>
    </w:p>
    <w:p w:rsidR="008A3CD2" w:rsidRDefault="008A3CD2" w:rsidP="008A3CD2">
      <w:pPr>
        <w:numPr>
          <w:ilvl w:val="0"/>
          <w:numId w:val="170"/>
        </w:numPr>
        <w:jc w:val="both"/>
      </w:pPr>
      <w:r>
        <w:t>Выплата заработной платы за фактически выполняемую работу.</w:t>
      </w:r>
    </w:p>
    <w:p w:rsidR="008A3CD2" w:rsidRDefault="008A3CD2" w:rsidP="008A3CD2">
      <w:pPr>
        <w:numPr>
          <w:ilvl w:val="0"/>
          <w:numId w:val="170"/>
        </w:numPr>
        <w:jc w:val="both"/>
      </w:pPr>
      <w:r>
        <w:t>Стоимость продукции, выдаваемой в порядке натуральной оплаты.</w:t>
      </w:r>
    </w:p>
    <w:p w:rsidR="008A3CD2" w:rsidRDefault="008A3CD2" w:rsidP="008A3CD2">
      <w:pPr>
        <w:numPr>
          <w:ilvl w:val="0"/>
          <w:numId w:val="170"/>
        </w:numPr>
        <w:jc w:val="both"/>
      </w:pPr>
      <w:r>
        <w:t>Выплаты стимулирующего характера (различные премии).</w:t>
      </w:r>
    </w:p>
    <w:p w:rsidR="008A3CD2" w:rsidRDefault="008A3CD2" w:rsidP="008A3CD2">
      <w:pPr>
        <w:numPr>
          <w:ilvl w:val="0"/>
          <w:numId w:val="170"/>
        </w:numPr>
        <w:jc w:val="both"/>
      </w:pPr>
      <w:r>
        <w:t>Выплаты компенсирующего характера (различные доплаты и надбавки).</w:t>
      </w:r>
    </w:p>
    <w:p w:rsidR="008A3CD2" w:rsidRDefault="008A3CD2" w:rsidP="008A3CD2">
      <w:pPr>
        <w:numPr>
          <w:ilvl w:val="0"/>
          <w:numId w:val="170"/>
        </w:numPr>
        <w:jc w:val="both"/>
      </w:pPr>
      <w:r>
        <w:t>Стоимость бесплатно предоставляемых услуг, питание и продуктов.</w:t>
      </w:r>
    </w:p>
    <w:p w:rsidR="008A3CD2" w:rsidRDefault="008A3CD2" w:rsidP="008A3CD2">
      <w:pPr>
        <w:numPr>
          <w:ilvl w:val="0"/>
          <w:numId w:val="170"/>
        </w:numPr>
        <w:jc w:val="both"/>
      </w:pPr>
      <w:r>
        <w:t>Стоимость выдаваемых бесплатно предметов (в том числе фирменная одежда и обслуживание)</w:t>
      </w:r>
    </w:p>
    <w:p w:rsidR="008A3CD2" w:rsidRDefault="008A3CD2" w:rsidP="008A3CD2">
      <w:pPr>
        <w:numPr>
          <w:ilvl w:val="0"/>
          <w:numId w:val="170"/>
        </w:numPr>
        <w:jc w:val="both"/>
      </w:pPr>
      <w:r>
        <w:t>Выплата за не проработанное на производстве время.</w:t>
      </w:r>
    </w:p>
    <w:p w:rsidR="008A3CD2" w:rsidRDefault="008A3CD2" w:rsidP="008A3CD2">
      <w:pPr>
        <w:numPr>
          <w:ilvl w:val="0"/>
          <w:numId w:val="170"/>
        </w:numPr>
        <w:jc w:val="both"/>
      </w:pPr>
      <w:r>
        <w:t>Выплаты, обусловленные районным регулированием оплаты труда.</w:t>
      </w:r>
    </w:p>
    <w:p w:rsidR="008A3CD2" w:rsidRDefault="008A3CD2" w:rsidP="008A3CD2">
      <w:pPr>
        <w:numPr>
          <w:ilvl w:val="0"/>
          <w:numId w:val="170"/>
        </w:numPr>
        <w:jc w:val="both"/>
      </w:pPr>
      <w:r>
        <w:t>Оплата отпусков молодым специалистам.</w:t>
      </w:r>
    </w:p>
    <w:p w:rsidR="008A3CD2" w:rsidRDefault="008A3CD2" w:rsidP="008A3CD2">
      <w:pPr>
        <w:numPr>
          <w:ilvl w:val="0"/>
          <w:numId w:val="170"/>
        </w:numPr>
        <w:jc w:val="both"/>
      </w:pPr>
      <w:r>
        <w:t>Оплата учебных отпусков учащимся.</w:t>
      </w:r>
    </w:p>
    <w:p w:rsidR="008A3CD2" w:rsidRDefault="008A3CD2" w:rsidP="008A3CD2">
      <w:pPr>
        <w:numPr>
          <w:ilvl w:val="0"/>
          <w:numId w:val="170"/>
        </w:numPr>
        <w:jc w:val="both"/>
      </w:pPr>
      <w:r>
        <w:t>Оплата время вынужденных прогулов.</w:t>
      </w:r>
    </w:p>
    <w:p w:rsidR="008A3CD2" w:rsidRDefault="008A3CD2" w:rsidP="008A3CD2">
      <w:pPr>
        <w:numPr>
          <w:ilvl w:val="0"/>
          <w:numId w:val="170"/>
        </w:numPr>
        <w:jc w:val="both"/>
      </w:pPr>
      <w:r>
        <w:t xml:space="preserve"> Доплаты в случае временной утраты трудоспособности до фактического заработка.</w:t>
      </w:r>
    </w:p>
    <w:p w:rsidR="008A3CD2" w:rsidRDefault="008A3CD2">
      <w:pPr>
        <w:ind w:firstLine="851"/>
        <w:jc w:val="both"/>
      </w:pPr>
      <w:r>
        <w:t xml:space="preserve">В элементе </w:t>
      </w:r>
      <w:r>
        <w:rPr>
          <w:b/>
          <w:sz w:val="28"/>
        </w:rPr>
        <w:t>3</w:t>
      </w:r>
      <w:r>
        <w:rPr>
          <w:b/>
        </w:rPr>
        <w:t xml:space="preserve"> </w:t>
      </w:r>
      <w:r>
        <w:t>отражается обязательные отчисления по установленным законодательством нормам государственного социального страхования: пенсионный фонд, государственный фонд, фонд обязательного медицинского страхования.</w:t>
      </w:r>
    </w:p>
    <w:p w:rsidR="008A3CD2" w:rsidRDefault="008A3CD2">
      <w:pPr>
        <w:ind w:firstLine="851"/>
        <w:jc w:val="both"/>
      </w:pPr>
      <w:r>
        <w:t xml:space="preserve">В элементе </w:t>
      </w:r>
      <w:r>
        <w:rPr>
          <w:b/>
          <w:sz w:val="28"/>
        </w:rPr>
        <w:t>4</w:t>
      </w:r>
      <w:r>
        <w:rPr>
          <w:b/>
        </w:rPr>
        <w:t xml:space="preserve"> </w:t>
      </w:r>
      <w:r>
        <w:t>отражается сумма амортизационных отчислений на полное восстановление ОПФ, исходя из балансовой стоимости в соответствующем порядке норм на амортизацию по постановлению Правительства.</w:t>
      </w:r>
    </w:p>
    <w:p w:rsidR="008A3CD2" w:rsidRDefault="008A3CD2">
      <w:pPr>
        <w:ind w:firstLine="851"/>
        <w:jc w:val="both"/>
      </w:pPr>
      <w:r>
        <w:t xml:space="preserve">К элементу </w:t>
      </w:r>
      <w:r>
        <w:rPr>
          <w:b/>
          <w:sz w:val="28"/>
        </w:rPr>
        <w:t>5</w:t>
      </w:r>
      <w:r>
        <w:rPr>
          <w:b/>
        </w:rPr>
        <w:t xml:space="preserve"> </w:t>
      </w:r>
      <w:r>
        <w:t>относятся налоги, сборы, платежи, отчисления в страховые фонды и другие обязательные отчисления.</w:t>
      </w:r>
    </w:p>
    <w:p w:rsidR="008A3CD2" w:rsidRDefault="008A3CD2">
      <w:pPr>
        <w:ind w:firstLine="851"/>
        <w:jc w:val="both"/>
      </w:pPr>
      <w:r>
        <w:t xml:space="preserve">В настоящее время в элементе </w:t>
      </w:r>
      <w:r>
        <w:rPr>
          <w:b/>
          <w:sz w:val="28"/>
        </w:rPr>
        <w:t xml:space="preserve">4 </w:t>
      </w:r>
      <w:r>
        <w:t>установлены следующие нормы:</w:t>
      </w:r>
    </w:p>
    <w:p w:rsidR="008A3CD2" w:rsidRDefault="008A3CD2" w:rsidP="008A3CD2">
      <w:pPr>
        <w:numPr>
          <w:ilvl w:val="0"/>
          <w:numId w:val="171"/>
        </w:numPr>
        <w:jc w:val="both"/>
      </w:pPr>
      <w:r>
        <w:t>органам гос.соц.страхования – 5,4 %</w:t>
      </w:r>
    </w:p>
    <w:p w:rsidR="008A3CD2" w:rsidRDefault="008A3CD2" w:rsidP="008A3CD2">
      <w:pPr>
        <w:numPr>
          <w:ilvl w:val="0"/>
          <w:numId w:val="171"/>
        </w:numPr>
        <w:jc w:val="both"/>
      </w:pPr>
      <w:r>
        <w:t>пенсионный фонд – 28 %</w:t>
      </w:r>
    </w:p>
    <w:p w:rsidR="008A3CD2" w:rsidRDefault="008A3CD2" w:rsidP="008A3CD2">
      <w:pPr>
        <w:numPr>
          <w:ilvl w:val="0"/>
          <w:numId w:val="171"/>
        </w:numPr>
        <w:jc w:val="both"/>
      </w:pPr>
      <w:r>
        <w:t>ГФЗН – 2 %</w:t>
      </w:r>
    </w:p>
    <w:p w:rsidR="008A3CD2" w:rsidRDefault="008A3CD2" w:rsidP="008A3CD2">
      <w:pPr>
        <w:numPr>
          <w:ilvl w:val="0"/>
          <w:numId w:val="171"/>
        </w:numPr>
        <w:jc w:val="both"/>
      </w:pPr>
      <w:r>
        <w:t>ФОМС – 4,6 %</w:t>
      </w:r>
    </w:p>
    <w:p w:rsidR="008A3CD2" w:rsidRDefault="008A3CD2">
      <w:pPr>
        <w:ind w:firstLine="851"/>
        <w:jc w:val="both"/>
      </w:pPr>
      <w:r>
        <w:t xml:space="preserve">Строго закрепленный порядок определения затрат по экономическим элементам объясняется необходимостью строго одинакового методического подхода к начислению затрат для формирования налогооблагаемой базы и одинакового порядка начисления налогов. </w:t>
      </w:r>
    </w:p>
    <w:p w:rsidR="008A3CD2" w:rsidRDefault="008A3CD2">
      <w:pPr>
        <w:ind w:firstLine="851"/>
        <w:jc w:val="both"/>
      </w:pPr>
      <w:r>
        <w:t>Группировка затрат по статьям калькуляции позволяет определить затраты на определенный вид продукции, определить место возникновения этих затрат и тем самым позволить управлять затратами производства. На основании калькуляционных статей можно рассчитать себестоимость в процессе технологического цикла и последовательного определить технологическую, цеховую, производственную, полную (коммерческую) себестоимость.</w:t>
      </w:r>
    </w:p>
    <w:p w:rsidR="008A3CD2" w:rsidRDefault="008A3CD2">
      <w:pPr>
        <w:ind w:firstLine="851"/>
        <w:jc w:val="both"/>
      </w:pPr>
    </w:p>
    <w:p w:rsidR="008A3CD2" w:rsidRDefault="008A3CD2" w:rsidP="008A3CD2">
      <w:pPr>
        <w:numPr>
          <w:ilvl w:val="1"/>
          <w:numId w:val="88"/>
        </w:numPr>
        <w:jc w:val="both"/>
        <w:rPr>
          <w:b/>
        </w:rPr>
      </w:pPr>
      <w:r>
        <w:rPr>
          <w:b/>
        </w:rPr>
        <w:t>Состав затрат включаемых при калькулировании себестоимости.</w:t>
      </w:r>
    </w:p>
    <w:p w:rsidR="008A3CD2" w:rsidRDefault="008A3CD2">
      <w:pPr>
        <w:ind w:left="851"/>
        <w:jc w:val="both"/>
        <w:rPr>
          <w:b/>
        </w:rPr>
      </w:pPr>
    </w:p>
    <w:p w:rsidR="008A3CD2" w:rsidRDefault="008A3CD2">
      <w:pPr>
        <w:ind w:firstLine="900"/>
        <w:jc w:val="both"/>
      </w:pPr>
      <w:r>
        <w:t>В себестоимость продукции включается следующий комплекс калькуляционных статей затрат. Рассмотрим основные статьи калькуляции.</w:t>
      </w:r>
    </w:p>
    <w:p w:rsidR="008A3CD2" w:rsidRDefault="008A3CD2">
      <w:pPr>
        <w:pStyle w:val="a4"/>
        <w:jc w:val="both"/>
      </w:pPr>
      <w:r>
        <w:t>А. – затраты, связанные с производством продукции:</w:t>
      </w:r>
    </w:p>
    <w:p w:rsidR="008A3CD2" w:rsidRDefault="008A3CD2" w:rsidP="008A3CD2">
      <w:pPr>
        <w:numPr>
          <w:ilvl w:val="0"/>
          <w:numId w:val="90"/>
        </w:numPr>
        <w:jc w:val="both"/>
      </w:pPr>
      <w:r>
        <w:t>материальные затраты</w:t>
      </w:r>
    </w:p>
    <w:p w:rsidR="008A3CD2" w:rsidRDefault="008A3CD2" w:rsidP="008A3CD2">
      <w:pPr>
        <w:numPr>
          <w:ilvl w:val="0"/>
          <w:numId w:val="90"/>
        </w:numPr>
        <w:jc w:val="both"/>
      </w:pPr>
      <w:r>
        <w:t>расходы на оплату труда работников, занятых в производственном процессе</w:t>
      </w:r>
    </w:p>
    <w:p w:rsidR="008A3CD2" w:rsidRDefault="008A3CD2" w:rsidP="008A3CD2">
      <w:pPr>
        <w:numPr>
          <w:ilvl w:val="0"/>
          <w:numId w:val="90"/>
        </w:numPr>
        <w:jc w:val="both"/>
      </w:pPr>
      <w:r>
        <w:t>расходы по контролю производственных процессов.</w:t>
      </w:r>
    </w:p>
    <w:p w:rsidR="008A3CD2" w:rsidRDefault="008A3CD2">
      <w:pPr>
        <w:jc w:val="both"/>
      </w:pPr>
    </w:p>
    <w:p w:rsidR="008A3CD2" w:rsidRDefault="008A3CD2">
      <w:pPr>
        <w:pStyle w:val="2"/>
        <w:jc w:val="both"/>
      </w:pPr>
      <w:r>
        <w:t>Б. – затраты связанные с использованием природных ресурсов.</w:t>
      </w:r>
    </w:p>
    <w:p w:rsidR="008A3CD2" w:rsidRDefault="008A3CD2">
      <w:pPr>
        <w:ind w:firstLine="851"/>
        <w:jc w:val="both"/>
      </w:pPr>
      <w:r>
        <w:t>В. – затраты на подготовку и освоение производства.</w:t>
      </w:r>
    </w:p>
    <w:p w:rsidR="008A3CD2" w:rsidRDefault="008A3CD2">
      <w:pPr>
        <w:ind w:firstLine="851"/>
        <w:jc w:val="both"/>
      </w:pPr>
      <w:r>
        <w:t>Г. – затраты некапитального характера, связанные с  совершенствованием технологии и организации производства.</w:t>
      </w:r>
    </w:p>
    <w:p w:rsidR="008A3CD2" w:rsidRDefault="008A3CD2">
      <w:pPr>
        <w:pStyle w:val="a4"/>
        <w:jc w:val="both"/>
      </w:pPr>
      <w:r>
        <w:t>Д. – затраты, связанные с проведением опытно-конструкторских разработок.</w:t>
      </w:r>
    </w:p>
    <w:p w:rsidR="008A3CD2" w:rsidRDefault="008A3CD2">
      <w:pPr>
        <w:ind w:firstLine="851"/>
        <w:jc w:val="both"/>
      </w:pPr>
      <w:r>
        <w:t>Е. – затраты на обслуживание производственного процесса:</w:t>
      </w:r>
    </w:p>
    <w:p w:rsidR="008A3CD2" w:rsidRDefault="008A3CD2" w:rsidP="008A3CD2">
      <w:pPr>
        <w:numPr>
          <w:ilvl w:val="0"/>
          <w:numId w:val="91"/>
        </w:numPr>
        <w:jc w:val="both"/>
      </w:pPr>
      <w:r>
        <w:t>по обеспечению производства ресурсами,</w:t>
      </w:r>
    </w:p>
    <w:p w:rsidR="008A3CD2" w:rsidRDefault="008A3CD2" w:rsidP="008A3CD2">
      <w:pPr>
        <w:numPr>
          <w:ilvl w:val="0"/>
          <w:numId w:val="91"/>
        </w:numPr>
        <w:jc w:val="both"/>
      </w:pPr>
      <w:r>
        <w:t>по поддержанию ОПФ в рабочем состоянии,</w:t>
      </w:r>
    </w:p>
    <w:p w:rsidR="008A3CD2" w:rsidRDefault="008A3CD2" w:rsidP="008A3CD2">
      <w:pPr>
        <w:numPr>
          <w:ilvl w:val="0"/>
          <w:numId w:val="91"/>
        </w:numPr>
        <w:jc w:val="both"/>
      </w:pPr>
      <w:r>
        <w:t>затраты по организации медицинских учреждений и пунктов на территории организации,</w:t>
      </w:r>
    </w:p>
    <w:p w:rsidR="008A3CD2" w:rsidRDefault="008A3CD2" w:rsidP="008A3CD2">
      <w:pPr>
        <w:numPr>
          <w:ilvl w:val="0"/>
          <w:numId w:val="91"/>
        </w:numPr>
        <w:jc w:val="both"/>
      </w:pPr>
      <w:r>
        <w:t>затраты по обеспечению противопожарной безопасности.</w:t>
      </w:r>
    </w:p>
    <w:p w:rsidR="008A3CD2" w:rsidRDefault="008A3CD2">
      <w:pPr>
        <w:jc w:val="both"/>
      </w:pPr>
    </w:p>
    <w:p w:rsidR="008A3CD2" w:rsidRDefault="008A3CD2">
      <w:pPr>
        <w:pStyle w:val="a4"/>
        <w:jc w:val="both"/>
      </w:pPr>
      <w:r>
        <w:t>Ж. – затраты по обеспечению нормальных условий труда и техники безопасности</w:t>
      </w:r>
    </w:p>
    <w:p w:rsidR="008A3CD2" w:rsidRDefault="008A3CD2">
      <w:pPr>
        <w:ind w:firstLine="851"/>
        <w:jc w:val="both"/>
      </w:pPr>
      <w:r>
        <w:t>З. – текущие затраты природоохранительго назначения,</w:t>
      </w:r>
    </w:p>
    <w:p w:rsidR="008A3CD2" w:rsidRDefault="008A3CD2">
      <w:pPr>
        <w:ind w:firstLine="851"/>
        <w:jc w:val="both"/>
      </w:pPr>
      <w:r>
        <w:t>И. – затраты, связанные с управлением производства,</w:t>
      </w:r>
    </w:p>
    <w:p w:rsidR="008A3CD2" w:rsidRDefault="008A3CD2">
      <w:pPr>
        <w:ind w:firstLine="851"/>
        <w:jc w:val="both"/>
      </w:pPr>
      <w:r>
        <w:t>К. – затраты, связанные с подготовкой и переподготовкой кадров,</w:t>
      </w:r>
    </w:p>
    <w:p w:rsidR="008A3CD2" w:rsidRDefault="008A3CD2">
      <w:pPr>
        <w:ind w:firstLine="851"/>
        <w:jc w:val="both"/>
      </w:pPr>
      <w:r>
        <w:t>Л. – затраты, связанные с набором рабочей силы,</w:t>
      </w:r>
    </w:p>
    <w:p w:rsidR="008A3CD2" w:rsidRDefault="008A3CD2">
      <w:pPr>
        <w:ind w:firstLine="851"/>
        <w:jc w:val="both"/>
      </w:pPr>
      <w:r>
        <w:t xml:space="preserve">М. – затраты связанные с транспортировкой работников к месту работы и обратно, </w:t>
      </w:r>
    </w:p>
    <w:p w:rsidR="008A3CD2" w:rsidRDefault="008A3CD2">
      <w:pPr>
        <w:ind w:firstLine="851"/>
        <w:jc w:val="both"/>
      </w:pPr>
      <w:r>
        <w:t xml:space="preserve">Н. – дополнительные затраты, связанные с осуществлением доставки работников вахтовым методом </w:t>
      </w:r>
    </w:p>
    <w:p w:rsidR="008A3CD2" w:rsidRDefault="008A3CD2">
      <w:pPr>
        <w:ind w:firstLine="851"/>
        <w:jc w:val="both"/>
      </w:pPr>
      <w:r>
        <w:t>О. – выплаты, предусмотренные законодательством РФ о труде, за не проработанное на производстве (не явочное) время</w:t>
      </w:r>
    </w:p>
    <w:p w:rsidR="008A3CD2" w:rsidRDefault="008A3CD2">
      <w:pPr>
        <w:ind w:firstLine="851"/>
        <w:jc w:val="both"/>
      </w:pPr>
      <w:r>
        <w:t>П. – отчисления в различные фонды,</w:t>
      </w:r>
    </w:p>
    <w:p w:rsidR="008A3CD2" w:rsidRDefault="008A3CD2">
      <w:pPr>
        <w:ind w:firstLine="851"/>
        <w:jc w:val="both"/>
      </w:pPr>
      <w:r>
        <w:t>Р. – затраты на создание резервных фондов предприятия,</w:t>
      </w:r>
    </w:p>
    <w:p w:rsidR="008A3CD2" w:rsidRDefault="008A3CD2">
      <w:pPr>
        <w:ind w:firstLine="851"/>
        <w:jc w:val="both"/>
      </w:pPr>
      <w:r>
        <w:t>С. – затраты на оплату процентов по полученным кредитам банков,</w:t>
      </w:r>
    </w:p>
    <w:p w:rsidR="008A3CD2" w:rsidRDefault="008A3CD2">
      <w:pPr>
        <w:ind w:firstLine="851"/>
        <w:jc w:val="both"/>
      </w:pPr>
      <w:r>
        <w:t>Т. – затраты на оплату процентов по бюджетным ссудам,</w:t>
      </w:r>
    </w:p>
    <w:p w:rsidR="008A3CD2" w:rsidRDefault="008A3CD2">
      <w:pPr>
        <w:ind w:firstLine="851"/>
        <w:jc w:val="both"/>
      </w:pPr>
      <w:r>
        <w:t>У. – затраты, связанные со сбытом продукции,</w:t>
      </w:r>
    </w:p>
    <w:p w:rsidR="008A3CD2" w:rsidRDefault="008A3CD2">
      <w:pPr>
        <w:ind w:firstLine="851"/>
        <w:jc w:val="both"/>
      </w:pPr>
      <w:r>
        <w:t xml:space="preserve">Ф. – затрата за бесплатно предоставляемые помещения, </w:t>
      </w:r>
    </w:p>
    <w:p w:rsidR="008A3CD2" w:rsidRDefault="008A3CD2">
      <w:pPr>
        <w:ind w:firstLine="851"/>
        <w:jc w:val="both"/>
      </w:pPr>
      <w:r>
        <w:t>Х. – амортизационные отчисления  ОПФ,</w:t>
      </w:r>
    </w:p>
    <w:p w:rsidR="008A3CD2" w:rsidRDefault="008A3CD2">
      <w:pPr>
        <w:ind w:firstLine="851"/>
        <w:jc w:val="both"/>
      </w:pPr>
      <w:r>
        <w:t xml:space="preserve">Ц. – амортизация нематериальных активов, </w:t>
      </w:r>
    </w:p>
    <w:p w:rsidR="008A3CD2" w:rsidRDefault="008A3CD2">
      <w:pPr>
        <w:ind w:firstLine="851"/>
        <w:jc w:val="both"/>
      </w:pPr>
      <w:r>
        <w:t>Ч. – плата за аренду и лизинговые платежи,</w:t>
      </w:r>
    </w:p>
    <w:p w:rsidR="008A3CD2" w:rsidRDefault="008A3CD2">
      <w:pPr>
        <w:ind w:firstLine="851"/>
        <w:jc w:val="both"/>
      </w:pPr>
      <w:r>
        <w:t>Ш. – платежи по обязательным страхования,</w:t>
      </w:r>
    </w:p>
    <w:p w:rsidR="008A3CD2" w:rsidRDefault="008A3CD2">
      <w:pPr>
        <w:ind w:firstLine="851"/>
        <w:jc w:val="both"/>
      </w:pPr>
      <w:r>
        <w:t xml:space="preserve">Э. – налоги, сборы, платежи и другие обязательные отношения, производимые в соответствии с законом, </w:t>
      </w:r>
    </w:p>
    <w:p w:rsidR="008A3CD2" w:rsidRDefault="008A3CD2">
      <w:pPr>
        <w:ind w:firstLine="851"/>
        <w:jc w:val="both"/>
      </w:pPr>
      <w:r>
        <w:t>Ю. – затраты на проведение сертификации продукции,</w:t>
      </w:r>
    </w:p>
    <w:p w:rsidR="008A3CD2" w:rsidRDefault="008A3CD2">
      <w:pPr>
        <w:ind w:firstLine="851"/>
        <w:jc w:val="both"/>
      </w:pPr>
      <w:r>
        <w:t>Я. – другие виды затрат, включаемые в себестоимость, в соответствии с установленным законодательством порядком</w:t>
      </w:r>
    </w:p>
    <w:p w:rsidR="008A3CD2" w:rsidRDefault="008A3CD2">
      <w:pPr>
        <w:ind w:firstLine="851"/>
        <w:jc w:val="both"/>
      </w:pPr>
      <w:r>
        <w:t>Калькуляционные расходы ведутся на специально подготовленных бланках, в которых находят отражение данные о плановых и фактических расходах. Соответствующий документ называется калькуляцией, а система расчетов – калькулированием. Существует несколько методов калькулирования. Одним из наиболее распространенных методов является нормативный метод, но для его осуществления требуются знания нормативных показателей, базирующихся на предыдущем опыте. Если этих данных нет, то используется аналитический метод. На основе калькуляционных расходов определяется цеховая, производственная и полная себестоимость.</w:t>
      </w:r>
    </w:p>
    <w:p w:rsidR="008A3CD2" w:rsidRDefault="008A3CD2">
      <w:pPr>
        <w:ind w:firstLine="851"/>
        <w:jc w:val="both"/>
      </w:pPr>
    </w:p>
    <w:p w:rsidR="008A3CD2" w:rsidRDefault="008A3CD2" w:rsidP="008A3CD2">
      <w:pPr>
        <w:numPr>
          <w:ilvl w:val="0"/>
          <w:numId w:val="172"/>
        </w:numPr>
        <w:ind w:left="426" w:hanging="426"/>
        <w:jc w:val="both"/>
      </w:pPr>
      <w:r>
        <w:rPr>
          <w:u w:val="single"/>
        </w:rPr>
        <w:t>Цеховая себестоимость</w:t>
      </w:r>
      <w:r>
        <w:t xml:space="preserve"> - включает прямые и цеховые косвенные расходы.</w:t>
      </w:r>
    </w:p>
    <w:p w:rsidR="008A3CD2" w:rsidRDefault="008A3CD2">
      <w:pPr>
        <w:jc w:val="both"/>
      </w:pPr>
    </w:p>
    <w:p w:rsidR="008A3CD2" w:rsidRDefault="008A3CD2" w:rsidP="008A3CD2">
      <w:pPr>
        <w:numPr>
          <w:ilvl w:val="0"/>
          <w:numId w:val="172"/>
        </w:numPr>
        <w:ind w:left="426" w:hanging="426"/>
        <w:jc w:val="both"/>
      </w:pPr>
      <w:r>
        <w:rPr>
          <w:u w:val="single"/>
        </w:rPr>
        <w:t>Общезаводская (производственная) себестоимость</w:t>
      </w:r>
      <w:r>
        <w:t xml:space="preserve"> – включает, кроме цеховой себестоимости, общезаводские расходы, которые распределяются по видам изготавливаемой продукции пропорционально основной заработной плате основных производственных рабочих.</w:t>
      </w:r>
    </w:p>
    <w:p w:rsidR="008A3CD2" w:rsidRDefault="008A3CD2">
      <w:pPr>
        <w:jc w:val="both"/>
      </w:pPr>
    </w:p>
    <w:p w:rsidR="008A3CD2" w:rsidRDefault="008A3CD2" w:rsidP="008A3CD2">
      <w:pPr>
        <w:numPr>
          <w:ilvl w:val="0"/>
          <w:numId w:val="172"/>
        </w:numPr>
        <w:ind w:left="426" w:hanging="426"/>
        <w:jc w:val="both"/>
      </w:pPr>
      <w:r>
        <w:rPr>
          <w:u w:val="single"/>
        </w:rPr>
        <w:t>Полная себестоимость</w:t>
      </w:r>
      <w:r>
        <w:t xml:space="preserve"> – отражает всю стоимость производственных затрат и включает в себя в дополнение к общезаводской себестоимости внепроизводственные (сбытовые) расходы, связанные с реализацией продукции (упаковка, тара, транспортировка и т.д.).</w:t>
      </w:r>
    </w:p>
    <w:p w:rsidR="008A3CD2" w:rsidRDefault="008A3CD2">
      <w:pPr>
        <w:jc w:val="both"/>
      </w:pPr>
    </w:p>
    <w:p w:rsidR="008A3CD2" w:rsidRDefault="008A3CD2">
      <w:pPr>
        <w:jc w:val="both"/>
      </w:pPr>
    </w:p>
    <w:p w:rsidR="008A3CD2" w:rsidRDefault="008A3CD2" w:rsidP="008A3CD2">
      <w:pPr>
        <w:numPr>
          <w:ilvl w:val="1"/>
          <w:numId w:val="88"/>
        </w:numPr>
        <w:jc w:val="both"/>
        <w:rPr>
          <w:b/>
        </w:rPr>
      </w:pPr>
      <w:r>
        <w:rPr>
          <w:b/>
        </w:rPr>
        <w:t>Себестоимость и ее виды.</w:t>
      </w:r>
    </w:p>
    <w:p w:rsidR="008A3CD2" w:rsidRDefault="008A3CD2">
      <w:pPr>
        <w:jc w:val="both"/>
        <w:rPr>
          <w:b/>
        </w:rPr>
      </w:pPr>
    </w:p>
    <w:p w:rsidR="008A3CD2" w:rsidRDefault="008A3CD2">
      <w:pPr>
        <w:jc w:val="both"/>
        <w:rPr>
          <w:b/>
        </w:rPr>
      </w:pPr>
    </w:p>
    <w:p w:rsidR="008A3CD2" w:rsidRDefault="00AE4333">
      <w:pPr>
        <w:ind w:left="851"/>
        <w:jc w:val="both"/>
        <w:rPr>
          <w:b/>
        </w:rPr>
      </w:pPr>
      <w:r>
        <w:rPr>
          <w:b/>
          <w:noProof/>
        </w:rPr>
        <w:pict>
          <v:line id="_x0000_s2017" style="position:absolute;left:0;text-align:left;z-index:251983872" from="28.55pt,10.9pt" to="28.55pt,309.1pt" o:allowincell="f">
            <v:stroke startarrow="oval" endarrow="block"/>
          </v:line>
        </w:pict>
      </w:r>
      <w:r>
        <w:rPr>
          <w:b/>
          <w:noProof/>
        </w:rPr>
        <w:pict>
          <v:line id="_x0000_s2016" style="position:absolute;left:0;text-align:left;z-index:251982848" from="56.95pt,10.9pt" to="56.95pt,294.9pt" o:allowincell="f">
            <v:stroke startarrow="oval" endarrow="block"/>
          </v:line>
        </w:pict>
      </w:r>
      <w:r>
        <w:rPr>
          <w:b/>
          <w:noProof/>
        </w:rPr>
        <w:pict>
          <v:line id="_x0000_s2015" style="position:absolute;left:0;text-align:left;rotation:115652fd;z-index:251981824" from="99.55pt,10.9pt" to="106.65pt,238.1pt" o:allowincell="f">
            <v:stroke startarrow="oval" endarrow="block"/>
          </v:line>
        </w:pict>
      </w:r>
      <w:r>
        <w:rPr>
          <w:b/>
          <w:noProof/>
        </w:rPr>
        <w:pict>
          <v:line id="_x0000_s2012" style="position:absolute;left:0;text-align:left;z-index:251979776" from="170.55pt,10.9pt" to="170.55pt,138.7pt" o:allowincell="f">
            <v:stroke startarrow="block" endarrow="block"/>
          </v:line>
        </w:pict>
      </w:r>
      <w:r>
        <w:rPr>
          <w:b/>
          <w:noProof/>
        </w:rPr>
        <w:pict>
          <v:line id="_x0000_s1961" style="position:absolute;left:0;text-align:left;flip:x;z-index:251953152" from="-10.95pt,8.55pt" to="421.05pt,8.55pt" o:allowincell="f">
            <v:stroke dashstyle="longDash"/>
          </v:line>
        </w:pict>
      </w:r>
    </w:p>
    <w:p w:rsidR="008A3CD2" w:rsidRDefault="00AE4333" w:rsidP="008A3CD2">
      <w:pPr>
        <w:numPr>
          <w:ilvl w:val="0"/>
          <w:numId w:val="92"/>
        </w:numPr>
        <w:jc w:val="both"/>
      </w:pPr>
      <w:r>
        <w:rPr>
          <w:noProof/>
          <w:u w:val="single"/>
        </w:rPr>
        <w:pict>
          <v:shape id="_x0000_s2018" type="#_x0000_t202" style="position:absolute;left:0;text-align:left;margin-left:135.05pt;margin-top:4.2pt;width:28.4pt;height:106.5pt;z-index:251984896" o:allowincell="f" filled="f" stroked="f">
            <v:textbox style="layout-flow:vertical;mso-layout-flow-alt:bottom-to-top">
              <w:txbxContent>
                <w:p w:rsidR="008A3CD2" w:rsidRDefault="008A3CD2">
                  <w:r>
                    <w:t>Прямые расходы</w:t>
                  </w:r>
                </w:p>
              </w:txbxContent>
            </v:textbox>
          </v:shape>
        </w:pict>
      </w:r>
      <w:r w:rsidR="008A3CD2">
        <w:t>сырье и материалы</w:t>
      </w:r>
    </w:p>
    <w:p w:rsidR="008A3CD2" w:rsidRDefault="00AE4333" w:rsidP="008A3CD2">
      <w:pPr>
        <w:numPr>
          <w:ilvl w:val="0"/>
          <w:numId w:val="92"/>
        </w:numPr>
        <w:jc w:val="both"/>
      </w:pPr>
      <w:r>
        <w:rPr>
          <w:noProof/>
        </w:rPr>
        <w:pict>
          <v:shape id="_x0000_s2023" type="#_x0000_t202" style="position:absolute;left:0;text-align:left;margin-left:.15pt;margin-top:11.7pt;width:28.4pt;height:227.2pt;z-index:251988992" o:allowincell="f" filled="f" stroked="f">
            <v:textbox style="layout-flow:vertical;mso-layout-flow-alt:bottom-to-top">
              <w:txbxContent>
                <w:p w:rsidR="008A3CD2" w:rsidRDefault="008A3CD2">
                  <w:pPr>
                    <w:jc w:val="center"/>
                  </w:pPr>
                  <w:r>
                    <w:t>Полная (коммерческая себестоимость)</w:t>
                  </w:r>
                </w:p>
              </w:txbxContent>
            </v:textbox>
          </v:shape>
        </w:pict>
      </w:r>
      <w:r w:rsidR="008A3CD2">
        <w:t>покупные изделия и полуфабрикаты</w:t>
      </w:r>
    </w:p>
    <w:p w:rsidR="008A3CD2" w:rsidRDefault="00AE4333" w:rsidP="008A3CD2">
      <w:pPr>
        <w:numPr>
          <w:ilvl w:val="0"/>
          <w:numId w:val="92"/>
        </w:numPr>
        <w:jc w:val="both"/>
      </w:pPr>
      <w:r>
        <w:rPr>
          <w:noProof/>
        </w:rPr>
        <w:pict>
          <v:shape id="_x0000_s2022" type="#_x0000_t202" style="position:absolute;left:0;text-align:left;margin-left:28.55pt;margin-top:5.05pt;width:28.4pt;height:191.7pt;z-index:251987968" o:allowincell="f" filled="f" stroked="f">
            <v:textbox style="layout-flow:vertical;mso-layout-flow-alt:bottom-to-top">
              <w:txbxContent>
                <w:p w:rsidR="008A3CD2" w:rsidRDefault="008A3CD2">
                  <w:r>
                    <w:t>Производственная себестоимость</w:t>
                  </w:r>
                </w:p>
              </w:txbxContent>
            </v:textbox>
          </v:shape>
        </w:pict>
      </w:r>
      <w:r>
        <w:rPr>
          <w:noProof/>
        </w:rPr>
        <w:pict>
          <v:shape id="_x0000_s2020" type="#_x0000_t202" style="position:absolute;left:0;text-align:left;margin-left:64.05pt;margin-top:12.15pt;width:28.4pt;height:142pt;z-index:251986944" o:allowincell="f" filled="f" stroked="f">
            <v:textbox style="layout-flow:vertical;mso-layout-flow-alt:bottom-to-top">
              <w:txbxContent>
                <w:p w:rsidR="008A3CD2" w:rsidRDefault="008A3CD2">
                  <w:r>
                    <w:t>Цеховая себестоимость</w:t>
                  </w:r>
                </w:p>
              </w:txbxContent>
            </v:textbox>
          </v:shape>
        </w:pict>
      </w:r>
      <w:r w:rsidR="008A3CD2">
        <w:t>топливо и энергия на технологические цели</w:t>
      </w:r>
    </w:p>
    <w:p w:rsidR="008A3CD2" w:rsidRDefault="008A3CD2" w:rsidP="008A3CD2">
      <w:pPr>
        <w:numPr>
          <w:ilvl w:val="0"/>
          <w:numId w:val="92"/>
        </w:numPr>
        <w:jc w:val="both"/>
      </w:pPr>
      <w:r>
        <w:t>основная заработная плата производственных рабочих</w:t>
      </w:r>
    </w:p>
    <w:p w:rsidR="008A3CD2" w:rsidRDefault="008A3CD2" w:rsidP="008A3CD2">
      <w:pPr>
        <w:numPr>
          <w:ilvl w:val="0"/>
          <w:numId w:val="92"/>
        </w:numPr>
        <w:jc w:val="both"/>
      </w:pPr>
      <w:r>
        <w:t>дополнительная заработная плата производственных рабочих</w:t>
      </w:r>
    </w:p>
    <w:p w:rsidR="008A3CD2" w:rsidRDefault="00AE4333" w:rsidP="008A3CD2">
      <w:pPr>
        <w:numPr>
          <w:ilvl w:val="0"/>
          <w:numId w:val="92"/>
        </w:numPr>
        <w:jc w:val="both"/>
      </w:pPr>
      <w:r>
        <w:rPr>
          <w:noProof/>
          <w:u w:val="single"/>
        </w:rPr>
        <w:pict>
          <v:shape id="_x0000_s2019" type="#_x0000_t202" style="position:absolute;left:0;text-align:left;margin-left:120.85pt;margin-top:14.15pt;width:42.6pt;height:113.6pt;z-index:251985920" o:allowincell="f" filled="f" stroked="f">
            <v:textbox style="layout-flow:vertical;mso-layout-flow-alt:bottom-to-top">
              <w:txbxContent>
                <w:p w:rsidR="008A3CD2" w:rsidRDefault="008A3CD2">
                  <w:pPr>
                    <w:jc w:val="center"/>
                  </w:pPr>
                  <w:r>
                    <w:t>Цеховые косвенные расходы</w:t>
                  </w:r>
                </w:p>
              </w:txbxContent>
            </v:textbox>
          </v:shape>
        </w:pict>
      </w:r>
      <w:r w:rsidR="008A3CD2">
        <w:t>отчисления на социальное страхование производственных рабочих</w:t>
      </w:r>
    </w:p>
    <w:p w:rsidR="008A3CD2" w:rsidRDefault="00AE4333" w:rsidP="008A3CD2">
      <w:pPr>
        <w:numPr>
          <w:ilvl w:val="0"/>
          <w:numId w:val="92"/>
        </w:numPr>
        <w:jc w:val="both"/>
      </w:pPr>
      <w:r>
        <w:rPr>
          <w:noProof/>
        </w:rPr>
        <w:pict>
          <v:line id="_x0000_s2013" style="position:absolute;left:0;text-align:left;z-index:251980800" from="170.55pt,.75pt" to="170.55pt,100.15pt" o:allowincell="f">
            <v:stroke startarrow="block" endarrow="block"/>
          </v:line>
        </w:pict>
      </w:r>
      <w:r>
        <w:pict>
          <v:line id="_x0000_s1661" style="position:absolute;left:0;text-align:left;z-index:251654144" from="159.85pt,.6pt" to="411.85pt,.6pt" o:allowincell="f"/>
        </w:pict>
      </w:r>
      <w:r w:rsidR="008A3CD2">
        <w:t>расходы на освоение и подготовку производства</w:t>
      </w:r>
    </w:p>
    <w:p w:rsidR="008A3CD2" w:rsidRDefault="008A3CD2" w:rsidP="008A3CD2">
      <w:pPr>
        <w:numPr>
          <w:ilvl w:val="0"/>
          <w:numId w:val="92"/>
        </w:numPr>
        <w:jc w:val="both"/>
      </w:pPr>
      <w:r>
        <w:t>расходы на содержание и эксплуатацию оборудования, включая амортизационные отчисления, а так же затраты на ремонт и обслуживание</w:t>
      </w:r>
    </w:p>
    <w:p w:rsidR="008A3CD2" w:rsidRDefault="008A3CD2" w:rsidP="008A3CD2">
      <w:pPr>
        <w:numPr>
          <w:ilvl w:val="0"/>
          <w:numId w:val="92"/>
        </w:numPr>
        <w:jc w:val="both"/>
      </w:pPr>
      <w:r>
        <w:t>общецеховые расходы</w:t>
      </w:r>
    </w:p>
    <w:p w:rsidR="008A3CD2" w:rsidRDefault="00AE4333" w:rsidP="008A3CD2">
      <w:pPr>
        <w:numPr>
          <w:ilvl w:val="0"/>
          <w:numId w:val="92"/>
        </w:numPr>
        <w:jc w:val="both"/>
      </w:pPr>
      <w:r>
        <w:rPr>
          <w:noProof/>
        </w:rPr>
        <w:pict>
          <v:shape id="_x0000_s2024" type="#_x0000_t202" style="position:absolute;left:0;text-align:left;margin-left:99.55pt;margin-top:10.25pt;width:85.2pt;height:71pt;z-index:251990016" o:allowincell="f" filled="f" stroked="f">
            <v:textbox style="layout-flow:vertical;mso-layout-flow-alt:bottom-to-top">
              <w:txbxContent>
                <w:p w:rsidR="008A3CD2" w:rsidRDefault="008A3CD2">
                  <w:pPr>
                    <w:jc w:val="center"/>
                  </w:pPr>
                  <w:r>
                    <w:t>Общезавод-ские косвенные расходы</w:t>
                  </w:r>
                </w:p>
              </w:txbxContent>
            </v:textbox>
          </v:shape>
        </w:pict>
      </w:r>
      <w:r w:rsidR="008A3CD2">
        <w:t>прочие производственные расходы</w:t>
      </w:r>
    </w:p>
    <w:p w:rsidR="008A3CD2" w:rsidRDefault="00AE4333" w:rsidP="008A3CD2">
      <w:pPr>
        <w:numPr>
          <w:ilvl w:val="0"/>
          <w:numId w:val="92"/>
        </w:numPr>
        <w:jc w:val="both"/>
      </w:pPr>
      <w:r>
        <w:rPr>
          <w:noProof/>
        </w:rPr>
        <w:pict>
          <v:line id="_x0000_s1967" style="position:absolute;left:0;text-align:left;z-index:251956224" from="169.05pt,4.35pt" to="169.05pt,58.35pt" o:allowincell="f">
            <v:stroke startarrow="block" endarrow="block"/>
          </v:line>
        </w:pict>
      </w:r>
      <w:r>
        <w:rPr>
          <w:noProof/>
        </w:rPr>
        <w:pict>
          <v:line id="_x0000_s1963" style="position:absolute;left:0;text-align:left;flip:x;z-index:251955200" from="70.05pt,4.35pt" to="421.05pt,4.35pt" o:allowincell="f"/>
        </w:pict>
      </w:r>
      <w:r w:rsidR="008A3CD2">
        <w:t>потери от брака</w:t>
      </w:r>
    </w:p>
    <w:p w:rsidR="008A3CD2" w:rsidRDefault="008A3CD2" w:rsidP="008A3CD2">
      <w:pPr>
        <w:numPr>
          <w:ilvl w:val="0"/>
          <w:numId w:val="92"/>
        </w:numPr>
        <w:tabs>
          <w:tab w:val="clear" w:pos="4046"/>
          <w:tab w:val="num" w:pos="-709"/>
        </w:tabs>
        <w:jc w:val="both"/>
      </w:pPr>
      <w:r>
        <w:t>прочие производственные расходы, включая на НИР и ОКР</w:t>
      </w:r>
    </w:p>
    <w:p w:rsidR="008A3CD2" w:rsidRDefault="008A3CD2" w:rsidP="008A3CD2">
      <w:pPr>
        <w:numPr>
          <w:ilvl w:val="0"/>
          <w:numId w:val="92"/>
        </w:numPr>
        <w:jc w:val="both"/>
      </w:pPr>
      <w:r>
        <w:t>общезаводские расходы</w:t>
      </w:r>
    </w:p>
    <w:p w:rsidR="008A3CD2" w:rsidRDefault="00AE4333" w:rsidP="008A3CD2">
      <w:pPr>
        <w:numPr>
          <w:ilvl w:val="0"/>
          <w:numId w:val="92"/>
        </w:numPr>
        <w:jc w:val="both"/>
      </w:pPr>
      <w:r>
        <w:rPr>
          <w:noProof/>
        </w:rPr>
        <w:pict>
          <v:line id="_x0000_s1962" style="position:absolute;left:0;text-align:left;flip:x;z-index:251954176" from="25.05pt,3.2pt" to="421.05pt,3.2pt" o:allowincell="f"/>
        </w:pict>
      </w:r>
      <w:r w:rsidR="008A3CD2">
        <w:t>внепроизводственные расходы</w:t>
      </w:r>
    </w:p>
    <w:p w:rsidR="008A3CD2" w:rsidRDefault="00AE4333">
      <w:pPr>
        <w:jc w:val="both"/>
      </w:pPr>
      <w:r>
        <w:rPr>
          <w:noProof/>
        </w:rPr>
        <w:pict>
          <v:line id="_x0000_s1960" style="position:absolute;left:0;text-align:left;flip:x;z-index:251952128" from="-10.95pt,7.4pt" to="421.05pt,7.4pt" o:allowincell="f"/>
        </w:pict>
      </w:r>
    </w:p>
    <w:p w:rsidR="008A3CD2" w:rsidRDefault="008A3CD2">
      <w:pPr>
        <w:ind w:left="-567" w:firstLine="851"/>
        <w:jc w:val="both"/>
      </w:pPr>
    </w:p>
    <w:p w:rsidR="008A3CD2" w:rsidRDefault="008A3CD2">
      <w:pPr>
        <w:ind w:left="-567" w:firstLine="851"/>
        <w:jc w:val="both"/>
        <w:rPr>
          <w:lang w:val="en-US"/>
        </w:rPr>
      </w:pPr>
      <w:r>
        <w:t>рис.1.1.Себестоимость</w:t>
      </w:r>
      <w:r>
        <w:rPr>
          <w:lang w:val="en-US"/>
        </w:rPr>
        <w:t>.</w:t>
      </w:r>
    </w:p>
    <w:p w:rsidR="008A3CD2" w:rsidRDefault="008A3CD2">
      <w:pPr>
        <w:ind w:left="-567" w:firstLine="851"/>
        <w:jc w:val="both"/>
      </w:pPr>
    </w:p>
    <w:p w:rsidR="008A3CD2" w:rsidRDefault="008A3CD2">
      <w:pPr>
        <w:ind w:left="-567" w:firstLine="851"/>
        <w:jc w:val="both"/>
      </w:pPr>
    </w:p>
    <w:p w:rsidR="008A3CD2" w:rsidRDefault="008A3CD2">
      <w:pPr>
        <w:ind w:left="-567" w:firstLine="851"/>
        <w:jc w:val="both"/>
      </w:pPr>
    </w:p>
    <w:p w:rsidR="008A3CD2" w:rsidRDefault="008A3CD2">
      <w:pPr>
        <w:ind w:left="-567" w:firstLine="851"/>
        <w:jc w:val="both"/>
      </w:pPr>
    </w:p>
    <w:p w:rsidR="008A3CD2" w:rsidRDefault="008A3CD2">
      <w:pPr>
        <w:ind w:left="-567" w:firstLine="851"/>
        <w:jc w:val="both"/>
      </w:pPr>
    </w:p>
    <w:p w:rsidR="008A3CD2" w:rsidRDefault="008A3CD2">
      <w:pPr>
        <w:ind w:left="-567" w:firstLine="851"/>
        <w:jc w:val="both"/>
      </w:pPr>
    </w:p>
    <w:p w:rsidR="008A3CD2" w:rsidRDefault="008A3CD2">
      <w:pPr>
        <w:ind w:left="-567" w:firstLine="851"/>
        <w:jc w:val="both"/>
      </w:pPr>
    </w:p>
    <w:p w:rsidR="008A3CD2" w:rsidRDefault="008A3CD2" w:rsidP="008A3CD2">
      <w:pPr>
        <w:numPr>
          <w:ilvl w:val="1"/>
          <w:numId w:val="88"/>
        </w:numPr>
        <w:jc w:val="both"/>
        <w:rPr>
          <w:b/>
        </w:rPr>
      </w:pPr>
      <w:r>
        <w:rPr>
          <w:b/>
        </w:rPr>
        <w:t>Взаимосвязь элементов затрат и статей калькуляции.</w:t>
      </w:r>
    </w:p>
    <w:p w:rsidR="008A3CD2" w:rsidRDefault="008A3CD2">
      <w:pPr>
        <w:ind w:right="515"/>
        <w:jc w:val="right"/>
        <w:rPr>
          <w:b/>
          <w:i/>
        </w:rPr>
      </w:pPr>
    </w:p>
    <w:p w:rsidR="008A3CD2" w:rsidRDefault="008A3CD2">
      <w:pPr>
        <w:pStyle w:val="7"/>
      </w:pPr>
      <w:r>
        <w:t>Перечень статей калькуляции</w:t>
      </w:r>
    </w:p>
    <w:p w:rsidR="008A3CD2" w:rsidRDefault="008A3CD2">
      <w:pPr>
        <w:ind w:right="515"/>
        <w:jc w:val="right"/>
        <w:rPr>
          <w:b/>
          <w:i/>
        </w:rPr>
      </w:pPr>
    </w:p>
    <w:tbl>
      <w:tblPr>
        <w:tblW w:w="0" w:type="auto"/>
        <w:tblInd w:w="694"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2740"/>
        <w:gridCol w:w="804"/>
        <w:gridCol w:w="1045"/>
        <w:gridCol w:w="925"/>
        <w:gridCol w:w="924"/>
        <w:gridCol w:w="925"/>
        <w:gridCol w:w="925"/>
      </w:tblGrid>
      <w:tr w:rsidR="008A3CD2">
        <w:trPr>
          <w:cantSplit/>
        </w:trPr>
        <w:tc>
          <w:tcPr>
            <w:tcW w:w="2740" w:type="dxa"/>
            <w:vMerge w:val="restart"/>
            <w:tcBorders>
              <w:top w:val="single" w:sz="12" w:space="0" w:color="auto"/>
              <w:bottom w:val="single" w:sz="12" w:space="0" w:color="auto"/>
              <w:right w:val="single" w:sz="12" w:space="0" w:color="auto"/>
            </w:tcBorders>
            <w:vAlign w:val="center"/>
          </w:tcPr>
          <w:p w:rsidR="008A3CD2" w:rsidRDefault="008A3CD2">
            <w:pPr>
              <w:pStyle w:val="6"/>
            </w:pPr>
            <w:r>
              <w:t>С  т  а  т  ь  и</w:t>
            </w:r>
          </w:p>
        </w:tc>
        <w:tc>
          <w:tcPr>
            <w:tcW w:w="1849" w:type="dxa"/>
            <w:gridSpan w:val="2"/>
            <w:tcBorders>
              <w:top w:val="single" w:sz="12" w:space="0" w:color="auto"/>
              <w:left w:val="single" w:sz="12" w:space="0" w:color="auto"/>
              <w:bottom w:val="single" w:sz="12" w:space="0" w:color="auto"/>
              <w:right w:val="single" w:sz="12" w:space="0" w:color="auto"/>
            </w:tcBorders>
          </w:tcPr>
          <w:p w:rsidR="008A3CD2" w:rsidRDefault="008A3CD2">
            <w:pPr>
              <w:pStyle w:val="5"/>
              <w:rPr>
                <w:b/>
                <w:sz w:val="20"/>
              </w:rPr>
            </w:pPr>
            <w:r>
              <w:rPr>
                <w:b/>
                <w:sz w:val="20"/>
              </w:rPr>
              <w:t>По составу</w:t>
            </w:r>
          </w:p>
        </w:tc>
        <w:tc>
          <w:tcPr>
            <w:tcW w:w="1849" w:type="dxa"/>
            <w:gridSpan w:val="2"/>
            <w:tcBorders>
              <w:top w:val="single" w:sz="12" w:space="0" w:color="auto"/>
              <w:left w:val="single" w:sz="12" w:space="0" w:color="auto"/>
              <w:bottom w:val="single" w:sz="12" w:space="0" w:color="auto"/>
              <w:right w:val="single" w:sz="12" w:space="0" w:color="auto"/>
            </w:tcBorders>
          </w:tcPr>
          <w:p w:rsidR="008A3CD2" w:rsidRDefault="008A3CD2">
            <w:pPr>
              <w:tabs>
                <w:tab w:val="left" w:pos="8312"/>
              </w:tabs>
              <w:ind w:right="-52"/>
              <w:jc w:val="center"/>
            </w:pPr>
            <w:r>
              <w:t>По способу отнесения на с/стоим.</w:t>
            </w:r>
          </w:p>
        </w:tc>
        <w:tc>
          <w:tcPr>
            <w:tcW w:w="1850" w:type="dxa"/>
            <w:gridSpan w:val="2"/>
            <w:tcBorders>
              <w:top w:val="single" w:sz="12" w:space="0" w:color="auto"/>
              <w:left w:val="single" w:sz="12" w:space="0" w:color="auto"/>
              <w:bottom w:val="single" w:sz="12" w:space="0" w:color="auto"/>
            </w:tcBorders>
          </w:tcPr>
          <w:p w:rsidR="008A3CD2" w:rsidRDefault="008A3CD2">
            <w:pPr>
              <w:tabs>
                <w:tab w:val="left" w:pos="8312"/>
              </w:tabs>
              <w:ind w:right="-52"/>
              <w:jc w:val="center"/>
            </w:pPr>
            <w:r>
              <w:t>По объему пр-ва продукции</w:t>
            </w:r>
          </w:p>
        </w:tc>
      </w:tr>
      <w:tr w:rsidR="008A3CD2">
        <w:trPr>
          <w:cantSplit/>
        </w:trPr>
        <w:tc>
          <w:tcPr>
            <w:tcW w:w="2740" w:type="dxa"/>
            <w:vMerge/>
            <w:tcBorders>
              <w:top w:val="single" w:sz="12" w:space="0" w:color="auto"/>
              <w:bottom w:val="nil"/>
              <w:right w:val="single" w:sz="12" w:space="0" w:color="auto"/>
            </w:tcBorders>
          </w:tcPr>
          <w:p w:rsidR="008A3CD2" w:rsidRDefault="008A3CD2">
            <w:pPr>
              <w:tabs>
                <w:tab w:val="left" w:pos="8312"/>
              </w:tabs>
              <w:ind w:right="-52"/>
              <w:jc w:val="both"/>
            </w:pPr>
          </w:p>
        </w:tc>
        <w:tc>
          <w:tcPr>
            <w:tcW w:w="804" w:type="dxa"/>
            <w:tcBorders>
              <w:top w:val="single" w:sz="12" w:space="0" w:color="auto"/>
              <w:left w:val="single" w:sz="12" w:space="0" w:color="auto"/>
              <w:bottom w:val="nil"/>
              <w:right w:val="single" w:sz="12" w:space="0" w:color="auto"/>
            </w:tcBorders>
          </w:tcPr>
          <w:p w:rsidR="008A3CD2" w:rsidRDefault="008A3CD2">
            <w:pPr>
              <w:tabs>
                <w:tab w:val="left" w:pos="8312"/>
              </w:tabs>
              <w:ind w:right="-52"/>
              <w:jc w:val="center"/>
            </w:pPr>
            <w:r>
              <w:t>Простые</w:t>
            </w:r>
          </w:p>
        </w:tc>
        <w:tc>
          <w:tcPr>
            <w:tcW w:w="1045" w:type="dxa"/>
            <w:tcBorders>
              <w:top w:val="single" w:sz="12" w:space="0" w:color="auto"/>
              <w:left w:val="single" w:sz="12" w:space="0" w:color="auto"/>
              <w:bottom w:val="nil"/>
              <w:right w:val="single" w:sz="12" w:space="0" w:color="auto"/>
            </w:tcBorders>
          </w:tcPr>
          <w:p w:rsidR="008A3CD2" w:rsidRDefault="008A3CD2">
            <w:pPr>
              <w:tabs>
                <w:tab w:val="left" w:pos="8312"/>
              </w:tabs>
              <w:ind w:right="-52"/>
              <w:jc w:val="center"/>
            </w:pPr>
            <w:r>
              <w:t>комплексные</w:t>
            </w:r>
          </w:p>
        </w:tc>
        <w:tc>
          <w:tcPr>
            <w:tcW w:w="925" w:type="dxa"/>
            <w:tcBorders>
              <w:top w:val="single" w:sz="12" w:space="0" w:color="auto"/>
              <w:left w:val="single" w:sz="12" w:space="0" w:color="auto"/>
              <w:bottom w:val="nil"/>
              <w:right w:val="single" w:sz="12" w:space="0" w:color="auto"/>
            </w:tcBorders>
            <w:vAlign w:val="center"/>
          </w:tcPr>
          <w:p w:rsidR="008A3CD2" w:rsidRDefault="008A3CD2">
            <w:pPr>
              <w:tabs>
                <w:tab w:val="left" w:pos="8312"/>
              </w:tabs>
              <w:ind w:right="-52"/>
              <w:jc w:val="center"/>
            </w:pPr>
            <w:r>
              <w:t>Прямые</w:t>
            </w:r>
          </w:p>
        </w:tc>
        <w:tc>
          <w:tcPr>
            <w:tcW w:w="924" w:type="dxa"/>
            <w:tcBorders>
              <w:top w:val="single" w:sz="12" w:space="0" w:color="auto"/>
              <w:left w:val="single" w:sz="12" w:space="0" w:color="auto"/>
              <w:bottom w:val="nil"/>
              <w:right w:val="single" w:sz="12" w:space="0" w:color="auto"/>
            </w:tcBorders>
          </w:tcPr>
          <w:p w:rsidR="008A3CD2" w:rsidRDefault="008A3CD2">
            <w:pPr>
              <w:tabs>
                <w:tab w:val="left" w:pos="8312"/>
              </w:tabs>
              <w:ind w:right="-52"/>
              <w:jc w:val="center"/>
            </w:pPr>
            <w:r>
              <w:t>косвенные</w:t>
            </w:r>
          </w:p>
        </w:tc>
        <w:tc>
          <w:tcPr>
            <w:tcW w:w="925" w:type="dxa"/>
            <w:tcBorders>
              <w:top w:val="single" w:sz="12" w:space="0" w:color="auto"/>
              <w:left w:val="single" w:sz="12" w:space="0" w:color="auto"/>
              <w:bottom w:val="nil"/>
              <w:right w:val="single" w:sz="12" w:space="0" w:color="auto"/>
            </w:tcBorders>
          </w:tcPr>
          <w:p w:rsidR="008A3CD2" w:rsidRDefault="008A3CD2">
            <w:pPr>
              <w:tabs>
                <w:tab w:val="left" w:pos="8312"/>
              </w:tabs>
              <w:ind w:right="-52"/>
              <w:jc w:val="center"/>
            </w:pPr>
            <w:r>
              <w:t>пропорцион-ые</w:t>
            </w:r>
          </w:p>
        </w:tc>
        <w:tc>
          <w:tcPr>
            <w:tcW w:w="925" w:type="dxa"/>
            <w:tcBorders>
              <w:top w:val="single" w:sz="12" w:space="0" w:color="auto"/>
              <w:left w:val="single" w:sz="12" w:space="0" w:color="auto"/>
              <w:bottom w:val="nil"/>
            </w:tcBorders>
          </w:tcPr>
          <w:p w:rsidR="008A3CD2" w:rsidRDefault="008A3CD2">
            <w:pPr>
              <w:tabs>
                <w:tab w:val="left" w:pos="8312"/>
              </w:tabs>
              <w:ind w:right="-52"/>
              <w:jc w:val="center"/>
            </w:pPr>
            <w:r>
              <w:t>Непропорц-ые</w:t>
            </w:r>
          </w:p>
        </w:tc>
      </w:tr>
      <w:tr w:rsidR="008A3CD2">
        <w:trPr>
          <w:trHeight w:val="6436"/>
        </w:trPr>
        <w:tc>
          <w:tcPr>
            <w:tcW w:w="2740" w:type="dxa"/>
            <w:tcBorders>
              <w:top w:val="single" w:sz="12" w:space="0" w:color="auto"/>
              <w:left w:val="single" w:sz="12" w:space="0" w:color="auto"/>
              <w:bottom w:val="single" w:sz="12" w:space="0" w:color="auto"/>
              <w:right w:val="single" w:sz="4" w:space="0" w:color="auto"/>
            </w:tcBorders>
          </w:tcPr>
          <w:p w:rsidR="008A3CD2" w:rsidRDefault="008A3CD2" w:rsidP="008A3CD2">
            <w:pPr>
              <w:numPr>
                <w:ilvl w:val="0"/>
                <w:numId w:val="173"/>
              </w:numPr>
              <w:tabs>
                <w:tab w:val="num" w:pos="1211"/>
                <w:tab w:val="left" w:pos="8312"/>
              </w:tabs>
              <w:ind w:left="176" w:right="-52" w:hanging="176"/>
              <w:jc w:val="both"/>
            </w:pPr>
            <w:r>
              <w:t>Сырье и материалы</w:t>
            </w:r>
          </w:p>
          <w:p w:rsidR="008A3CD2" w:rsidRDefault="008A3CD2" w:rsidP="008A3CD2">
            <w:pPr>
              <w:numPr>
                <w:ilvl w:val="0"/>
                <w:numId w:val="173"/>
              </w:numPr>
              <w:tabs>
                <w:tab w:val="num" w:pos="1211"/>
                <w:tab w:val="left" w:pos="8312"/>
              </w:tabs>
              <w:ind w:left="176" w:right="-52" w:hanging="176"/>
              <w:jc w:val="both"/>
            </w:pPr>
            <w:r>
              <w:t>Полуфабрикаты и покупные комплектующие изделия</w:t>
            </w:r>
          </w:p>
          <w:p w:rsidR="008A3CD2" w:rsidRDefault="008A3CD2" w:rsidP="008A3CD2">
            <w:pPr>
              <w:numPr>
                <w:ilvl w:val="0"/>
                <w:numId w:val="173"/>
              </w:numPr>
              <w:tabs>
                <w:tab w:val="num" w:pos="1211"/>
                <w:tab w:val="left" w:pos="8312"/>
              </w:tabs>
              <w:ind w:left="176" w:right="-52" w:hanging="176"/>
              <w:jc w:val="both"/>
            </w:pPr>
            <w:r>
              <w:t>Возвратные отходы</w:t>
            </w:r>
          </w:p>
          <w:p w:rsidR="008A3CD2" w:rsidRDefault="008A3CD2" w:rsidP="008A3CD2">
            <w:pPr>
              <w:numPr>
                <w:ilvl w:val="0"/>
                <w:numId w:val="173"/>
              </w:numPr>
              <w:tabs>
                <w:tab w:val="num" w:pos="1211"/>
                <w:tab w:val="left" w:pos="8312"/>
              </w:tabs>
              <w:ind w:left="176" w:right="-52" w:hanging="176"/>
              <w:jc w:val="both"/>
            </w:pPr>
            <w:r>
              <w:t>Топливо и энергия на технологические цели</w:t>
            </w:r>
          </w:p>
          <w:p w:rsidR="008A3CD2" w:rsidRDefault="008A3CD2" w:rsidP="008A3CD2">
            <w:pPr>
              <w:numPr>
                <w:ilvl w:val="0"/>
                <w:numId w:val="173"/>
              </w:numPr>
              <w:tabs>
                <w:tab w:val="num" w:pos="1211"/>
                <w:tab w:val="left" w:pos="8312"/>
              </w:tabs>
              <w:ind w:left="176" w:right="-52" w:hanging="176"/>
              <w:jc w:val="both"/>
            </w:pPr>
            <w:r>
              <w:t>Основная заработная плата производственных рабочих</w:t>
            </w:r>
          </w:p>
          <w:p w:rsidR="008A3CD2" w:rsidRDefault="008A3CD2" w:rsidP="008A3CD2">
            <w:pPr>
              <w:numPr>
                <w:ilvl w:val="0"/>
                <w:numId w:val="173"/>
              </w:numPr>
              <w:tabs>
                <w:tab w:val="num" w:pos="1211"/>
                <w:tab w:val="left" w:pos="8312"/>
              </w:tabs>
              <w:ind w:left="176" w:right="-52" w:hanging="176"/>
              <w:jc w:val="both"/>
            </w:pPr>
            <w:r>
              <w:t>Дополнительная заработная плата производственных рабочих</w:t>
            </w:r>
          </w:p>
          <w:p w:rsidR="008A3CD2" w:rsidRDefault="008A3CD2" w:rsidP="008A3CD2">
            <w:pPr>
              <w:numPr>
                <w:ilvl w:val="0"/>
                <w:numId w:val="173"/>
              </w:numPr>
              <w:tabs>
                <w:tab w:val="num" w:pos="1211"/>
                <w:tab w:val="left" w:pos="8312"/>
              </w:tabs>
              <w:ind w:left="176" w:right="-52" w:hanging="176"/>
              <w:jc w:val="both"/>
            </w:pPr>
            <w:r>
              <w:t>Отчисления на социальное страхование</w:t>
            </w:r>
          </w:p>
          <w:p w:rsidR="008A3CD2" w:rsidRDefault="008A3CD2" w:rsidP="008A3CD2">
            <w:pPr>
              <w:numPr>
                <w:ilvl w:val="0"/>
                <w:numId w:val="173"/>
              </w:numPr>
              <w:tabs>
                <w:tab w:val="num" w:pos="1211"/>
                <w:tab w:val="left" w:pos="8312"/>
              </w:tabs>
              <w:ind w:left="176" w:right="-52" w:hanging="176"/>
              <w:jc w:val="both"/>
            </w:pPr>
            <w:r>
              <w:t>Расходы на освоение и подготовку производства</w:t>
            </w:r>
          </w:p>
          <w:p w:rsidR="008A3CD2" w:rsidRDefault="008A3CD2" w:rsidP="008A3CD2">
            <w:pPr>
              <w:numPr>
                <w:ilvl w:val="0"/>
                <w:numId w:val="173"/>
              </w:numPr>
              <w:tabs>
                <w:tab w:val="num" w:pos="1211"/>
                <w:tab w:val="left" w:pos="8312"/>
              </w:tabs>
              <w:ind w:left="176" w:right="-52" w:hanging="176"/>
              <w:jc w:val="both"/>
            </w:pPr>
            <w:r>
              <w:t>Износ инструментов и приспособлений</w:t>
            </w:r>
          </w:p>
          <w:p w:rsidR="008A3CD2" w:rsidRDefault="008A3CD2" w:rsidP="008A3CD2">
            <w:pPr>
              <w:numPr>
                <w:ilvl w:val="0"/>
                <w:numId w:val="173"/>
              </w:numPr>
              <w:tabs>
                <w:tab w:val="num" w:pos="1211"/>
                <w:tab w:val="left" w:pos="8312"/>
              </w:tabs>
              <w:ind w:left="176" w:right="-52" w:hanging="284"/>
              <w:jc w:val="both"/>
            </w:pPr>
            <w:r>
              <w:t>Расходы на эксплуатацию и содержание оборудования</w:t>
            </w:r>
          </w:p>
          <w:p w:rsidR="008A3CD2" w:rsidRDefault="008A3CD2" w:rsidP="008A3CD2">
            <w:pPr>
              <w:numPr>
                <w:ilvl w:val="0"/>
                <w:numId w:val="173"/>
              </w:numPr>
              <w:tabs>
                <w:tab w:val="num" w:pos="1211"/>
                <w:tab w:val="left" w:pos="8312"/>
              </w:tabs>
              <w:ind w:left="176" w:right="-52" w:hanging="284"/>
              <w:jc w:val="both"/>
            </w:pPr>
            <w:r>
              <w:t>Цеховые расходы</w:t>
            </w:r>
          </w:p>
          <w:p w:rsidR="008A3CD2" w:rsidRDefault="008A3CD2" w:rsidP="008A3CD2">
            <w:pPr>
              <w:numPr>
                <w:ilvl w:val="0"/>
                <w:numId w:val="173"/>
              </w:numPr>
              <w:tabs>
                <w:tab w:val="num" w:pos="1211"/>
                <w:tab w:val="left" w:pos="8312"/>
              </w:tabs>
              <w:ind w:left="176" w:right="-52" w:hanging="284"/>
              <w:jc w:val="both"/>
            </w:pPr>
            <w:r>
              <w:t>Общезаводские расходы</w:t>
            </w:r>
          </w:p>
          <w:p w:rsidR="008A3CD2" w:rsidRDefault="008A3CD2" w:rsidP="008A3CD2">
            <w:pPr>
              <w:numPr>
                <w:ilvl w:val="0"/>
                <w:numId w:val="173"/>
              </w:numPr>
              <w:tabs>
                <w:tab w:val="num" w:pos="1211"/>
                <w:tab w:val="left" w:pos="8312"/>
              </w:tabs>
              <w:ind w:left="176" w:right="-52" w:hanging="284"/>
              <w:jc w:val="both"/>
            </w:pPr>
            <w:r>
              <w:t>Потери от брака</w:t>
            </w:r>
          </w:p>
          <w:p w:rsidR="008A3CD2" w:rsidRDefault="008A3CD2" w:rsidP="008A3CD2">
            <w:pPr>
              <w:numPr>
                <w:ilvl w:val="0"/>
                <w:numId w:val="173"/>
              </w:numPr>
              <w:tabs>
                <w:tab w:val="num" w:pos="1211"/>
                <w:tab w:val="left" w:pos="8312"/>
              </w:tabs>
              <w:ind w:left="176" w:right="-52" w:hanging="284"/>
              <w:jc w:val="both"/>
            </w:pPr>
            <w:r>
              <w:t>Прочие производственные расходы</w:t>
            </w:r>
          </w:p>
          <w:p w:rsidR="008A3CD2" w:rsidRDefault="008A3CD2" w:rsidP="008A3CD2">
            <w:pPr>
              <w:numPr>
                <w:ilvl w:val="0"/>
                <w:numId w:val="173"/>
              </w:numPr>
              <w:tabs>
                <w:tab w:val="num" w:pos="1211"/>
                <w:tab w:val="left" w:pos="8312"/>
              </w:tabs>
              <w:ind w:left="176" w:right="-52" w:hanging="284"/>
              <w:jc w:val="both"/>
            </w:pPr>
            <w:r>
              <w:t>Внепроизводственные расходы</w:t>
            </w:r>
          </w:p>
          <w:p w:rsidR="008A3CD2" w:rsidRDefault="008A3CD2">
            <w:pPr>
              <w:tabs>
                <w:tab w:val="left" w:pos="8312"/>
              </w:tabs>
              <w:ind w:right="-52"/>
              <w:jc w:val="both"/>
            </w:pPr>
          </w:p>
        </w:tc>
        <w:tc>
          <w:tcPr>
            <w:tcW w:w="804" w:type="dxa"/>
            <w:tcBorders>
              <w:top w:val="single" w:sz="12" w:space="0" w:color="auto"/>
              <w:left w:val="single" w:sz="4" w:space="0" w:color="auto"/>
              <w:bottom w:val="single" w:sz="12" w:space="0" w:color="auto"/>
              <w:right w:val="single" w:sz="4" w:space="0" w:color="auto"/>
            </w:tcBorders>
          </w:tcPr>
          <w:p w:rsidR="008A3CD2" w:rsidRDefault="008A3CD2">
            <w:pPr>
              <w:tabs>
                <w:tab w:val="left" w:pos="8312"/>
              </w:tabs>
              <w:ind w:right="-52"/>
              <w:jc w:val="center"/>
            </w:pPr>
            <w:r>
              <w:t>+</w:t>
            </w: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tc>
        <w:tc>
          <w:tcPr>
            <w:tcW w:w="1045" w:type="dxa"/>
            <w:tcBorders>
              <w:top w:val="single" w:sz="12" w:space="0" w:color="auto"/>
              <w:left w:val="single" w:sz="4" w:space="0" w:color="auto"/>
              <w:bottom w:val="single" w:sz="12" w:space="0" w:color="auto"/>
              <w:right w:val="single" w:sz="4" w:space="0" w:color="auto"/>
            </w:tcBorders>
          </w:tcPr>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tc>
        <w:tc>
          <w:tcPr>
            <w:tcW w:w="925" w:type="dxa"/>
            <w:tcBorders>
              <w:top w:val="single" w:sz="12" w:space="0" w:color="auto"/>
              <w:left w:val="single" w:sz="4" w:space="0" w:color="auto"/>
              <w:bottom w:val="single" w:sz="12" w:space="0" w:color="auto"/>
              <w:right w:val="single" w:sz="4" w:space="0" w:color="auto"/>
            </w:tcBorders>
          </w:tcPr>
          <w:p w:rsidR="008A3CD2" w:rsidRDefault="008A3CD2">
            <w:pPr>
              <w:tabs>
                <w:tab w:val="left" w:pos="8312"/>
              </w:tabs>
              <w:ind w:right="-52"/>
              <w:jc w:val="center"/>
            </w:pPr>
            <w:r>
              <w:t>+</w:t>
            </w: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tc>
        <w:tc>
          <w:tcPr>
            <w:tcW w:w="924" w:type="dxa"/>
            <w:tcBorders>
              <w:top w:val="single" w:sz="12" w:space="0" w:color="auto"/>
              <w:left w:val="single" w:sz="4" w:space="0" w:color="auto"/>
              <w:bottom w:val="single" w:sz="12" w:space="0" w:color="auto"/>
              <w:right w:val="single" w:sz="4" w:space="0" w:color="auto"/>
            </w:tcBorders>
          </w:tcPr>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tc>
        <w:tc>
          <w:tcPr>
            <w:tcW w:w="925" w:type="dxa"/>
            <w:tcBorders>
              <w:top w:val="single" w:sz="12" w:space="0" w:color="auto"/>
              <w:left w:val="single" w:sz="4" w:space="0" w:color="auto"/>
              <w:bottom w:val="single" w:sz="12" w:space="0" w:color="auto"/>
              <w:right w:val="single" w:sz="4" w:space="0" w:color="auto"/>
            </w:tcBorders>
          </w:tcPr>
          <w:p w:rsidR="008A3CD2" w:rsidRDefault="008A3CD2">
            <w:pPr>
              <w:tabs>
                <w:tab w:val="left" w:pos="8312"/>
              </w:tabs>
              <w:ind w:right="-52"/>
              <w:jc w:val="center"/>
            </w:pPr>
            <w:r>
              <w:t>+</w:t>
            </w: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r>
              <w:t>+</w:t>
            </w:r>
          </w:p>
        </w:tc>
        <w:tc>
          <w:tcPr>
            <w:tcW w:w="925" w:type="dxa"/>
            <w:tcBorders>
              <w:top w:val="single" w:sz="12" w:space="0" w:color="auto"/>
              <w:left w:val="single" w:sz="4" w:space="0" w:color="auto"/>
              <w:bottom w:val="single" w:sz="12" w:space="0" w:color="auto"/>
              <w:right w:val="single" w:sz="12" w:space="0" w:color="auto"/>
            </w:tcBorders>
          </w:tcPr>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r>
              <w:t>+</w:t>
            </w:r>
          </w:p>
          <w:p w:rsidR="008A3CD2" w:rsidRDefault="008A3CD2">
            <w:pPr>
              <w:tabs>
                <w:tab w:val="left" w:pos="8312"/>
              </w:tabs>
              <w:ind w:right="-52"/>
              <w:jc w:val="center"/>
            </w:pPr>
          </w:p>
          <w:p w:rsidR="008A3CD2" w:rsidRDefault="008A3CD2">
            <w:pPr>
              <w:tabs>
                <w:tab w:val="left" w:pos="8312"/>
              </w:tabs>
              <w:ind w:right="-52"/>
              <w:jc w:val="center"/>
            </w:pPr>
          </w:p>
          <w:p w:rsidR="008A3CD2" w:rsidRDefault="008A3CD2">
            <w:pPr>
              <w:tabs>
                <w:tab w:val="left" w:pos="8312"/>
              </w:tabs>
              <w:ind w:right="-52"/>
              <w:jc w:val="center"/>
            </w:pPr>
            <w:r>
              <w:t>+</w:t>
            </w:r>
          </w:p>
          <w:p w:rsidR="008A3CD2" w:rsidRDefault="008A3CD2">
            <w:pPr>
              <w:tabs>
                <w:tab w:val="left" w:pos="8312"/>
              </w:tabs>
              <w:ind w:right="-52"/>
              <w:jc w:val="center"/>
            </w:pPr>
          </w:p>
        </w:tc>
      </w:tr>
    </w:tbl>
    <w:p w:rsidR="008A3CD2" w:rsidRDefault="008A3CD2">
      <w:pPr>
        <w:ind w:firstLine="851"/>
        <w:jc w:val="both"/>
        <w:rPr>
          <w:b/>
        </w:rPr>
      </w:pPr>
    </w:p>
    <w:p w:rsidR="008A3CD2" w:rsidRDefault="008A3CD2">
      <w:pPr>
        <w:jc w:val="both"/>
      </w:pPr>
      <w:r>
        <w:t>В своей хозяйственной деятельности предприятия образовывают себестоимость исходя из статей калькуляции. Точно такая же себестоимость по величине должна получиться исходя из элементов затрат. Связь между ними осуществляется следующим образом:</w:t>
      </w: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ind w:firstLine="851"/>
        <w:jc w:val="both"/>
      </w:pPr>
    </w:p>
    <w:p w:rsidR="008A3CD2" w:rsidRDefault="008A3CD2">
      <w:pPr>
        <w:ind w:firstLine="851"/>
        <w:jc w:val="both"/>
      </w:pPr>
      <w:r>
        <w:t>Таблица 1.2. Полная (коммерческая) себестоимость</w:t>
      </w:r>
    </w:p>
    <w:p w:rsidR="008A3CD2" w:rsidRDefault="008A3CD2">
      <w:pPr>
        <w:ind w:firstLine="851"/>
        <w:jc w:val="both"/>
      </w:pPr>
    </w:p>
    <w:tbl>
      <w:tblPr>
        <w:tblW w:w="0" w:type="auto"/>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472"/>
        <w:gridCol w:w="567"/>
        <w:gridCol w:w="567"/>
        <w:gridCol w:w="567"/>
        <w:gridCol w:w="567"/>
        <w:gridCol w:w="567"/>
        <w:gridCol w:w="567"/>
        <w:gridCol w:w="567"/>
        <w:gridCol w:w="567"/>
        <w:gridCol w:w="565"/>
      </w:tblGrid>
      <w:tr w:rsidR="008A3CD2">
        <w:trPr>
          <w:cantSplit/>
        </w:trPr>
        <w:tc>
          <w:tcPr>
            <w:tcW w:w="2802" w:type="dxa"/>
            <w:vMerge w:val="restart"/>
          </w:tcPr>
          <w:p w:rsidR="008A3CD2" w:rsidRDefault="008A3CD2">
            <w:pPr>
              <w:pStyle w:val="3"/>
              <w:jc w:val="both"/>
            </w:pPr>
            <w:r>
              <w:t>Элементы затрат</w:t>
            </w:r>
          </w:p>
        </w:tc>
        <w:tc>
          <w:tcPr>
            <w:tcW w:w="5573" w:type="dxa"/>
            <w:gridSpan w:val="10"/>
          </w:tcPr>
          <w:p w:rsidR="008A3CD2" w:rsidRDefault="008A3CD2">
            <w:pPr>
              <w:jc w:val="both"/>
            </w:pPr>
            <w:r>
              <w:t>Статьи калькуляции.</w:t>
            </w:r>
          </w:p>
        </w:tc>
      </w:tr>
      <w:tr w:rsidR="008A3CD2">
        <w:trPr>
          <w:cantSplit/>
        </w:trPr>
        <w:tc>
          <w:tcPr>
            <w:tcW w:w="2802" w:type="dxa"/>
            <w:vMerge/>
          </w:tcPr>
          <w:p w:rsidR="008A3CD2" w:rsidRDefault="008A3CD2">
            <w:pPr>
              <w:pStyle w:val="3"/>
              <w:jc w:val="both"/>
            </w:pPr>
          </w:p>
        </w:tc>
        <w:tc>
          <w:tcPr>
            <w:tcW w:w="472" w:type="dxa"/>
          </w:tcPr>
          <w:p w:rsidR="008A3CD2" w:rsidRDefault="008A3CD2">
            <w:pPr>
              <w:jc w:val="both"/>
            </w:pPr>
            <w:r>
              <w:t>1</w:t>
            </w:r>
          </w:p>
        </w:tc>
        <w:tc>
          <w:tcPr>
            <w:tcW w:w="567" w:type="dxa"/>
          </w:tcPr>
          <w:p w:rsidR="008A3CD2" w:rsidRDefault="008A3CD2">
            <w:pPr>
              <w:jc w:val="both"/>
            </w:pPr>
            <w:r>
              <w:t>2</w:t>
            </w:r>
          </w:p>
        </w:tc>
        <w:tc>
          <w:tcPr>
            <w:tcW w:w="567" w:type="dxa"/>
          </w:tcPr>
          <w:p w:rsidR="008A3CD2" w:rsidRDefault="008A3CD2">
            <w:pPr>
              <w:jc w:val="both"/>
            </w:pPr>
            <w:r>
              <w:t xml:space="preserve">  3</w:t>
            </w:r>
          </w:p>
        </w:tc>
        <w:tc>
          <w:tcPr>
            <w:tcW w:w="567" w:type="dxa"/>
          </w:tcPr>
          <w:p w:rsidR="008A3CD2" w:rsidRDefault="008A3CD2">
            <w:pPr>
              <w:jc w:val="both"/>
            </w:pPr>
            <w:r>
              <w:t>4</w:t>
            </w:r>
          </w:p>
        </w:tc>
        <w:tc>
          <w:tcPr>
            <w:tcW w:w="567" w:type="dxa"/>
          </w:tcPr>
          <w:p w:rsidR="008A3CD2" w:rsidRDefault="008A3CD2">
            <w:pPr>
              <w:jc w:val="both"/>
            </w:pPr>
            <w:r>
              <w:t>5</w:t>
            </w:r>
          </w:p>
        </w:tc>
        <w:tc>
          <w:tcPr>
            <w:tcW w:w="567" w:type="dxa"/>
          </w:tcPr>
          <w:p w:rsidR="008A3CD2" w:rsidRDefault="008A3CD2">
            <w:pPr>
              <w:jc w:val="both"/>
            </w:pPr>
            <w:r>
              <w:t>6</w:t>
            </w:r>
          </w:p>
        </w:tc>
        <w:tc>
          <w:tcPr>
            <w:tcW w:w="567" w:type="dxa"/>
          </w:tcPr>
          <w:p w:rsidR="008A3CD2" w:rsidRDefault="008A3CD2">
            <w:pPr>
              <w:jc w:val="both"/>
            </w:pPr>
            <w:r>
              <w:t>7</w:t>
            </w:r>
          </w:p>
        </w:tc>
        <w:tc>
          <w:tcPr>
            <w:tcW w:w="567" w:type="dxa"/>
          </w:tcPr>
          <w:p w:rsidR="008A3CD2" w:rsidRDefault="008A3CD2">
            <w:pPr>
              <w:jc w:val="both"/>
            </w:pPr>
            <w:r>
              <w:t>8</w:t>
            </w:r>
          </w:p>
        </w:tc>
        <w:tc>
          <w:tcPr>
            <w:tcW w:w="567" w:type="dxa"/>
          </w:tcPr>
          <w:p w:rsidR="008A3CD2" w:rsidRDefault="008A3CD2">
            <w:pPr>
              <w:jc w:val="both"/>
            </w:pPr>
            <w:r>
              <w:t>9</w:t>
            </w:r>
          </w:p>
        </w:tc>
        <w:tc>
          <w:tcPr>
            <w:tcW w:w="565" w:type="dxa"/>
          </w:tcPr>
          <w:p w:rsidR="008A3CD2" w:rsidRDefault="008A3CD2">
            <w:pPr>
              <w:jc w:val="both"/>
            </w:pPr>
            <w:r>
              <w:t>10</w:t>
            </w:r>
          </w:p>
        </w:tc>
      </w:tr>
      <w:tr w:rsidR="008A3CD2">
        <w:tc>
          <w:tcPr>
            <w:tcW w:w="2802" w:type="dxa"/>
          </w:tcPr>
          <w:p w:rsidR="008A3CD2" w:rsidRDefault="008A3CD2">
            <w:pPr>
              <w:jc w:val="both"/>
            </w:pPr>
            <w:r>
              <w:t>1. сырье и материальны покупные изделия, полуфабрикаты</w:t>
            </w:r>
          </w:p>
        </w:tc>
        <w:tc>
          <w:tcPr>
            <w:tcW w:w="472" w:type="dxa"/>
          </w:tcPr>
          <w:p w:rsidR="008A3CD2" w:rsidRDefault="008A3CD2">
            <w:pPr>
              <w:jc w:val="both"/>
            </w:pPr>
            <w:r>
              <w:t>+</w:t>
            </w:r>
          </w:p>
        </w:tc>
        <w:tc>
          <w:tcPr>
            <w:tcW w:w="567" w:type="dxa"/>
          </w:tcPr>
          <w:p w:rsidR="008A3CD2" w:rsidRDefault="008A3CD2">
            <w:pPr>
              <w:jc w:val="both"/>
            </w:pPr>
            <w:r>
              <w:t>+</w:t>
            </w:r>
          </w:p>
        </w:tc>
        <w:tc>
          <w:tcPr>
            <w:tcW w:w="567"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p>
        </w:tc>
        <w:tc>
          <w:tcPr>
            <w:tcW w:w="565" w:type="dxa"/>
          </w:tcPr>
          <w:p w:rsidR="008A3CD2" w:rsidRDefault="008A3CD2">
            <w:pPr>
              <w:jc w:val="both"/>
            </w:pPr>
          </w:p>
        </w:tc>
      </w:tr>
      <w:tr w:rsidR="008A3CD2">
        <w:tc>
          <w:tcPr>
            <w:tcW w:w="2802" w:type="dxa"/>
          </w:tcPr>
          <w:p w:rsidR="008A3CD2" w:rsidRDefault="008A3CD2">
            <w:pPr>
              <w:jc w:val="both"/>
            </w:pPr>
            <w:r>
              <w:t>2. вспомогательные материалы</w:t>
            </w:r>
          </w:p>
        </w:tc>
        <w:tc>
          <w:tcPr>
            <w:tcW w:w="472"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r>
              <w:t>+</w:t>
            </w:r>
          </w:p>
        </w:tc>
        <w:tc>
          <w:tcPr>
            <w:tcW w:w="567" w:type="dxa"/>
          </w:tcPr>
          <w:p w:rsidR="008A3CD2" w:rsidRDefault="008A3CD2">
            <w:pPr>
              <w:jc w:val="both"/>
            </w:pPr>
            <w:r>
              <w:t>+</w:t>
            </w:r>
          </w:p>
        </w:tc>
        <w:tc>
          <w:tcPr>
            <w:tcW w:w="567" w:type="dxa"/>
          </w:tcPr>
          <w:p w:rsidR="008A3CD2" w:rsidRDefault="008A3CD2">
            <w:pPr>
              <w:jc w:val="both"/>
            </w:pPr>
            <w:r>
              <w:t>+</w:t>
            </w:r>
          </w:p>
        </w:tc>
        <w:tc>
          <w:tcPr>
            <w:tcW w:w="567" w:type="dxa"/>
          </w:tcPr>
          <w:p w:rsidR="008A3CD2" w:rsidRDefault="008A3CD2">
            <w:pPr>
              <w:jc w:val="both"/>
            </w:pPr>
            <w:r>
              <w:t>+</w:t>
            </w:r>
          </w:p>
        </w:tc>
        <w:tc>
          <w:tcPr>
            <w:tcW w:w="565" w:type="dxa"/>
          </w:tcPr>
          <w:p w:rsidR="008A3CD2" w:rsidRDefault="008A3CD2">
            <w:pPr>
              <w:jc w:val="both"/>
            </w:pPr>
          </w:p>
        </w:tc>
      </w:tr>
      <w:tr w:rsidR="008A3CD2">
        <w:tc>
          <w:tcPr>
            <w:tcW w:w="2802" w:type="dxa"/>
          </w:tcPr>
          <w:p w:rsidR="008A3CD2" w:rsidRDefault="008A3CD2">
            <w:pPr>
              <w:jc w:val="both"/>
            </w:pPr>
            <w:r>
              <w:t>3. заработная плата: основная и дополнительная</w:t>
            </w:r>
          </w:p>
        </w:tc>
        <w:tc>
          <w:tcPr>
            <w:tcW w:w="472"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r>
              <w:t>+</w:t>
            </w:r>
          </w:p>
        </w:tc>
        <w:tc>
          <w:tcPr>
            <w:tcW w:w="567" w:type="dxa"/>
          </w:tcPr>
          <w:p w:rsidR="008A3CD2" w:rsidRDefault="008A3CD2">
            <w:pPr>
              <w:jc w:val="both"/>
            </w:pPr>
            <w:r>
              <w:t>+</w:t>
            </w:r>
          </w:p>
        </w:tc>
        <w:tc>
          <w:tcPr>
            <w:tcW w:w="567" w:type="dxa"/>
          </w:tcPr>
          <w:p w:rsidR="008A3CD2" w:rsidRDefault="008A3CD2">
            <w:pPr>
              <w:jc w:val="both"/>
            </w:pPr>
            <w:r>
              <w:t>+</w:t>
            </w:r>
          </w:p>
        </w:tc>
        <w:tc>
          <w:tcPr>
            <w:tcW w:w="567" w:type="dxa"/>
          </w:tcPr>
          <w:p w:rsidR="008A3CD2" w:rsidRDefault="008A3CD2">
            <w:pPr>
              <w:jc w:val="both"/>
            </w:pPr>
            <w:r>
              <w:t>+</w:t>
            </w:r>
          </w:p>
        </w:tc>
        <w:tc>
          <w:tcPr>
            <w:tcW w:w="567" w:type="dxa"/>
          </w:tcPr>
          <w:p w:rsidR="008A3CD2" w:rsidRDefault="008A3CD2">
            <w:pPr>
              <w:jc w:val="both"/>
            </w:pPr>
            <w:r>
              <w:t>+</w:t>
            </w:r>
          </w:p>
        </w:tc>
        <w:tc>
          <w:tcPr>
            <w:tcW w:w="565" w:type="dxa"/>
          </w:tcPr>
          <w:p w:rsidR="008A3CD2" w:rsidRDefault="008A3CD2">
            <w:pPr>
              <w:jc w:val="both"/>
            </w:pPr>
            <w:r>
              <w:t>+</w:t>
            </w:r>
          </w:p>
        </w:tc>
      </w:tr>
      <w:tr w:rsidR="008A3CD2">
        <w:tc>
          <w:tcPr>
            <w:tcW w:w="2802" w:type="dxa"/>
          </w:tcPr>
          <w:p w:rsidR="008A3CD2" w:rsidRDefault="008A3CD2">
            <w:pPr>
              <w:jc w:val="both"/>
            </w:pPr>
            <w:r>
              <w:t>4. отчисления на социальное страхование</w:t>
            </w:r>
          </w:p>
        </w:tc>
        <w:tc>
          <w:tcPr>
            <w:tcW w:w="472"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r>
              <w:t>+</w:t>
            </w:r>
          </w:p>
        </w:tc>
        <w:tc>
          <w:tcPr>
            <w:tcW w:w="567" w:type="dxa"/>
          </w:tcPr>
          <w:p w:rsidR="008A3CD2" w:rsidRDefault="008A3CD2">
            <w:pPr>
              <w:jc w:val="both"/>
            </w:pPr>
            <w:r>
              <w:t>+</w:t>
            </w:r>
          </w:p>
        </w:tc>
        <w:tc>
          <w:tcPr>
            <w:tcW w:w="567" w:type="dxa"/>
          </w:tcPr>
          <w:p w:rsidR="008A3CD2" w:rsidRDefault="008A3CD2">
            <w:pPr>
              <w:jc w:val="both"/>
            </w:pPr>
            <w:r>
              <w:t>+</w:t>
            </w:r>
          </w:p>
        </w:tc>
        <w:tc>
          <w:tcPr>
            <w:tcW w:w="567" w:type="dxa"/>
          </w:tcPr>
          <w:p w:rsidR="008A3CD2" w:rsidRDefault="008A3CD2">
            <w:pPr>
              <w:jc w:val="both"/>
            </w:pPr>
            <w:r>
              <w:t>+</w:t>
            </w:r>
          </w:p>
        </w:tc>
        <w:tc>
          <w:tcPr>
            <w:tcW w:w="565" w:type="dxa"/>
          </w:tcPr>
          <w:p w:rsidR="008A3CD2" w:rsidRDefault="008A3CD2">
            <w:pPr>
              <w:jc w:val="both"/>
            </w:pPr>
            <w:r>
              <w:t>+</w:t>
            </w:r>
          </w:p>
        </w:tc>
      </w:tr>
      <w:tr w:rsidR="008A3CD2">
        <w:tc>
          <w:tcPr>
            <w:tcW w:w="2802" w:type="dxa"/>
          </w:tcPr>
          <w:p w:rsidR="008A3CD2" w:rsidRDefault="008A3CD2">
            <w:pPr>
              <w:jc w:val="both"/>
            </w:pPr>
            <w:r>
              <w:t>5. топливо</w:t>
            </w:r>
          </w:p>
        </w:tc>
        <w:tc>
          <w:tcPr>
            <w:tcW w:w="472"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r>
              <w:t>+</w:t>
            </w:r>
          </w:p>
        </w:tc>
        <w:tc>
          <w:tcPr>
            <w:tcW w:w="567"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r>
              <w:t>+</w:t>
            </w:r>
          </w:p>
        </w:tc>
        <w:tc>
          <w:tcPr>
            <w:tcW w:w="567" w:type="dxa"/>
          </w:tcPr>
          <w:p w:rsidR="008A3CD2" w:rsidRDefault="008A3CD2">
            <w:pPr>
              <w:jc w:val="both"/>
            </w:pPr>
            <w:r>
              <w:t>+</w:t>
            </w:r>
          </w:p>
        </w:tc>
        <w:tc>
          <w:tcPr>
            <w:tcW w:w="567" w:type="dxa"/>
          </w:tcPr>
          <w:p w:rsidR="008A3CD2" w:rsidRDefault="008A3CD2">
            <w:pPr>
              <w:jc w:val="both"/>
            </w:pPr>
            <w:r>
              <w:t>+</w:t>
            </w:r>
          </w:p>
        </w:tc>
        <w:tc>
          <w:tcPr>
            <w:tcW w:w="567" w:type="dxa"/>
          </w:tcPr>
          <w:p w:rsidR="008A3CD2" w:rsidRDefault="008A3CD2">
            <w:pPr>
              <w:jc w:val="both"/>
            </w:pPr>
            <w:r>
              <w:t>+</w:t>
            </w:r>
          </w:p>
        </w:tc>
        <w:tc>
          <w:tcPr>
            <w:tcW w:w="565" w:type="dxa"/>
          </w:tcPr>
          <w:p w:rsidR="008A3CD2" w:rsidRDefault="008A3CD2">
            <w:pPr>
              <w:jc w:val="both"/>
            </w:pPr>
            <w:r>
              <w:t>+</w:t>
            </w:r>
          </w:p>
        </w:tc>
      </w:tr>
      <w:tr w:rsidR="008A3CD2">
        <w:tc>
          <w:tcPr>
            <w:tcW w:w="2802" w:type="dxa"/>
          </w:tcPr>
          <w:p w:rsidR="008A3CD2" w:rsidRDefault="008A3CD2">
            <w:pPr>
              <w:jc w:val="both"/>
            </w:pPr>
            <w:r>
              <w:t>6. энергия</w:t>
            </w:r>
          </w:p>
        </w:tc>
        <w:tc>
          <w:tcPr>
            <w:tcW w:w="472"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r>
              <w:t>+</w:t>
            </w:r>
          </w:p>
        </w:tc>
        <w:tc>
          <w:tcPr>
            <w:tcW w:w="567" w:type="dxa"/>
          </w:tcPr>
          <w:p w:rsidR="008A3CD2" w:rsidRDefault="008A3CD2">
            <w:pPr>
              <w:jc w:val="both"/>
            </w:pPr>
          </w:p>
        </w:tc>
        <w:tc>
          <w:tcPr>
            <w:tcW w:w="567" w:type="dxa"/>
          </w:tcPr>
          <w:p w:rsidR="008A3CD2" w:rsidRDefault="008A3CD2">
            <w:pPr>
              <w:jc w:val="both"/>
            </w:pPr>
            <w:r>
              <w:t>+</w:t>
            </w:r>
          </w:p>
        </w:tc>
        <w:tc>
          <w:tcPr>
            <w:tcW w:w="567" w:type="dxa"/>
          </w:tcPr>
          <w:p w:rsidR="008A3CD2" w:rsidRDefault="008A3CD2">
            <w:pPr>
              <w:jc w:val="both"/>
            </w:pPr>
            <w:r>
              <w:t>+</w:t>
            </w:r>
          </w:p>
        </w:tc>
        <w:tc>
          <w:tcPr>
            <w:tcW w:w="567" w:type="dxa"/>
          </w:tcPr>
          <w:p w:rsidR="008A3CD2" w:rsidRDefault="008A3CD2">
            <w:pPr>
              <w:jc w:val="both"/>
            </w:pPr>
            <w:r>
              <w:t>+</w:t>
            </w:r>
          </w:p>
        </w:tc>
        <w:tc>
          <w:tcPr>
            <w:tcW w:w="567" w:type="dxa"/>
          </w:tcPr>
          <w:p w:rsidR="008A3CD2" w:rsidRDefault="008A3CD2">
            <w:pPr>
              <w:jc w:val="both"/>
            </w:pPr>
            <w:r>
              <w:t>+</w:t>
            </w:r>
          </w:p>
        </w:tc>
        <w:tc>
          <w:tcPr>
            <w:tcW w:w="565" w:type="dxa"/>
          </w:tcPr>
          <w:p w:rsidR="008A3CD2" w:rsidRDefault="008A3CD2">
            <w:pPr>
              <w:jc w:val="both"/>
            </w:pPr>
            <w:r>
              <w:t>+</w:t>
            </w:r>
          </w:p>
        </w:tc>
      </w:tr>
      <w:tr w:rsidR="008A3CD2">
        <w:tc>
          <w:tcPr>
            <w:tcW w:w="2802" w:type="dxa"/>
          </w:tcPr>
          <w:p w:rsidR="008A3CD2" w:rsidRDefault="00AE4333">
            <w:pPr>
              <w:jc w:val="both"/>
            </w:pPr>
            <w:r>
              <w:rPr>
                <w:noProof/>
              </w:rPr>
              <w:pict>
                <v:line id="_x0000_s1868" style="position:absolute;left:0;text-align:left;z-index:251859968;mso-position-horizontal-relative:text;mso-position-vertical-relative:text" from="-6pt,13.85pt" to="421.05pt,14.1pt" o:allowincell="f">
                  <w10:anchorlock/>
                </v:line>
              </w:pict>
            </w:r>
            <w:r w:rsidR="008A3CD2">
              <w:t>7. амортизация ОПФ</w:t>
            </w:r>
          </w:p>
        </w:tc>
        <w:tc>
          <w:tcPr>
            <w:tcW w:w="472"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p>
        </w:tc>
        <w:tc>
          <w:tcPr>
            <w:tcW w:w="567" w:type="dxa"/>
          </w:tcPr>
          <w:p w:rsidR="008A3CD2" w:rsidRDefault="008A3CD2">
            <w:pPr>
              <w:jc w:val="both"/>
            </w:pPr>
            <w:r>
              <w:t>+</w:t>
            </w:r>
          </w:p>
        </w:tc>
        <w:tc>
          <w:tcPr>
            <w:tcW w:w="567" w:type="dxa"/>
          </w:tcPr>
          <w:p w:rsidR="008A3CD2" w:rsidRDefault="008A3CD2">
            <w:pPr>
              <w:jc w:val="both"/>
            </w:pPr>
            <w:r>
              <w:t>+</w:t>
            </w:r>
          </w:p>
        </w:tc>
        <w:tc>
          <w:tcPr>
            <w:tcW w:w="567" w:type="dxa"/>
          </w:tcPr>
          <w:p w:rsidR="008A3CD2" w:rsidRDefault="008A3CD2">
            <w:pPr>
              <w:jc w:val="both"/>
            </w:pPr>
            <w:r>
              <w:t>+</w:t>
            </w:r>
          </w:p>
        </w:tc>
        <w:tc>
          <w:tcPr>
            <w:tcW w:w="567" w:type="dxa"/>
          </w:tcPr>
          <w:p w:rsidR="008A3CD2" w:rsidRDefault="008A3CD2">
            <w:pPr>
              <w:jc w:val="both"/>
            </w:pPr>
            <w:r>
              <w:t>+</w:t>
            </w:r>
          </w:p>
        </w:tc>
        <w:tc>
          <w:tcPr>
            <w:tcW w:w="565" w:type="dxa"/>
          </w:tcPr>
          <w:p w:rsidR="008A3CD2" w:rsidRDefault="008A3CD2">
            <w:pPr>
              <w:jc w:val="both"/>
            </w:pPr>
            <w:r>
              <w:t>+</w:t>
            </w:r>
          </w:p>
        </w:tc>
      </w:tr>
    </w:tbl>
    <w:p w:rsidR="008A3CD2" w:rsidRDefault="008A3CD2">
      <w:pPr>
        <w:ind w:firstLine="851"/>
        <w:jc w:val="both"/>
      </w:pPr>
    </w:p>
    <w:p w:rsidR="008A3CD2" w:rsidRDefault="008A3CD2">
      <w:pPr>
        <w:ind w:firstLine="851"/>
        <w:jc w:val="both"/>
      </w:pPr>
      <w:r>
        <w:t>1. сырье и основные материалы</w:t>
      </w:r>
    </w:p>
    <w:p w:rsidR="008A3CD2" w:rsidRDefault="008A3CD2">
      <w:pPr>
        <w:ind w:firstLine="851"/>
        <w:jc w:val="both"/>
      </w:pPr>
      <w:r>
        <w:t>2. покупные изделия и полуфабрикаты</w:t>
      </w:r>
    </w:p>
    <w:p w:rsidR="008A3CD2" w:rsidRDefault="008A3CD2">
      <w:pPr>
        <w:ind w:firstLine="851"/>
        <w:jc w:val="both"/>
      </w:pPr>
      <w:r>
        <w:t>3. топливо для технологических целей</w:t>
      </w:r>
    </w:p>
    <w:p w:rsidR="008A3CD2" w:rsidRDefault="008A3CD2">
      <w:pPr>
        <w:ind w:firstLine="851"/>
        <w:jc w:val="both"/>
      </w:pPr>
      <w:r>
        <w:t>4. энергия для технологических целей</w:t>
      </w:r>
    </w:p>
    <w:p w:rsidR="008A3CD2" w:rsidRDefault="008A3CD2">
      <w:pPr>
        <w:ind w:firstLine="851"/>
        <w:jc w:val="both"/>
      </w:pPr>
      <w:r>
        <w:t>5. основная заработная плата производственных рабочих</w:t>
      </w:r>
    </w:p>
    <w:p w:rsidR="008A3CD2" w:rsidRDefault="008A3CD2">
      <w:pPr>
        <w:ind w:firstLine="851"/>
        <w:jc w:val="both"/>
      </w:pPr>
      <w:r>
        <w:t>6. расходы на подготовку и освоение производства</w:t>
      </w:r>
    </w:p>
    <w:p w:rsidR="008A3CD2" w:rsidRDefault="008A3CD2">
      <w:pPr>
        <w:ind w:firstLine="851"/>
        <w:jc w:val="both"/>
      </w:pPr>
      <w:r>
        <w:t>7. расходы на эксплуатацию и содержание оборудования</w:t>
      </w:r>
    </w:p>
    <w:p w:rsidR="008A3CD2" w:rsidRDefault="008A3CD2">
      <w:pPr>
        <w:ind w:firstLine="851"/>
        <w:jc w:val="both"/>
      </w:pPr>
      <w:r>
        <w:t>8. цеховые расходы</w:t>
      </w:r>
    </w:p>
    <w:p w:rsidR="008A3CD2" w:rsidRDefault="008A3CD2">
      <w:pPr>
        <w:ind w:firstLine="851"/>
        <w:jc w:val="both"/>
      </w:pPr>
      <w:r>
        <w:t>9. общезаводские расходы</w:t>
      </w:r>
    </w:p>
    <w:p w:rsidR="008A3CD2" w:rsidRDefault="008A3CD2">
      <w:pPr>
        <w:ind w:firstLine="851"/>
        <w:jc w:val="both"/>
      </w:pPr>
      <w:r>
        <w:t>10. внепроизводственные расходы</w:t>
      </w:r>
    </w:p>
    <w:p w:rsidR="008A3CD2" w:rsidRDefault="008A3CD2">
      <w:pPr>
        <w:ind w:firstLine="851"/>
        <w:jc w:val="both"/>
      </w:pPr>
    </w:p>
    <w:p w:rsidR="008A3CD2" w:rsidRDefault="008A3CD2">
      <w:pPr>
        <w:ind w:firstLine="851"/>
        <w:jc w:val="both"/>
      </w:pPr>
    </w:p>
    <w:p w:rsidR="008A3CD2" w:rsidRDefault="008A3CD2" w:rsidP="008A3CD2">
      <w:pPr>
        <w:numPr>
          <w:ilvl w:val="1"/>
          <w:numId w:val="88"/>
        </w:numPr>
        <w:jc w:val="both"/>
        <w:rPr>
          <w:b/>
        </w:rPr>
      </w:pPr>
      <w:r>
        <w:rPr>
          <w:b/>
        </w:rPr>
        <w:t>Планирование себестоимости.</w:t>
      </w:r>
    </w:p>
    <w:p w:rsidR="008A3CD2" w:rsidRDefault="008A3CD2">
      <w:pPr>
        <w:jc w:val="both"/>
        <w:rPr>
          <w:b/>
        </w:rPr>
      </w:pPr>
    </w:p>
    <w:p w:rsidR="008A3CD2" w:rsidRDefault="008A3CD2">
      <w:pPr>
        <w:pStyle w:val="a4"/>
        <w:jc w:val="both"/>
      </w:pPr>
      <w:r>
        <w:t>На образования себестоимости оказывают влияние изменение производительности труда, изменение норм и цен, изменения  объемов производства. Рассмотрим влияние этих факторов.</w:t>
      </w:r>
    </w:p>
    <w:p w:rsidR="008A3CD2" w:rsidRDefault="008A3CD2">
      <w:pPr>
        <w:ind w:firstLine="851"/>
        <w:jc w:val="both"/>
      </w:pPr>
      <w:r>
        <w:t>А) изменение себестоимости в зависимости от изменения производительности труда.</w:t>
      </w:r>
    </w:p>
    <w:p w:rsidR="008A3CD2" w:rsidRDefault="008A3CD2">
      <w:pPr>
        <w:ind w:firstLine="851"/>
        <w:jc w:val="both"/>
      </w:pPr>
      <w:r>
        <w:rPr>
          <w:position w:val="-32"/>
        </w:rPr>
        <w:object w:dxaOrig="3040" w:dyaOrig="760">
          <v:shape id="_x0000_i1044" type="#_x0000_t75" style="width:152.25pt;height:38.25pt" o:ole="" fillcolor="window">
            <v:imagedata r:id="rId43" o:title=""/>
          </v:shape>
          <o:OLEObject Type="Embed" ProgID="Equation.3" ShapeID="_x0000_i1044" DrawAspect="Content" ObjectID="_1466580605" r:id="rId44"/>
        </w:object>
      </w:r>
      <w:r>
        <w:t xml:space="preserve">                        (26)</w:t>
      </w:r>
    </w:p>
    <w:p w:rsidR="008A3CD2" w:rsidRDefault="008A3CD2">
      <w:pPr>
        <w:ind w:firstLine="851"/>
        <w:jc w:val="both"/>
      </w:pPr>
      <w:r>
        <w:t>У</w:t>
      </w:r>
      <w:r>
        <w:rPr>
          <w:vertAlign w:val="subscript"/>
        </w:rPr>
        <w:t>зп</w:t>
      </w:r>
      <w:r>
        <w:t xml:space="preserve"> – индекс заработной платы</w:t>
      </w:r>
    </w:p>
    <w:p w:rsidR="008A3CD2" w:rsidRDefault="008A3CD2">
      <w:pPr>
        <w:ind w:firstLine="851"/>
        <w:jc w:val="both"/>
      </w:pPr>
      <w:r>
        <w:t>У</w:t>
      </w:r>
      <w:r>
        <w:rPr>
          <w:vertAlign w:val="subscript"/>
        </w:rPr>
        <w:t>пт</w:t>
      </w:r>
      <w:r>
        <w:t xml:space="preserve"> – индекс производительности труда</w:t>
      </w:r>
    </w:p>
    <w:p w:rsidR="008A3CD2" w:rsidRDefault="008A3CD2">
      <w:pPr>
        <w:ind w:firstLine="851"/>
        <w:jc w:val="both"/>
      </w:pPr>
      <w:r>
        <w:t>I</w:t>
      </w:r>
      <w:r>
        <w:rPr>
          <w:vertAlign w:val="subscript"/>
        </w:rPr>
        <w:t xml:space="preserve">зп </w:t>
      </w:r>
      <w:r>
        <w:t xml:space="preserve"> - доля заработной платы с отчислениями на социальные нужды</w:t>
      </w:r>
    </w:p>
    <w:p w:rsidR="008A3CD2" w:rsidRDefault="008A3CD2">
      <w:pPr>
        <w:ind w:firstLine="851"/>
        <w:jc w:val="both"/>
      </w:pPr>
    </w:p>
    <w:p w:rsidR="008A3CD2" w:rsidRDefault="008A3CD2">
      <w:pPr>
        <w:ind w:firstLine="851"/>
        <w:jc w:val="both"/>
      </w:pPr>
      <w:r>
        <w:t>Б) изменения себестоимости за счет норм и цен</w:t>
      </w:r>
    </w:p>
    <w:p w:rsidR="008A3CD2" w:rsidRDefault="008A3CD2">
      <w:pPr>
        <w:ind w:firstLine="851"/>
        <w:jc w:val="both"/>
      </w:pPr>
      <w:r>
        <w:rPr>
          <w:position w:val="-10"/>
        </w:rPr>
        <w:object w:dxaOrig="3220" w:dyaOrig="320">
          <v:shape id="_x0000_i1045" type="#_x0000_t75" style="width:161.25pt;height:15.75pt" o:ole="" fillcolor="window">
            <v:imagedata r:id="rId45" o:title=""/>
          </v:shape>
          <o:OLEObject Type="Embed" ProgID="Equation.3" ShapeID="_x0000_i1045" DrawAspect="Content" ObjectID="_1466580606" r:id="rId46"/>
        </w:object>
      </w:r>
      <w:r>
        <w:t xml:space="preserve">                 (27)</w:t>
      </w:r>
    </w:p>
    <w:p w:rsidR="008A3CD2" w:rsidRDefault="008A3CD2">
      <w:pPr>
        <w:ind w:firstLine="851"/>
        <w:jc w:val="both"/>
      </w:pPr>
      <w:r>
        <w:rPr>
          <w:i/>
        </w:rPr>
        <w:t>Ун-</w:t>
      </w:r>
      <w:r>
        <w:t>индекс норм на материальные ресурсы</w:t>
      </w:r>
    </w:p>
    <w:p w:rsidR="008A3CD2" w:rsidRDefault="008A3CD2">
      <w:pPr>
        <w:ind w:firstLine="851"/>
        <w:jc w:val="both"/>
      </w:pPr>
      <w:r>
        <w:rPr>
          <w:i/>
        </w:rPr>
        <w:t>Уц-</w:t>
      </w:r>
      <w:r>
        <w:t>индекс цен на материальные ресурсы</w:t>
      </w:r>
    </w:p>
    <w:p w:rsidR="008A3CD2" w:rsidRDefault="008A3CD2">
      <w:pPr>
        <w:ind w:firstLine="851"/>
        <w:jc w:val="both"/>
      </w:pPr>
      <w:r>
        <w:rPr>
          <w:i/>
          <w:lang w:val="en-US"/>
        </w:rPr>
        <w:t>I</w:t>
      </w:r>
      <w:r>
        <w:rPr>
          <w:i/>
        </w:rPr>
        <w:t>н-</w:t>
      </w:r>
      <w:r>
        <w:t>доля материальных ресурсов в себестоимости продукции</w:t>
      </w:r>
    </w:p>
    <w:p w:rsidR="008A3CD2" w:rsidRDefault="008A3CD2">
      <w:pPr>
        <w:ind w:firstLine="851"/>
        <w:jc w:val="both"/>
      </w:pPr>
    </w:p>
    <w:p w:rsidR="008A3CD2" w:rsidRDefault="008A3CD2">
      <w:pPr>
        <w:ind w:firstLine="851"/>
        <w:jc w:val="both"/>
      </w:pPr>
      <w:r>
        <w:t>В) изменение себестоимости в зависимости от изменения объема производства</w:t>
      </w:r>
    </w:p>
    <w:p w:rsidR="008A3CD2" w:rsidRDefault="008A3CD2">
      <w:pPr>
        <w:ind w:firstLine="851"/>
        <w:jc w:val="both"/>
      </w:pPr>
      <w:r>
        <w:rPr>
          <w:position w:val="-32"/>
        </w:rPr>
        <w:object w:dxaOrig="2920" w:dyaOrig="760">
          <v:shape id="_x0000_i1046" type="#_x0000_t75" style="width:146.25pt;height:38.25pt" o:ole="" fillcolor="window">
            <v:imagedata r:id="rId47" o:title=""/>
          </v:shape>
          <o:OLEObject Type="Embed" ProgID="Equation.3" ShapeID="_x0000_i1046" DrawAspect="Content" ObjectID="_1466580607" r:id="rId48"/>
        </w:object>
      </w:r>
      <w:r>
        <w:t xml:space="preserve">                               (28)</w:t>
      </w:r>
    </w:p>
    <w:p w:rsidR="008A3CD2" w:rsidRDefault="008A3CD2">
      <w:pPr>
        <w:ind w:firstLine="851"/>
        <w:jc w:val="both"/>
      </w:pPr>
      <w:r>
        <w:rPr>
          <w:position w:val="-12"/>
        </w:rPr>
        <w:object w:dxaOrig="420" w:dyaOrig="360">
          <v:shape id="_x0000_i1047" type="#_x0000_t75" style="width:21pt;height:18pt" o:ole="" fillcolor="window">
            <v:imagedata r:id="rId49" o:title=""/>
          </v:shape>
          <o:OLEObject Type="Embed" ProgID="Equation.3" ShapeID="_x0000_i1047" DrawAspect="Content" ObjectID="_1466580608" r:id="rId50"/>
        </w:object>
      </w:r>
      <w:r>
        <w:t>- индекс условно постоянных расходов</w:t>
      </w:r>
    </w:p>
    <w:p w:rsidR="008A3CD2" w:rsidRDefault="008A3CD2">
      <w:pPr>
        <w:ind w:firstLine="851"/>
        <w:jc w:val="both"/>
      </w:pPr>
      <w:r>
        <w:rPr>
          <w:position w:val="-12"/>
        </w:rPr>
        <w:object w:dxaOrig="320" w:dyaOrig="360">
          <v:shape id="_x0000_i1048" type="#_x0000_t75" style="width:15.75pt;height:18pt" o:ole="" fillcolor="window">
            <v:imagedata r:id="rId51" o:title=""/>
          </v:shape>
          <o:OLEObject Type="Embed" ProgID="Equation.3" ShapeID="_x0000_i1048" DrawAspect="Content" ObjectID="_1466580609" r:id="rId52"/>
        </w:object>
      </w:r>
      <w:r>
        <w:t>- индекс объема производства</w:t>
      </w:r>
    </w:p>
    <w:p w:rsidR="008A3CD2" w:rsidRDefault="008A3CD2">
      <w:pPr>
        <w:ind w:firstLine="851"/>
        <w:jc w:val="both"/>
      </w:pPr>
      <w:r>
        <w:rPr>
          <w:position w:val="-12"/>
        </w:rPr>
        <w:object w:dxaOrig="380" w:dyaOrig="360">
          <v:shape id="_x0000_i1049" type="#_x0000_t75" style="width:18.75pt;height:18pt" o:ole="" fillcolor="window">
            <v:imagedata r:id="rId53" o:title=""/>
          </v:shape>
          <o:OLEObject Type="Embed" ProgID="Equation.3" ShapeID="_x0000_i1049" DrawAspect="Content" ObjectID="_1466580610" r:id="rId54"/>
        </w:object>
      </w:r>
      <w:r>
        <w:t>- доля условно постоянных расходов себестоимости продукции</w:t>
      </w:r>
    </w:p>
    <w:p w:rsidR="008A3CD2" w:rsidRDefault="008A3CD2">
      <w:pPr>
        <w:ind w:firstLine="851"/>
        <w:jc w:val="both"/>
      </w:pPr>
      <w:r>
        <w:t>Индекс- отношение текушего значения к базовому.</w:t>
      </w:r>
    </w:p>
    <w:p w:rsidR="008A3CD2" w:rsidRDefault="008A3CD2">
      <w:pPr>
        <w:ind w:firstLine="851"/>
        <w:jc w:val="both"/>
      </w:pPr>
      <w:r>
        <w:t>Каждая составляющая берется со своим знаком, в результате ∆С будет ±.</w:t>
      </w:r>
    </w:p>
    <w:p w:rsidR="008A3CD2" w:rsidRDefault="008A3CD2">
      <w:pPr>
        <w:ind w:firstLine="851"/>
        <w:jc w:val="both"/>
      </w:pPr>
    </w:p>
    <w:p w:rsidR="008A3CD2" w:rsidRDefault="008A3CD2">
      <w:pPr>
        <w:ind w:firstLine="851"/>
        <w:jc w:val="both"/>
      </w:pPr>
      <w:r>
        <w:rPr>
          <w:b/>
        </w:rPr>
        <w:t>1.7. Понятие о системе учета затрат «директ – костинг».</w:t>
      </w:r>
    </w:p>
    <w:p w:rsidR="008A3CD2" w:rsidRDefault="008A3CD2">
      <w:pPr>
        <w:ind w:firstLine="851"/>
        <w:jc w:val="both"/>
      </w:pPr>
    </w:p>
    <w:p w:rsidR="008A3CD2" w:rsidRDefault="008A3CD2">
      <w:pPr>
        <w:ind w:firstLine="851"/>
        <w:jc w:val="both"/>
      </w:pPr>
      <w:r>
        <w:t xml:space="preserve">В 50-е годы в связи с усилением конкуренции, усилилась роль управления производством и сформировалась система «директ – костинг». Название происходит от английского выражения </w:t>
      </w:r>
      <w:r>
        <w:rPr>
          <w:lang w:val="en-US"/>
        </w:rPr>
        <w:t>direct</w:t>
      </w:r>
      <w:r>
        <w:t xml:space="preserve"> </w:t>
      </w:r>
      <w:r>
        <w:rPr>
          <w:lang w:val="en-US"/>
        </w:rPr>
        <w:t>costing</w:t>
      </w:r>
      <w:r>
        <w:t xml:space="preserve"> и означает учет прямых затрат. Первоначально так оно и было в классическом варианте. Затем появились различные варианты, позволяющие учитывать прямые расходы и переменные косвенные расходы. Общим для всех модификаций является то, что исчисляется не полная, а частичная себестоимость. За счет этого осуществляется более быстрый текущий контроль и возможности оперативного использования информации. Сравнение расчета полных и частичных затрат приведено в таблице.</w:t>
      </w:r>
    </w:p>
    <w:p w:rsidR="008A3CD2" w:rsidRDefault="008A3CD2">
      <w:pPr>
        <w:ind w:firstLine="851"/>
        <w:jc w:val="both"/>
      </w:pPr>
      <w:r>
        <w:t>Таблица 1.3.Сравнение расчетов полных и частичных затрат.</w:t>
      </w:r>
    </w:p>
    <w:p w:rsidR="008A3CD2" w:rsidRDefault="008A3CD2">
      <w:pPr>
        <w:ind w:firstLine="851"/>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6"/>
        <w:gridCol w:w="2826"/>
        <w:gridCol w:w="2826"/>
      </w:tblGrid>
      <w:tr w:rsidR="008A3CD2">
        <w:tc>
          <w:tcPr>
            <w:tcW w:w="2826" w:type="dxa"/>
          </w:tcPr>
          <w:p w:rsidR="008A3CD2" w:rsidRDefault="008A3CD2">
            <w:pPr>
              <w:jc w:val="both"/>
            </w:pPr>
            <w:r>
              <w:t xml:space="preserve">Характеристика </w:t>
            </w:r>
          </w:p>
        </w:tc>
        <w:tc>
          <w:tcPr>
            <w:tcW w:w="2826" w:type="dxa"/>
          </w:tcPr>
          <w:p w:rsidR="008A3CD2" w:rsidRDefault="008A3CD2">
            <w:pPr>
              <w:jc w:val="both"/>
            </w:pPr>
            <w:r>
              <w:t>Расчет полных затрат</w:t>
            </w:r>
          </w:p>
        </w:tc>
        <w:tc>
          <w:tcPr>
            <w:tcW w:w="2826" w:type="dxa"/>
          </w:tcPr>
          <w:p w:rsidR="008A3CD2" w:rsidRDefault="008A3CD2">
            <w:pPr>
              <w:jc w:val="both"/>
            </w:pPr>
            <w:r>
              <w:t>Расчет частичных затрат</w:t>
            </w:r>
          </w:p>
        </w:tc>
      </w:tr>
      <w:tr w:rsidR="008A3CD2">
        <w:tc>
          <w:tcPr>
            <w:tcW w:w="2826" w:type="dxa"/>
          </w:tcPr>
          <w:p w:rsidR="008A3CD2" w:rsidRDefault="008A3CD2">
            <w:pPr>
              <w:jc w:val="both"/>
            </w:pPr>
            <w:r>
              <w:t>1. основная цель</w:t>
            </w:r>
          </w:p>
        </w:tc>
        <w:tc>
          <w:tcPr>
            <w:tcW w:w="2826" w:type="dxa"/>
          </w:tcPr>
          <w:p w:rsidR="008A3CD2" w:rsidRDefault="008A3CD2">
            <w:pPr>
              <w:jc w:val="both"/>
            </w:pPr>
            <w:r>
              <w:t xml:space="preserve">Полное покрытие всех затрат и последующая оптимизация чистой прибыли (НЕТТО) </w:t>
            </w:r>
          </w:p>
        </w:tc>
        <w:tc>
          <w:tcPr>
            <w:tcW w:w="2826" w:type="dxa"/>
          </w:tcPr>
          <w:p w:rsidR="008A3CD2" w:rsidRDefault="008A3CD2">
            <w:pPr>
              <w:jc w:val="both"/>
            </w:pPr>
            <w:r>
              <w:t xml:space="preserve">Покрытие переменных затрат и последующая оптимизация прибыли брутто переменных затрат </w:t>
            </w:r>
          </w:p>
        </w:tc>
      </w:tr>
      <w:tr w:rsidR="008A3CD2">
        <w:tc>
          <w:tcPr>
            <w:tcW w:w="2826" w:type="dxa"/>
          </w:tcPr>
          <w:p w:rsidR="008A3CD2" w:rsidRDefault="008A3CD2">
            <w:pPr>
              <w:jc w:val="both"/>
            </w:pPr>
            <w:r>
              <w:t>2. область эффективного применения</w:t>
            </w:r>
          </w:p>
        </w:tc>
        <w:tc>
          <w:tcPr>
            <w:tcW w:w="2826" w:type="dxa"/>
          </w:tcPr>
          <w:p w:rsidR="008A3CD2" w:rsidRDefault="008A3CD2">
            <w:pPr>
              <w:jc w:val="both"/>
            </w:pPr>
            <w:r>
              <w:t>Принятие долгосрочных и краткосрочных управленческих решений</w:t>
            </w:r>
          </w:p>
        </w:tc>
        <w:tc>
          <w:tcPr>
            <w:tcW w:w="2826" w:type="dxa"/>
          </w:tcPr>
          <w:p w:rsidR="008A3CD2" w:rsidRDefault="008A3CD2">
            <w:pPr>
              <w:jc w:val="both"/>
            </w:pPr>
            <w:r>
              <w:t>Принятие краткосрочных управленческих решений</w:t>
            </w:r>
          </w:p>
        </w:tc>
      </w:tr>
      <w:tr w:rsidR="008A3CD2">
        <w:tc>
          <w:tcPr>
            <w:tcW w:w="2826" w:type="dxa"/>
          </w:tcPr>
          <w:p w:rsidR="008A3CD2" w:rsidRDefault="008A3CD2">
            <w:pPr>
              <w:jc w:val="both"/>
            </w:pPr>
            <w:r>
              <w:t>3. контрольные функции</w:t>
            </w:r>
          </w:p>
        </w:tc>
        <w:tc>
          <w:tcPr>
            <w:tcW w:w="2826" w:type="dxa"/>
          </w:tcPr>
          <w:p w:rsidR="008A3CD2" w:rsidRDefault="008A3CD2">
            <w:pPr>
              <w:jc w:val="both"/>
            </w:pPr>
            <w:r>
              <w:t>Обеспечивает контроль связей между производством и реализацией на длительную перспективу</w:t>
            </w:r>
          </w:p>
        </w:tc>
        <w:tc>
          <w:tcPr>
            <w:tcW w:w="2826" w:type="dxa"/>
          </w:tcPr>
          <w:p w:rsidR="008A3CD2" w:rsidRDefault="008A3CD2">
            <w:pPr>
              <w:jc w:val="both"/>
            </w:pPr>
            <w:r>
              <w:t>Обеспечивает контроль связей между производством и реализацией в краткосрочном аспекте, позволяет установить нижнюю границу цены</w:t>
            </w:r>
          </w:p>
        </w:tc>
      </w:tr>
      <w:tr w:rsidR="008A3CD2">
        <w:tc>
          <w:tcPr>
            <w:tcW w:w="2826" w:type="dxa"/>
          </w:tcPr>
          <w:p w:rsidR="008A3CD2" w:rsidRDefault="008A3CD2">
            <w:pPr>
              <w:jc w:val="both"/>
            </w:pPr>
            <w:r>
              <w:t>4. точность и трудоемкость</w:t>
            </w:r>
          </w:p>
        </w:tc>
        <w:tc>
          <w:tcPr>
            <w:tcW w:w="2826" w:type="dxa"/>
          </w:tcPr>
          <w:p w:rsidR="008A3CD2" w:rsidRDefault="008A3CD2">
            <w:pPr>
              <w:jc w:val="both"/>
            </w:pPr>
            <w:r>
              <w:t xml:space="preserve">Обеспечивает точный, на трудоемкий и сложный контроль </w:t>
            </w:r>
          </w:p>
        </w:tc>
        <w:tc>
          <w:tcPr>
            <w:tcW w:w="2826" w:type="dxa"/>
          </w:tcPr>
          <w:p w:rsidR="008A3CD2" w:rsidRDefault="008A3CD2">
            <w:pPr>
              <w:jc w:val="both"/>
            </w:pPr>
            <w:r>
              <w:t>Обеспечивает оперативный контроль за счет подачи простой сигнальной информации</w:t>
            </w:r>
          </w:p>
        </w:tc>
      </w:tr>
      <w:tr w:rsidR="008A3CD2">
        <w:tc>
          <w:tcPr>
            <w:tcW w:w="2826" w:type="dxa"/>
          </w:tcPr>
          <w:p w:rsidR="008A3CD2" w:rsidRDefault="008A3CD2">
            <w:pPr>
              <w:jc w:val="both"/>
            </w:pPr>
            <w:r>
              <w:t>5. сверх задача</w:t>
            </w:r>
          </w:p>
        </w:tc>
        <w:tc>
          <w:tcPr>
            <w:tcW w:w="2826" w:type="dxa"/>
          </w:tcPr>
          <w:p w:rsidR="008A3CD2" w:rsidRDefault="008A3CD2">
            <w:pPr>
              <w:jc w:val="both"/>
            </w:pPr>
            <w:r>
              <w:t>Ориентирует администрацию на получение наилучших результатов</w:t>
            </w:r>
          </w:p>
        </w:tc>
        <w:tc>
          <w:tcPr>
            <w:tcW w:w="2826" w:type="dxa"/>
          </w:tcPr>
          <w:p w:rsidR="008A3CD2" w:rsidRDefault="008A3CD2">
            <w:pPr>
              <w:jc w:val="both"/>
            </w:pPr>
            <w:r>
              <w:t>Ориентирует администрацию на поиск оптимальных решений в условиях меняющегося рынка</w:t>
            </w:r>
          </w:p>
        </w:tc>
      </w:tr>
      <w:tr w:rsidR="008A3CD2">
        <w:tc>
          <w:tcPr>
            <w:tcW w:w="2826" w:type="dxa"/>
          </w:tcPr>
          <w:p w:rsidR="008A3CD2" w:rsidRDefault="008A3CD2">
            <w:pPr>
              <w:jc w:val="both"/>
            </w:pPr>
            <w:r>
              <w:t>6. временной аспект</w:t>
            </w:r>
          </w:p>
        </w:tc>
        <w:tc>
          <w:tcPr>
            <w:tcW w:w="2826" w:type="dxa"/>
          </w:tcPr>
          <w:p w:rsidR="008A3CD2" w:rsidRDefault="008A3CD2">
            <w:pPr>
              <w:jc w:val="both"/>
            </w:pPr>
            <w:r>
              <w:t>Является основой долгосрочного планирования</w:t>
            </w:r>
          </w:p>
        </w:tc>
        <w:tc>
          <w:tcPr>
            <w:tcW w:w="2826" w:type="dxa"/>
          </w:tcPr>
          <w:p w:rsidR="008A3CD2" w:rsidRDefault="008A3CD2">
            <w:pPr>
              <w:jc w:val="both"/>
            </w:pPr>
            <w:r>
              <w:t>Является инструментом текущего управления хозяйственной деятельности</w:t>
            </w:r>
          </w:p>
        </w:tc>
      </w:tr>
    </w:tbl>
    <w:p w:rsidR="008A3CD2" w:rsidRDefault="008A3CD2">
      <w:pPr>
        <w:ind w:firstLine="851"/>
        <w:jc w:val="both"/>
      </w:pPr>
    </w:p>
    <w:p w:rsidR="008A3CD2" w:rsidRDefault="008A3CD2">
      <w:pPr>
        <w:ind w:firstLine="851"/>
        <w:jc w:val="both"/>
      </w:pPr>
      <w:r>
        <w:t>Таким образом, расчет себестоимости по методу полных затрат и методу частичных затрат производится в различных условиях планирования.</w:t>
      </w:r>
    </w:p>
    <w:p w:rsidR="008A3CD2" w:rsidRDefault="008A3CD2">
      <w:pPr>
        <w:ind w:firstLine="851"/>
        <w:jc w:val="both"/>
      </w:pPr>
      <w:r>
        <w:t>Особенностями системы «директ – костинг» являются:</w:t>
      </w:r>
    </w:p>
    <w:p w:rsidR="008A3CD2" w:rsidRDefault="008A3CD2" w:rsidP="008A3CD2">
      <w:pPr>
        <w:pStyle w:val="a4"/>
        <w:numPr>
          <w:ilvl w:val="0"/>
          <w:numId w:val="189"/>
        </w:numPr>
        <w:jc w:val="both"/>
      </w:pPr>
      <w:r>
        <w:t>Разделение затрат на постоянные и переменные, а постоянные затраты на полезные и бесполезные. Целью такого разделения является упрощение учета и повышения оперативности получения данных о затратах. На основании разделения затрат строиться зависимость изменения затрат от объема выпуска в виде:</w:t>
      </w:r>
    </w:p>
    <w:p w:rsidR="008A3CD2" w:rsidRDefault="008A3CD2">
      <w:pPr>
        <w:pStyle w:val="a4"/>
        <w:ind w:firstLine="0"/>
        <w:jc w:val="both"/>
      </w:pPr>
    </w:p>
    <w:p w:rsidR="008A3CD2" w:rsidRDefault="008A3CD2">
      <w:pPr>
        <w:pStyle w:val="a4"/>
        <w:ind w:firstLine="0"/>
        <w:jc w:val="both"/>
      </w:pPr>
    </w:p>
    <w:p w:rsidR="008A3CD2" w:rsidRDefault="008A3CD2">
      <w:pPr>
        <w:pStyle w:val="a4"/>
        <w:ind w:firstLine="0"/>
        <w:jc w:val="both"/>
        <w:rPr>
          <w:sz w:val="20"/>
        </w:rPr>
      </w:pPr>
      <w:r>
        <w:t xml:space="preserve">                                                                                                                         </w:t>
      </w:r>
      <w:r>
        <w:rPr>
          <w:sz w:val="20"/>
        </w:rPr>
        <w:t>изменение</w:t>
      </w:r>
    </w:p>
    <w:p w:rsidR="008A3CD2" w:rsidRDefault="00AE4333">
      <w:pPr>
        <w:pStyle w:val="a4"/>
        <w:jc w:val="both"/>
        <w:rPr>
          <w:sz w:val="20"/>
        </w:rPr>
      </w:pPr>
      <w:r>
        <w:rPr>
          <w:noProof/>
        </w:rPr>
        <w:pict>
          <v:line id="_x0000_s2052" style="position:absolute;left:0;text-align:left;z-index:252013568" from="333.85pt,7.85pt" to="348.05pt,7.85pt" o:allowincell="f"/>
        </w:pict>
      </w:r>
      <w:r>
        <w:rPr>
          <w:noProof/>
        </w:rPr>
        <w:pict>
          <v:line id="_x0000_s2051" style="position:absolute;left:0;text-align:left;flip:y;z-index:252012544" from="326.75pt,7.85pt" to="333.85pt,22.05pt" o:allowincell="f"/>
        </w:pict>
      </w:r>
      <w:r>
        <w:rPr>
          <w:noProof/>
        </w:rPr>
        <w:pict>
          <v:line id="_x0000_s2027" style="position:absolute;left:0;text-align:left;flip:y;z-index:251993088" from="206.05pt,7.85pt" to="321.25pt,94.25pt" o:allowincell="f"/>
        </w:pict>
      </w:r>
      <w:r>
        <w:rPr>
          <w:noProof/>
        </w:rPr>
        <w:pict>
          <v:line id="_x0000_s2047" style="position:absolute;left:0;text-align:left;flip:y;z-index:252011520" from="206.05pt,.75pt" to="206.05pt,114.35pt" o:allowincell="f">
            <v:stroke endarrow="block"/>
          </v:line>
        </w:pict>
      </w:r>
      <w:r>
        <w:rPr>
          <w:noProof/>
        </w:rPr>
        <w:pict>
          <v:line id="_x0000_s2030" style="position:absolute;left:0;text-align:left;z-index:251996160" from="295.65pt,5.4pt" to="302.85pt,19.8pt" o:allowincell="f"/>
        </w:pict>
      </w:r>
      <w:r>
        <w:rPr>
          <w:noProof/>
        </w:rPr>
        <w:pict>
          <v:line id="_x0000_s2029" style="position:absolute;left:0;text-align:left;z-index:251995136" from="288.45pt,5.4pt" to="295.65pt,5.4pt" o:allowincell="f"/>
        </w:pict>
      </w:r>
      <w:r w:rsidR="008A3CD2">
        <w:t xml:space="preserve">                                                   </w:t>
      </w:r>
      <w:r w:rsidR="008A3CD2">
        <w:rPr>
          <w:lang w:val="en-US"/>
        </w:rPr>
        <w:t>Z</w:t>
      </w:r>
      <w:r w:rsidR="008A3CD2">
        <w:t xml:space="preserve">          </w:t>
      </w:r>
      <w:r w:rsidR="008A3CD2">
        <w:rPr>
          <w:sz w:val="20"/>
        </w:rPr>
        <w:t>изменение</w:t>
      </w:r>
      <w:r w:rsidR="008A3CD2">
        <w:t xml:space="preserve">                         </w:t>
      </w:r>
      <w:r w:rsidR="008A3CD2">
        <w:rPr>
          <w:sz w:val="20"/>
        </w:rPr>
        <w:t>затрат (переменных)</w:t>
      </w:r>
      <w:r w:rsidR="008A3CD2">
        <w:t xml:space="preserve">           </w:t>
      </w:r>
    </w:p>
    <w:p w:rsidR="008A3CD2" w:rsidRDefault="00AE4333">
      <w:pPr>
        <w:pStyle w:val="a4"/>
        <w:jc w:val="both"/>
      </w:pPr>
      <w:r>
        <w:rPr>
          <w:noProof/>
        </w:rPr>
        <w:pict>
          <v:line id="_x0000_s2028" style="position:absolute;left:0;text-align:left;flip:y;z-index:251994112" from="209.25pt,6pt" to="338.85pt,99.6pt" o:allowincell="f">
            <v:stroke dashstyle="dash"/>
          </v:line>
        </w:pict>
      </w:r>
      <w:r w:rsidR="008A3CD2">
        <w:t xml:space="preserve">                                                            з</w:t>
      </w:r>
      <w:r w:rsidR="008A3CD2">
        <w:rPr>
          <w:sz w:val="20"/>
        </w:rPr>
        <w:t>атрат (валовых)</w:t>
      </w:r>
      <w:r w:rsidR="008A3CD2">
        <w:t xml:space="preserve">                             </w:t>
      </w:r>
    </w:p>
    <w:p w:rsidR="008A3CD2" w:rsidRDefault="008A3CD2">
      <w:pPr>
        <w:pStyle w:val="a4"/>
        <w:jc w:val="both"/>
        <w:rPr>
          <w:lang w:val="en-US"/>
        </w:rPr>
      </w:pPr>
      <w:r>
        <w:rPr>
          <w:lang w:val="en-US"/>
        </w:rPr>
        <w:t xml:space="preserve">                                                                          </w:t>
      </w:r>
    </w:p>
    <w:p w:rsidR="008A3CD2" w:rsidRDefault="008A3CD2">
      <w:pPr>
        <w:pStyle w:val="a4"/>
        <w:tabs>
          <w:tab w:val="num" w:pos="1331"/>
        </w:tabs>
        <w:jc w:val="both"/>
      </w:pPr>
    </w:p>
    <w:p w:rsidR="008A3CD2" w:rsidRDefault="008A3CD2">
      <w:pPr>
        <w:pStyle w:val="a4"/>
        <w:tabs>
          <w:tab w:val="num" w:pos="1331"/>
        </w:tabs>
        <w:jc w:val="both"/>
      </w:pPr>
    </w:p>
    <w:p w:rsidR="008A3CD2" w:rsidRDefault="00AE4333">
      <w:pPr>
        <w:pStyle w:val="a4"/>
        <w:tabs>
          <w:tab w:val="num" w:pos="1331"/>
        </w:tabs>
        <w:jc w:val="both"/>
      </w:pPr>
      <w:r>
        <w:rPr>
          <w:noProof/>
        </w:rPr>
        <w:pict>
          <v:line id="_x0000_s2031" style="position:absolute;left:0;text-align:left;flip:y;z-index:251997184" from="259.65pt,8.4pt" to="274.05pt,22.8pt" o:allowincell="f"/>
        </w:pict>
      </w:r>
      <w:r>
        <w:rPr>
          <w:noProof/>
        </w:rPr>
        <w:pict>
          <v:line id="_x0000_s2032" style="position:absolute;left:0;text-align:left;z-index:251998208" from="274.05pt,8.4pt" to="281.25pt,8.4pt" o:allowincell="f"/>
        </w:pict>
      </w:r>
      <w:r w:rsidR="008A3CD2">
        <w:t xml:space="preserve">                                                                                </w:t>
      </w:r>
      <w:r w:rsidR="008A3CD2">
        <w:rPr>
          <w:sz w:val="20"/>
        </w:rPr>
        <w:t>постоянные затраты</w:t>
      </w:r>
      <w:r w:rsidR="008A3CD2">
        <w:t xml:space="preserve">                     </w:t>
      </w:r>
    </w:p>
    <w:p w:rsidR="008A3CD2" w:rsidRDefault="00AE4333">
      <w:pPr>
        <w:pStyle w:val="a4"/>
        <w:jc w:val="both"/>
      </w:pPr>
      <w:r>
        <w:rPr>
          <w:noProof/>
        </w:rPr>
        <w:pict>
          <v:line id="_x0000_s2026" style="position:absolute;left:0;text-align:left;z-index:251992064" from="206.05pt,12.55pt" to="350.05pt,12.55pt" o:allowincell="f"/>
        </w:pict>
      </w:r>
      <w:r w:rsidR="008A3CD2">
        <w:t xml:space="preserve">                                                                                                             </w:t>
      </w:r>
    </w:p>
    <w:p w:rsidR="008A3CD2" w:rsidRDefault="008A3CD2">
      <w:pPr>
        <w:pStyle w:val="a4"/>
        <w:jc w:val="both"/>
      </w:pPr>
      <w:r>
        <w:t xml:space="preserve"> </w:t>
      </w:r>
    </w:p>
    <w:p w:rsidR="008A3CD2" w:rsidRDefault="00AE4333">
      <w:pPr>
        <w:pStyle w:val="a4"/>
        <w:ind w:firstLine="1211"/>
        <w:jc w:val="both"/>
        <w:rPr>
          <w:lang w:val="en-US"/>
        </w:rPr>
      </w:pPr>
      <w:r>
        <w:rPr>
          <w:noProof/>
        </w:rPr>
        <w:pict>
          <v:line id="_x0000_s2025" style="position:absolute;left:0;text-align:left;z-index:251991040" from="206.05pt,6.25pt" to="364.45pt,6.25pt" o:allowincell="f">
            <v:stroke endarrow="block"/>
          </v:line>
        </w:pict>
      </w:r>
      <w:r w:rsidR="008A3CD2">
        <w:t xml:space="preserve">   </w:t>
      </w:r>
      <w:r w:rsidR="008A3CD2">
        <w:rPr>
          <w:lang w:val="en-US"/>
        </w:rPr>
        <w:t xml:space="preserve">                                                                                                   X(N)  </w:t>
      </w:r>
    </w:p>
    <w:p w:rsidR="008A3CD2" w:rsidRDefault="008A3CD2">
      <w:pPr>
        <w:pStyle w:val="a4"/>
        <w:ind w:firstLine="1134"/>
        <w:jc w:val="both"/>
        <w:rPr>
          <w:lang w:val="en-US"/>
        </w:rPr>
      </w:pPr>
      <w:r>
        <w:rPr>
          <w:lang w:val="en-US"/>
        </w:rPr>
        <w:t xml:space="preserve">                                                                                                </w:t>
      </w:r>
    </w:p>
    <w:p w:rsidR="008A3CD2" w:rsidRDefault="008A3CD2">
      <w:pPr>
        <w:pStyle w:val="a4"/>
        <w:ind w:firstLine="1134"/>
        <w:jc w:val="both"/>
      </w:pPr>
      <w:r>
        <w:t>Степень реагирования издержек производства на изменение объемов производства может быть оценена с помощью коэффициента реагирования затрат.</w:t>
      </w:r>
    </w:p>
    <w:p w:rsidR="008A3CD2" w:rsidRDefault="008A3CD2">
      <w:pPr>
        <w:pStyle w:val="a4"/>
        <w:jc w:val="both"/>
      </w:pPr>
    </w:p>
    <w:tbl>
      <w:tblPr>
        <w:tblW w:w="0" w:type="auto"/>
        <w:tblInd w:w="3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9"/>
      </w:tblGrid>
      <w:tr w:rsidR="008A3CD2">
        <w:trPr>
          <w:cantSplit/>
        </w:trPr>
        <w:tc>
          <w:tcPr>
            <w:tcW w:w="567" w:type="dxa"/>
            <w:vMerge w:val="restart"/>
            <w:tcBorders>
              <w:right w:val="nil"/>
            </w:tcBorders>
            <w:vAlign w:val="center"/>
          </w:tcPr>
          <w:p w:rsidR="008A3CD2" w:rsidRDefault="008A3CD2">
            <w:pPr>
              <w:pStyle w:val="a4"/>
              <w:ind w:right="-108" w:firstLine="0"/>
              <w:jc w:val="both"/>
              <w:rPr>
                <w:b/>
                <w:lang w:val="en-US"/>
              </w:rPr>
            </w:pPr>
            <w:r>
              <w:rPr>
                <w:b/>
                <w:lang w:val="en-US"/>
              </w:rPr>
              <w:t xml:space="preserve">K = </w:t>
            </w:r>
          </w:p>
        </w:tc>
        <w:tc>
          <w:tcPr>
            <w:tcW w:w="709" w:type="dxa"/>
            <w:tcBorders>
              <w:left w:val="nil"/>
            </w:tcBorders>
          </w:tcPr>
          <w:p w:rsidR="008A3CD2" w:rsidRDefault="008A3CD2">
            <w:pPr>
              <w:pStyle w:val="a4"/>
              <w:ind w:firstLine="0"/>
              <w:jc w:val="both"/>
              <w:rPr>
                <w:b/>
                <w:lang w:val="en-US"/>
              </w:rPr>
            </w:pPr>
            <w:r>
              <w:rPr>
                <w:b/>
              </w:rPr>
              <w:t>∆</w:t>
            </w:r>
            <w:r>
              <w:rPr>
                <w:b/>
                <w:lang w:val="en-US"/>
              </w:rPr>
              <w:t xml:space="preserve"> Z</w:t>
            </w:r>
          </w:p>
        </w:tc>
      </w:tr>
      <w:tr w:rsidR="008A3CD2">
        <w:trPr>
          <w:cantSplit/>
        </w:trPr>
        <w:tc>
          <w:tcPr>
            <w:tcW w:w="567" w:type="dxa"/>
            <w:vMerge/>
            <w:tcBorders>
              <w:right w:val="nil"/>
            </w:tcBorders>
          </w:tcPr>
          <w:p w:rsidR="008A3CD2" w:rsidRDefault="008A3CD2">
            <w:pPr>
              <w:pStyle w:val="a4"/>
              <w:ind w:firstLine="0"/>
              <w:jc w:val="both"/>
              <w:rPr>
                <w:b/>
              </w:rPr>
            </w:pPr>
          </w:p>
        </w:tc>
        <w:tc>
          <w:tcPr>
            <w:tcW w:w="709" w:type="dxa"/>
            <w:tcBorders>
              <w:left w:val="nil"/>
            </w:tcBorders>
          </w:tcPr>
          <w:p w:rsidR="008A3CD2" w:rsidRDefault="008A3CD2">
            <w:pPr>
              <w:pStyle w:val="a4"/>
              <w:ind w:firstLine="0"/>
              <w:jc w:val="both"/>
              <w:rPr>
                <w:b/>
                <w:lang w:val="en-US"/>
              </w:rPr>
            </w:pPr>
            <w:r>
              <w:rPr>
                <w:b/>
              </w:rPr>
              <w:t>∆</w:t>
            </w:r>
            <w:r>
              <w:rPr>
                <w:b/>
                <w:lang w:val="en-US"/>
              </w:rPr>
              <w:t xml:space="preserve"> N</w:t>
            </w:r>
          </w:p>
        </w:tc>
      </w:tr>
    </w:tbl>
    <w:p w:rsidR="008A3CD2" w:rsidRDefault="008A3CD2">
      <w:pPr>
        <w:pStyle w:val="a4"/>
        <w:jc w:val="both"/>
        <w:rPr>
          <w:lang w:val="en-US"/>
        </w:rPr>
      </w:pPr>
    </w:p>
    <w:p w:rsidR="008A3CD2" w:rsidRDefault="008A3CD2">
      <w:pPr>
        <w:pStyle w:val="a4"/>
        <w:jc w:val="both"/>
      </w:pPr>
      <w:r>
        <w:rPr>
          <w:b/>
        </w:rPr>
        <w:t>∆</w:t>
      </w:r>
      <w:r>
        <w:rPr>
          <w:b/>
          <w:lang w:val="en-US"/>
        </w:rPr>
        <w:t xml:space="preserve"> Z   -</w:t>
      </w:r>
      <w:r>
        <w:rPr>
          <w:lang w:val="en-US"/>
        </w:rPr>
        <w:t xml:space="preserve"> ∆ </w:t>
      </w:r>
      <w:r>
        <w:t>изменения затрат</w:t>
      </w:r>
    </w:p>
    <w:p w:rsidR="008A3CD2" w:rsidRDefault="008A3CD2">
      <w:pPr>
        <w:pStyle w:val="a4"/>
        <w:jc w:val="both"/>
      </w:pPr>
      <w:r>
        <w:rPr>
          <w:b/>
        </w:rPr>
        <w:t>∆</w:t>
      </w:r>
      <w:r>
        <w:rPr>
          <w:b/>
          <w:lang w:val="en-US"/>
        </w:rPr>
        <w:t xml:space="preserve"> N  - </w:t>
      </w:r>
      <w:r>
        <w:rPr>
          <w:lang w:val="en-US"/>
        </w:rPr>
        <w:t xml:space="preserve">∆  </w:t>
      </w:r>
      <w:r>
        <w:t>изменения объема выпуска</w:t>
      </w:r>
    </w:p>
    <w:p w:rsidR="008A3CD2" w:rsidRDefault="008A3CD2">
      <w:pPr>
        <w:pStyle w:val="a4"/>
        <w:jc w:val="both"/>
      </w:pPr>
    </w:p>
    <w:p w:rsidR="008A3CD2" w:rsidRDefault="008A3CD2">
      <w:pPr>
        <w:pStyle w:val="a4"/>
        <w:jc w:val="both"/>
      </w:pPr>
      <w:r>
        <w:t>Для постоянных расходов коэффициент реагирования затрат будет равен 0. Если    К &gt; 1, то затраты будут прогрессирующими (объем затрат будет расти быстрее объема выпуска), К=1 – пропорциональные затраты (одинаково изменяются затраты в соответствии с изменением выпуска), 1 &gt; К &gt; 0 – дигрессивные затраты (затраты растут медленнее по сравнению с объемом выпуска).</w:t>
      </w:r>
    </w:p>
    <w:p w:rsidR="008A3CD2" w:rsidRDefault="008A3CD2">
      <w:pPr>
        <w:pStyle w:val="a4"/>
        <w:jc w:val="both"/>
        <w:rPr>
          <w:b/>
        </w:rPr>
      </w:pPr>
      <w:r>
        <w:t>Все это можно представит на графике.</w:t>
      </w:r>
    </w:p>
    <w:p w:rsidR="008A3CD2" w:rsidRDefault="00AE4333">
      <w:pPr>
        <w:pStyle w:val="a4"/>
        <w:jc w:val="both"/>
      </w:pPr>
      <w:r>
        <w:rPr>
          <w:noProof/>
        </w:rPr>
        <w:pict>
          <v:line id="_x0000_s2033" style="position:absolute;left:0;text-align:left;flip:y;z-index:251999232" from="194.85pt,7.45pt" to="194.85pt,129.85pt" o:allowincell="f">
            <v:stroke endarrow="block"/>
          </v:line>
        </w:pict>
      </w:r>
      <w:r w:rsidR="008A3CD2">
        <w:rPr>
          <w:lang w:val="en-US"/>
        </w:rPr>
        <w:t xml:space="preserve">                                               Z</w:t>
      </w:r>
    </w:p>
    <w:p w:rsidR="008A3CD2" w:rsidRDefault="00AE4333">
      <w:pPr>
        <w:pStyle w:val="a4"/>
        <w:jc w:val="both"/>
      </w:pPr>
      <w:r>
        <w:rPr>
          <w:noProof/>
        </w:rPr>
        <w:pict>
          <v:line id="_x0000_s2038" style="position:absolute;left:0;text-align:left;flip:y;z-index:252004352" from="194.85pt,.85pt" to="324.45pt,94.45pt" o:allowincell="f"/>
        </w:pict>
      </w:r>
      <w:r w:rsidR="008A3CD2">
        <w:t xml:space="preserve">                                                    прогрессивные                                                           </w:t>
      </w:r>
    </w:p>
    <w:p w:rsidR="008A3CD2" w:rsidRDefault="00AE4333">
      <w:pPr>
        <w:pStyle w:val="a4"/>
        <w:jc w:val="both"/>
      </w:pPr>
      <w:r>
        <w:rPr>
          <w:noProof/>
        </w:rPr>
        <w:pict>
          <v:line id="_x0000_s2039" style="position:absolute;left:0;text-align:left;flip:x y;z-index:252005376" from="266.85pt,1.45pt" to="281.25pt,15.85pt" o:allowincell="f"/>
        </w:pict>
      </w:r>
      <w:r>
        <w:rPr>
          <w:noProof/>
        </w:rPr>
        <w:pict>
          <v:line id="_x0000_s2040" style="position:absolute;left:0;text-align:left;flip:x;z-index:252006400" from="259.65pt,1.45pt" to="266.85pt,1.45pt" o:allowincell="f"/>
        </w:pict>
      </w:r>
      <w:r w:rsidR="008A3CD2">
        <w:t xml:space="preserve">                                                        расходы                       пропорциональные расходы</w:t>
      </w:r>
    </w:p>
    <w:p w:rsidR="008A3CD2" w:rsidRDefault="00AE4333">
      <w:pPr>
        <w:pStyle w:val="a4"/>
        <w:jc w:val="both"/>
      </w:pPr>
      <w:r>
        <w:rPr>
          <w:noProof/>
        </w:rPr>
        <w:pict>
          <v:line id="_x0000_s2042" style="position:absolute;left:0;text-align:left;z-index:252008448" from="324.45pt,2.05pt" to="331.65pt,2.05pt" o:allowincell="f"/>
        </w:pict>
      </w:r>
      <w:r>
        <w:rPr>
          <w:noProof/>
        </w:rPr>
        <w:pict>
          <v:line id="_x0000_s2041" style="position:absolute;left:0;text-align:left;flip:y;z-index:252007424" from="310.05pt,2.05pt" to="324.45pt,16.45pt" o:allowincell="f"/>
        </w:pict>
      </w:r>
      <w:r>
        <w:rPr>
          <w:noProof/>
        </w:rPr>
        <w:pict>
          <v:line id="_x0000_s2037" style="position:absolute;left:0;text-align:left;flip:y;z-index:252003328" from="194.85pt,9.25pt" to="331.65pt,66.85pt" o:allowincell="f"/>
        </w:pict>
      </w:r>
    </w:p>
    <w:p w:rsidR="008A3CD2" w:rsidRDefault="00AE4333">
      <w:pPr>
        <w:pStyle w:val="a4"/>
        <w:jc w:val="both"/>
      </w:pPr>
      <w:r>
        <w:rPr>
          <w:noProof/>
        </w:rPr>
        <w:pict>
          <v:line id="_x0000_s2044" style="position:absolute;left:0;text-align:left;z-index:252010496" from="324.45pt,9.85pt" to="331.65pt,9.85pt" o:allowincell="f"/>
        </w:pict>
      </w:r>
      <w:r>
        <w:rPr>
          <w:noProof/>
        </w:rPr>
        <w:pict>
          <v:line id="_x0000_s2043" style="position:absolute;left:0;text-align:left;flip:y;z-index:252009472" from="302.85pt,9.85pt" to="324.45pt,31.45pt" o:allowincell="f"/>
        </w:pict>
      </w:r>
      <w:r w:rsidR="008A3CD2">
        <w:t xml:space="preserve">                                                                                                 дигрессивные расходы</w:t>
      </w:r>
    </w:p>
    <w:p w:rsidR="008A3CD2" w:rsidRDefault="00AE4333">
      <w:pPr>
        <w:pStyle w:val="a4"/>
        <w:jc w:val="both"/>
      </w:pPr>
      <w:r>
        <w:rPr>
          <w:noProof/>
        </w:rPr>
        <w:pict>
          <v:line id="_x0000_s2036" style="position:absolute;left:0;text-align:left;flip:y;z-index:252002304" from="194.85pt,10.45pt" to="331.65pt,39.25pt" o:allowincell="f"/>
        </w:pict>
      </w:r>
    </w:p>
    <w:p w:rsidR="008A3CD2" w:rsidRDefault="008A3CD2">
      <w:pPr>
        <w:pStyle w:val="a4"/>
        <w:jc w:val="both"/>
      </w:pPr>
    </w:p>
    <w:p w:rsidR="008A3CD2" w:rsidRDefault="00AE4333">
      <w:pPr>
        <w:pStyle w:val="a4"/>
        <w:jc w:val="both"/>
      </w:pPr>
      <w:r>
        <w:rPr>
          <w:noProof/>
        </w:rPr>
        <w:pict>
          <v:line id="_x0000_s2035" style="position:absolute;left:0;text-align:left;z-index:252001280" from="194.85pt,11.65pt" to="331.65pt,11.65pt" o:allowincell="f"/>
        </w:pict>
      </w:r>
      <w:r w:rsidR="008A3CD2">
        <w:t xml:space="preserve">                                                                      постоянные расходы</w:t>
      </w:r>
    </w:p>
    <w:p w:rsidR="008A3CD2" w:rsidRDefault="008A3CD2">
      <w:pPr>
        <w:pStyle w:val="a4"/>
        <w:jc w:val="both"/>
      </w:pPr>
    </w:p>
    <w:p w:rsidR="008A3CD2" w:rsidRDefault="00AE4333">
      <w:pPr>
        <w:pStyle w:val="a4"/>
        <w:jc w:val="both"/>
      </w:pPr>
      <w:r>
        <w:rPr>
          <w:noProof/>
        </w:rPr>
        <w:pict>
          <v:line id="_x0000_s2034" style="position:absolute;left:0;text-align:left;z-index:252000256" from="194.85pt,5.65pt" to="338.85pt,5.65pt" o:allowincell="f">
            <v:stroke endarrow="block"/>
          </v:line>
        </w:pict>
      </w:r>
      <w:r w:rsidR="008A3CD2">
        <w:t xml:space="preserve">                                                                                                    </w:t>
      </w:r>
      <w:r w:rsidR="008A3CD2">
        <w:rPr>
          <w:lang w:val="en-US"/>
        </w:rPr>
        <w:t>N</w:t>
      </w:r>
    </w:p>
    <w:p w:rsidR="008A3CD2" w:rsidRDefault="008A3CD2">
      <w:pPr>
        <w:pStyle w:val="a4"/>
        <w:jc w:val="both"/>
      </w:pPr>
      <w:r>
        <w:t>Чтобы обеспечить уменьшение себестоимости и увеличение прибыльности предприятия, необходимо выполнить следующие условия: темпы снижения дигрессивных расходов должны превышать темпы роста прогрессивных и пропорциональных расходов.</w:t>
      </w:r>
    </w:p>
    <w:p w:rsidR="008A3CD2" w:rsidRDefault="008A3CD2">
      <w:pPr>
        <w:pStyle w:val="a4"/>
        <w:jc w:val="both"/>
      </w:pPr>
      <w:r>
        <w:t>Важным аспектом анализа расходов по системе Директ-Костинг является их деление на:</w:t>
      </w:r>
    </w:p>
    <w:p w:rsidR="008A3CD2" w:rsidRDefault="008A3CD2">
      <w:pPr>
        <w:pStyle w:val="a4"/>
        <w:jc w:val="both"/>
      </w:pPr>
      <w:r>
        <w:t>а) постоянные и переменные</w:t>
      </w:r>
    </w:p>
    <w:p w:rsidR="008A3CD2" w:rsidRDefault="008A3CD2">
      <w:pPr>
        <w:pStyle w:val="a4"/>
        <w:jc w:val="both"/>
      </w:pPr>
      <w:r>
        <w:t>б) полезные и бесполезные (холостые)</w:t>
      </w:r>
    </w:p>
    <w:p w:rsidR="008A3CD2" w:rsidRDefault="008A3CD2">
      <w:pPr>
        <w:pStyle w:val="31"/>
      </w:pPr>
      <w:r>
        <w:t>Это является первой особенностью системы.</w:t>
      </w:r>
    </w:p>
    <w:p w:rsidR="008A3CD2" w:rsidRDefault="008A3CD2">
      <w:pPr>
        <w:ind w:firstLine="900"/>
        <w:jc w:val="both"/>
      </w:pPr>
      <w:r>
        <w:t>2. Соединение производственного и финансового учета по системе «директ – костинг», учет и контроль организованы так, что появляется возможность регулярного контроля по схеме «затраты – объем – прибыль». Основная модель данных имеет вид:</w:t>
      </w:r>
    </w:p>
    <w:p w:rsidR="008A3CD2" w:rsidRDefault="008A3CD2">
      <w:pPr>
        <w:ind w:left="1211"/>
        <w:jc w:val="both"/>
      </w:pPr>
      <w:r>
        <w:t>А) объем реализации – 1500 ед.</w:t>
      </w:r>
    </w:p>
    <w:p w:rsidR="008A3CD2" w:rsidRDefault="008A3CD2">
      <w:pPr>
        <w:ind w:left="1211"/>
        <w:jc w:val="both"/>
      </w:pPr>
      <w:r>
        <w:t>Б) переменные затраты – 1000 ед.</w:t>
      </w:r>
    </w:p>
    <w:p w:rsidR="008A3CD2" w:rsidRDefault="008A3CD2">
      <w:pPr>
        <w:ind w:left="1211"/>
        <w:jc w:val="both"/>
      </w:pPr>
      <w:r>
        <w:t>В) маржинальный доход – 500 ед.</w:t>
      </w:r>
    </w:p>
    <w:p w:rsidR="008A3CD2" w:rsidRDefault="008A3CD2">
      <w:pPr>
        <w:ind w:left="1211"/>
        <w:jc w:val="both"/>
      </w:pPr>
      <w:r>
        <w:t>Г) постоянные расходы – 300 ед.</w:t>
      </w:r>
    </w:p>
    <w:p w:rsidR="008A3CD2" w:rsidRDefault="008A3CD2">
      <w:pPr>
        <w:ind w:left="1211"/>
        <w:jc w:val="both"/>
      </w:pPr>
      <w:r>
        <w:t>Д) прибыль (чистый доход)– 200 ед.</w:t>
      </w:r>
    </w:p>
    <w:p w:rsidR="008A3CD2" w:rsidRDefault="008A3CD2">
      <w:pPr>
        <w:ind w:left="1211"/>
        <w:jc w:val="both"/>
      </w:pPr>
    </w:p>
    <w:p w:rsidR="008A3CD2" w:rsidRDefault="008A3CD2">
      <w:pPr>
        <w:pStyle w:val="a4"/>
        <w:ind w:firstLine="900"/>
        <w:jc w:val="both"/>
      </w:pPr>
      <w:r>
        <w:t>Маржинальный доход представляет собой разность между выручкой от реализации и переменными затратами. С другой стороны, он представляет собой сумму постоянных расходов и чистого дохода</w:t>
      </w:r>
    </w:p>
    <w:p w:rsidR="008A3CD2" w:rsidRDefault="008A3CD2">
      <w:pPr>
        <w:ind w:left="851"/>
        <w:jc w:val="both"/>
      </w:pPr>
      <w:r>
        <w:t>3. Отчет по системе «директ – костинг» представляет собой многостадийный процесс.</w:t>
      </w:r>
    </w:p>
    <w:p w:rsidR="008A3CD2" w:rsidRDefault="008A3CD2">
      <w:pPr>
        <w:ind w:left="851"/>
        <w:jc w:val="both"/>
      </w:pPr>
      <w:r>
        <w:t>4. На основании этого метода разработка методики графического представления и анализа понесенных затрат.</w:t>
      </w:r>
    </w:p>
    <w:p w:rsidR="008A3CD2" w:rsidRDefault="008A3CD2">
      <w:pPr>
        <w:pStyle w:val="a4"/>
        <w:jc w:val="both"/>
      </w:pPr>
      <w:r>
        <w:t>С помощью такой системы можно обеспечить эффективную систему планирования и определять количество продукции и выручки, необходимую для достижения безупречности производства.</w:t>
      </w:r>
    </w:p>
    <w:p w:rsidR="008A3CD2" w:rsidRDefault="008A3CD2">
      <w:pPr>
        <w:ind w:firstLine="851"/>
        <w:jc w:val="both"/>
      </w:pPr>
    </w:p>
    <w:p w:rsidR="008A3CD2" w:rsidRDefault="008A3CD2">
      <w:pPr>
        <w:ind w:firstLine="851"/>
        <w:jc w:val="both"/>
      </w:pPr>
      <w:r>
        <w:t>И</w:t>
      </w:r>
      <w:r>
        <w:rPr>
          <w:vertAlign w:val="subscript"/>
        </w:rPr>
        <w:t>вал.</w:t>
      </w:r>
      <w:r>
        <w:t xml:space="preserve"> = И</w:t>
      </w:r>
      <w:r>
        <w:rPr>
          <w:vertAlign w:val="subscript"/>
        </w:rPr>
        <w:t>пост.</w:t>
      </w:r>
      <w:r>
        <w:t xml:space="preserve"> + И</w:t>
      </w:r>
      <w:r>
        <w:rPr>
          <w:vertAlign w:val="subscript"/>
        </w:rPr>
        <w:t xml:space="preserve">перем.                                </w:t>
      </w:r>
      <w:r>
        <w:t>(29)</w:t>
      </w:r>
    </w:p>
    <w:p w:rsidR="008A3CD2" w:rsidRDefault="008A3CD2">
      <w:pPr>
        <w:ind w:firstLine="851"/>
        <w:jc w:val="both"/>
      </w:pPr>
      <w:r>
        <w:t xml:space="preserve">      Q</w:t>
      </w:r>
      <w:r>
        <w:rPr>
          <w:vertAlign w:val="subscript"/>
        </w:rPr>
        <w:t>o</w:t>
      </w:r>
      <w:r>
        <w:t xml:space="preserve"> – количество продукции для безубыточности производства</w:t>
      </w:r>
    </w:p>
    <w:p w:rsidR="008A3CD2" w:rsidRDefault="008A3CD2">
      <w:pPr>
        <w:ind w:firstLine="851"/>
        <w:jc w:val="both"/>
      </w:pPr>
      <w:r>
        <w:t>TR</w:t>
      </w:r>
      <w:r>
        <w:rPr>
          <w:vertAlign w:val="subscript"/>
        </w:rPr>
        <w:t>o</w:t>
      </w:r>
      <w:r>
        <w:t xml:space="preserve"> – выручка безубыточности</w:t>
      </w:r>
    </w:p>
    <w:p w:rsidR="008A3CD2" w:rsidRDefault="008A3CD2">
      <w:pPr>
        <w:ind w:firstLine="851"/>
        <w:jc w:val="both"/>
      </w:pPr>
    </w:p>
    <w:p w:rsidR="008A3CD2" w:rsidRDefault="008A3CD2">
      <w:pPr>
        <w:ind w:firstLine="851"/>
        <w:jc w:val="both"/>
      </w:pPr>
    </w:p>
    <w:p w:rsidR="008A3CD2" w:rsidRDefault="008A3CD2">
      <w:pPr>
        <w:ind w:firstLine="851"/>
        <w:jc w:val="both"/>
      </w:pPr>
    </w:p>
    <w:p w:rsidR="008A3CD2" w:rsidRDefault="008A3CD2">
      <w:pPr>
        <w:ind w:firstLine="851"/>
        <w:jc w:val="both"/>
      </w:pPr>
    </w:p>
    <w:p w:rsidR="008A3CD2" w:rsidRDefault="00AE4333">
      <w:pPr>
        <w:jc w:val="both"/>
      </w:pPr>
      <w:r>
        <w:rPr>
          <w:noProof/>
        </w:rPr>
        <w:pict>
          <v:line id="_x0000_s1936" style="position:absolute;left:0;text-align:left;z-index:251927552" from="142.05pt,12.15pt" to="169.05pt,21.15pt" o:allowincell="f">
            <v:stroke endarrow="block"/>
          </v:line>
        </w:pict>
      </w:r>
      <w: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684" type="#_x0000_t88" style="position:absolute;left:0;text-align:left;margin-left:210.25pt;margin-top:-7.2pt;width:14.4pt;height:1in;z-index:251677696" o:allowincell="f"/>
        </w:pict>
      </w:r>
      <w:r>
        <w:pict>
          <v:line id="_x0000_s1682" style="position:absolute;left:0;text-align:left;flip:y;z-index:251675648" from="239.05pt,-14.4pt" to="253.45pt,7.2pt" o:allowincell="f"/>
        </w:pict>
      </w:r>
      <w:r>
        <w:pict>
          <v:line id="_x0000_s1681" style="position:absolute;left:0;text-align:left;flip:y;z-index:251674624" from="224.65pt,-21.6pt" to="246.25pt,14.4pt" o:allowincell="f"/>
        </w:pict>
      </w:r>
      <w:r>
        <w:pict>
          <v:line id="_x0000_s1680" style="position:absolute;left:0;text-align:left;flip:y;z-index:251673600" from="203.05pt,-28.8pt" to="239.05pt,28.8pt" o:allowincell="f"/>
        </w:pict>
      </w:r>
      <w:r>
        <w:pict>
          <v:line id="_x0000_s1679" style="position:absolute;left:0;text-align:left;flip:x;z-index:251672576" from="188.65pt,-21.6pt" to="224.65pt,36pt" o:allowincell="f"/>
        </w:pict>
      </w:r>
      <w:r>
        <w:pict>
          <v:line id="_x0000_s1678" style="position:absolute;left:0;text-align:left;flip:x;z-index:251671552" from="174.25pt,0" to="203.05pt,43.2pt" o:allowincell="f"/>
        </w:pict>
      </w:r>
      <w:r>
        <w:pict>
          <v:line id="_x0000_s1671" style="position:absolute;left:0;text-align:left;z-index:251664384" from="267.85pt,-7.2pt" to="267.85pt,151.2pt" o:allowincell="f">
            <v:stroke startarrow="open" endarrow="open"/>
          </v:line>
        </w:pict>
      </w:r>
      <w:r>
        <w:pict>
          <v:line id="_x0000_s1669" style="position:absolute;left:0;text-align:left;z-index:251662336" from="210.25pt,-7.2pt" to="210.25pt,64.8pt" o:allowincell="f">
            <v:stroke startarrow="open" endarrow="open"/>
          </v:line>
        </w:pict>
      </w:r>
      <w:r>
        <w:pict>
          <v:line id="_x0000_s1667" style="position:absolute;left:0;text-align:left;flip:y;z-index:251660288" from="44.65pt,-36pt" to="239.05pt,151.2pt" o:allowincell="f"/>
        </w:pict>
      </w:r>
      <w:r>
        <w:pict>
          <v:line id="_x0000_s1666" style="position:absolute;left:0;text-align:left;flip:y;z-index:251659264" from="44.65pt,-7.2pt" to="267.85pt,115.2pt" o:allowincell="f"/>
        </w:pict>
      </w:r>
      <w:r>
        <w:pict>
          <v:line id="_x0000_s1662" style="position:absolute;left:0;text-align:left;z-index:251655168" from="44.65pt,-28.8pt" to="44.65pt,151.2pt" o:allowincell="f"/>
        </w:pict>
      </w:r>
      <w:r w:rsidR="008A3CD2">
        <w:t>доход,                  линия дохода  P*Q</w:t>
      </w:r>
    </w:p>
    <w:p w:rsidR="008A3CD2" w:rsidRDefault="00AE4333">
      <w:pPr>
        <w:jc w:val="both"/>
      </w:pPr>
      <w:r>
        <w:pict>
          <v:line id="_x0000_s1677" style="position:absolute;left:0;text-align:left;flip:x;z-index:251670528" from="159.85pt,7.8pt" to="181.45pt,36.6pt" o:allowincell="f"/>
        </w:pict>
      </w:r>
      <w:r w:rsidR="008A3CD2">
        <w:t>затраты</w:t>
      </w:r>
    </w:p>
    <w:p w:rsidR="008A3CD2" w:rsidRDefault="008A3CD2">
      <w:pPr>
        <w:ind w:firstLine="851"/>
        <w:jc w:val="both"/>
      </w:pPr>
      <w:r>
        <w:t xml:space="preserve">            зона прибыльности                  маржинальный</w:t>
      </w:r>
    </w:p>
    <w:p w:rsidR="008A3CD2" w:rsidRDefault="00AE4333">
      <w:pPr>
        <w:ind w:firstLine="851"/>
        <w:jc w:val="both"/>
      </w:pPr>
      <w:r>
        <w:pict>
          <v:line id="_x0000_s1676" style="position:absolute;left:0;text-align:left;flip:x;z-index:251669504" from="145.45pt,1.8pt" to="159.85pt,16.2pt" o:allowincell="f"/>
        </w:pict>
      </w:r>
      <w:r w:rsidR="008A3CD2">
        <w:t xml:space="preserve">                                                             доход</w:t>
      </w:r>
    </w:p>
    <w:p w:rsidR="008A3CD2" w:rsidRDefault="00AE4333">
      <w:pPr>
        <w:jc w:val="both"/>
      </w:pPr>
      <w:r>
        <w:rPr>
          <w:noProof/>
        </w:rPr>
        <w:pict>
          <v:line id="_x0000_s1937" style="position:absolute;left:0;text-align:left;z-index:251928576" from="133.05pt,10.95pt" to="133.05pt,91.95pt" o:allowincell="f">
            <v:stroke dashstyle="dash"/>
          </v:line>
        </w:pict>
      </w:r>
      <w:r>
        <w:pict>
          <v:line id="_x0000_s1670" style="position:absolute;left:0;text-align:left;z-index:251663360" from="210.25pt,9.6pt" to="210.25pt,96pt" o:allowincell="f">
            <v:stroke startarrow="open" endarrow="open"/>
          </v:line>
        </w:pict>
      </w:r>
      <w:r>
        <w:pict>
          <v:line id="_x0000_s1668" style="position:absolute;left:0;text-align:left;flip:x;z-index:251661312" from="44.65pt,9.6pt" to="131.05pt,9.6pt" o:allowincell="f"/>
        </w:pict>
      </w:r>
      <w:r>
        <w:pict>
          <v:line id="_x0000_s1665" style="position:absolute;left:0;text-align:left;flip:y;z-index:251658240" from="44.65pt,9.6pt" to="210.25pt,96pt" o:allowincell="f"/>
        </w:pict>
      </w:r>
      <w:r w:rsidR="008A3CD2">
        <w:t xml:space="preserve">       TR</w:t>
      </w:r>
      <w:r w:rsidR="008A3CD2">
        <w:rPr>
          <w:vertAlign w:val="subscript"/>
        </w:rPr>
        <w:t xml:space="preserve">o      </w:t>
      </w:r>
      <w:r w:rsidR="008A3CD2">
        <w:t xml:space="preserve">                        0 </w:t>
      </w:r>
    </w:p>
    <w:p w:rsidR="008A3CD2" w:rsidRDefault="008A3CD2">
      <w:pPr>
        <w:ind w:firstLine="851"/>
        <w:jc w:val="both"/>
      </w:pPr>
    </w:p>
    <w:p w:rsidR="008A3CD2" w:rsidRDefault="00AE4333">
      <w:pPr>
        <w:ind w:firstLine="851"/>
        <w:jc w:val="both"/>
      </w:pPr>
      <w:r>
        <w:pict>
          <v:line id="_x0000_s1675" style="position:absolute;left:0;text-align:left;flip:x;z-index:251668480" from="44.65pt,3.6pt" to="102.25pt,61.2pt" o:allowincell="f"/>
        </w:pict>
      </w:r>
      <w:r>
        <w:pict>
          <v:line id="_x0000_s1674" style="position:absolute;left:0;text-align:left;flip:x;z-index:251667456" from="44.65pt,10.8pt" to="87.85pt,54pt" o:allowincell="f"/>
        </w:pict>
      </w:r>
      <w:r w:rsidR="008A3CD2">
        <w:t xml:space="preserve">                                                                            валовые (общие)</w:t>
      </w:r>
    </w:p>
    <w:p w:rsidR="008A3CD2" w:rsidRDefault="00AE4333">
      <w:pPr>
        <w:ind w:firstLine="851"/>
        <w:jc w:val="both"/>
      </w:pPr>
      <w:r>
        <w:pict>
          <v:line id="_x0000_s1673" style="position:absolute;left:0;text-align:left;flip:x;z-index:251666432" from="44.65pt,4.2pt" to="73.45pt,33pt" o:allowincell="f"/>
        </w:pict>
      </w:r>
      <w:r>
        <w:pict>
          <v:line id="_x0000_s1672" style="position:absolute;left:0;text-align:left;flip:x;z-index:251665408" from="44.65pt,11.4pt" to="59.05pt,25.8pt" o:allowincell="f"/>
        </w:pict>
      </w:r>
      <w:r w:rsidR="008A3CD2">
        <w:t xml:space="preserve">           зона убытка                                             издержки</w:t>
      </w:r>
    </w:p>
    <w:p w:rsidR="008A3CD2" w:rsidRDefault="00AE4333">
      <w:pPr>
        <w:ind w:firstLine="851"/>
        <w:jc w:val="both"/>
      </w:pPr>
      <w:r>
        <w:pict>
          <v:line id="_x0000_s1683" style="position:absolute;left:0;text-align:left;z-index:251676672" from="145.45pt,4.8pt" to="145.45pt,40.8pt" o:allowincell="f">
            <v:stroke startarrow="open" endarrow="open"/>
          </v:line>
        </w:pict>
      </w:r>
      <w:r>
        <w:pict>
          <v:line id="_x0000_s1664" style="position:absolute;left:0;text-align:left;z-index:251657216" from="44.65pt,4.8pt" to="296.65pt,4.8pt" o:allowincell="f"/>
        </w:pict>
      </w:r>
    </w:p>
    <w:p w:rsidR="008A3CD2" w:rsidRDefault="008A3CD2">
      <w:pPr>
        <w:ind w:firstLine="851"/>
        <w:jc w:val="both"/>
      </w:pPr>
      <w:r>
        <w:t xml:space="preserve">                                   постоянные  переменные </w:t>
      </w:r>
    </w:p>
    <w:p w:rsidR="008A3CD2" w:rsidRDefault="00AE4333">
      <w:pPr>
        <w:ind w:firstLine="851"/>
        <w:jc w:val="both"/>
      </w:pPr>
      <w:r>
        <w:pict>
          <v:line id="_x0000_s1663" style="position:absolute;left:0;text-align:left;z-index:251656192" from="44.65pt,13.2pt" to="296.65pt,13.2pt" o:allowincell="f"/>
        </w:pict>
      </w:r>
      <w:r w:rsidR="008A3CD2">
        <w:t xml:space="preserve">                                   издержки      издержки </w:t>
      </w:r>
    </w:p>
    <w:p w:rsidR="008A3CD2" w:rsidRDefault="008A3CD2">
      <w:pPr>
        <w:ind w:firstLine="851"/>
        <w:jc w:val="both"/>
      </w:pPr>
      <w:r>
        <w:t xml:space="preserve">                            Q</w:t>
      </w:r>
      <w:r>
        <w:rPr>
          <w:vertAlign w:val="subscript"/>
        </w:rPr>
        <w:t>o</w:t>
      </w:r>
      <w:r>
        <w:t xml:space="preserve"> – точка                             количество единиц    </w:t>
      </w:r>
    </w:p>
    <w:p w:rsidR="008A3CD2" w:rsidRDefault="008A3CD2">
      <w:pPr>
        <w:ind w:firstLine="851"/>
        <w:jc w:val="both"/>
      </w:pPr>
      <w:r>
        <w:t xml:space="preserve">                          безубыточности                      продукции</w:t>
      </w:r>
    </w:p>
    <w:p w:rsidR="008A3CD2" w:rsidRDefault="008A3CD2">
      <w:pPr>
        <w:ind w:firstLine="851"/>
        <w:jc w:val="both"/>
      </w:pPr>
      <w:r>
        <w:t>рис.1.2.</w:t>
      </w:r>
    </w:p>
    <w:p w:rsidR="008A3CD2" w:rsidRDefault="008A3CD2">
      <w:pPr>
        <w:ind w:firstLine="851"/>
        <w:jc w:val="both"/>
      </w:pPr>
    </w:p>
    <w:p w:rsidR="008A3CD2" w:rsidRDefault="008A3CD2">
      <w:pPr>
        <w:ind w:firstLine="851"/>
        <w:jc w:val="both"/>
      </w:pPr>
    </w:p>
    <w:p w:rsidR="008A3CD2" w:rsidRDefault="008A3CD2">
      <w:pPr>
        <w:ind w:firstLine="851"/>
        <w:jc w:val="both"/>
        <w:rPr>
          <w:b/>
        </w:rPr>
      </w:pPr>
      <w:r>
        <w:rPr>
          <w:b/>
        </w:rPr>
        <w:t xml:space="preserve">Тема 2. Цена продукции. </w:t>
      </w:r>
    </w:p>
    <w:p w:rsidR="008A3CD2" w:rsidRDefault="008A3CD2">
      <w:pPr>
        <w:ind w:left="851"/>
        <w:jc w:val="both"/>
      </w:pPr>
      <w:r>
        <w:rPr>
          <w:b/>
        </w:rPr>
        <w:t>2.1 Цена как экономическая категория.</w:t>
      </w:r>
    </w:p>
    <w:p w:rsidR="008A3CD2" w:rsidRDefault="008A3CD2">
      <w:pPr>
        <w:jc w:val="both"/>
      </w:pPr>
    </w:p>
    <w:p w:rsidR="008A3CD2" w:rsidRDefault="008A3CD2">
      <w:pPr>
        <w:ind w:firstLine="851"/>
        <w:jc w:val="both"/>
      </w:pPr>
      <w:r>
        <w:t>Цена – это денежное выражение стоимости единицы товара (с позиций стоимости и себестоимости). С позиций рынка цена – это сумма денег, за которые покупатель готов купить товар, а производитель – продать.</w:t>
      </w:r>
    </w:p>
    <w:p w:rsidR="008A3CD2" w:rsidRDefault="008A3CD2">
      <w:pPr>
        <w:ind w:firstLine="851"/>
        <w:jc w:val="both"/>
      </w:pPr>
      <w:r>
        <w:t>Для любой коммерческой организации роль цены огромна, так как от уровня цены зависит:</w:t>
      </w:r>
    </w:p>
    <w:p w:rsidR="008A3CD2" w:rsidRDefault="008A3CD2" w:rsidP="008A3CD2">
      <w:pPr>
        <w:numPr>
          <w:ilvl w:val="0"/>
          <w:numId w:val="93"/>
        </w:numPr>
        <w:jc w:val="both"/>
      </w:pPr>
      <w:r>
        <w:t>величины прибыли</w:t>
      </w:r>
    </w:p>
    <w:p w:rsidR="008A3CD2" w:rsidRDefault="008A3CD2" w:rsidP="008A3CD2">
      <w:pPr>
        <w:numPr>
          <w:ilvl w:val="0"/>
          <w:numId w:val="93"/>
        </w:numPr>
        <w:jc w:val="both"/>
      </w:pPr>
      <w:r>
        <w:t>конкурентоспособность</w:t>
      </w:r>
    </w:p>
    <w:p w:rsidR="008A3CD2" w:rsidRDefault="008A3CD2" w:rsidP="008A3CD2">
      <w:pPr>
        <w:numPr>
          <w:ilvl w:val="0"/>
          <w:numId w:val="93"/>
        </w:numPr>
        <w:jc w:val="both"/>
      </w:pPr>
      <w:r>
        <w:t>финансовая устойчивость</w:t>
      </w:r>
    </w:p>
    <w:p w:rsidR="008A3CD2" w:rsidRDefault="008A3CD2">
      <w:pPr>
        <w:pStyle w:val="a4"/>
        <w:jc w:val="both"/>
      </w:pPr>
      <w:r>
        <w:t>Цена как экономическая категория выполняет следующие важные функции.</w:t>
      </w:r>
    </w:p>
    <w:p w:rsidR="008A3CD2" w:rsidRDefault="008A3CD2" w:rsidP="008A3CD2">
      <w:pPr>
        <w:numPr>
          <w:ilvl w:val="0"/>
          <w:numId w:val="23"/>
        </w:numPr>
        <w:jc w:val="both"/>
      </w:pPr>
      <w:r>
        <w:t>Учетная функция, отражает общественно необходимые затраты труда на выпуск и реализацию продукции. Через цену определяются макроэкономические показатели: ВВП, НД, товарооборот и т. д. Таким образом, цена используется для определения эффективности производства, а это в свою очередь служит ориентиром принятия хозяйственных решений.</w:t>
      </w:r>
    </w:p>
    <w:p w:rsidR="008A3CD2" w:rsidRDefault="008A3CD2" w:rsidP="008A3CD2">
      <w:pPr>
        <w:numPr>
          <w:ilvl w:val="0"/>
          <w:numId w:val="23"/>
        </w:numPr>
        <w:jc w:val="both"/>
      </w:pPr>
      <w:r>
        <w:t>Распределительная функция, состоит в том, что через ценообразование государство осуществляет перераспределение национального дохода. Это осуществляется с помощью налогов, которые включаются в себестоимость.</w:t>
      </w:r>
    </w:p>
    <w:p w:rsidR="008A3CD2" w:rsidRDefault="008A3CD2" w:rsidP="008A3CD2">
      <w:pPr>
        <w:numPr>
          <w:ilvl w:val="0"/>
          <w:numId w:val="23"/>
        </w:numPr>
        <w:jc w:val="both"/>
      </w:pPr>
      <w:r>
        <w:t>Рыночная функция, отражает баланс спроса и предложения, по цене можно судить о диспропорциях в сфере производства и обращения, можно судить о состоянии рынка.</w:t>
      </w:r>
    </w:p>
    <w:p w:rsidR="008A3CD2" w:rsidRDefault="008A3CD2" w:rsidP="008A3CD2">
      <w:pPr>
        <w:numPr>
          <w:ilvl w:val="0"/>
          <w:numId w:val="23"/>
        </w:numPr>
        <w:jc w:val="both"/>
      </w:pPr>
      <w:r>
        <w:t>Функция цены как средство рационального размещения производства, осуществляется через перелив капитала в более доходные отрасли.</w:t>
      </w:r>
    </w:p>
    <w:p w:rsidR="008A3CD2" w:rsidRDefault="008A3CD2" w:rsidP="008A3CD2">
      <w:pPr>
        <w:numPr>
          <w:ilvl w:val="0"/>
          <w:numId w:val="23"/>
        </w:numPr>
        <w:jc w:val="both"/>
      </w:pPr>
      <w:r>
        <w:t>Стимулирующая функция, стимулирует через доходы отрасли, способствует банкротству неприбыльных предприятий.</w:t>
      </w:r>
    </w:p>
    <w:p w:rsidR="008A3CD2" w:rsidRDefault="008A3CD2">
      <w:pPr>
        <w:jc w:val="both"/>
      </w:pPr>
    </w:p>
    <w:p w:rsidR="008A3CD2" w:rsidRDefault="008A3CD2">
      <w:pPr>
        <w:ind w:left="851"/>
        <w:jc w:val="both"/>
      </w:pPr>
      <w:r>
        <w:rPr>
          <w:b/>
        </w:rPr>
        <w:t>2.2. Классификация цен.</w:t>
      </w:r>
    </w:p>
    <w:p w:rsidR="008A3CD2" w:rsidRDefault="008A3CD2">
      <w:pPr>
        <w:ind w:left="851"/>
        <w:jc w:val="both"/>
      </w:pPr>
    </w:p>
    <w:p w:rsidR="008A3CD2" w:rsidRDefault="008A3CD2">
      <w:pPr>
        <w:pStyle w:val="a4"/>
        <w:jc w:val="both"/>
      </w:pPr>
      <w:r>
        <w:t>Цены классифицируются по следующим основным признакам:</w:t>
      </w:r>
    </w:p>
    <w:p w:rsidR="008A3CD2" w:rsidRDefault="008A3CD2" w:rsidP="008A3CD2">
      <w:pPr>
        <w:numPr>
          <w:ilvl w:val="0"/>
          <w:numId w:val="94"/>
        </w:numPr>
        <w:jc w:val="both"/>
      </w:pPr>
      <w:r>
        <w:t>по характеру обслуживания: а) оптовые цены на продукцию промышленности; б) закупочные; в) цены на строительную продукцию; г) розничные; д) транспортные тарифы; е) тарифы на платные услуги населению; ж) цены, обслуживающие внешнеторговый оборот.</w:t>
      </w:r>
    </w:p>
    <w:p w:rsidR="008A3CD2" w:rsidRDefault="008A3CD2">
      <w:pPr>
        <w:jc w:val="both"/>
      </w:pPr>
    </w:p>
    <w:p w:rsidR="008A3CD2" w:rsidRDefault="008A3CD2" w:rsidP="008A3CD2">
      <w:pPr>
        <w:numPr>
          <w:ilvl w:val="0"/>
          <w:numId w:val="94"/>
        </w:numPr>
        <w:jc w:val="both"/>
      </w:pPr>
      <w:r>
        <w:t>В зависимости от сферы регулирования: а) свободные цены на основе спроса и предложения; б) договорно-контрактные цены; в) цены в условиях частичной или полной монополизации рынка( принимаются на основе принудительных условий) г) регулируемые цены, устанавливаются под контролем государства или отдельных субъектов. Прямое регулирование цен производится путем их фиксации, предельной величины цены, надбавок, предельного уровня рентабельности. Косвенное регулирование цен осуществляется через изменение налогов и процентных ставок. В соответствии с Указом Президента № 221 от 28.02.95г. определен перечень продукции и услуг, по которым осуществляется государственное регулирование цен.</w:t>
      </w:r>
    </w:p>
    <w:p w:rsidR="008A3CD2" w:rsidRDefault="008A3CD2">
      <w:pPr>
        <w:jc w:val="both"/>
      </w:pPr>
    </w:p>
    <w:p w:rsidR="008A3CD2" w:rsidRDefault="008A3CD2" w:rsidP="008A3CD2">
      <w:pPr>
        <w:numPr>
          <w:ilvl w:val="0"/>
          <w:numId w:val="94"/>
        </w:numPr>
        <w:jc w:val="both"/>
      </w:pPr>
      <w:r>
        <w:t>В зависимости от территории: А) единые цены; Б) региональные (зональные);</w:t>
      </w:r>
    </w:p>
    <w:p w:rsidR="008A3CD2" w:rsidRDefault="008A3CD2">
      <w:pPr>
        <w:ind w:left="1134"/>
        <w:jc w:val="both"/>
      </w:pPr>
      <w:r>
        <w:t>А. – единые цены устанавливаются на следующие виды продукции: - природный газ (кроме реализуемого населению); - продукция ядерно-топливного цикла; - тепло и электроэнергия, тарифы, на которые устанавливаются федеральной энергетической комиссией; - оборонная продукция; - драгоценные сплавы и материалы; - перевозка грузов на железнодорожном транспорте; - перевозка пассажиров и грузоперевозок на железнодорожном транспорте;</w:t>
      </w:r>
    </w:p>
    <w:p w:rsidR="008A3CD2" w:rsidRDefault="008A3CD2">
      <w:pPr>
        <w:ind w:left="1134"/>
        <w:jc w:val="both"/>
      </w:pPr>
    </w:p>
    <w:p w:rsidR="008A3CD2" w:rsidRDefault="008A3CD2">
      <w:pPr>
        <w:ind w:left="1134"/>
        <w:jc w:val="both"/>
      </w:pPr>
      <w:r>
        <w:t>Б. – региональное регулирование на цены: - газ природный реализуемый населению; - электроэнергия и теплоэнергетика населению; - оплата жилья и коммунальные услуги.</w:t>
      </w:r>
    </w:p>
    <w:p w:rsidR="008A3CD2" w:rsidRDefault="008A3CD2">
      <w:pPr>
        <w:ind w:left="1134"/>
        <w:jc w:val="both"/>
      </w:pPr>
    </w:p>
    <w:p w:rsidR="008A3CD2" w:rsidRDefault="008A3CD2" w:rsidP="008A3CD2">
      <w:pPr>
        <w:numPr>
          <w:ilvl w:val="0"/>
          <w:numId w:val="94"/>
        </w:numPr>
        <w:jc w:val="both"/>
      </w:pPr>
      <w:r>
        <w:t>В зависимости от формирования цены с включением транспортных расходов. различают разные виды франкированных цен. Например: а) цена франко-склад поставщика; б) франко станция отправления; в) франка станция, склад потребителя и т. п.</w:t>
      </w:r>
    </w:p>
    <w:p w:rsidR="008A3CD2" w:rsidRDefault="008A3CD2">
      <w:pPr>
        <w:pStyle w:val="a4"/>
        <w:ind w:left="1080" w:firstLine="0"/>
        <w:jc w:val="both"/>
      </w:pPr>
      <w:r>
        <w:t>Система фланкирования показывает, до какого пункта по пути продвижения товара от продавца к покупателю, продавец возмещает транспортные услуги, поэтому они включаются в цену товара.</w:t>
      </w:r>
    </w:p>
    <w:p w:rsidR="008A3CD2" w:rsidRDefault="008A3CD2">
      <w:pPr>
        <w:pStyle w:val="a4"/>
        <w:ind w:left="1080" w:firstLine="0"/>
        <w:jc w:val="both"/>
      </w:pPr>
    </w:p>
    <w:p w:rsidR="008A3CD2" w:rsidRDefault="008A3CD2" w:rsidP="008A3CD2">
      <w:pPr>
        <w:numPr>
          <w:ilvl w:val="0"/>
          <w:numId w:val="94"/>
        </w:numPr>
        <w:jc w:val="both"/>
        <w:rPr>
          <w:b/>
        </w:rPr>
      </w:pPr>
      <w:r>
        <w:t>по времени действия: а) твердые, которые не меняются в течении всего срока действия контракта; б) текущие, которые меняются в рамках одного контракта в соответствии с рыночным спросом и предложением; в) сезонные, действующие в определенный период; г) скользящие, которые устанавливаются на изделие с длительным сроком изготовления.</w:t>
      </w:r>
    </w:p>
    <w:p w:rsidR="008A3CD2" w:rsidRDefault="008A3CD2">
      <w:pPr>
        <w:jc w:val="both"/>
        <w:rPr>
          <w:b/>
        </w:rPr>
      </w:pPr>
    </w:p>
    <w:p w:rsidR="008A3CD2" w:rsidRDefault="008A3CD2">
      <w:pPr>
        <w:ind w:left="851"/>
        <w:jc w:val="both"/>
      </w:pPr>
    </w:p>
    <w:p w:rsidR="008A3CD2" w:rsidRDefault="008A3CD2">
      <w:pPr>
        <w:ind w:left="851"/>
        <w:jc w:val="both"/>
      </w:pPr>
    </w:p>
    <w:p w:rsidR="008A3CD2" w:rsidRDefault="008A3CD2">
      <w:pPr>
        <w:ind w:left="851"/>
        <w:jc w:val="both"/>
      </w:pPr>
    </w:p>
    <w:p w:rsidR="008A3CD2" w:rsidRDefault="008A3CD2">
      <w:pPr>
        <w:ind w:left="851"/>
        <w:jc w:val="both"/>
      </w:pPr>
    </w:p>
    <w:p w:rsidR="008A3CD2" w:rsidRDefault="008A3CD2">
      <w:pPr>
        <w:ind w:left="851"/>
        <w:jc w:val="both"/>
      </w:pPr>
    </w:p>
    <w:p w:rsidR="008A3CD2" w:rsidRDefault="008A3CD2">
      <w:pPr>
        <w:ind w:left="851"/>
        <w:jc w:val="both"/>
      </w:pPr>
    </w:p>
    <w:p w:rsidR="008A3CD2" w:rsidRDefault="008A3CD2">
      <w:pPr>
        <w:ind w:left="851"/>
        <w:jc w:val="both"/>
      </w:pPr>
    </w:p>
    <w:p w:rsidR="008A3CD2" w:rsidRDefault="008A3CD2">
      <w:pPr>
        <w:ind w:left="851"/>
        <w:jc w:val="both"/>
      </w:pPr>
    </w:p>
    <w:p w:rsidR="008A3CD2" w:rsidRDefault="008A3CD2">
      <w:pPr>
        <w:ind w:left="851"/>
        <w:jc w:val="both"/>
      </w:pPr>
    </w:p>
    <w:p w:rsidR="008A3CD2" w:rsidRDefault="008A3CD2">
      <w:pPr>
        <w:ind w:left="851"/>
        <w:jc w:val="both"/>
        <w:rPr>
          <w:b/>
        </w:rPr>
      </w:pPr>
    </w:p>
    <w:p w:rsidR="008A3CD2" w:rsidRDefault="008A3CD2">
      <w:pPr>
        <w:ind w:left="851"/>
        <w:jc w:val="both"/>
        <w:rPr>
          <w:b/>
        </w:rPr>
      </w:pPr>
      <w:r>
        <w:rPr>
          <w:b/>
        </w:rPr>
        <w:t>2.3. Ценовая среда предпринимателя.</w:t>
      </w:r>
    </w:p>
    <w:p w:rsidR="008A3CD2" w:rsidRDefault="008A3CD2">
      <w:pPr>
        <w:ind w:left="851"/>
        <w:jc w:val="both"/>
        <w:rPr>
          <w:b/>
        </w:rPr>
      </w:pPr>
    </w:p>
    <w:p w:rsidR="008A3CD2" w:rsidRDefault="008A3CD2">
      <w:pPr>
        <w:ind w:left="851"/>
        <w:jc w:val="both"/>
        <w:rPr>
          <w:b/>
        </w:rPr>
      </w:pPr>
      <w:r>
        <w:t>Таблица 2.1.Ценовая система.</w:t>
      </w:r>
    </w:p>
    <w:p w:rsidR="008A3CD2" w:rsidRDefault="00AE4333">
      <w:pPr>
        <w:jc w:val="both"/>
        <w:rPr>
          <w:b/>
        </w:rPr>
      </w:pPr>
      <w:r>
        <w:rPr>
          <w:b/>
          <w:noProof/>
        </w:rPr>
        <w:pict>
          <v:rect id="_x0000_s1938" style="position:absolute;left:0;text-align:left;margin-left:124.05pt;margin-top:9.2pt;width:135pt;height:18pt;z-index:251929600" o:allowincell="f">
            <v:textbox>
              <w:txbxContent>
                <w:p w:rsidR="008A3CD2" w:rsidRDefault="008A3CD2">
                  <w:pPr>
                    <w:pStyle w:val="3"/>
                  </w:pPr>
                  <w:r>
                    <w:t>Ценовая система</w:t>
                  </w:r>
                </w:p>
              </w:txbxContent>
            </v:textbox>
          </v:rect>
        </w:pict>
      </w:r>
    </w:p>
    <w:p w:rsidR="008A3CD2" w:rsidRDefault="00AE4333">
      <w:pPr>
        <w:ind w:firstLine="851"/>
        <w:jc w:val="both"/>
      </w:pPr>
      <w:r>
        <w:rPr>
          <w:noProof/>
        </w:rPr>
        <w:pict>
          <v:line id="_x0000_s1943" style="position:absolute;left:0;text-align:left;z-index:251934720" from="304.05pt,4.4pt" to="304.05pt,40.4pt" o:allowincell="f"/>
        </w:pict>
      </w:r>
      <w:r>
        <w:rPr>
          <w:noProof/>
        </w:rPr>
        <w:pict>
          <v:polyline id="_x0000_s1942" style="position:absolute;left:0;text-align:left;z-index:251933696;mso-wrap-distance-left:9pt;mso-wrap-distance-top:0;mso-wrap-distance-right:9pt;mso-wrap-distance-bottom:0;mso-position-horizontal:absolute;mso-position-horizontal-relative:text;mso-position-vertical:absolute;mso-position-vertical-relative:text;v-text-anchor:top" points="259.05pt,4.4pt,367.05pt,4.4pt,367.05pt,40.4pt" coordsize="2160,720" o:allowincell="f" filled="f">
            <v:path arrowok="t"/>
          </v:polyline>
        </w:pict>
      </w:r>
      <w:r>
        <w:rPr>
          <w:noProof/>
        </w:rPr>
        <w:pict>
          <v:line id="_x0000_s1941" style="position:absolute;left:0;text-align:left;z-index:251932672" from="205.05pt,13.4pt" to="205.05pt,40.4pt" o:allowincell="f"/>
        </w:pict>
      </w:r>
      <w:r>
        <w:rPr>
          <w:noProof/>
        </w:rPr>
        <w:pict>
          <v:line id="_x0000_s1940" style="position:absolute;left:0;text-align:left;z-index:251931648" from="97.05pt,4.4pt" to="97.05pt,40.4pt" o:allowincell="f"/>
        </w:pict>
      </w:r>
      <w:r>
        <w:rPr>
          <w:noProof/>
        </w:rPr>
        <w:pict>
          <v:polyline id="_x0000_s1939" style="position:absolute;left:0;text-align:left;z-index:251930624;mso-wrap-distance-left:9pt;mso-wrap-distance-top:0;mso-wrap-distance-right:9pt;mso-wrap-distance-bottom:0;mso-position-horizontal:absolute;mso-position-horizontal-relative:text;mso-position-vertical:absolute;mso-position-vertical-relative:text;v-text-anchor:top" points="124.05pt,4.4pt,43.05pt,4.4pt,43.05pt,40.4pt" coordsize="1620,720" o:allowincell="f" filled="f">
            <v:path arrowok="t"/>
          </v:polyline>
        </w:pict>
      </w:r>
      <w:r w:rsidR="008A3CD2">
        <w:t xml:space="preserve">                              Ценовая система.</w:t>
      </w:r>
    </w:p>
    <w:p w:rsidR="008A3CD2" w:rsidRDefault="008A3CD2">
      <w:pPr>
        <w:ind w:firstLine="851"/>
        <w:jc w:val="both"/>
      </w:pPr>
    </w:p>
    <w:p w:rsidR="008A3CD2" w:rsidRDefault="008A3CD2">
      <w:pPr>
        <w:ind w:firstLine="851"/>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5"/>
        <w:gridCol w:w="1695"/>
        <w:gridCol w:w="1695"/>
        <w:gridCol w:w="1695"/>
        <w:gridCol w:w="1695"/>
      </w:tblGrid>
      <w:tr w:rsidR="008A3CD2">
        <w:tc>
          <w:tcPr>
            <w:tcW w:w="1695" w:type="dxa"/>
          </w:tcPr>
          <w:p w:rsidR="008A3CD2" w:rsidRDefault="008A3CD2">
            <w:pPr>
              <w:jc w:val="both"/>
            </w:pPr>
            <w:r>
              <w:t>Сфера обслуживания национальной экономики</w:t>
            </w:r>
          </w:p>
        </w:tc>
        <w:tc>
          <w:tcPr>
            <w:tcW w:w="1695" w:type="dxa"/>
          </w:tcPr>
          <w:p w:rsidR="008A3CD2" w:rsidRDefault="008A3CD2">
            <w:pPr>
              <w:jc w:val="both"/>
            </w:pPr>
            <w:r>
              <w:t>Степень участия государства в ценообразовании</w:t>
            </w:r>
          </w:p>
        </w:tc>
        <w:tc>
          <w:tcPr>
            <w:tcW w:w="1695" w:type="dxa"/>
          </w:tcPr>
          <w:p w:rsidR="008A3CD2" w:rsidRDefault="008A3CD2">
            <w:pPr>
              <w:jc w:val="both"/>
            </w:pPr>
            <w:r>
              <w:t>Стадии ценообразования</w:t>
            </w:r>
          </w:p>
        </w:tc>
        <w:tc>
          <w:tcPr>
            <w:tcW w:w="1695" w:type="dxa"/>
          </w:tcPr>
          <w:p w:rsidR="008A3CD2" w:rsidRDefault="008A3CD2">
            <w:pPr>
              <w:jc w:val="both"/>
            </w:pPr>
            <w:r>
              <w:t>Транспортная составляющая в цене</w:t>
            </w:r>
          </w:p>
        </w:tc>
        <w:tc>
          <w:tcPr>
            <w:tcW w:w="1695" w:type="dxa"/>
          </w:tcPr>
          <w:p w:rsidR="008A3CD2" w:rsidRDefault="008A3CD2">
            <w:pPr>
              <w:jc w:val="both"/>
            </w:pPr>
            <w:r>
              <w:t>Характер ценовой информации</w:t>
            </w:r>
          </w:p>
        </w:tc>
      </w:tr>
      <w:tr w:rsidR="008A3CD2">
        <w:tc>
          <w:tcPr>
            <w:tcW w:w="1695" w:type="dxa"/>
          </w:tcPr>
          <w:p w:rsidR="008A3CD2" w:rsidRDefault="008A3CD2">
            <w:pPr>
              <w:jc w:val="both"/>
            </w:pPr>
            <w:r>
              <w:t>1</w:t>
            </w:r>
          </w:p>
        </w:tc>
        <w:tc>
          <w:tcPr>
            <w:tcW w:w="1695" w:type="dxa"/>
          </w:tcPr>
          <w:p w:rsidR="008A3CD2" w:rsidRDefault="008A3CD2">
            <w:pPr>
              <w:jc w:val="both"/>
            </w:pPr>
            <w:r>
              <w:t>1</w:t>
            </w:r>
          </w:p>
        </w:tc>
        <w:tc>
          <w:tcPr>
            <w:tcW w:w="1695" w:type="dxa"/>
          </w:tcPr>
          <w:p w:rsidR="008A3CD2" w:rsidRDefault="008A3CD2">
            <w:pPr>
              <w:jc w:val="both"/>
            </w:pPr>
            <w:r>
              <w:t>1</w:t>
            </w:r>
          </w:p>
        </w:tc>
        <w:tc>
          <w:tcPr>
            <w:tcW w:w="1695" w:type="dxa"/>
          </w:tcPr>
          <w:p w:rsidR="008A3CD2" w:rsidRDefault="008A3CD2">
            <w:pPr>
              <w:jc w:val="both"/>
            </w:pPr>
            <w:r>
              <w:t>1</w:t>
            </w:r>
          </w:p>
        </w:tc>
        <w:tc>
          <w:tcPr>
            <w:tcW w:w="1695" w:type="dxa"/>
          </w:tcPr>
          <w:p w:rsidR="008A3CD2" w:rsidRDefault="008A3CD2">
            <w:pPr>
              <w:jc w:val="both"/>
            </w:pPr>
            <w:r>
              <w:t>1</w:t>
            </w:r>
          </w:p>
        </w:tc>
      </w:tr>
      <w:tr w:rsidR="008A3CD2">
        <w:tc>
          <w:tcPr>
            <w:tcW w:w="1695" w:type="dxa"/>
          </w:tcPr>
          <w:p w:rsidR="008A3CD2" w:rsidRDefault="008A3CD2">
            <w:pPr>
              <w:jc w:val="both"/>
            </w:pPr>
            <w:r>
              <w:t>2</w:t>
            </w:r>
          </w:p>
        </w:tc>
        <w:tc>
          <w:tcPr>
            <w:tcW w:w="1695" w:type="dxa"/>
          </w:tcPr>
          <w:p w:rsidR="008A3CD2" w:rsidRDefault="008A3CD2">
            <w:pPr>
              <w:jc w:val="both"/>
            </w:pPr>
            <w:r>
              <w:t>2</w:t>
            </w:r>
          </w:p>
        </w:tc>
        <w:tc>
          <w:tcPr>
            <w:tcW w:w="1695" w:type="dxa"/>
          </w:tcPr>
          <w:p w:rsidR="008A3CD2" w:rsidRDefault="008A3CD2">
            <w:pPr>
              <w:jc w:val="both"/>
            </w:pPr>
            <w:r>
              <w:t>2</w:t>
            </w:r>
          </w:p>
        </w:tc>
        <w:tc>
          <w:tcPr>
            <w:tcW w:w="1695" w:type="dxa"/>
          </w:tcPr>
          <w:p w:rsidR="008A3CD2" w:rsidRDefault="008A3CD2">
            <w:pPr>
              <w:jc w:val="both"/>
            </w:pPr>
            <w:r>
              <w:t>2</w:t>
            </w:r>
          </w:p>
        </w:tc>
        <w:tc>
          <w:tcPr>
            <w:tcW w:w="1695" w:type="dxa"/>
          </w:tcPr>
          <w:p w:rsidR="008A3CD2" w:rsidRDefault="008A3CD2">
            <w:pPr>
              <w:jc w:val="both"/>
            </w:pPr>
            <w:r>
              <w:t>2</w:t>
            </w:r>
          </w:p>
        </w:tc>
      </w:tr>
      <w:tr w:rsidR="008A3CD2">
        <w:tc>
          <w:tcPr>
            <w:tcW w:w="1695" w:type="dxa"/>
          </w:tcPr>
          <w:p w:rsidR="008A3CD2" w:rsidRDefault="008A3CD2">
            <w:pPr>
              <w:jc w:val="both"/>
            </w:pPr>
            <w:r>
              <w:t>3</w:t>
            </w:r>
          </w:p>
        </w:tc>
        <w:tc>
          <w:tcPr>
            <w:tcW w:w="1695" w:type="dxa"/>
          </w:tcPr>
          <w:p w:rsidR="008A3CD2" w:rsidRDefault="008A3CD2">
            <w:pPr>
              <w:jc w:val="both"/>
            </w:pPr>
            <w:r>
              <w:t>3</w:t>
            </w:r>
          </w:p>
        </w:tc>
        <w:tc>
          <w:tcPr>
            <w:tcW w:w="1695" w:type="dxa"/>
          </w:tcPr>
          <w:p w:rsidR="008A3CD2" w:rsidRDefault="008A3CD2">
            <w:pPr>
              <w:jc w:val="both"/>
            </w:pPr>
            <w:r>
              <w:t>3</w:t>
            </w:r>
          </w:p>
        </w:tc>
        <w:tc>
          <w:tcPr>
            <w:tcW w:w="1695" w:type="dxa"/>
          </w:tcPr>
          <w:p w:rsidR="008A3CD2" w:rsidRDefault="008A3CD2">
            <w:pPr>
              <w:jc w:val="both"/>
            </w:pPr>
            <w:r>
              <w:t>3</w:t>
            </w:r>
          </w:p>
        </w:tc>
        <w:tc>
          <w:tcPr>
            <w:tcW w:w="1695" w:type="dxa"/>
          </w:tcPr>
          <w:p w:rsidR="008A3CD2" w:rsidRDefault="008A3CD2">
            <w:pPr>
              <w:jc w:val="both"/>
            </w:pPr>
            <w:r>
              <w:t>3</w:t>
            </w:r>
          </w:p>
        </w:tc>
      </w:tr>
      <w:tr w:rsidR="008A3CD2">
        <w:tc>
          <w:tcPr>
            <w:tcW w:w="1695" w:type="dxa"/>
          </w:tcPr>
          <w:p w:rsidR="008A3CD2" w:rsidRDefault="008A3CD2">
            <w:pPr>
              <w:jc w:val="both"/>
            </w:pPr>
            <w:r>
              <w:t>4</w:t>
            </w:r>
          </w:p>
        </w:tc>
        <w:tc>
          <w:tcPr>
            <w:tcW w:w="1695" w:type="dxa"/>
          </w:tcPr>
          <w:p w:rsidR="008A3CD2" w:rsidRDefault="008A3CD2">
            <w:pPr>
              <w:jc w:val="both"/>
            </w:pPr>
            <w:r>
              <w:t>4</w:t>
            </w:r>
          </w:p>
        </w:tc>
        <w:tc>
          <w:tcPr>
            <w:tcW w:w="1695" w:type="dxa"/>
            <w:tcBorders>
              <w:bottom w:val="single" w:sz="4" w:space="0" w:color="auto"/>
            </w:tcBorders>
          </w:tcPr>
          <w:p w:rsidR="008A3CD2" w:rsidRDefault="008A3CD2">
            <w:pPr>
              <w:jc w:val="both"/>
            </w:pPr>
            <w:r>
              <w:t>4</w:t>
            </w:r>
          </w:p>
        </w:tc>
        <w:tc>
          <w:tcPr>
            <w:tcW w:w="1695" w:type="dxa"/>
          </w:tcPr>
          <w:p w:rsidR="008A3CD2" w:rsidRDefault="008A3CD2">
            <w:pPr>
              <w:jc w:val="both"/>
            </w:pPr>
            <w:r>
              <w:t>4</w:t>
            </w:r>
          </w:p>
        </w:tc>
        <w:tc>
          <w:tcPr>
            <w:tcW w:w="1695" w:type="dxa"/>
          </w:tcPr>
          <w:p w:rsidR="008A3CD2" w:rsidRDefault="008A3CD2">
            <w:pPr>
              <w:jc w:val="both"/>
            </w:pPr>
            <w:r>
              <w:t>4</w:t>
            </w:r>
          </w:p>
        </w:tc>
      </w:tr>
      <w:tr w:rsidR="008A3CD2">
        <w:tc>
          <w:tcPr>
            <w:tcW w:w="1695" w:type="dxa"/>
          </w:tcPr>
          <w:p w:rsidR="008A3CD2" w:rsidRDefault="008A3CD2">
            <w:pPr>
              <w:jc w:val="both"/>
            </w:pPr>
            <w:r>
              <w:t>5</w:t>
            </w:r>
          </w:p>
        </w:tc>
        <w:tc>
          <w:tcPr>
            <w:tcW w:w="1695" w:type="dxa"/>
          </w:tcPr>
          <w:p w:rsidR="008A3CD2" w:rsidRDefault="008A3CD2">
            <w:pPr>
              <w:jc w:val="both"/>
            </w:pPr>
            <w:r>
              <w:t>5</w:t>
            </w:r>
          </w:p>
        </w:tc>
        <w:tc>
          <w:tcPr>
            <w:tcW w:w="1695" w:type="dxa"/>
            <w:tcBorders>
              <w:bottom w:val="nil"/>
            </w:tcBorders>
          </w:tcPr>
          <w:p w:rsidR="008A3CD2" w:rsidRDefault="008A3CD2">
            <w:pPr>
              <w:jc w:val="both"/>
            </w:pPr>
          </w:p>
        </w:tc>
        <w:tc>
          <w:tcPr>
            <w:tcW w:w="1695" w:type="dxa"/>
          </w:tcPr>
          <w:p w:rsidR="008A3CD2" w:rsidRDefault="008A3CD2">
            <w:pPr>
              <w:jc w:val="both"/>
            </w:pPr>
            <w:r>
              <w:t>5</w:t>
            </w:r>
          </w:p>
        </w:tc>
        <w:tc>
          <w:tcPr>
            <w:tcW w:w="1695" w:type="dxa"/>
          </w:tcPr>
          <w:p w:rsidR="008A3CD2" w:rsidRDefault="008A3CD2">
            <w:pPr>
              <w:jc w:val="both"/>
            </w:pPr>
            <w:r>
              <w:t>5</w:t>
            </w:r>
          </w:p>
        </w:tc>
      </w:tr>
      <w:tr w:rsidR="008A3CD2">
        <w:trPr>
          <w:gridAfter w:val="4"/>
          <w:wAfter w:w="6780" w:type="dxa"/>
        </w:trPr>
        <w:tc>
          <w:tcPr>
            <w:tcW w:w="1695" w:type="dxa"/>
          </w:tcPr>
          <w:p w:rsidR="008A3CD2" w:rsidRDefault="008A3CD2">
            <w:pPr>
              <w:jc w:val="both"/>
            </w:pPr>
            <w:r>
              <w:t>6</w:t>
            </w:r>
          </w:p>
        </w:tc>
      </w:tr>
      <w:tr w:rsidR="008A3CD2">
        <w:trPr>
          <w:gridAfter w:val="4"/>
          <w:wAfter w:w="6780" w:type="dxa"/>
        </w:trPr>
        <w:tc>
          <w:tcPr>
            <w:tcW w:w="1695" w:type="dxa"/>
          </w:tcPr>
          <w:p w:rsidR="008A3CD2" w:rsidRDefault="008A3CD2">
            <w:pPr>
              <w:jc w:val="both"/>
            </w:pPr>
            <w:r>
              <w:t>7</w:t>
            </w:r>
          </w:p>
        </w:tc>
      </w:tr>
    </w:tbl>
    <w:p w:rsidR="008A3CD2" w:rsidRDefault="008A3CD2">
      <w:pPr>
        <w:ind w:firstLine="851"/>
        <w:jc w:val="both"/>
      </w:pPr>
    </w:p>
    <w:p w:rsidR="008A3CD2" w:rsidRDefault="008A3CD2">
      <w:pPr>
        <w:ind w:firstLine="851"/>
        <w:jc w:val="both"/>
      </w:pPr>
      <w:r>
        <w:t>1 столбец:</w:t>
      </w:r>
    </w:p>
    <w:p w:rsidR="008A3CD2" w:rsidRDefault="008A3CD2" w:rsidP="008A3CD2">
      <w:pPr>
        <w:numPr>
          <w:ilvl w:val="0"/>
          <w:numId w:val="95"/>
        </w:numPr>
        <w:jc w:val="both"/>
      </w:pPr>
      <w:r>
        <w:t>цены оптовые на продукцию промышленности</w:t>
      </w:r>
    </w:p>
    <w:p w:rsidR="008A3CD2" w:rsidRDefault="008A3CD2" w:rsidP="008A3CD2">
      <w:pPr>
        <w:numPr>
          <w:ilvl w:val="0"/>
          <w:numId w:val="95"/>
        </w:numPr>
        <w:jc w:val="both"/>
      </w:pPr>
      <w:r>
        <w:t>цены закупочные на продукцию сельского хозяйства</w:t>
      </w:r>
    </w:p>
    <w:p w:rsidR="008A3CD2" w:rsidRDefault="008A3CD2" w:rsidP="008A3CD2">
      <w:pPr>
        <w:numPr>
          <w:ilvl w:val="0"/>
          <w:numId w:val="95"/>
        </w:numPr>
        <w:jc w:val="both"/>
      </w:pPr>
      <w:r>
        <w:t>цены на продукцию строительства</w:t>
      </w:r>
    </w:p>
    <w:p w:rsidR="008A3CD2" w:rsidRDefault="008A3CD2" w:rsidP="008A3CD2">
      <w:pPr>
        <w:numPr>
          <w:ilvl w:val="0"/>
          <w:numId w:val="95"/>
        </w:numPr>
        <w:jc w:val="both"/>
      </w:pPr>
      <w:r>
        <w:t>тарифы транспорта</w:t>
      </w:r>
    </w:p>
    <w:p w:rsidR="008A3CD2" w:rsidRDefault="008A3CD2" w:rsidP="008A3CD2">
      <w:pPr>
        <w:numPr>
          <w:ilvl w:val="0"/>
          <w:numId w:val="95"/>
        </w:numPr>
        <w:jc w:val="both"/>
      </w:pPr>
      <w:r>
        <w:t>цены на потребительские товары</w:t>
      </w:r>
    </w:p>
    <w:p w:rsidR="008A3CD2" w:rsidRDefault="008A3CD2" w:rsidP="008A3CD2">
      <w:pPr>
        <w:numPr>
          <w:ilvl w:val="0"/>
          <w:numId w:val="95"/>
        </w:numPr>
        <w:jc w:val="both"/>
      </w:pPr>
      <w:r>
        <w:t>тарифы на услуги</w:t>
      </w:r>
    </w:p>
    <w:p w:rsidR="008A3CD2" w:rsidRDefault="008A3CD2" w:rsidP="008A3CD2">
      <w:pPr>
        <w:numPr>
          <w:ilvl w:val="0"/>
          <w:numId w:val="95"/>
        </w:numPr>
        <w:jc w:val="both"/>
      </w:pPr>
      <w:r>
        <w:t>цены внешнеторговые (экспортные, импортные)</w:t>
      </w:r>
    </w:p>
    <w:p w:rsidR="008A3CD2" w:rsidRDefault="008A3CD2">
      <w:pPr>
        <w:ind w:left="851"/>
        <w:jc w:val="both"/>
      </w:pPr>
      <w:r>
        <w:t>2 столбец:</w:t>
      </w:r>
    </w:p>
    <w:p w:rsidR="008A3CD2" w:rsidRDefault="008A3CD2" w:rsidP="008A3CD2">
      <w:pPr>
        <w:numPr>
          <w:ilvl w:val="0"/>
          <w:numId w:val="96"/>
        </w:numPr>
        <w:jc w:val="both"/>
      </w:pPr>
      <w:r>
        <w:t>цены рыночные</w:t>
      </w:r>
    </w:p>
    <w:p w:rsidR="008A3CD2" w:rsidRDefault="008A3CD2" w:rsidP="008A3CD2">
      <w:pPr>
        <w:numPr>
          <w:ilvl w:val="0"/>
          <w:numId w:val="96"/>
        </w:numPr>
        <w:jc w:val="both"/>
      </w:pPr>
      <w:r>
        <w:t>цены свободные</w:t>
      </w:r>
    </w:p>
    <w:p w:rsidR="008A3CD2" w:rsidRDefault="008A3CD2" w:rsidP="008A3CD2">
      <w:pPr>
        <w:numPr>
          <w:ilvl w:val="0"/>
          <w:numId w:val="96"/>
        </w:numPr>
        <w:jc w:val="both"/>
      </w:pPr>
      <w:r>
        <w:t>цены монопольные</w:t>
      </w:r>
    </w:p>
    <w:p w:rsidR="008A3CD2" w:rsidRDefault="008A3CD2" w:rsidP="008A3CD2">
      <w:pPr>
        <w:numPr>
          <w:ilvl w:val="0"/>
          <w:numId w:val="96"/>
        </w:numPr>
        <w:jc w:val="both"/>
      </w:pPr>
      <w:r>
        <w:t>цены демпинговые</w:t>
      </w:r>
    </w:p>
    <w:p w:rsidR="008A3CD2" w:rsidRDefault="008A3CD2" w:rsidP="008A3CD2">
      <w:pPr>
        <w:numPr>
          <w:ilvl w:val="0"/>
          <w:numId w:val="96"/>
        </w:numPr>
        <w:jc w:val="both"/>
      </w:pPr>
      <w:r>
        <w:t>цены регулированные (фиксированные, предельные)</w:t>
      </w:r>
    </w:p>
    <w:p w:rsidR="008A3CD2" w:rsidRDefault="008A3CD2">
      <w:pPr>
        <w:ind w:left="851"/>
        <w:jc w:val="both"/>
      </w:pPr>
      <w:r>
        <w:t>3 столбец:</w:t>
      </w:r>
    </w:p>
    <w:p w:rsidR="008A3CD2" w:rsidRDefault="008A3CD2" w:rsidP="008A3CD2">
      <w:pPr>
        <w:numPr>
          <w:ilvl w:val="0"/>
          <w:numId w:val="97"/>
        </w:numPr>
        <w:jc w:val="both"/>
      </w:pPr>
      <w:r>
        <w:t>цены оптовые, изготовителя</w:t>
      </w:r>
    </w:p>
    <w:p w:rsidR="008A3CD2" w:rsidRDefault="008A3CD2" w:rsidP="008A3CD2">
      <w:pPr>
        <w:numPr>
          <w:ilvl w:val="0"/>
          <w:numId w:val="97"/>
        </w:numPr>
        <w:jc w:val="both"/>
      </w:pPr>
      <w:r>
        <w:t>цены оптовые, отпускные</w:t>
      </w:r>
    </w:p>
    <w:p w:rsidR="008A3CD2" w:rsidRDefault="008A3CD2" w:rsidP="008A3CD2">
      <w:pPr>
        <w:numPr>
          <w:ilvl w:val="0"/>
          <w:numId w:val="97"/>
        </w:numPr>
        <w:jc w:val="both"/>
      </w:pPr>
      <w:r>
        <w:t>цены оптовые, закупки</w:t>
      </w:r>
    </w:p>
    <w:p w:rsidR="008A3CD2" w:rsidRDefault="008A3CD2" w:rsidP="008A3CD2">
      <w:pPr>
        <w:numPr>
          <w:ilvl w:val="0"/>
          <w:numId w:val="97"/>
        </w:numPr>
        <w:jc w:val="both"/>
      </w:pPr>
      <w:r>
        <w:t>цены розничные</w:t>
      </w:r>
    </w:p>
    <w:p w:rsidR="008A3CD2" w:rsidRDefault="008A3CD2">
      <w:pPr>
        <w:ind w:left="851"/>
        <w:jc w:val="both"/>
      </w:pPr>
      <w:r>
        <w:t>4 столбец:</w:t>
      </w:r>
    </w:p>
    <w:p w:rsidR="008A3CD2" w:rsidRDefault="008A3CD2" w:rsidP="008A3CD2">
      <w:pPr>
        <w:numPr>
          <w:ilvl w:val="0"/>
          <w:numId w:val="98"/>
        </w:numPr>
        <w:jc w:val="both"/>
      </w:pPr>
      <w:r>
        <w:t>цена франко-склад поставщика</w:t>
      </w:r>
    </w:p>
    <w:p w:rsidR="008A3CD2" w:rsidRDefault="008A3CD2" w:rsidP="008A3CD2">
      <w:pPr>
        <w:numPr>
          <w:ilvl w:val="0"/>
          <w:numId w:val="98"/>
        </w:numPr>
        <w:jc w:val="both"/>
      </w:pPr>
      <w:r>
        <w:t>франко-станция отправления</w:t>
      </w:r>
    </w:p>
    <w:p w:rsidR="008A3CD2" w:rsidRDefault="008A3CD2" w:rsidP="008A3CD2">
      <w:pPr>
        <w:numPr>
          <w:ilvl w:val="0"/>
          <w:numId w:val="98"/>
        </w:numPr>
        <w:jc w:val="both"/>
      </w:pPr>
      <w:r>
        <w:t>франко-вагон-станция отправления</w:t>
      </w:r>
    </w:p>
    <w:p w:rsidR="008A3CD2" w:rsidRDefault="008A3CD2" w:rsidP="008A3CD2">
      <w:pPr>
        <w:numPr>
          <w:ilvl w:val="0"/>
          <w:numId w:val="98"/>
        </w:numPr>
        <w:jc w:val="both"/>
      </w:pPr>
      <w:r>
        <w:t>франко-вагон-станция назначения</w:t>
      </w:r>
    </w:p>
    <w:p w:rsidR="008A3CD2" w:rsidRDefault="008A3CD2" w:rsidP="008A3CD2">
      <w:pPr>
        <w:numPr>
          <w:ilvl w:val="0"/>
          <w:numId w:val="98"/>
        </w:numPr>
        <w:jc w:val="both"/>
      </w:pPr>
      <w:r>
        <w:t>франко-склад потребителя</w:t>
      </w:r>
    </w:p>
    <w:p w:rsidR="008A3CD2" w:rsidRDefault="008A3CD2">
      <w:pPr>
        <w:ind w:left="851"/>
        <w:jc w:val="both"/>
      </w:pPr>
      <w:r>
        <w:t>5 столбец:</w:t>
      </w:r>
    </w:p>
    <w:p w:rsidR="008A3CD2" w:rsidRDefault="008A3CD2" w:rsidP="008A3CD2">
      <w:pPr>
        <w:numPr>
          <w:ilvl w:val="0"/>
          <w:numId w:val="99"/>
        </w:numPr>
        <w:jc w:val="both"/>
      </w:pPr>
      <w:r>
        <w:t>цены фактических сделок</w:t>
      </w:r>
    </w:p>
    <w:p w:rsidR="008A3CD2" w:rsidRDefault="008A3CD2" w:rsidP="008A3CD2">
      <w:pPr>
        <w:numPr>
          <w:ilvl w:val="0"/>
          <w:numId w:val="99"/>
        </w:numPr>
        <w:jc w:val="both"/>
      </w:pPr>
      <w:r>
        <w:t>цены аукционные</w:t>
      </w:r>
    </w:p>
    <w:p w:rsidR="008A3CD2" w:rsidRDefault="008A3CD2" w:rsidP="008A3CD2">
      <w:pPr>
        <w:numPr>
          <w:ilvl w:val="0"/>
          <w:numId w:val="99"/>
        </w:numPr>
        <w:jc w:val="both"/>
      </w:pPr>
      <w:r>
        <w:t>цены биржевые</w:t>
      </w:r>
    </w:p>
    <w:p w:rsidR="008A3CD2" w:rsidRDefault="008A3CD2" w:rsidP="008A3CD2">
      <w:pPr>
        <w:numPr>
          <w:ilvl w:val="0"/>
          <w:numId w:val="99"/>
        </w:numPr>
        <w:jc w:val="both"/>
      </w:pPr>
      <w:r>
        <w:t>цены справочные</w:t>
      </w:r>
    </w:p>
    <w:p w:rsidR="008A3CD2" w:rsidRDefault="008A3CD2" w:rsidP="008A3CD2">
      <w:pPr>
        <w:numPr>
          <w:ilvl w:val="0"/>
          <w:numId w:val="99"/>
        </w:numPr>
        <w:jc w:val="both"/>
      </w:pPr>
      <w:r>
        <w:t>ценовые индексы (индивидуальный и свободный)</w:t>
      </w:r>
    </w:p>
    <w:p w:rsidR="008A3CD2" w:rsidRDefault="008A3CD2">
      <w:pPr>
        <w:jc w:val="both"/>
      </w:pPr>
    </w:p>
    <w:p w:rsidR="008A3CD2" w:rsidRDefault="008A3CD2">
      <w:pPr>
        <w:ind w:firstLine="900"/>
        <w:jc w:val="both"/>
        <w:rPr>
          <w:b/>
        </w:rPr>
      </w:pPr>
      <w:r>
        <w:rPr>
          <w:b/>
        </w:rPr>
        <w:t>2.4.Формирование цены в процессе движения товаров.</w:t>
      </w:r>
    </w:p>
    <w:p w:rsidR="008A3CD2" w:rsidRDefault="008A3CD2">
      <w:pPr>
        <w:jc w:val="both"/>
        <w:rPr>
          <w:b/>
        </w:rPr>
      </w:pPr>
    </w:p>
    <w:p w:rsidR="008A3CD2" w:rsidRDefault="008A3CD2">
      <w:pPr>
        <w:ind w:firstLine="851"/>
        <w:jc w:val="both"/>
      </w:pPr>
      <w:r>
        <w:t>Любая цена включает в себя ряд взаимосвязанных элементов. Соотношение отдельных элементов цены, выраженное в процентах, представляют собой структуру цены. Основу цены составляет себестоимость, то есть те издержки, которые несет предприятие при производстве и реализации. Любые предприятия стараются иметь, как можно меньше издержек, чтобы можно было получить больше прибыль. Вторым элементом цены являются налоги, акцизы и НДС, они являются косвенными налогами, которые взимаются с предприятий, но предприятия закладывают их в цену и тем самым перекладывают их в потребителя. Третьим элементом цены являются наценки посреднических операций, куда входит торговая и коммерческая наценка.</w:t>
      </w:r>
    </w:p>
    <w:p w:rsidR="008A3CD2" w:rsidRDefault="008A3CD2">
      <w:pPr>
        <w:tabs>
          <w:tab w:val="left" w:pos="7800"/>
        </w:tabs>
        <w:jc w:val="both"/>
      </w:pPr>
      <w:r>
        <w:t>Таблица 2.2.Элементы цены.</w:t>
      </w:r>
    </w:p>
    <w:p w:rsidR="008A3CD2" w:rsidRDefault="008A3CD2">
      <w:pPr>
        <w:jc w:val="both"/>
      </w:pPr>
    </w:p>
    <w:p w:rsidR="008A3CD2" w:rsidRDefault="00AE4333">
      <w:pPr>
        <w:jc w:val="both"/>
      </w:pPr>
      <w:r>
        <w:rPr>
          <w:noProof/>
        </w:rPr>
        <w:pict>
          <v:polyline id="_x0000_s1944" style="position:absolute;left:0;text-align:left;z-index:251935744;mso-wrap-distance-left:9pt;mso-wrap-distance-top:0;mso-wrap-distance-right:9pt;mso-wrap-distance-bottom:0;mso-position-horizontal:absolute;mso-position-horizontal-relative:text;mso-position-vertical:absolute;mso-position-vertical-relative:text;v-text-anchor:top" points="0,26.4pt,0,-.6pt,414pt,-.6pt,414pt,26.4pt" coordsize="8280,540" o:allowincell="f" filled="f">
            <v:path arrowok="t"/>
          </v:polyline>
        </w:pict>
      </w:r>
    </w:p>
    <w:p w:rsidR="008A3CD2" w:rsidRDefault="008A3CD2">
      <w:pPr>
        <w:ind w:firstLine="851"/>
        <w:jc w:val="both"/>
      </w:pPr>
      <w:r>
        <w:t xml:space="preserve">                                     Элементы цены.</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686"/>
        <w:gridCol w:w="847"/>
        <w:gridCol w:w="847"/>
        <w:gridCol w:w="847"/>
        <w:gridCol w:w="847"/>
        <w:gridCol w:w="847"/>
        <w:gridCol w:w="847"/>
        <w:gridCol w:w="847"/>
        <w:gridCol w:w="847"/>
      </w:tblGrid>
      <w:tr w:rsidR="008A3CD2">
        <w:trPr>
          <w:cantSplit/>
        </w:trPr>
        <w:tc>
          <w:tcPr>
            <w:tcW w:w="1008" w:type="dxa"/>
            <w:vMerge w:val="restart"/>
          </w:tcPr>
          <w:p w:rsidR="008A3CD2" w:rsidRDefault="00AE4333">
            <w:pPr>
              <w:jc w:val="both"/>
            </w:pPr>
            <w:r>
              <w:rPr>
                <w:noProof/>
              </w:rPr>
              <w:pict>
                <v:line id="_x0000_s1949" style="position:absolute;left:0;text-align:left;flip:y;z-index:251940864" from="78.25pt,135.1pt" to="78.25pt,171.1pt" o:allowincell="f"/>
              </w:pict>
            </w:r>
            <w:r>
              <w:rPr>
                <w:noProof/>
              </w:rPr>
              <w:pict>
                <v:line id="_x0000_s1950" style="position:absolute;left:0;text-align:left;flip:y;z-index:251941888" from="170.55pt,163.5pt" to="170.55pt,226.5pt" o:allowincell="f"/>
              </w:pict>
            </w:r>
            <w:r w:rsidR="008A3CD2">
              <w:t>Себестоимость</w:t>
            </w:r>
          </w:p>
          <w:p w:rsidR="008A3CD2" w:rsidRDefault="008A3CD2">
            <w:pPr>
              <w:jc w:val="both"/>
            </w:pPr>
            <w:r>
              <w:t xml:space="preserve">производства и реализации(работ, услуг). </w:t>
            </w:r>
          </w:p>
        </w:tc>
        <w:tc>
          <w:tcPr>
            <w:tcW w:w="686" w:type="dxa"/>
            <w:vMerge w:val="restart"/>
          </w:tcPr>
          <w:p w:rsidR="008A3CD2" w:rsidRDefault="008A3CD2">
            <w:pPr>
              <w:jc w:val="both"/>
            </w:pPr>
            <w:r>
              <w:t>Прибыль изготовителя</w:t>
            </w:r>
          </w:p>
        </w:tc>
        <w:tc>
          <w:tcPr>
            <w:tcW w:w="1694" w:type="dxa"/>
            <w:gridSpan w:val="2"/>
          </w:tcPr>
          <w:p w:rsidR="008A3CD2" w:rsidRDefault="008A3CD2">
            <w:pPr>
              <w:jc w:val="both"/>
            </w:pPr>
            <w:r>
              <w:t>Косвенные налоги</w:t>
            </w:r>
          </w:p>
        </w:tc>
        <w:tc>
          <w:tcPr>
            <w:tcW w:w="2541" w:type="dxa"/>
            <w:gridSpan w:val="3"/>
          </w:tcPr>
          <w:p w:rsidR="008A3CD2" w:rsidRDefault="008A3CD2">
            <w:pPr>
              <w:jc w:val="both"/>
            </w:pPr>
            <w:r>
              <w:t>Посреднические надбавки</w:t>
            </w:r>
          </w:p>
        </w:tc>
        <w:tc>
          <w:tcPr>
            <w:tcW w:w="2541" w:type="dxa"/>
            <w:gridSpan w:val="3"/>
          </w:tcPr>
          <w:p w:rsidR="008A3CD2" w:rsidRDefault="008A3CD2">
            <w:pPr>
              <w:jc w:val="both"/>
            </w:pPr>
            <w:r>
              <w:t>Торговые надбавки</w:t>
            </w:r>
          </w:p>
        </w:tc>
      </w:tr>
      <w:tr w:rsidR="008A3CD2">
        <w:trPr>
          <w:cantSplit/>
        </w:trPr>
        <w:tc>
          <w:tcPr>
            <w:tcW w:w="1008" w:type="dxa"/>
            <w:vMerge/>
          </w:tcPr>
          <w:p w:rsidR="008A3CD2" w:rsidRDefault="008A3CD2">
            <w:pPr>
              <w:jc w:val="both"/>
            </w:pPr>
          </w:p>
        </w:tc>
        <w:tc>
          <w:tcPr>
            <w:tcW w:w="686" w:type="dxa"/>
            <w:vMerge/>
          </w:tcPr>
          <w:p w:rsidR="008A3CD2" w:rsidRDefault="008A3CD2">
            <w:pPr>
              <w:jc w:val="both"/>
            </w:pPr>
          </w:p>
        </w:tc>
        <w:tc>
          <w:tcPr>
            <w:tcW w:w="847" w:type="dxa"/>
          </w:tcPr>
          <w:p w:rsidR="008A3CD2" w:rsidRDefault="008A3CD2">
            <w:pPr>
              <w:jc w:val="both"/>
            </w:pPr>
            <w:r>
              <w:t>акцизы</w:t>
            </w:r>
          </w:p>
        </w:tc>
        <w:tc>
          <w:tcPr>
            <w:tcW w:w="847" w:type="dxa"/>
          </w:tcPr>
          <w:p w:rsidR="008A3CD2" w:rsidRDefault="008A3CD2">
            <w:pPr>
              <w:jc w:val="both"/>
            </w:pPr>
            <w:r>
              <w:t>НДС</w:t>
            </w:r>
          </w:p>
        </w:tc>
        <w:tc>
          <w:tcPr>
            <w:tcW w:w="847" w:type="dxa"/>
          </w:tcPr>
          <w:p w:rsidR="008A3CD2" w:rsidRDefault="008A3CD2">
            <w:pPr>
              <w:jc w:val="both"/>
            </w:pPr>
            <w:r>
              <w:t>Издержки посредника</w:t>
            </w:r>
          </w:p>
        </w:tc>
        <w:tc>
          <w:tcPr>
            <w:tcW w:w="847" w:type="dxa"/>
          </w:tcPr>
          <w:p w:rsidR="008A3CD2" w:rsidRDefault="008A3CD2">
            <w:pPr>
              <w:jc w:val="both"/>
            </w:pPr>
            <w:r>
              <w:t>Прибыль посредника</w:t>
            </w:r>
          </w:p>
        </w:tc>
        <w:tc>
          <w:tcPr>
            <w:tcW w:w="847" w:type="dxa"/>
          </w:tcPr>
          <w:p w:rsidR="008A3CD2" w:rsidRDefault="008A3CD2">
            <w:pPr>
              <w:jc w:val="both"/>
            </w:pPr>
            <w:r>
              <w:t>НДС посредника</w:t>
            </w:r>
          </w:p>
        </w:tc>
        <w:tc>
          <w:tcPr>
            <w:tcW w:w="847" w:type="dxa"/>
          </w:tcPr>
          <w:p w:rsidR="008A3CD2" w:rsidRDefault="008A3CD2">
            <w:pPr>
              <w:jc w:val="both"/>
            </w:pPr>
            <w:r>
              <w:t>Издержки торговли</w:t>
            </w:r>
          </w:p>
        </w:tc>
        <w:tc>
          <w:tcPr>
            <w:tcW w:w="847" w:type="dxa"/>
          </w:tcPr>
          <w:p w:rsidR="008A3CD2" w:rsidRDefault="008A3CD2">
            <w:pPr>
              <w:jc w:val="both"/>
            </w:pPr>
            <w:r>
              <w:t>Прибыль торговли</w:t>
            </w:r>
          </w:p>
        </w:tc>
        <w:tc>
          <w:tcPr>
            <w:tcW w:w="847" w:type="dxa"/>
          </w:tcPr>
          <w:p w:rsidR="008A3CD2" w:rsidRDefault="008A3CD2">
            <w:pPr>
              <w:jc w:val="both"/>
            </w:pPr>
            <w:r>
              <w:t>НДС торговли</w:t>
            </w:r>
          </w:p>
        </w:tc>
      </w:tr>
    </w:tbl>
    <w:p w:rsidR="008A3CD2" w:rsidRDefault="00AE4333">
      <w:pPr>
        <w:pStyle w:val="a5"/>
        <w:jc w:val="both"/>
      </w:pPr>
      <w:r>
        <w:rPr>
          <w:noProof/>
        </w:rPr>
        <w:pict>
          <v:line id="_x0000_s1951" style="position:absolute;left:0;text-align:left;flip:y;z-index:251942912;mso-position-horizontal-relative:text;mso-position-vertical-relative:text" from="255.75pt,3.25pt" to="255.75pt,84.25pt" o:allowincell="f"/>
        </w:pict>
      </w:r>
      <w:r>
        <w:rPr>
          <w:noProof/>
        </w:rPr>
        <w:pict>
          <v:line id="_x0000_s1952" style="position:absolute;left:0;text-align:left;flip:y;z-index:251943936;mso-position-horizontal-relative:text;mso-position-vertical-relative:text" from="414pt,3.2pt" to="414pt,111.2pt" o:allowincell="f"/>
        </w:pict>
      </w:r>
    </w:p>
    <w:p w:rsidR="008A3CD2" w:rsidRDefault="00AE4333">
      <w:pPr>
        <w:pStyle w:val="a5"/>
        <w:jc w:val="both"/>
      </w:pPr>
      <w:r>
        <w:rPr>
          <w:noProof/>
        </w:rPr>
        <w:pict>
          <v:polyline id="_x0000_s1945" style="position:absolute;left:0;text-align:left;z-index:251936768;mso-wrap-distance-left:9pt;mso-wrap-distance-top:0;mso-wrap-distance-right:9pt;mso-wrap-distance-bottom:0;mso-position-horizontal:absolute;mso-position-horizontal-relative:text;mso-position-vertical:absolute;mso-position-vertical-relative:text;v-text-anchor:top" points="-9pt,7.4pt,-9pt,97.4pt,405pt,97.4pt" coordsize="8280,1800" o:allowincell="f" filled="f">
            <v:stroke endarrow="block"/>
            <v:path arrowok="t"/>
          </v:polyline>
        </w:pict>
      </w:r>
      <w:r w:rsidR="008A3CD2">
        <w:t>Цены оптовые   изгот - ля</w:t>
      </w:r>
    </w:p>
    <w:p w:rsidR="008A3CD2" w:rsidRDefault="00AE4333">
      <w:pPr>
        <w:jc w:val="both"/>
      </w:pPr>
      <w:r>
        <w:rPr>
          <w:noProof/>
          <w:sz w:val="20"/>
        </w:rPr>
        <w:pict>
          <v:line id="_x0000_s1948" style="position:absolute;left:0;text-align:left;z-index:251939840" from="-9pt,2.6pt" to="81pt,2.6pt" o:allowincell="f">
            <v:stroke endarrow="block"/>
          </v:line>
        </w:pict>
      </w:r>
    </w:p>
    <w:p w:rsidR="008A3CD2" w:rsidRDefault="008A3CD2">
      <w:pPr>
        <w:jc w:val="both"/>
      </w:pPr>
      <w:r>
        <w:t>Цены оптовые отпускные</w:t>
      </w:r>
    </w:p>
    <w:p w:rsidR="008A3CD2" w:rsidRDefault="00AE4333">
      <w:pPr>
        <w:jc w:val="both"/>
      </w:pPr>
      <w:r>
        <w:rPr>
          <w:noProof/>
        </w:rPr>
        <w:pict>
          <v:line id="_x0000_s1947" style="position:absolute;left:0;text-align:left;z-index:251938816" from="-9pt,2.05pt" to="171pt,2.05pt" o:allowincell="f">
            <v:stroke endarrow="block"/>
          </v:line>
        </w:pict>
      </w:r>
      <w:r w:rsidR="008A3CD2">
        <w:t xml:space="preserve"> </w:t>
      </w:r>
    </w:p>
    <w:p w:rsidR="008A3CD2" w:rsidRDefault="008A3CD2">
      <w:pPr>
        <w:jc w:val="both"/>
      </w:pPr>
      <w:r>
        <w:t>Цены оптовые закупки</w:t>
      </w:r>
    </w:p>
    <w:p w:rsidR="008A3CD2" w:rsidRDefault="00AE4333">
      <w:pPr>
        <w:jc w:val="both"/>
      </w:pPr>
      <w:r>
        <w:rPr>
          <w:noProof/>
        </w:rPr>
        <w:pict>
          <v:line id="_x0000_s1946" style="position:absolute;left:0;text-align:left;z-index:251937792" from="-6.95pt,5.65pt" to="263.05pt,5.65pt" o:allowincell="f">
            <v:stroke endarrow="block"/>
          </v:line>
        </w:pict>
      </w:r>
    </w:p>
    <w:p w:rsidR="008A3CD2" w:rsidRDefault="008A3CD2">
      <w:pPr>
        <w:tabs>
          <w:tab w:val="left" w:pos="7800"/>
        </w:tabs>
        <w:jc w:val="both"/>
        <w:rPr>
          <w:lang w:val="en-US"/>
        </w:rPr>
      </w:pPr>
      <w:r>
        <w:t>Цены розничные</w:t>
      </w:r>
      <w:r>
        <w:tab/>
      </w:r>
    </w:p>
    <w:p w:rsidR="008A3CD2" w:rsidRDefault="008A3CD2">
      <w:pPr>
        <w:tabs>
          <w:tab w:val="left" w:pos="7800"/>
        </w:tabs>
        <w:jc w:val="both"/>
        <w:rPr>
          <w:lang w:val="en-US"/>
        </w:rPr>
      </w:pPr>
    </w:p>
    <w:p w:rsidR="008A3CD2" w:rsidRDefault="008A3CD2">
      <w:pPr>
        <w:jc w:val="both"/>
      </w:pPr>
      <w:r>
        <w:t>Оптовая цена предприятия выступает верхним пределом внутренней цены</w:t>
      </w:r>
    </w:p>
    <w:p w:rsidR="008A3CD2" w:rsidRDefault="008A3CD2">
      <w:pPr>
        <w:jc w:val="both"/>
      </w:pPr>
    </w:p>
    <w:p w:rsidR="008A3CD2" w:rsidRDefault="008A3CD2" w:rsidP="008A3CD2">
      <w:pPr>
        <w:pStyle w:val="a4"/>
        <w:numPr>
          <w:ilvl w:val="0"/>
          <w:numId w:val="100"/>
        </w:numPr>
        <w:jc w:val="both"/>
      </w:pPr>
      <w:r>
        <w:t>Цены оптовые изготовителя формируются на стадии производства товара, являются промежуточными, должны компенсировать затраты предприятия на изготовление и реализацию, и обеспечивать планируемую прибыль.</w:t>
      </w:r>
    </w:p>
    <w:p w:rsidR="008A3CD2" w:rsidRDefault="008A3CD2" w:rsidP="008A3CD2">
      <w:pPr>
        <w:numPr>
          <w:ilvl w:val="0"/>
          <w:numId w:val="100"/>
        </w:numPr>
        <w:jc w:val="both"/>
      </w:pPr>
      <w:r>
        <w:t>Цены оптовые отпускные включают помимо цен изготовителя косвенные налоги (акциз и НДС), обеспечивают начисления косвенных налогов, составляющих важные статьи доходов федерального бюджета.</w:t>
      </w:r>
    </w:p>
    <w:p w:rsidR="008A3CD2" w:rsidRDefault="008A3CD2" w:rsidP="008A3CD2">
      <w:pPr>
        <w:numPr>
          <w:ilvl w:val="0"/>
          <w:numId w:val="100"/>
        </w:numPr>
        <w:jc w:val="both"/>
      </w:pPr>
      <w:r>
        <w:t>Цены оптовые закупки формируются на стадии посреднических операций, помимо оптовой отпускной цены включают посреднические надбавки (скидки). В российской практике посредническая скидка и надбавка может иметь разные названия, например, снабженческо-сбытовая, комиссионное вознаграждение, комиссионный сбор и т.д.</w:t>
      </w:r>
    </w:p>
    <w:p w:rsidR="008A3CD2" w:rsidRDefault="008A3CD2" w:rsidP="008A3CD2">
      <w:pPr>
        <w:numPr>
          <w:ilvl w:val="0"/>
          <w:numId w:val="100"/>
        </w:numPr>
        <w:jc w:val="both"/>
      </w:pPr>
      <w:r>
        <w:t>Цены розничные, устанавливаются в сфере розничной торговли. В зависимости от сферы оборота выделяют внутренние цены предприятия (фирмы) и отпускные (оптовые) цены, по которым предприятия реализуют продукцию потребителю. Внутренние цены используются для оборота средств внутри предприятия, являются основным инструментом внутри-хозяйственных отношений. Они должны отвечать следующим требованиям: а) обеспечивать увязку и сопоставимость экономических показателей подразделений и предприятия в целом; б) способствовать совпадению интересов коллективов предприятий и его подразделений; в) обеспечить стимулирующее воздействие на качество работы. Внутренние цены предприятия делятся на следующие виды: а) внутрихозяйственные цены, по которым осуществляют внутренние поставки в цеха, участки внутри одного предприятия; б) внутри-фирменные цены, по ним предприятия, как –юридические лица осуществляют поставки внутри объединения; в) трансфертные цены, которые обслуживают оборот между подразделениями, находящимися в различных регионах.</w:t>
      </w:r>
    </w:p>
    <w:p w:rsidR="008A3CD2" w:rsidRDefault="008A3CD2">
      <w:pPr>
        <w:ind w:firstLine="851"/>
        <w:jc w:val="both"/>
      </w:pPr>
      <w:r>
        <w:t>Таблица 2.3.Оптовая цена.</w:t>
      </w:r>
    </w:p>
    <w:p w:rsidR="008A3CD2" w:rsidRDefault="00AE4333">
      <w:pPr>
        <w:jc w:val="both"/>
      </w:pPr>
      <w:r>
        <w:rPr>
          <w:noProof/>
        </w:rPr>
        <w:pict>
          <v:polyline id="_x0000_s1953" style="position:absolute;left:0;text-align:left;z-index:251944960;mso-wrap-distance-left:9pt;mso-wrap-distance-top:0;mso-wrap-distance-right:9pt;mso-wrap-distance-bottom:0;mso-position-horizontal:absolute;mso-position-horizontal-relative:text;mso-position-vertical:absolute;mso-position-vertical-relative:text;v-text-anchor:top" points="34.05pt,39.75pt,34.05pt,12.75pt,439.05pt,12.75pt,439.05pt,39.75pt" coordsize="8100,540" o:allowincell="f" filled="f">
            <v:path arrowok="t"/>
          </v:polyline>
        </w:pict>
      </w:r>
    </w:p>
    <w:p w:rsidR="008A3CD2" w:rsidRDefault="008A3CD2">
      <w:pPr>
        <w:jc w:val="both"/>
      </w:pPr>
    </w:p>
    <w:p w:rsidR="008A3CD2" w:rsidRDefault="008A3CD2">
      <w:pPr>
        <w:ind w:firstLine="851"/>
        <w:jc w:val="both"/>
      </w:pPr>
      <w:r>
        <w:t xml:space="preserve">                                                        Оптовая цена предприятия.</w:t>
      </w:r>
    </w:p>
    <w:p w:rsidR="008A3CD2" w:rsidRDefault="00AE4333">
      <w:pPr>
        <w:pStyle w:val="2"/>
        <w:jc w:val="both"/>
      </w:pPr>
      <w:r>
        <w:pict>
          <v:line id="_x0000_s1699" style="position:absolute;left:0;text-align:left;z-index:251691008" from="109.45pt,0" to="109.45pt,36pt" o:allowincell="f"/>
        </w:pict>
      </w:r>
      <w:r>
        <w:pict>
          <v:line id="_x0000_s1694" style="position:absolute;left:0;text-align:left;flip:y;z-index:251686912" from="267.85pt,0" to="267.85pt,36pt" o:allowincell="f"/>
        </w:pict>
      </w:r>
      <w:r>
        <w:pict>
          <v:line id="_x0000_s1690" style="position:absolute;left:0;text-align:left;flip:x;z-index:251682816" from="419.05pt,0" to="440.65pt,0" o:allowincell="f"/>
        </w:pict>
      </w:r>
      <w:r>
        <w:pict>
          <v:line id="_x0000_s1689" style="position:absolute;left:0;text-align:left;flip:y;z-index:251681792" from="440.65pt,0" to="440.65pt,129.6pt" o:allowincell="f"/>
        </w:pict>
      </w:r>
      <w:r>
        <w:pict>
          <v:line id="_x0000_s1687" style="position:absolute;left:0;text-align:left;z-index:251679744" from="37.45pt,0" to="37.45pt,129.6pt" o:allowincell="f"/>
        </w:pict>
      </w:r>
      <w:r>
        <w:pict>
          <v:line id="_x0000_s1686" style="position:absolute;left:0;text-align:left;z-index:251678720" from="37.45pt,0" to="433.45pt,0" o:allowincell="f"/>
        </w:pict>
      </w:r>
      <w:r w:rsidR="008A3CD2">
        <w:t xml:space="preserve">Переменные      Прибыль    Постоянные  </w:t>
      </w:r>
    </w:p>
    <w:p w:rsidR="008A3CD2" w:rsidRDefault="008A3CD2">
      <w:pPr>
        <w:ind w:firstLine="851"/>
        <w:jc w:val="both"/>
      </w:pPr>
      <w:r>
        <w:t>расходы         подразделения     расходы</w:t>
      </w:r>
    </w:p>
    <w:p w:rsidR="008A3CD2" w:rsidRDefault="00AE4333">
      <w:pPr>
        <w:ind w:firstLine="851"/>
        <w:jc w:val="both"/>
      </w:pPr>
      <w:r>
        <w:pict>
          <v:line id="_x0000_s1695" style="position:absolute;left:0;text-align:left;z-index:251687936" from="375.85pt,8.4pt" to="376.05pt,60.75pt" o:allowincell="f"/>
        </w:pict>
      </w:r>
      <w:r>
        <w:pict>
          <v:line id="_x0000_s1697" style="position:absolute;left:0;text-align:left;z-index:251688960" from="174.25pt,8.4pt" to="174.25pt,51.6pt" o:allowincell="f"/>
        </w:pict>
      </w:r>
      <w:r>
        <w:pict>
          <v:line id="_x0000_s1693" style="position:absolute;left:0;text-align:left;flip:y;z-index:251685888" from="267.85pt,8.4pt" to="267.85pt,73.2pt" o:allowincell="f"/>
        </w:pict>
      </w:r>
      <w:r>
        <w:pict>
          <v:line id="_x0000_s1691" style="position:absolute;left:0;text-align:left;z-index:251683840" from="37.45pt,8.4pt" to="440.65pt,8.4pt" o:allowincell="f"/>
        </w:pict>
      </w:r>
    </w:p>
    <w:p w:rsidR="008A3CD2" w:rsidRDefault="008A3CD2">
      <w:pPr>
        <w:pStyle w:val="4"/>
        <w:jc w:val="both"/>
      </w:pPr>
      <w:r>
        <w:t>Внутри хозяйственная         Подраз-  Фир-     Влияние регио-         Факторы</w:t>
      </w:r>
    </w:p>
    <w:p w:rsidR="008A3CD2" w:rsidRDefault="008A3CD2">
      <w:pPr>
        <w:ind w:firstLine="851"/>
        <w:jc w:val="both"/>
      </w:pPr>
      <w:r>
        <w:t>цена                                     деления      мы        нальных факторов    рынка</w:t>
      </w:r>
    </w:p>
    <w:p w:rsidR="008A3CD2" w:rsidRDefault="00AE4333">
      <w:pPr>
        <w:ind w:firstLine="851"/>
        <w:jc w:val="both"/>
      </w:pPr>
      <w:r>
        <w:pict>
          <v:line id="_x0000_s1698" style="position:absolute;left:0;text-align:left;flip:x;z-index:251689984" from="37.45pt,10.2pt" to="174.25pt,10.2pt" o:allowincell="f">
            <v:stroke startarrow="block" endarrow="block"/>
          </v:line>
        </w:pict>
      </w:r>
    </w:p>
    <w:p w:rsidR="008A3CD2" w:rsidRDefault="008A3CD2">
      <w:pPr>
        <w:ind w:firstLine="851"/>
        <w:jc w:val="both"/>
      </w:pPr>
      <w:r>
        <w:t>Внутри-фирменная цена</w:t>
      </w:r>
    </w:p>
    <w:p w:rsidR="008A3CD2" w:rsidRDefault="00AE4333">
      <w:pPr>
        <w:ind w:firstLine="851"/>
        <w:jc w:val="both"/>
      </w:pPr>
      <w:r>
        <w:pict>
          <v:line id="_x0000_s1692" style="position:absolute;left:0;text-align:left;z-index:251684864" from="37.45pt,4.2pt" to="267.85pt,4.2pt" o:allowincell="f">
            <v:stroke startarrow="block" endarrow="block"/>
          </v:line>
        </w:pict>
      </w:r>
    </w:p>
    <w:p w:rsidR="008A3CD2" w:rsidRDefault="00AE4333">
      <w:pPr>
        <w:ind w:firstLine="851"/>
        <w:jc w:val="both"/>
      </w:pPr>
      <w:r>
        <w:pict>
          <v:line id="_x0000_s1688" style="position:absolute;left:0;text-align:left;z-index:251680768" from="37.45pt,19.2pt" to="440.65pt,19.2pt" o:allowincell="f">
            <v:stroke startarrow="block" endarrow="block"/>
          </v:line>
        </w:pict>
      </w:r>
      <w:r w:rsidR="008A3CD2">
        <w:t>Трансфертная цена</w:t>
      </w:r>
    </w:p>
    <w:p w:rsidR="008A3CD2" w:rsidRDefault="008A3CD2">
      <w:pPr>
        <w:ind w:firstLine="851"/>
        <w:jc w:val="both"/>
      </w:pPr>
    </w:p>
    <w:p w:rsidR="008A3CD2" w:rsidRDefault="008A3CD2">
      <w:pPr>
        <w:ind w:firstLine="851"/>
        <w:jc w:val="both"/>
      </w:pPr>
      <w:r>
        <w:t>Верхним пределом внутренних цен является отпускная (оптовая) цена предприятия, которая определяется под влиянием региональных факторов и факторов рынка.</w:t>
      </w:r>
    </w:p>
    <w:p w:rsidR="008A3CD2" w:rsidRDefault="008A3CD2">
      <w:pPr>
        <w:ind w:firstLine="851"/>
        <w:jc w:val="both"/>
      </w:pPr>
      <w:r>
        <w:t>.</w:t>
      </w:r>
    </w:p>
    <w:p w:rsidR="008A3CD2" w:rsidRDefault="008A3CD2">
      <w:pPr>
        <w:ind w:left="851"/>
        <w:jc w:val="both"/>
        <w:rPr>
          <w:b/>
        </w:rPr>
      </w:pPr>
      <w:r>
        <w:rPr>
          <w:b/>
        </w:rPr>
        <w:t>2.6. Ценовая политика предприятия, методы установления цен.</w:t>
      </w:r>
    </w:p>
    <w:p w:rsidR="008A3CD2" w:rsidRDefault="008A3CD2">
      <w:pPr>
        <w:ind w:left="851"/>
        <w:jc w:val="both"/>
        <w:rPr>
          <w:b/>
        </w:rPr>
      </w:pPr>
    </w:p>
    <w:p w:rsidR="008A3CD2" w:rsidRDefault="008A3CD2">
      <w:pPr>
        <w:ind w:firstLine="851"/>
        <w:jc w:val="both"/>
      </w:pPr>
      <w:r>
        <w:t>Ценовая политика включает в себя следующие этапы:</w:t>
      </w:r>
    </w:p>
    <w:p w:rsidR="008A3CD2" w:rsidRDefault="008A3CD2" w:rsidP="008A3CD2">
      <w:pPr>
        <w:pStyle w:val="a4"/>
        <w:numPr>
          <w:ilvl w:val="0"/>
          <w:numId w:val="101"/>
        </w:numPr>
        <w:jc w:val="both"/>
      </w:pPr>
      <w:r>
        <w:t>определение целей предприятия: предприятие наряду с максимизацией прибыли, в зависимости от обстоятельств, может преследовать и другие цели: обеспечение выживаемости, завоевание лидерства, увеличение доли рынка, увеличение объема продаж, максимизации темпов роста.</w:t>
      </w:r>
    </w:p>
    <w:p w:rsidR="008A3CD2" w:rsidRDefault="008A3CD2" w:rsidP="008A3CD2">
      <w:pPr>
        <w:numPr>
          <w:ilvl w:val="0"/>
          <w:numId w:val="101"/>
        </w:numPr>
        <w:jc w:val="both"/>
      </w:pPr>
      <w:r>
        <w:t>установление характера рынка, то есть определение в первую очередь количества и размер предприятий – конкурентов (есть определение типа конкурентности рынка),</w:t>
      </w:r>
    </w:p>
    <w:p w:rsidR="008A3CD2" w:rsidRDefault="008A3CD2" w:rsidP="008A3CD2">
      <w:pPr>
        <w:numPr>
          <w:ilvl w:val="0"/>
          <w:numId w:val="101"/>
        </w:numPr>
        <w:jc w:val="both"/>
      </w:pPr>
      <w:r>
        <w:t>анализ покупательского спроса (потребность в товаре, наличие конкурентов, платежеспособность покупателей, потребительские предпочтения или вкусы), определение эластичности спроса.</w:t>
      </w:r>
    </w:p>
    <w:p w:rsidR="008A3CD2" w:rsidRDefault="008A3CD2" w:rsidP="008A3CD2">
      <w:pPr>
        <w:numPr>
          <w:ilvl w:val="0"/>
          <w:numId w:val="101"/>
        </w:numPr>
        <w:jc w:val="both"/>
      </w:pPr>
      <w:r>
        <w:t>исследование уровня рыночных цен, проводится с помощью сравнительных покупок товаров в различных регионах, одновременно с анализом цен получают представление о сравнительном качестве товаров.</w:t>
      </w:r>
    </w:p>
    <w:p w:rsidR="008A3CD2" w:rsidRDefault="008A3CD2" w:rsidP="008A3CD2">
      <w:pPr>
        <w:numPr>
          <w:ilvl w:val="0"/>
          <w:numId w:val="101"/>
        </w:numPr>
        <w:jc w:val="both"/>
      </w:pPr>
      <w:r>
        <w:t>анализ издержек, позволяет определить закономерности распределения предельных издержек, определить масштаб производства, обеспечивающий меньшие издержки.</w:t>
      </w:r>
    </w:p>
    <w:p w:rsidR="008A3CD2" w:rsidRDefault="008A3CD2">
      <w:pPr>
        <w:pStyle w:val="a4"/>
        <w:jc w:val="both"/>
      </w:pPr>
    </w:p>
    <w:p w:rsidR="008A3CD2" w:rsidRDefault="00AE4333">
      <w:pPr>
        <w:jc w:val="both"/>
      </w:pPr>
      <w:r>
        <w:pict>
          <v:line id="_x0000_s1703" style="position:absolute;left:0;text-align:left;z-index:251695104" from="296.65pt,6.65pt" to="296.65pt,35.45pt" o:allowincell="f"/>
        </w:pict>
      </w:r>
      <w:r>
        <w:pict>
          <v:line id="_x0000_s1701" style="position:absolute;left:0;text-align:left;z-index:251693056" from="181.45pt,6.65pt" to="296.65pt,6.65pt" o:allowincell="f"/>
        </w:pict>
      </w:r>
      <w:r>
        <w:pict>
          <v:line id="_x0000_s1700" style="position:absolute;left:0;text-align:left;z-index:251692032" from="181.45pt,6.65pt" to="181.45pt,35.45pt" o:allowincell="f"/>
        </w:pict>
      </w:r>
    </w:p>
    <w:p w:rsidR="008A3CD2" w:rsidRDefault="008A3CD2">
      <w:pPr>
        <w:pStyle w:val="5"/>
        <w:jc w:val="both"/>
      </w:pPr>
      <w:r>
        <w:t xml:space="preserve">                                                 Определение цены</w:t>
      </w:r>
    </w:p>
    <w:p w:rsidR="008A3CD2" w:rsidRDefault="00AE4333">
      <w:pPr>
        <w:ind w:firstLine="851"/>
        <w:jc w:val="both"/>
      </w:pPr>
      <w:r>
        <w:rPr>
          <w:noProof/>
        </w:rPr>
        <w:pict>
          <v:line id="_x0000_s1958" style="position:absolute;left:0;text-align:left;z-index:251950080" from="232.05pt,12.2pt" to="232.05pt,12.2pt" o:allowincell="f"/>
        </w:pict>
      </w:r>
      <w:r>
        <w:rPr>
          <w:noProof/>
        </w:rPr>
        <w:pict>
          <v:line id="_x0000_s1957" style="position:absolute;left:0;text-align:left;z-index:251949056" from="232.05pt,12.2pt" to="232.05pt,12.2pt" o:allowincell="f"/>
        </w:pict>
      </w:r>
      <w:r>
        <w:pict>
          <v:line id="_x0000_s1723" style="position:absolute;left:0;text-align:left;z-index:251715584" from="174.25pt,7.85pt" to="174.25pt,58.25pt" o:allowincell="f"/>
        </w:pict>
      </w:r>
      <w:r>
        <w:pict>
          <v:line id="_x0000_s1733" style="position:absolute;left:0;text-align:left;z-index:251725824" from="447.85pt,7.85pt" to="447.85pt,58.25pt" o:allowincell="f"/>
        </w:pict>
      </w:r>
      <w:r>
        <w:pict>
          <v:line id="_x0000_s1731" style="position:absolute;left:0;text-align:left;z-index:251723776" from="311.05pt,7.85pt" to="447.85pt,7.85pt" o:allowincell="f"/>
        </w:pict>
      </w:r>
      <w:r>
        <w:pict>
          <v:line id="_x0000_s1730" style="position:absolute;left:0;text-align:left;z-index:251722752" from="311.05pt,7.85pt" to="311.05pt,58.25pt" o:allowincell="f"/>
        </w:pict>
      </w:r>
      <w:r>
        <w:pict>
          <v:line id="_x0000_s1721" style="position:absolute;left:0;text-align:left;z-index:251713536" from="30.25pt,7.85pt" to="174.25pt,7.85pt" o:allowincell="f"/>
        </w:pict>
      </w:r>
      <w:r>
        <w:pict>
          <v:line id="_x0000_s1720" style="position:absolute;left:0;text-align:left;z-index:251712512" from="30.25pt,7.85pt" to="30.25pt,58.25pt" o:allowincell="f"/>
        </w:pict>
      </w:r>
      <w:r>
        <w:pict>
          <v:line id="_x0000_s1702" style="position:absolute;left:0;text-align:left;z-index:251694080" from="181.45pt,7.85pt" to="296.65pt,7.85pt" o:allowincell="f"/>
        </w:pict>
      </w:r>
    </w:p>
    <w:p w:rsidR="008A3CD2" w:rsidRDefault="00AE4333">
      <w:pPr>
        <w:pStyle w:val="2"/>
        <w:jc w:val="both"/>
      </w:pPr>
      <w:r>
        <w:pict>
          <v:line id="_x0000_s1742" style="position:absolute;left:0;text-align:left;z-index:251735040" from="174.25pt,8.45pt" to="181.45pt,15.65pt" o:allowincell="f"/>
        </w:pict>
      </w:r>
      <w:r>
        <w:pict>
          <v:line id="_x0000_s1740" style="position:absolute;left:0;text-align:left;flip:y;z-index:251732992" from="289.45pt,8.45pt" to="311.05pt,15.65pt" o:allowincell="f"/>
        </w:pict>
      </w:r>
      <w:r>
        <w:pict>
          <v:line id="_x0000_s1707" style="position:absolute;left:0;text-align:left;z-index:251699200" from="289.45pt,1.25pt" to="289.45pt,30.05pt" o:allowincell="f"/>
        </w:pict>
      </w:r>
      <w:r>
        <w:pict>
          <v:line id="_x0000_s1705" style="position:absolute;left:0;text-align:left;z-index:251697152" from="181.45pt,1.25pt" to="289.45pt,1.25pt" o:allowincell="f"/>
        </w:pict>
      </w:r>
      <w:r>
        <w:pict>
          <v:line id="_x0000_s1704" style="position:absolute;left:0;text-align:left;z-index:251696128" from="181.45pt,1.25pt" to="181.45pt,30.05pt" o:allowincell="f"/>
        </w:pict>
      </w:r>
      <w:r w:rsidR="008A3CD2">
        <w:t xml:space="preserve">Анализ покупательного          сбор исходной                 анализ производства  </w:t>
      </w:r>
    </w:p>
    <w:p w:rsidR="008A3CD2" w:rsidRDefault="00AE4333">
      <w:pPr>
        <w:ind w:firstLine="851"/>
        <w:jc w:val="both"/>
      </w:pPr>
      <w:r>
        <w:pict>
          <v:line id="_x0000_s1743" style="position:absolute;left:0;text-align:left;flip:x;z-index:251736064" from="174.25pt,1.85pt" to="181.45pt,23.45pt" o:allowincell="f"/>
        </w:pict>
      </w:r>
      <w:r>
        <w:pict>
          <v:line id="_x0000_s1741" style="position:absolute;left:0;text-align:left;z-index:251734016" from="289.45pt,1.85pt" to="311.05pt,16.25pt" o:allowincell="f"/>
        </w:pict>
      </w:r>
      <w:r>
        <w:pict>
          <v:line id="_x0000_s1734" style="position:absolute;left:0;text-align:left;z-index:251726848" from="311.05pt,9.05pt" to="447.85pt,9.05pt" o:allowincell="f"/>
        </w:pict>
      </w:r>
      <w:r w:rsidR="008A3CD2">
        <w:t>спроса                                       информации</w:t>
      </w:r>
    </w:p>
    <w:p w:rsidR="008A3CD2" w:rsidRDefault="00AE4333">
      <w:pPr>
        <w:ind w:firstLine="851"/>
        <w:jc w:val="both"/>
      </w:pPr>
      <w:r>
        <w:rPr>
          <w:noProof/>
        </w:rPr>
        <w:pict>
          <v:line id="_x0000_s1956" style="position:absolute;left:0;text-align:left;z-index:251948032" from="232.05pt,6.8pt" to="232.05pt,24.8pt" o:allowincell="f"/>
        </w:pict>
      </w:r>
      <w:r>
        <w:pict>
          <v:line id="_x0000_s1724" style="position:absolute;left:0;text-align:left;z-index:251716608" from="30.25pt,2.45pt" to="174.25pt,2.45pt" o:allowincell="f"/>
        </w:pict>
      </w:r>
      <w:r>
        <w:pict>
          <v:line id="_x0000_s1706" style="position:absolute;left:0;text-align:left;z-index:251698176" from="181.45pt,2.45pt" to="289.45pt,2.45pt" o:allowincell="f"/>
        </w:pict>
      </w:r>
      <w:r w:rsidR="008A3CD2">
        <w:t xml:space="preserve">исследование уровня цен                                                  определение издержек  </w:t>
      </w:r>
    </w:p>
    <w:p w:rsidR="008A3CD2" w:rsidRDefault="00AE4333">
      <w:pPr>
        <w:jc w:val="both"/>
        <w:rPr>
          <w:b/>
        </w:rPr>
      </w:pPr>
      <w:r>
        <w:rPr>
          <w:b/>
        </w:rPr>
        <w:pict>
          <v:line id="_x0000_s1738" style="position:absolute;left:0;text-align:left;z-index:251730944" from="447.85pt,10.25pt" to="447.85pt,67.85pt" o:allowincell="f"/>
        </w:pict>
      </w:r>
      <w:r>
        <w:rPr>
          <w:b/>
        </w:rPr>
        <w:pict>
          <v:line id="_x0000_s1736" style="position:absolute;left:0;text-align:left;z-index:251728896" from="311.05pt,10.25pt" to="447.85pt,10.25pt" o:allowincell="f"/>
        </w:pict>
      </w:r>
      <w:r>
        <w:rPr>
          <w:b/>
        </w:rPr>
        <w:pict>
          <v:line id="_x0000_s1735" style="position:absolute;left:0;text-align:left;z-index:251727872" from="311.05pt,10.25pt" to="311.05pt,67.85pt" o:allowincell="f"/>
        </w:pict>
      </w:r>
      <w:r>
        <w:rPr>
          <w:b/>
        </w:rPr>
        <w:pict>
          <v:line id="_x0000_s1732" style="position:absolute;left:0;text-align:left;z-index:251724800" from="311.05pt,3.05pt" to="447.85pt,3.05pt" o:allowincell="f"/>
        </w:pict>
      </w:r>
      <w:r>
        <w:rPr>
          <w:b/>
        </w:rPr>
        <w:pict>
          <v:line id="_x0000_s1727" style="position:absolute;left:0;text-align:left;z-index:251719680" from="159.85pt,10.25pt" to="159.85pt,75.05pt" o:allowincell="f"/>
        </w:pict>
      </w:r>
      <w:r>
        <w:rPr>
          <w:b/>
        </w:rPr>
        <w:pict>
          <v:line id="_x0000_s1726" style="position:absolute;left:0;text-align:left;z-index:251718656" from="30.25pt,10.25pt" to="159.85pt,10.25pt" o:allowincell="f"/>
        </w:pict>
      </w:r>
      <w:r>
        <w:rPr>
          <w:b/>
        </w:rPr>
        <w:pict>
          <v:line id="_x0000_s1725" style="position:absolute;left:0;text-align:left;z-index:251717632" from="30.25pt,10.25pt" to="30.25pt,75.05pt" o:allowincell="f"/>
        </w:pict>
      </w:r>
      <w:r>
        <w:rPr>
          <w:b/>
        </w:rPr>
        <w:pict>
          <v:line id="_x0000_s1722" style="position:absolute;left:0;text-align:left;z-index:251714560" from="30.25pt,3.05pt" to="174.25pt,3.05pt" o:allowincell="f"/>
        </w:pict>
      </w:r>
      <w:r>
        <w:rPr>
          <w:b/>
        </w:rPr>
        <w:pict>
          <v:line id="_x0000_s1711" style="position:absolute;left:0;text-align:left;z-index:251703296" from="289.45pt,10.25pt" to="289.45pt,39.05pt" o:allowincell="f"/>
        </w:pict>
      </w:r>
      <w:r>
        <w:rPr>
          <w:b/>
        </w:rPr>
        <w:pict>
          <v:line id="_x0000_s1709" style="position:absolute;left:0;text-align:left;z-index:251701248" from="181.45pt,10.25pt" to="181.45pt,39.05pt" o:allowincell="f"/>
        </w:pict>
      </w:r>
      <w:r>
        <w:rPr>
          <w:b/>
        </w:rPr>
        <w:pict>
          <v:line id="_x0000_s1708" style="position:absolute;left:0;text-align:left;z-index:251700224" from="181.45pt,10.25pt" to="289.45pt,10.25pt" o:allowincell="f"/>
        </w:pict>
      </w:r>
    </w:p>
    <w:p w:rsidR="008A3CD2" w:rsidRDefault="00AE4333">
      <w:pPr>
        <w:jc w:val="both"/>
      </w:pPr>
      <w:r>
        <w:rPr>
          <w:b/>
        </w:rPr>
        <w:pict>
          <v:line id="_x0000_s1747" style="position:absolute;left:0;text-align:left;flip:x;z-index:251740160" from="159.85pt,10.85pt" to="181.45pt,39.65pt" o:allowincell="f"/>
        </w:pict>
      </w:r>
      <w:r>
        <w:rPr>
          <w:b/>
        </w:rPr>
        <w:pict>
          <v:line id="_x0000_s1746" style="position:absolute;left:0;text-align:left;flip:x;z-index:251739136" from="159.85pt,10.85pt" to="181.45pt,10.85pt" o:allowincell="f"/>
        </w:pict>
      </w:r>
      <w:r>
        <w:rPr>
          <w:b/>
        </w:rPr>
        <w:pict>
          <v:line id="_x0000_s1745" style="position:absolute;left:0;text-align:left;z-index:251738112" from="289.45pt,10.85pt" to="311.05pt,39.65pt" o:allowincell="f"/>
        </w:pict>
      </w:r>
      <w:r>
        <w:rPr>
          <w:b/>
        </w:rPr>
        <w:pict>
          <v:line id="_x0000_s1744" style="position:absolute;left:0;text-align:left;z-index:251737088" from="289.45pt,10.85pt" to="311.05pt,10.85pt" o:allowincell="f"/>
        </w:pict>
      </w:r>
      <w:r w:rsidR="008A3CD2">
        <w:rPr>
          <w:b/>
        </w:rPr>
        <w:t xml:space="preserve">              </w:t>
      </w:r>
      <w:r w:rsidR="008A3CD2">
        <w:t xml:space="preserve">финансовый анализ                 стратегический                 анализ конкуренции  </w:t>
      </w:r>
    </w:p>
    <w:p w:rsidR="008A3CD2" w:rsidRDefault="00AE4333">
      <w:pPr>
        <w:jc w:val="both"/>
      </w:pPr>
      <w:r>
        <w:rPr>
          <w:noProof/>
        </w:rPr>
        <w:pict>
          <v:line id="_x0000_s1954" style="position:absolute;left:0;text-align:left;z-index:251945984" from="232.05pt,10.4pt" to="232.05pt,64.4pt" o:allowincell="f"/>
        </w:pict>
      </w:r>
      <w:r>
        <w:pict>
          <v:line id="_x0000_s1739" style="position:absolute;left:0;text-align:left;z-index:251731968" from="311.05pt,11.45pt" to="447.85pt,11.45pt" o:allowincell="f"/>
        </w:pict>
      </w:r>
      <w:r>
        <w:pict>
          <v:line id="_x0000_s1729" style="position:absolute;left:0;text-align:left;z-index:251721728" from="30.25pt,4.25pt" to="159.85pt,4.25pt" o:allowincell="f"/>
        </w:pict>
      </w:r>
      <w:r>
        <w:pict>
          <v:line id="_x0000_s1710" style="position:absolute;left:0;text-align:left;z-index:251702272" from="181.45pt,11.45pt" to="289.45pt,11.45pt" o:allowincell="f"/>
        </w:pict>
      </w:r>
      <w:r w:rsidR="008A3CD2">
        <w:t xml:space="preserve">                                                                    анализ</w:t>
      </w:r>
    </w:p>
    <w:p w:rsidR="008A3CD2" w:rsidRDefault="008A3CD2">
      <w:pPr>
        <w:jc w:val="both"/>
      </w:pPr>
      <w:r>
        <w:t xml:space="preserve">              сегментный анализ                                                             оценка государствен-</w:t>
      </w:r>
    </w:p>
    <w:p w:rsidR="008A3CD2" w:rsidRDefault="00AE4333">
      <w:pPr>
        <w:jc w:val="both"/>
      </w:pPr>
      <w:r>
        <w:pict>
          <v:line id="_x0000_s1737" style="position:absolute;left:0;text-align:left;z-index:251729920" from="313.05pt,9.8pt" to="449.85pt,9.8pt" o:allowincell="f"/>
        </w:pict>
      </w:r>
      <w:r w:rsidR="008A3CD2">
        <w:t xml:space="preserve">                     рынка                                                                            ного регулирования</w:t>
      </w:r>
    </w:p>
    <w:p w:rsidR="008A3CD2" w:rsidRDefault="00AE4333">
      <w:pPr>
        <w:jc w:val="both"/>
      </w:pPr>
      <w:r>
        <w:pict>
          <v:line id="_x0000_s1728" style="position:absolute;left:0;text-align:left;z-index:251720704" from="28.55pt,2.45pt" to="158.15pt,2.45pt" o:allowincell="f"/>
        </w:pict>
      </w:r>
      <w:r>
        <w:pict>
          <v:line id="_x0000_s1715" style="position:absolute;left:0;text-align:left;z-index:251707392" from="311.05pt,13.25pt" to="311.05pt,34.85pt" o:allowincell="f"/>
        </w:pict>
      </w:r>
      <w:r>
        <w:pict>
          <v:line id="_x0000_s1713" style="position:absolute;left:0;text-align:left;z-index:251705344" from="131.05pt,13.25pt" to="311.05pt,13.25pt" o:allowincell="f"/>
        </w:pict>
      </w:r>
      <w:r>
        <w:pict>
          <v:line id="_x0000_s1712" style="position:absolute;left:0;text-align:left;z-index:251704320" from="131.05pt,13.25pt" to="131.05pt,34.85pt" o:allowincell="f"/>
        </w:pict>
      </w:r>
    </w:p>
    <w:p w:rsidR="008A3CD2" w:rsidRDefault="008A3CD2">
      <w:pPr>
        <w:tabs>
          <w:tab w:val="left" w:pos="2760"/>
          <w:tab w:val="left" w:pos="2920"/>
        </w:tabs>
        <w:jc w:val="both"/>
      </w:pPr>
      <w:r>
        <w:tab/>
        <w:t>выбор методов ценообразования</w:t>
      </w:r>
    </w:p>
    <w:p w:rsidR="008A3CD2" w:rsidRDefault="008A3CD2">
      <w:pPr>
        <w:jc w:val="both"/>
      </w:pPr>
      <w:r>
        <w:t xml:space="preserve">                                             </w:t>
      </w:r>
      <w:r w:rsidR="00AE4333">
        <w:pict>
          <v:line id="_x0000_s1714" style="position:absolute;left:0;text-align:left;z-index:251706368;mso-position-horizontal-relative:text;mso-position-vertical-relative:text" from="131.05pt,7.25pt" to="311.05pt,7.25pt" o:allowincell="f"/>
        </w:pict>
      </w:r>
    </w:p>
    <w:p w:rsidR="008A3CD2" w:rsidRDefault="00AE4333">
      <w:pPr>
        <w:tabs>
          <w:tab w:val="left" w:pos="3400"/>
        </w:tabs>
        <w:jc w:val="both"/>
      </w:pPr>
      <w:r>
        <w:rPr>
          <w:noProof/>
        </w:rPr>
        <w:pict>
          <v:line id="_x0000_s1955" style="position:absolute;left:0;text-align:left;z-index:251947008" from="223.05pt,-5.2pt" to="223.05pt,3.8pt" o:allowincell="f"/>
        </w:pict>
      </w:r>
      <w:r>
        <w:pict>
          <v:line id="_x0000_s1719" style="position:absolute;left:0;text-align:left;z-index:251711488" from="282.25pt,.65pt" to="282.25pt,15.05pt" o:allowincell="f"/>
        </w:pict>
      </w:r>
      <w:r>
        <w:pict>
          <v:line id="_x0000_s1718" style="position:absolute;left:0;text-align:left;z-index:251710464" from="159.85pt,15.05pt" to="282.25pt,15.05pt" o:allowincell="f"/>
        </w:pict>
      </w:r>
      <w:r>
        <w:pict>
          <v:line id="_x0000_s1717" style="position:absolute;left:0;text-align:left;z-index:251709440" from="159.85pt,.65pt" to="282.25pt,.65pt" o:allowincell="f"/>
        </w:pict>
      </w:r>
      <w:r>
        <w:pict>
          <v:line id="_x0000_s1716" style="position:absolute;left:0;text-align:left;z-index:251708416" from="159.85pt,.65pt" to="159.85pt,15.05pt" o:allowincell="f"/>
        </w:pict>
      </w:r>
      <w:r w:rsidR="008A3CD2">
        <w:tab/>
        <w:t>установление цены</w:t>
      </w:r>
    </w:p>
    <w:p w:rsidR="008A3CD2" w:rsidRDefault="008A3CD2">
      <w:pPr>
        <w:jc w:val="both"/>
      </w:pPr>
      <w:r>
        <w:t xml:space="preserve">                                                         </w:t>
      </w:r>
    </w:p>
    <w:p w:rsidR="008A3CD2" w:rsidRDefault="008A3CD2">
      <w:pPr>
        <w:jc w:val="both"/>
      </w:pPr>
      <w:r>
        <w:t>рис.2.1. Формирование политики цен.</w:t>
      </w:r>
    </w:p>
    <w:p w:rsidR="008A3CD2" w:rsidRDefault="008A3CD2">
      <w:pPr>
        <w:jc w:val="both"/>
      </w:pPr>
    </w:p>
    <w:p w:rsidR="008A3CD2" w:rsidRDefault="008A3CD2" w:rsidP="008A3CD2">
      <w:pPr>
        <w:numPr>
          <w:ilvl w:val="1"/>
          <w:numId w:val="30"/>
        </w:numPr>
        <w:jc w:val="both"/>
      </w:pPr>
      <w:r>
        <w:rPr>
          <w:b/>
        </w:rPr>
        <w:t>Методы ценообразования.</w:t>
      </w:r>
    </w:p>
    <w:p w:rsidR="008A3CD2" w:rsidRDefault="008A3CD2">
      <w:pPr>
        <w:ind w:left="851"/>
        <w:jc w:val="both"/>
      </w:pPr>
    </w:p>
    <w:p w:rsidR="008A3CD2" w:rsidRDefault="008A3CD2">
      <w:pPr>
        <w:pStyle w:val="2"/>
        <w:jc w:val="both"/>
      </w:pPr>
      <w:r>
        <w:t>Делится на три группы:</w:t>
      </w:r>
    </w:p>
    <w:p w:rsidR="008A3CD2" w:rsidRDefault="008A3CD2" w:rsidP="008A3CD2">
      <w:pPr>
        <w:pStyle w:val="2"/>
        <w:numPr>
          <w:ilvl w:val="0"/>
          <w:numId w:val="102"/>
        </w:numPr>
        <w:jc w:val="both"/>
      </w:pPr>
      <w:r>
        <w:t>Затратные методы: а) полных издержек; б) стандартных издержек; в) прямых издержек.</w:t>
      </w:r>
    </w:p>
    <w:p w:rsidR="008A3CD2" w:rsidRDefault="008A3CD2" w:rsidP="008A3CD2">
      <w:pPr>
        <w:pStyle w:val="2"/>
        <w:numPr>
          <w:ilvl w:val="0"/>
          <w:numId w:val="102"/>
        </w:numPr>
        <w:jc w:val="both"/>
      </w:pPr>
      <w:r>
        <w:t>Параметрические методы: а) удельной цены; б) метод баллов; в) метод регрессии.</w:t>
      </w:r>
    </w:p>
    <w:p w:rsidR="008A3CD2" w:rsidRDefault="008A3CD2" w:rsidP="008A3CD2">
      <w:pPr>
        <w:pStyle w:val="2"/>
        <w:numPr>
          <w:ilvl w:val="0"/>
          <w:numId w:val="102"/>
        </w:numPr>
        <w:jc w:val="both"/>
      </w:pPr>
      <w:r>
        <w:t>Рыночные методы: а) метод потребительской оценки (ориентация на спрос); б) метод следования за лидером (ориентация на конкуренцию); в) метод тендерного ценообразования.</w:t>
      </w:r>
    </w:p>
    <w:p w:rsidR="008A3CD2" w:rsidRDefault="008A3CD2">
      <w:pPr>
        <w:jc w:val="both"/>
      </w:pPr>
      <w:r>
        <w:t xml:space="preserve">Затратные методы ценообразования основаны преимущественно на учете издержек производства, в ценовом методе полных издержек происходит формирование цены на основе всех затрат, которые вне зависимости от происхождения списываются на единицу производимой продукции. Главное достоинство метода-простота начисления, недостаток метода: а) он отражает ориентацию на производство, а не на рыночный спрос; б) ценообразование в таком варианте не позволяет выявить резервы снижения затрат и в полной мере учесть факторы, влияющие на цену. </w:t>
      </w:r>
    </w:p>
    <w:p w:rsidR="008A3CD2" w:rsidRDefault="008A3CD2">
      <w:pPr>
        <w:jc w:val="both"/>
      </w:pPr>
      <w:r>
        <w:t>Таблица 2.4.Затратный метод ценообразования.</w:t>
      </w:r>
    </w:p>
    <w:p w:rsidR="008A3CD2" w:rsidRDefault="008A3CD2" w:rsidP="008A3CD2">
      <w:pPr>
        <w:pStyle w:val="2"/>
        <w:numPr>
          <w:ilvl w:val="0"/>
          <w:numId w:val="103"/>
        </w:numPr>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1"/>
        <w:gridCol w:w="2251"/>
        <w:gridCol w:w="2251"/>
        <w:gridCol w:w="2251"/>
      </w:tblGrid>
      <w:tr w:rsidR="008A3CD2">
        <w:trPr>
          <w:cantSplit/>
        </w:trPr>
        <w:tc>
          <w:tcPr>
            <w:tcW w:w="2251" w:type="dxa"/>
            <w:vMerge w:val="restart"/>
          </w:tcPr>
          <w:p w:rsidR="008A3CD2" w:rsidRDefault="008A3CD2">
            <w:pPr>
              <w:pStyle w:val="3"/>
              <w:jc w:val="both"/>
            </w:pPr>
            <w:r>
              <w:t>Основные элементы цены</w:t>
            </w:r>
          </w:p>
        </w:tc>
        <w:tc>
          <w:tcPr>
            <w:tcW w:w="6753" w:type="dxa"/>
            <w:gridSpan w:val="3"/>
          </w:tcPr>
          <w:p w:rsidR="008A3CD2" w:rsidRDefault="008A3CD2">
            <w:pPr>
              <w:pStyle w:val="6"/>
              <w:jc w:val="both"/>
            </w:pPr>
            <w:r>
              <w:t>Изделия</w:t>
            </w:r>
          </w:p>
        </w:tc>
      </w:tr>
      <w:tr w:rsidR="008A3CD2">
        <w:trPr>
          <w:cantSplit/>
        </w:trPr>
        <w:tc>
          <w:tcPr>
            <w:tcW w:w="2251" w:type="dxa"/>
            <w:vMerge/>
          </w:tcPr>
          <w:p w:rsidR="008A3CD2" w:rsidRDefault="008A3CD2">
            <w:pPr>
              <w:jc w:val="both"/>
            </w:pPr>
          </w:p>
        </w:tc>
        <w:tc>
          <w:tcPr>
            <w:tcW w:w="2251" w:type="dxa"/>
            <w:tcBorders>
              <w:bottom w:val="nil"/>
            </w:tcBorders>
          </w:tcPr>
          <w:p w:rsidR="008A3CD2" w:rsidRDefault="008A3CD2">
            <w:pPr>
              <w:jc w:val="both"/>
            </w:pPr>
            <w:r>
              <w:t>А</w:t>
            </w:r>
          </w:p>
        </w:tc>
        <w:tc>
          <w:tcPr>
            <w:tcW w:w="2251" w:type="dxa"/>
            <w:tcBorders>
              <w:bottom w:val="nil"/>
            </w:tcBorders>
          </w:tcPr>
          <w:p w:rsidR="008A3CD2" w:rsidRDefault="008A3CD2">
            <w:pPr>
              <w:jc w:val="both"/>
            </w:pPr>
            <w:r>
              <w:t>В</w:t>
            </w:r>
          </w:p>
        </w:tc>
        <w:tc>
          <w:tcPr>
            <w:tcW w:w="2251" w:type="dxa"/>
            <w:tcBorders>
              <w:bottom w:val="nil"/>
            </w:tcBorders>
          </w:tcPr>
          <w:p w:rsidR="008A3CD2" w:rsidRDefault="008A3CD2">
            <w:pPr>
              <w:jc w:val="both"/>
            </w:pPr>
            <w:r>
              <w:t>С</w:t>
            </w:r>
          </w:p>
        </w:tc>
      </w:tr>
      <w:tr w:rsidR="008A3CD2">
        <w:tc>
          <w:tcPr>
            <w:tcW w:w="2251" w:type="dxa"/>
          </w:tcPr>
          <w:p w:rsidR="008A3CD2" w:rsidRDefault="008A3CD2">
            <w:pPr>
              <w:jc w:val="both"/>
            </w:pPr>
            <w:r>
              <w:t>Прямые издержки всего</w:t>
            </w:r>
          </w:p>
        </w:tc>
        <w:tc>
          <w:tcPr>
            <w:tcW w:w="2251" w:type="dxa"/>
            <w:tcBorders>
              <w:bottom w:val="nil"/>
              <w:right w:val="single" w:sz="4" w:space="0" w:color="auto"/>
            </w:tcBorders>
          </w:tcPr>
          <w:p w:rsidR="008A3CD2" w:rsidRDefault="008A3CD2">
            <w:pPr>
              <w:jc w:val="both"/>
            </w:pPr>
            <w:r>
              <w:t>480</w:t>
            </w:r>
          </w:p>
        </w:tc>
        <w:tc>
          <w:tcPr>
            <w:tcW w:w="2251" w:type="dxa"/>
            <w:tcBorders>
              <w:left w:val="single" w:sz="4" w:space="0" w:color="auto"/>
              <w:bottom w:val="nil"/>
              <w:right w:val="single" w:sz="4" w:space="0" w:color="auto"/>
            </w:tcBorders>
          </w:tcPr>
          <w:p w:rsidR="008A3CD2" w:rsidRDefault="008A3CD2">
            <w:pPr>
              <w:jc w:val="both"/>
            </w:pPr>
            <w:r>
              <w:t>345</w:t>
            </w:r>
          </w:p>
        </w:tc>
        <w:tc>
          <w:tcPr>
            <w:tcW w:w="2251" w:type="dxa"/>
            <w:tcBorders>
              <w:left w:val="single" w:sz="4" w:space="0" w:color="auto"/>
              <w:bottom w:val="nil"/>
            </w:tcBorders>
          </w:tcPr>
          <w:p w:rsidR="008A3CD2" w:rsidRDefault="008A3CD2">
            <w:pPr>
              <w:jc w:val="both"/>
            </w:pPr>
            <w:r>
              <w:t>460</w:t>
            </w:r>
          </w:p>
        </w:tc>
      </w:tr>
      <w:tr w:rsidR="008A3CD2">
        <w:tc>
          <w:tcPr>
            <w:tcW w:w="2251" w:type="dxa"/>
          </w:tcPr>
          <w:p w:rsidR="008A3CD2" w:rsidRDefault="008A3CD2">
            <w:pPr>
              <w:jc w:val="both"/>
            </w:pPr>
            <w:r>
              <w:t>Сырье и материалы</w:t>
            </w:r>
          </w:p>
        </w:tc>
        <w:tc>
          <w:tcPr>
            <w:tcW w:w="2251" w:type="dxa"/>
            <w:tcBorders>
              <w:top w:val="nil"/>
              <w:bottom w:val="nil"/>
              <w:right w:val="single" w:sz="4" w:space="0" w:color="auto"/>
            </w:tcBorders>
          </w:tcPr>
          <w:p w:rsidR="008A3CD2" w:rsidRDefault="008A3CD2">
            <w:pPr>
              <w:jc w:val="both"/>
            </w:pPr>
            <w:r>
              <w:t>240</w:t>
            </w:r>
          </w:p>
        </w:tc>
        <w:tc>
          <w:tcPr>
            <w:tcW w:w="2251" w:type="dxa"/>
            <w:tcBorders>
              <w:top w:val="nil"/>
              <w:left w:val="single" w:sz="4" w:space="0" w:color="auto"/>
              <w:bottom w:val="nil"/>
              <w:right w:val="single" w:sz="4" w:space="0" w:color="auto"/>
            </w:tcBorders>
          </w:tcPr>
          <w:p w:rsidR="008A3CD2" w:rsidRDefault="008A3CD2">
            <w:pPr>
              <w:jc w:val="both"/>
            </w:pPr>
            <w:r>
              <w:t>165</w:t>
            </w:r>
          </w:p>
        </w:tc>
        <w:tc>
          <w:tcPr>
            <w:tcW w:w="2251" w:type="dxa"/>
            <w:tcBorders>
              <w:top w:val="nil"/>
              <w:left w:val="single" w:sz="4" w:space="0" w:color="auto"/>
              <w:bottom w:val="nil"/>
            </w:tcBorders>
          </w:tcPr>
          <w:p w:rsidR="008A3CD2" w:rsidRDefault="008A3CD2">
            <w:pPr>
              <w:jc w:val="both"/>
            </w:pPr>
            <w:r>
              <w:t>205</w:t>
            </w:r>
          </w:p>
        </w:tc>
      </w:tr>
      <w:tr w:rsidR="008A3CD2">
        <w:tc>
          <w:tcPr>
            <w:tcW w:w="2251" w:type="dxa"/>
          </w:tcPr>
          <w:p w:rsidR="008A3CD2" w:rsidRDefault="008A3CD2">
            <w:pPr>
              <w:jc w:val="both"/>
            </w:pPr>
            <w:r>
              <w:t>Оплата труда ОПР</w:t>
            </w:r>
          </w:p>
        </w:tc>
        <w:tc>
          <w:tcPr>
            <w:tcW w:w="2251" w:type="dxa"/>
            <w:tcBorders>
              <w:top w:val="nil"/>
              <w:bottom w:val="nil"/>
              <w:right w:val="single" w:sz="4" w:space="0" w:color="auto"/>
            </w:tcBorders>
          </w:tcPr>
          <w:p w:rsidR="008A3CD2" w:rsidRDefault="008A3CD2">
            <w:pPr>
              <w:jc w:val="both"/>
            </w:pPr>
            <w:r>
              <w:t>195</w:t>
            </w:r>
          </w:p>
        </w:tc>
        <w:tc>
          <w:tcPr>
            <w:tcW w:w="2251" w:type="dxa"/>
            <w:tcBorders>
              <w:top w:val="nil"/>
              <w:left w:val="single" w:sz="4" w:space="0" w:color="auto"/>
              <w:bottom w:val="nil"/>
              <w:right w:val="single" w:sz="4" w:space="0" w:color="auto"/>
            </w:tcBorders>
          </w:tcPr>
          <w:p w:rsidR="008A3CD2" w:rsidRDefault="008A3CD2">
            <w:pPr>
              <w:jc w:val="both"/>
            </w:pPr>
            <w:r>
              <w:t>145</w:t>
            </w:r>
          </w:p>
        </w:tc>
        <w:tc>
          <w:tcPr>
            <w:tcW w:w="2251" w:type="dxa"/>
            <w:tcBorders>
              <w:top w:val="nil"/>
              <w:left w:val="single" w:sz="4" w:space="0" w:color="auto"/>
              <w:bottom w:val="nil"/>
            </w:tcBorders>
          </w:tcPr>
          <w:p w:rsidR="008A3CD2" w:rsidRDefault="008A3CD2">
            <w:pPr>
              <w:jc w:val="both"/>
            </w:pPr>
            <w:r>
              <w:t>140</w:t>
            </w:r>
          </w:p>
        </w:tc>
      </w:tr>
      <w:tr w:rsidR="008A3CD2">
        <w:tc>
          <w:tcPr>
            <w:tcW w:w="2251" w:type="dxa"/>
          </w:tcPr>
          <w:p w:rsidR="008A3CD2" w:rsidRDefault="008A3CD2">
            <w:pPr>
              <w:jc w:val="both"/>
            </w:pPr>
            <w:r>
              <w:t>Прочие прямые издержки</w:t>
            </w:r>
          </w:p>
        </w:tc>
        <w:tc>
          <w:tcPr>
            <w:tcW w:w="2251" w:type="dxa"/>
            <w:tcBorders>
              <w:top w:val="nil"/>
              <w:bottom w:val="nil"/>
              <w:right w:val="single" w:sz="4" w:space="0" w:color="auto"/>
            </w:tcBorders>
          </w:tcPr>
          <w:p w:rsidR="008A3CD2" w:rsidRDefault="008A3CD2">
            <w:pPr>
              <w:jc w:val="both"/>
            </w:pPr>
            <w:r>
              <w:t>45</w:t>
            </w:r>
          </w:p>
        </w:tc>
        <w:tc>
          <w:tcPr>
            <w:tcW w:w="2251" w:type="dxa"/>
            <w:tcBorders>
              <w:top w:val="nil"/>
              <w:left w:val="single" w:sz="4" w:space="0" w:color="auto"/>
              <w:bottom w:val="nil"/>
              <w:right w:val="single" w:sz="4" w:space="0" w:color="auto"/>
            </w:tcBorders>
          </w:tcPr>
          <w:p w:rsidR="008A3CD2" w:rsidRDefault="008A3CD2">
            <w:pPr>
              <w:jc w:val="both"/>
            </w:pPr>
            <w:r>
              <w:t>35</w:t>
            </w:r>
          </w:p>
        </w:tc>
        <w:tc>
          <w:tcPr>
            <w:tcW w:w="2251" w:type="dxa"/>
            <w:tcBorders>
              <w:top w:val="nil"/>
              <w:left w:val="single" w:sz="4" w:space="0" w:color="auto"/>
              <w:bottom w:val="nil"/>
            </w:tcBorders>
          </w:tcPr>
          <w:p w:rsidR="008A3CD2" w:rsidRDefault="008A3CD2">
            <w:pPr>
              <w:jc w:val="both"/>
            </w:pPr>
            <w:r>
              <w:t>115</w:t>
            </w:r>
          </w:p>
        </w:tc>
      </w:tr>
      <w:tr w:rsidR="008A3CD2">
        <w:tc>
          <w:tcPr>
            <w:tcW w:w="2251" w:type="dxa"/>
          </w:tcPr>
          <w:p w:rsidR="008A3CD2" w:rsidRDefault="008A3CD2">
            <w:pPr>
              <w:jc w:val="both"/>
            </w:pPr>
            <w:r>
              <w:t>Косвенные затраты</w:t>
            </w:r>
          </w:p>
        </w:tc>
        <w:tc>
          <w:tcPr>
            <w:tcW w:w="2251" w:type="dxa"/>
            <w:tcBorders>
              <w:top w:val="nil"/>
              <w:right w:val="single" w:sz="4" w:space="0" w:color="auto"/>
            </w:tcBorders>
          </w:tcPr>
          <w:p w:rsidR="008A3CD2" w:rsidRDefault="008A3CD2">
            <w:pPr>
              <w:jc w:val="both"/>
            </w:pPr>
            <w:r>
              <w:t>190</w:t>
            </w:r>
          </w:p>
        </w:tc>
        <w:tc>
          <w:tcPr>
            <w:tcW w:w="2251" w:type="dxa"/>
            <w:tcBorders>
              <w:top w:val="nil"/>
              <w:left w:val="single" w:sz="4" w:space="0" w:color="auto"/>
              <w:right w:val="single" w:sz="4" w:space="0" w:color="auto"/>
            </w:tcBorders>
          </w:tcPr>
          <w:p w:rsidR="008A3CD2" w:rsidRDefault="008A3CD2">
            <w:pPr>
              <w:jc w:val="both"/>
            </w:pPr>
            <w:r>
              <w:t>310</w:t>
            </w:r>
          </w:p>
        </w:tc>
        <w:tc>
          <w:tcPr>
            <w:tcW w:w="2251" w:type="dxa"/>
            <w:tcBorders>
              <w:top w:val="nil"/>
              <w:left w:val="single" w:sz="4" w:space="0" w:color="auto"/>
            </w:tcBorders>
          </w:tcPr>
          <w:p w:rsidR="008A3CD2" w:rsidRDefault="008A3CD2">
            <w:pPr>
              <w:jc w:val="both"/>
            </w:pPr>
            <w:r>
              <w:t>350</w:t>
            </w:r>
          </w:p>
        </w:tc>
      </w:tr>
      <w:tr w:rsidR="008A3CD2">
        <w:tc>
          <w:tcPr>
            <w:tcW w:w="2251" w:type="dxa"/>
          </w:tcPr>
          <w:p w:rsidR="008A3CD2" w:rsidRDefault="008A3CD2">
            <w:pPr>
              <w:jc w:val="both"/>
            </w:pPr>
            <w:r>
              <w:t>Итого издержек</w:t>
            </w:r>
          </w:p>
        </w:tc>
        <w:tc>
          <w:tcPr>
            <w:tcW w:w="2251" w:type="dxa"/>
            <w:tcBorders>
              <w:bottom w:val="nil"/>
            </w:tcBorders>
          </w:tcPr>
          <w:p w:rsidR="008A3CD2" w:rsidRDefault="008A3CD2">
            <w:pPr>
              <w:jc w:val="both"/>
            </w:pPr>
            <w:r>
              <w:t>670</w:t>
            </w:r>
          </w:p>
        </w:tc>
        <w:tc>
          <w:tcPr>
            <w:tcW w:w="2251" w:type="dxa"/>
            <w:tcBorders>
              <w:bottom w:val="nil"/>
            </w:tcBorders>
          </w:tcPr>
          <w:p w:rsidR="008A3CD2" w:rsidRDefault="008A3CD2">
            <w:pPr>
              <w:jc w:val="both"/>
            </w:pPr>
            <w:r>
              <w:t>655</w:t>
            </w:r>
          </w:p>
        </w:tc>
        <w:tc>
          <w:tcPr>
            <w:tcW w:w="2251" w:type="dxa"/>
            <w:tcBorders>
              <w:bottom w:val="nil"/>
            </w:tcBorders>
          </w:tcPr>
          <w:p w:rsidR="008A3CD2" w:rsidRDefault="008A3CD2">
            <w:pPr>
              <w:jc w:val="both"/>
            </w:pPr>
            <w:r>
              <w:t>810</w:t>
            </w:r>
          </w:p>
        </w:tc>
      </w:tr>
      <w:tr w:rsidR="008A3CD2">
        <w:tc>
          <w:tcPr>
            <w:tcW w:w="2251" w:type="dxa"/>
          </w:tcPr>
          <w:p w:rsidR="008A3CD2" w:rsidRDefault="008A3CD2">
            <w:pPr>
              <w:jc w:val="both"/>
            </w:pPr>
            <w:r>
              <w:t>Прибыль</w:t>
            </w:r>
          </w:p>
        </w:tc>
        <w:tc>
          <w:tcPr>
            <w:tcW w:w="2251" w:type="dxa"/>
            <w:tcBorders>
              <w:bottom w:val="nil"/>
            </w:tcBorders>
          </w:tcPr>
          <w:p w:rsidR="008A3CD2" w:rsidRDefault="008A3CD2">
            <w:pPr>
              <w:jc w:val="both"/>
            </w:pPr>
            <w:r>
              <w:t>100</w:t>
            </w:r>
          </w:p>
        </w:tc>
        <w:tc>
          <w:tcPr>
            <w:tcW w:w="2251" w:type="dxa"/>
            <w:tcBorders>
              <w:bottom w:val="nil"/>
            </w:tcBorders>
          </w:tcPr>
          <w:p w:rsidR="008A3CD2" w:rsidRDefault="008A3CD2">
            <w:pPr>
              <w:jc w:val="both"/>
            </w:pPr>
            <w:r>
              <w:t>60</w:t>
            </w:r>
          </w:p>
        </w:tc>
        <w:tc>
          <w:tcPr>
            <w:tcW w:w="2251" w:type="dxa"/>
            <w:tcBorders>
              <w:bottom w:val="nil"/>
            </w:tcBorders>
          </w:tcPr>
          <w:p w:rsidR="008A3CD2" w:rsidRDefault="008A3CD2">
            <w:pPr>
              <w:jc w:val="both"/>
            </w:pPr>
            <w:r>
              <w:t>70</w:t>
            </w:r>
          </w:p>
        </w:tc>
      </w:tr>
      <w:tr w:rsidR="008A3CD2">
        <w:tc>
          <w:tcPr>
            <w:tcW w:w="2251" w:type="dxa"/>
          </w:tcPr>
          <w:p w:rsidR="008A3CD2" w:rsidRDefault="008A3CD2">
            <w:pPr>
              <w:jc w:val="both"/>
            </w:pPr>
            <w:r>
              <w:t>Рентабельность (к затратам) %</w:t>
            </w:r>
          </w:p>
        </w:tc>
        <w:tc>
          <w:tcPr>
            <w:tcW w:w="2251" w:type="dxa"/>
            <w:tcBorders>
              <w:top w:val="nil"/>
              <w:bottom w:val="nil"/>
            </w:tcBorders>
          </w:tcPr>
          <w:p w:rsidR="008A3CD2" w:rsidRDefault="008A3CD2">
            <w:pPr>
              <w:jc w:val="both"/>
            </w:pPr>
            <w:r>
              <w:t>15</w:t>
            </w:r>
          </w:p>
        </w:tc>
        <w:tc>
          <w:tcPr>
            <w:tcW w:w="2251" w:type="dxa"/>
            <w:tcBorders>
              <w:top w:val="nil"/>
              <w:bottom w:val="nil"/>
            </w:tcBorders>
          </w:tcPr>
          <w:p w:rsidR="008A3CD2" w:rsidRDefault="008A3CD2">
            <w:pPr>
              <w:jc w:val="both"/>
            </w:pPr>
            <w:r>
              <w:t>9</w:t>
            </w:r>
          </w:p>
        </w:tc>
        <w:tc>
          <w:tcPr>
            <w:tcW w:w="2251" w:type="dxa"/>
            <w:tcBorders>
              <w:top w:val="nil"/>
              <w:bottom w:val="nil"/>
            </w:tcBorders>
          </w:tcPr>
          <w:p w:rsidR="008A3CD2" w:rsidRDefault="008A3CD2">
            <w:pPr>
              <w:jc w:val="both"/>
            </w:pPr>
            <w:r>
              <w:t>8,5</w:t>
            </w:r>
          </w:p>
        </w:tc>
      </w:tr>
      <w:tr w:rsidR="008A3CD2">
        <w:tc>
          <w:tcPr>
            <w:tcW w:w="2251" w:type="dxa"/>
          </w:tcPr>
          <w:p w:rsidR="008A3CD2" w:rsidRDefault="008A3CD2">
            <w:pPr>
              <w:jc w:val="both"/>
            </w:pPr>
            <w:r>
              <w:t>Выручка от реализации</w:t>
            </w:r>
          </w:p>
        </w:tc>
        <w:tc>
          <w:tcPr>
            <w:tcW w:w="2251" w:type="dxa"/>
            <w:tcBorders>
              <w:top w:val="nil"/>
            </w:tcBorders>
          </w:tcPr>
          <w:p w:rsidR="008A3CD2" w:rsidRDefault="008A3CD2">
            <w:pPr>
              <w:jc w:val="both"/>
            </w:pPr>
            <w:r>
              <w:t>770</w:t>
            </w:r>
          </w:p>
        </w:tc>
        <w:tc>
          <w:tcPr>
            <w:tcW w:w="2251" w:type="dxa"/>
            <w:tcBorders>
              <w:top w:val="nil"/>
            </w:tcBorders>
          </w:tcPr>
          <w:p w:rsidR="008A3CD2" w:rsidRDefault="008A3CD2">
            <w:pPr>
              <w:jc w:val="both"/>
            </w:pPr>
            <w:r>
              <w:t>715</w:t>
            </w:r>
          </w:p>
        </w:tc>
        <w:tc>
          <w:tcPr>
            <w:tcW w:w="2251" w:type="dxa"/>
            <w:tcBorders>
              <w:top w:val="nil"/>
            </w:tcBorders>
          </w:tcPr>
          <w:p w:rsidR="008A3CD2" w:rsidRDefault="008A3CD2">
            <w:pPr>
              <w:jc w:val="both"/>
            </w:pPr>
            <w:r>
              <w:t>880</w:t>
            </w:r>
          </w:p>
        </w:tc>
      </w:tr>
    </w:tbl>
    <w:p w:rsidR="008A3CD2" w:rsidRDefault="008A3CD2">
      <w:pPr>
        <w:jc w:val="both"/>
      </w:pPr>
    </w:p>
    <w:p w:rsidR="008A3CD2" w:rsidRDefault="008A3CD2">
      <w:pPr>
        <w:jc w:val="both"/>
      </w:pPr>
    </w:p>
    <w:p w:rsidR="008A3CD2" w:rsidRDefault="008A3CD2">
      <w:pPr>
        <w:pStyle w:val="a4"/>
        <w:jc w:val="both"/>
      </w:pPr>
      <w:r>
        <w:t xml:space="preserve">Ценовой метод стандартных издержек позволяет сформировать цену на основе </w:t>
      </w:r>
    </w:p>
    <w:p w:rsidR="008A3CD2" w:rsidRDefault="008A3CD2">
      <w:pPr>
        <w:pStyle w:val="a4"/>
        <w:jc w:val="both"/>
      </w:pPr>
      <w:r>
        <w:t>расчета затрат по нормам с учетом отклонений фактических затрат от нормативных. Преимуществом данного метода является выявление ”узких мест”, производства чтобы их устранить.</w:t>
      </w:r>
    </w:p>
    <w:p w:rsidR="008A3CD2" w:rsidRDefault="008A3CD2">
      <w:pPr>
        <w:ind w:firstLine="851"/>
        <w:jc w:val="both"/>
      </w:pPr>
      <w:r>
        <w:t>Таблица 2.5.Ценовой метод стандартных издержек.</w:t>
      </w:r>
    </w:p>
    <w:p w:rsidR="008A3CD2" w:rsidRDefault="008A3CD2">
      <w:pPr>
        <w:ind w:firstLine="851"/>
        <w:jc w:val="both"/>
      </w:pPr>
    </w:p>
    <w:p w:rsidR="008A3CD2" w:rsidRDefault="008A3CD2">
      <w:pPr>
        <w:pStyle w:val="a4"/>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843"/>
        <w:gridCol w:w="434"/>
        <w:gridCol w:w="1286"/>
        <w:gridCol w:w="1286"/>
        <w:gridCol w:w="1522"/>
        <w:gridCol w:w="1142"/>
        <w:gridCol w:w="144"/>
        <w:gridCol w:w="1286"/>
      </w:tblGrid>
      <w:tr w:rsidR="008A3CD2">
        <w:trPr>
          <w:cantSplit/>
        </w:trPr>
        <w:tc>
          <w:tcPr>
            <w:tcW w:w="1242" w:type="dxa"/>
            <w:vMerge w:val="restart"/>
          </w:tcPr>
          <w:p w:rsidR="008A3CD2" w:rsidRDefault="008A3CD2">
            <w:pPr>
              <w:ind w:right="-348"/>
              <w:jc w:val="both"/>
            </w:pPr>
            <w:r>
              <w:t>Основные элементы цены</w:t>
            </w:r>
          </w:p>
        </w:tc>
        <w:tc>
          <w:tcPr>
            <w:tcW w:w="2277" w:type="dxa"/>
            <w:gridSpan w:val="2"/>
            <w:tcBorders>
              <w:bottom w:val="single" w:sz="4" w:space="0" w:color="auto"/>
              <w:right w:val="nil"/>
            </w:tcBorders>
          </w:tcPr>
          <w:p w:rsidR="008A3CD2" w:rsidRDefault="008A3CD2">
            <w:pPr>
              <w:jc w:val="both"/>
            </w:pPr>
          </w:p>
        </w:tc>
        <w:tc>
          <w:tcPr>
            <w:tcW w:w="1286" w:type="dxa"/>
            <w:tcBorders>
              <w:left w:val="nil"/>
              <w:bottom w:val="single" w:sz="4" w:space="0" w:color="auto"/>
              <w:right w:val="nil"/>
            </w:tcBorders>
          </w:tcPr>
          <w:p w:rsidR="008A3CD2" w:rsidRDefault="008A3CD2">
            <w:pPr>
              <w:jc w:val="both"/>
            </w:pPr>
          </w:p>
        </w:tc>
        <w:tc>
          <w:tcPr>
            <w:tcW w:w="1286" w:type="dxa"/>
            <w:tcBorders>
              <w:left w:val="nil"/>
              <w:bottom w:val="single" w:sz="4" w:space="0" w:color="auto"/>
              <w:right w:val="nil"/>
            </w:tcBorders>
          </w:tcPr>
          <w:p w:rsidR="008A3CD2" w:rsidRDefault="008A3CD2">
            <w:pPr>
              <w:pStyle w:val="6"/>
              <w:jc w:val="both"/>
            </w:pPr>
            <w:r>
              <w:t xml:space="preserve">Изделия </w:t>
            </w:r>
          </w:p>
        </w:tc>
        <w:tc>
          <w:tcPr>
            <w:tcW w:w="1522" w:type="dxa"/>
            <w:tcBorders>
              <w:left w:val="nil"/>
              <w:bottom w:val="single" w:sz="4" w:space="0" w:color="auto"/>
              <w:right w:val="nil"/>
            </w:tcBorders>
          </w:tcPr>
          <w:p w:rsidR="008A3CD2" w:rsidRDefault="008A3CD2">
            <w:pPr>
              <w:jc w:val="both"/>
            </w:pPr>
          </w:p>
        </w:tc>
        <w:tc>
          <w:tcPr>
            <w:tcW w:w="1286" w:type="dxa"/>
            <w:gridSpan w:val="2"/>
            <w:tcBorders>
              <w:left w:val="nil"/>
              <w:bottom w:val="single" w:sz="4" w:space="0" w:color="auto"/>
              <w:right w:val="nil"/>
            </w:tcBorders>
          </w:tcPr>
          <w:p w:rsidR="008A3CD2" w:rsidRDefault="008A3CD2">
            <w:pPr>
              <w:jc w:val="both"/>
            </w:pPr>
          </w:p>
        </w:tc>
        <w:tc>
          <w:tcPr>
            <w:tcW w:w="1286" w:type="dxa"/>
            <w:tcBorders>
              <w:left w:val="nil"/>
              <w:bottom w:val="single" w:sz="4" w:space="0" w:color="auto"/>
            </w:tcBorders>
          </w:tcPr>
          <w:p w:rsidR="008A3CD2" w:rsidRDefault="008A3CD2">
            <w:pPr>
              <w:jc w:val="both"/>
            </w:pPr>
          </w:p>
        </w:tc>
      </w:tr>
      <w:tr w:rsidR="008A3CD2">
        <w:trPr>
          <w:cantSplit/>
        </w:trPr>
        <w:tc>
          <w:tcPr>
            <w:tcW w:w="1242" w:type="dxa"/>
            <w:vMerge/>
          </w:tcPr>
          <w:p w:rsidR="008A3CD2" w:rsidRDefault="008A3CD2">
            <w:pPr>
              <w:jc w:val="both"/>
            </w:pPr>
          </w:p>
        </w:tc>
        <w:tc>
          <w:tcPr>
            <w:tcW w:w="3563" w:type="dxa"/>
            <w:gridSpan w:val="3"/>
            <w:tcBorders>
              <w:bottom w:val="single" w:sz="4" w:space="0" w:color="auto"/>
            </w:tcBorders>
          </w:tcPr>
          <w:p w:rsidR="008A3CD2" w:rsidRDefault="008A3CD2">
            <w:pPr>
              <w:jc w:val="both"/>
            </w:pPr>
            <w:r>
              <w:t xml:space="preserve">                           А</w:t>
            </w:r>
          </w:p>
        </w:tc>
        <w:tc>
          <w:tcPr>
            <w:tcW w:w="2808" w:type="dxa"/>
            <w:gridSpan w:val="2"/>
          </w:tcPr>
          <w:p w:rsidR="008A3CD2" w:rsidRDefault="008A3CD2">
            <w:pPr>
              <w:jc w:val="both"/>
            </w:pPr>
            <w:r>
              <w:t xml:space="preserve">                    В</w:t>
            </w:r>
          </w:p>
        </w:tc>
        <w:tc>
          <w:tcPr>
            <w:tcW w:w="2572" w:type="dxa"/>
            <w:gridSpan w:val="3"/>
          </w:tcPr>
          <w:p w:rsidR="008A3CD2" w:rsidRDefault="008A3CD2">
            <w:pPr>
              <w:pStyle w:val="6"/>
              <w:jc w:val="both"/>
            </w:pPr>
            <w:r>
              <w:t xml:space="preserve">                    С</w:t>
            </w:r>
          </w:p>
        </w:tc>
      </w:tr>
      <w:tr w:rsidR="008A3CD2">
        <w:trPr>
          <w:cantSplit/>
        </w:trPr>
        <w:tc>
          <w:tcPr>
            <w:tcW w:w="1242" w:type="dxa"/>
            <w:vMerge/>
          </w:tcPr>
          <w:p w:rsidR="008A3CD2" w:rsidRDefault="008A3CD2">
            <w:pPr>
              <w:jc w:val="both"/>
            </w:pPr>
          </w:p>
        </w:tc>
        <w:tc>
          <w:tcPr>
            <w:tcW w:w="3563" w:type="dxa"/>
            <w:gridSpan w:val="3"/>
          </w:tcPr>
          <w:p w:rsidR="008A3CD2" w:rsidRDefault="008A3CD2">
            <w:pPr>
              <w:tabs>
                <w:tab w:val="center" w:pos="1673"/>
              </w:tabs>
              <w:jc w:val="both"/>
            </w:pPr>
            <w:r>
              <w:t>стандарт</w:t>
            </w:r>
            <w:r>
              <w:tab/>
              <w:t xml:space="preserve">                отклонение</w:t>
            </w:r>
          </w:p>
        </w:tc>
        <w:tc>
          <w:tcPr>
            <w:tcW w:w="2808" w:type="dxa"/>
            <w:gridSpan w:val="2"/>
          </w:tcPr>
          <w:p w:rsidR="008A3CD2" w:rsidRDefault="008A3CD2">
            <w:pPr>
              <w:jc w:val="both"/>
            </w:pPr>
            <w:r>
              <w:t>стандарт      отклонение</w:t>
            </w:r>
          </w:p>
        </w:tc>
        <w:tc>
          <w:tcPr>
            <w:tcW w:w="2572" w:type="dxa"/>
            <w:gridSpan w:val="3"/>
          </w:tcPr>
          <w:p w:rsidR="008A3CD2" w:rsidRDefault="008A3CD2">
            <w:pPr>
              <w:pStyle w:val="6"/>
              <w:jc w:val="both"/>
            </w:pPr>
            <w:r>
              <w:t>стандарт   отклонение</w:t>
            </w:r>
          </w:p>
        </w:tc>
      </w:tr>
      <w:tr w:rsidR="008A3CD2">
        <w:tc>
          <w:tcPr>
            <w:tcW w:w="1242" w:type="dxa"/>
          </w:tcPr>
          <w:p w:rsidR="008A3CD2" w:rsidRDefault="008A3CD2">
            <w:pPr>
              <w:jc w:val="both"/>
            </w:pPr>
            <w:r>
              <w:t>Прямые издержки-  всего в том числе</w:t>
            </w:r>
          </w:p>
        </w:tc>
        <w:tc>
          <w:tcPr>
            <w:tcW w:w="1843" w:type="dxa"/>
          </w:tcPr>
          <w:p w:rsidR="008A3CD2" w:rsidRDefault="008A3CD2">
            <w:pPr>
              <w:jc w:val="both"/>
            </w:pPr>
            <w:r>
              <w:t>500</w:t>
            </w:r>
          </w:p>
        </w:tc>
        <w:tc>
          <w:tcPr>
            <w:tcW w:w="1720" w:type="dxa"/>
            <w:gridSpan w:val="2"/>
          </w:tcPr>
          <w:p w:rsidR="008A3CD2" w:rsidRDefault="008A3CD2">
            <w:pPr>
              <w:jc w:val="both"/>
            </w:pPr>
            <w:r>
              <w:t>+20</w:t>
            </w:r>
          </w:p>
        </w:tc>
        <w:tc>
          <w:tcPr>
            <w:tcW w:w="1286" w:type="dxa"/>
          </w:tcPr>
          <w:p w:rsidR="008A3CD2" w:rsidRDefault="008A3CD2">
            <w:pPr>
              <w:jc w:val="both"/>
            </w:pPr>
            <w:r>
              <w:t>350</w:t>
            </w:r>
          </w:p>
        </w:tc>
        <w:tc>
          <w:tcPr>
            <w:tcW w:w="1522" w:type="dxa"/>
          </w:tcPr>
          <w:p w:rsidR="008A3CD2" w:rsidRDefault="008A3CD2">
            <w:pPr>
              <w:jc w:val="both"/>
            </w:pPr>
            <w:r>
              <w:t>+5</w:t>
            </w:r>
          </w:p>
        </w:tc>
        <w:tc>
          <w:tcPr>
            <w:tcW w:w="1142" w:type="dxa"/>
          </w:tcPr>
          <w:p w:rsidR="008A3CD2" w:rsidRDefault="008A3CD2">
            <w:pPr>
              <w:jc w:val="both"/>
            </w:pPr>
            <w:r>
              <w:t>430</w:t>
            </w:r>
          </w:p>
        </w:tc>
        <w:tc>
          <w:tcPr>
            <w:tcW w:w="1430" w:type="dxa"/>
            <w:gridSpan w:val="2"/>
          </w:tcPr>
          <w:p w:rsidR="008A3CD2" w:rsidRDefault="008A3CD2">
            <w:pPr>
              <w:jc w:val="both"/>
            </w:pPr>
            <w:r>
              <w:t>-30</w:t>
            </w:r>
          </w:p>
        </w:tc>
      </w:tr>
      <w:tr w:rsidR="008A3CD2">
        <w:tc>
          <w:tcPr>
            <w:tcW w:w="1242" w:type="dxa"/>
          </w:tcPr>
          <w:p w:rsidR="008A3CD2" w:rsidRDefault="008A3CD2">
            <w:pPr>
              <w:jc w:val="both"/>
            </w:pPr>
            <w:r>
              <w:t>Сырье и материалы</w:t>
            </w:r>
          </w:p>
        </w:tc>
        <w:tc>
          <w:tcPr>
            <w:tcW w:w="1843" w:type="dxa"/>
          </w:tcPr>
          <w:p w:rsidR="008A3CD2" w:rsidRDefault="008A3CD2">
            <w:pPr>
              <w:jc w:val="both"/>
            </w:pPr>
            <w:r>
              <w:t>250</w:t>
            </w:r>
          </w:p>
        </w:tc>
        <w:tc>
          <w:tcPr>
            <w:tcW w:w="1720" w:type="dxa"/>
            <w:gridSpan w:val="2"/>
          </w:tcPr>
          <w:p w:rsidR="008A3CD2" w:rsidRDefault="008A3CD2">
            <w:pPr>
              <w:jc w:val="both"/>
            </w:pPr>
            <w:r>
              <w:t>+10</w:t>
            </w:r>
          </w:p>
        </w:tc>
        <w:tc>
          <w:tcPr>
            <w:tcW w:w="1286" w:type="dxa"/>
          </w:tcPr>
          <w:p w:rsidR="008A3CD2" w:rsidRDefault="008A3CD2">
            <w:pPr>
              <w:jc w:val="both"/>
            </w:pPr>
            <w:r>
              <w:t>150</w:t>
            </w:r>
          </w:p>
        </w:tc>
        <w:tc>
          <w:tcPr>
            <w:tcW w:w="1522" w:type="dxa"/>
          </w:tcPr>
          <w:p w:rsidR="008A3CD2" w:rsidRDefault="008A3CD2">
            <w:pPr>
              <w:jc w:val="both"/>
            </w:pPr>
            <w:r>
              <w:t>-15</w:t>
            </w:r>
          </w:p>
        </w:tc>
        <w:tc>
          <w:tcPr>
            <w:tcW w:w="1142" w:type="dxa"/>
          </w:tcPr>
          <w:p w:rsidR="008A3CD2" w:rsidRDefault="008A3CD2">
            <w:pPr>
              <w:jc w:val="both"/>
            </w:pPr>
            <w:r>
              <w:t>200</w:t>
            </w:r>
          </w:p>
        </w:tc>
        <w:tc>
          <w:tcPr>
            <w:tcW w:w="1430" w:type="dxa"/>
            <w:gridSpan w:val="2"/>
          </w:tcPr>
          <w:p w:rsidR="008A3CD2" w:rsidRDefault="008A3CD2">
            <w:pPr>
              <w:jc w:val="both"/>
            </w:pPr>
            <w:r>
              <w:t>-5</w:t>
            </w:r>
          </w:p>
        </w:tc>
      </w:tr>
      <w:tr w:rsidR="008A3CD2">
        <w:tc>
          <w:tcPr>
            <w:tcW w:w="1242" w:type="dxa"/>
          </w:tcPr>
          <w:p w:rsidR="008A3CD2" w:rsidRDefault="008A3CD2">
            <w:pPr>
              <w:jc w:val="both"/>
            </w:pPr>
            <w:r>
              <w:t>Оплата труда ОПФ</w:t>
            </w:r>
          </w:p>
        </w:tc>
        <w:tc>
          <w:tcPr>
            <w:tcW w:w="1843" w:type="dxa"/>
          </w:tcPr>
          <w:p w:rsidR="008A3CD2" w:rsidRDefault="008A3CD2">
            <w:pPr>
              <w:jc w:val="both"/>
            </w:pPr>
            <w:r>
              <w:t>200</w:t>
            </w:r>
          </w:p>
        </w:tc>
        <w:tc>
          <w:tcPr>
            <w:tcW w:w="1720" w:type="dxa"/>
            <w:gridSpan w:val="2"/>
          </w:tcPr>
          <w:p w:rsidR="008A3CD2" w:rsidRDefault="008A3CD2">
            <w:pPr>
              <w:jc w:val="both"/>
            </w:pPr>
            <w:r>
              <w:t>+5</w:t>
            </w:r>
          </w:p>
        </w:tc>
        <w:tc>
          <w:tcPr>
            <w:tcW w:w="1286" w:type="dxa"/>
          </w:tcPr>
          <w:p w:rsidR="008A3CD2" w:rsidRDefault="008A3CD2">
            <w:pPr>
              <w:jc w:val="both"/>
            </w:pPr>
            <w:r>
              <w:t>150</w:t>
            </w:r>
          </w:p>
        </w:tc>
        <w:tc>
          <w:tcPr>
            <w:tcW w:w="1522" w:type="dxa"/>
          </w:tcPr>
          <w:p w:rsidR="008A3CD2" w:rsidRDefault="008A3CD2">
            <w:pPr>
              <w:jc w:val="both"/>
            </w:pPr>
            <w:r>
              <w:t>+5</w:t>
            </w:r>
          </w:p>
        </w:tc>
        <w:tc>
          <w:tcPr>
            <w:tcW w:w="1142" w:type="dxa"/>
          </w:tcPr>
          <w:p w:rsidR="008A3CD2" w:rsidRDefault="008A3CD2">
            <w:pPr>
              <w:jc w:val="both"/>
            </w:pPr>
            <w:r>
              <w:t>130</w:t>
            </w:r>
          </w:p>
        </w:tc>
        <w:tc>
          <w:tcPr>
            <w:tcW w:w="1430" w:type="dxa"/>
            <w:gridSpan w:val="2"/>
          </w:tcPr>
          <w:p w:rsidR="008A3CD2" w:rsidRDefault="008A3CD2">
            <w:pPr>
              <w:jc w:val="both"/>
            </w:pPr>
            <w:r>
              <w:t>-10</w:t>
            </w:r>
          </w:p>
        </w:tc>
      </w:tr>
      <w:tr w:rsidR="008A3CD2">
        <w:tc>
          <w:tcPr>
            <w:tcW w:w="1242" w:type="dxa"/>
          </w:tcPr>
          <w:p w:rsidR="008A3CD2" w:rsidRDefault="008A3CD2">
            <w:pPr>
              <w:jc w:val="both"/>
            </w:pPr>
            <w:r>
              <w:t>Прочие прямые издержки</w:t>
            </w:r>
          </w:p>
          <w:p w:rsidR="008A3CD2" w:rsidRDefault="008A3CD2">
            <w:pPr>
              <w:jc w:val="both"/>
            </w:pPr>
          </w:p>
          <w:p w:rsidR="008A3CD2" w:rsidRDefault="008A3CD2">
            <w:pPr>
              <w:jc w:val="both"/>
            </w:pPr>
          </w:p>
        </w:tc>
        <w:tc>
          <w:tcPr>
            <w:tcW w:w="1843" w:type="dxa"/>
          </w:tcPr>
          <w:p w:rsidR="008A3CD2" w:rsidRDefault="008A3CD2">
            <w:pPr>
              <w:jc w:val="both"/>
            </w:pPr>
            <w:r>
              <w:t>50</w:t>
            </w:r>
          </w:p>
        </w:tc>
        <w:tc>
          <w:tcPr>
            <w:tcW w:w="1720" w:type="dxa"/>
            <w:gridSpan w:val="2"/>
          </w:tcPr>
          <w:p w:rsidR="008A3CD2" w:rsidRDefault="008A3CD2">
            <w:pPr>
              <w:jc w:val="both"/>
            </w:pPr>
            <w:r>
              <w:t>+5</w:t>
            </w:r>
          </w:p>
        </w:tc>
        <w:tc>
          <w:tcPr>
            <w:tcW w:w="1286" w:type="dxa"/>
          </w:tcPr>
          <w:p w:rsidR="008A3CD2" w:rsidRDefault="008A3CD2">
            <w:pPr>
              <w:jc w:val="both"/>
            </w:pPr>
            <w:r>
              <w:t>50</w:t>
            </w:r>
          </w:p>
        </w:tc>
        <w:tc>
          <w:tcPr>
            <w:tcW w:w="1522" w:type="dxa"/>
          </w:tcPr>
          <w:p w:rsidR="008A3CD2" w:rsidRDefault="008A3CD2">
            <w:pPr>
              <w:jc w:val="both"/>
            </w:pPr>
            <w:r>
              <w:t>+15</w:t>
            </w:r>
          </w:p>
        </w:tc>
        <w:tc>
          <w:tcPr>
            <w:tcW w:w="1142" w:type="dxa"/>
          </w:tcPr>
          <w:p w:rsidR="008A3CD2" w:rsidRDefault="008A3CD2">
            <w:pPr>
              <w:jc w:val="both"/>
            </w:pPr>
            <w:r>
              <w:t>100</w:t>
            </w:r>
          </w:p>
        </w:tc>
        <w:tc>
          <w:tcPr>
            <w:tcW w:w="1430" w:type="dxa"/>
            <w:gridSpan w:val="2"/>
          </w:tcPr>
          <w:p w:rsidR="008A3CD2" w:rsidRDefault="008A3CD2">
            <w:pPr>
              <w:jc w:val="both"/>
            </w:pPr>
            <w:r>
              <w:t>-15</w:t>
            </w:r>
          </w:p>
          <w:p w:rsidR="008A3CD2" w:rsidRDefault="008A3CD2">
            <w:pPr>
              <w:jc w:val="both"/>
            </w:pPr>
          </w:p>
          <w:p w:rsidR="008A3CD2" w:rsidRDefault="008A3CD2">
            <w:pPr>
              <w:jc w:val="both"/>
            </w:pPr>
          </w:p>
          <w:p w:rsidR="008A3CD2" w:rsidRDefault="008A3CD2">
            <w:pPr>
              <w:jc w:val="both"/>
            </w:pPr>
          </w:p>
        </w:tc>
      </w:tr>
      <w:tr w:rsidR="008A3CD2">
        <w:tc>
          <w:tcPr>
            <w:tcW w:w="1242" w:type="dxa"/>
          </w:tcPr>
          <w:p w:rsidR="008A3CD2" w:rsidRDefault="008A3CD2">
            <w:pPr>
              <w:jc w:val="both"/>
            </w:pPr>
            <w:r>
              <w:t>Косвенные издержки</w:t>
            </w:r>
          </w:p>
        </w:tc>
        <w:tc>
          <w:tcPr>
            <w:tcW w:w="1843" w:type="dxa"/>
          </w:tcPr>
          <w:p w:rsidR="008A3CD2" w:rsidRDefault="008A3CD2">
            <w:pPr>
              <w:jc w:val="both"/>
            </w:pPr>
            <w:r>
              <w:t>200</w:t>
            </w:r>
          </w:p>
        </w:tc>
        <w:tc>
          <w:tcPr>
            <w:tcW w:w="1720" w:type="dxa"/>
            <w:gridSpan w:val="2"/>
          </w:tcPr>
          <w:p w:rsidR="008A3CD2" w:rsidRDefault="008A3CD2">
            <w:pPr>
              <w:jc w:val="both"/>
            </w:pPr>
            <w:r>
              <w:t>+10</w:t>
            </w:r>
          </w:p>
        </w:tc>
        <w:tc>
          <w:tcPr>
            <w:tcW w:w="1286" w:type="dxa"/>
          </w:tcPr>
          <w:p w:rsidR="008A3CD2" w:rsidRDefault="008A3CD2">
            <w:pPr>
              <w:jc w:val="both"/>
            </w:pPr>
            <w:r>
              <w:t>300</w:t>
            </w:r>
          </w:p>
        </w:tc>
        <w:tc>
          <w:tcPr>
            <w:tcW w:w="1522" w:type="dxa"/>
          </w:tcPr>
          <w:p w:rsidR="008A3CD2" w:rsidRDefault="008A3CD2">
            <w:pPr>
              <w:jc w:val="both"/>
            </w:pPr>
            <w:r>
              <w:t>-10</w:t>
            </w:r>
          </w:p>
        </w:tc>
        <w:tc>
          <w:tcPr>
            <w:tcW w:w="1142" w:type="dxa"/>
          </w:tcPr>
          <w:p w:rsidR="008A3CD2" w:rsidRDefault="008A3CD2">
            <w:pPr>
              <w:jc w:val="both"/>
            </w:pPr>
            <w:r>
              <w:t>370</w:t>
            </w:r>
          </w:p>
        </w:tc>
        <w:tc>
          <w:tcPr>
            <w:tcW w:w="1430" w:type="dxa"/>
            <w:gridSpan w:val="2"/>
          </w:tcPr>
          <w:p w:rsidR="008A3CD2" w:rsidRDefault="008A3CD2">
            <w:pPr>
              <w:jc w:val="both"/>
            </w:pPr>
            <w:r>
              <w:t>+20</w:t>
            </w:r>
          </w:p>
        </w:tc>
      </w:tr>
      <w:tr w:rsidR="008A3CD2">
        <w:tc>
          <w:tcPr>
            <w:tcW w:w="1242" w:type="dxa"/>
          </w:tcPr>
          <w:p w:rsidR="008A3CD2" w:rsidRDefault="008A3CD2">
            <w:pPr>
              <w:jc w:val="both"/>
            </w:pPr>
            <w:r>
              <w:t>Итого издержек</w:t>
            </w:r>
          </w:p>
        </w:tc>
        <w:tc>
          <w:tcPr>
            <w:tcW w:w="1843" w:type="dxa"/>
          </w:tcPr>
          <w:p w:rsidR="008A3CD2" w:rsidRDefault="008A3CD2">
            <w:pPr>
              <w:jc w:val="both"/>
            </w:pPr>
            <w:r>
              <w:t>700</w:t>
            </w:r>
          </w:p>
        </w:tc>
        <w:tc>
          <w:tcPr>
            <w:tcW w:w="1720" w:type="dxa"/>
            <w:gridSpan w:val="2"/>
          </w:tcPr>
          <w:p w:rsidR="008A3CD2" w:rsidRDefault="008A3CD2">
            <w:pPr>
              <w:jc w:val="both"/>
            </w:pPr>
            <w:r>
              <w:t>+30</w:t>
            </w:r>
          </w:p>
        </w:tc>
        <w:tc>
          <w:tcPr>
            <w:tcW w:w="1286" w:type="dxa"/>
          </w:tcPr>
          <w:p w:rsidR="008A3CD2" w:rsidRDefault="008A3CD2">
            <w:pPr>
              <w:jc w:val="both"/>
            </w:pPr>
            <w:r>
              <w:t>650</w:t>
            </w:r>
          </w:p>
        </w:tc>
        <w:tc>
          <w:tcPr>
            <w:tcW w:w="1522" w:type="dxa"/>
          </w:tcPr>
          <w:p w:rsidR="008A3CD2" w:rsidRDefault="008A3CD2">
            <w:pPr>
              <w:jc w:val="both"/>
            </w:pPr>
            <w:r>
              <w:t>-5</w:t>
            </w:r>
          </w:p>
        </w:tc>
        <w:tc>
          <w:tcPr>
            <w:tcW w:w="1142" w:type="dxa"/>
          </w:tcPr>
          <w:p w:rsidR="008A3CD2" w:rsidRDefault="008A3CD2">
            <w:pPr>
              <w:jc w:val="both"/>
            </w:pPr>
            <w:r>
              <w:t>800</w:t>
            </w:r>
          </w:p>
        </w:tc>
        <w:tc>
          <w:tcPr>
            <w:tcW w:w="1430" w:type="dxa"/>
            <w:gridSpan w:val="2"/>
          </w:tcPr>
          <w:p w:rsidR="008A3CD2" w:rsidRDefault="008A3CD2">
            <w:pPr>
              <w:jc w:val="both"/>
            </w:pPr>
            <w:r>
              <w:t>-10</w:t>
            </w:r>
          </w:p>
        </w:tc>
      </w:tr>
      <w:tr w:rsidR="008A3CD2">
        <w:tc>
          <w:tcPr>
            <w:tcW w:w="1242" w:type="dxa"/>
          </w:tcPr>
          <w:p w:rsidR="008A3CD2" w:rsidRDefault="008A3CD2">
            <w:pPr>
              <w:jc w:val="both"/>
            </w:pPr>
            <w:r>
              <w:t>Прибыль</w:t>
            </w:r>
          </w:p>
        </w:tc>
        <w:tc>
          <w:tcPr>
            <w:tcW w:w="1843" w:type="dxa"/>
          </w:tcPr>
          <w:p w:rsidR="008A3CD2" w:rsidRDefault="008A3CD2">
            <w:pPr>
              <w:jc w:val="both"/>
            </w:pPr>
            <w:r>
              <w:t>70</w:t>
            </w:r>
          </w:p>
        </w:tc>
        <w:tc>
          <w:tcPr>
            <w:tcW w:w="1720" w:type="dxa"/>
            <w:gridSpan w:val="2"/>
          </w:tcPr>
          <w:p w:rsidR="008A3CD2" w:rsidRDefault="008A3CD2">
            <w:pPr>
              <w:jc w:val="both"/>
            </w:pPr>
          </w:p>
        </w:tc>
        <w:tc>
          <w:tcPr>
            <w:tcW w:w="1286" w:type="dxa"/>
          </w:tcPr>
          <w:p w:rsidR="008A3CD2" w:rsidRDefault="008A3CD2">
            <w:pPr>
              <w:jc w:val="both"/>
            </w:pPr>
            <w:r>
              <w:t>65</w:t>
            </w:r>
          </w:p>
        </w:tc>
        <w:tc>
          <w:tcPr>
            <w:tcW w:w="1522" w:type="dxa"/>
          </w:tcPr>
          <w:p w:rsidR="008A3CD2" w:rsidRDefault="008A3CD2">
            <w:pPr>
              <w:jc w:val="both"/>
            </w:pPr>
          </w:p>
        </w:tc>
        <w:tc>
          <w:tcPr>
            <w:tcW w:w="1142" w:type="dxa"/>
          </w:tcPr>
          <w:p w:rsidR="008A3CD2" w:rsidRDefault="008A3CD2">
            <w:pPr>
              <w:jc w:val="both"/>
            </w:pPr>
            <w:r>
              <w:t>80</w:t>
            </w:r>
          </w:p>
        </w:tc>
        <w:tc>
          <w:tcPr>
            <w:tcW w:w="1430" w:type="dxa"/>
            <w:gridSpan w:val="2"/>
          </w:tcPr>
          <w:p w:rsidR="008A3CD2" w:rsidRDefault="008A3CD2">
            <w:pPr>
              <w:jc w:val="both"/>
            </w:pPr>
          </w:p>
        </w:tc>
      </w:tr>
      <w:tr w:rsidR="008A3CD2">
        <w:tc>
          <w:tcPr>
            <w:tcW w:w="1242" w:type="dxa"/>
          </w:tcPr>
          <w:p w:rsidR="008A3CD2" w:rsidRDefault="008A3CD2">
            <w:pPr>
              <w:jc w:val="both"/>
            </w:pPr>
            <w:r>
              <w:t>Выручка от реализации</w:t>
            </w:r>
          </w:p>
        </w:tc>
        <w:tc>
          <w:tcPr>
            <w:tcW w:w="1843" w:type="dxa"/>
          </w:tcPr>
          <w:p w:rsidR="008A3CD2" w:rsidRDefault="008A3CD2">
            <w:pPr>
              <w:jc w:val="both"/>
            </w:pPr>
            <w:r>
              <w:t>770</w:t>
            </w:r>
          </w:p>
        </w:tc>
        <w:tc>
          <w:tcPr>
            <w:tcW w:w="1720" w:type="dxa"/>
            <w:gridSpan w:val="2"/>
          </w:tcPr>
          <w:p w:rsidR="008A3CD2" w:rsidRDefault="008A3CD2">
            <w:pPr>
              <w:jc w:val="both"/>
            </w:pPr>
          </w:p>
        </w:tc>
        <w:tc>
          <w:tcPr>
            <w:tcW w:w="1286" w:type="dxa"/>
          </w:tcPr>
          <w:p w:rsidR="008A3CD2" w:rsidRDefault="008A3CD2">
            <w:pPr>
              <w:jc w:val="both"/>
            </w:pPr>
            <w:r>
              <w:t>715</w:t>
            </w:r>
          </w:p>
        </w:tc>
        <w:tc>
          <w:tcPr>
            <w:tcW w:w="1522" w:type="dxa"/>
          </w:tcPr>
          <w:p w:rsidR="008A3CD2" w:rsidRDefault="008A3CD2">
            <w:pPr>
              <w:jc w:val="both"/>
            </w:pPr>
          </w:p>
        </w:tc>
        <w:tc>
          <w:tcPr>
            <w:tcW w:w="1142" w:type="dxa"/>
          </w:tcPr>
          <w:p w:rsidR="008A3CD2" w:rsidRDefault="008A3CD2">
            <w:pPr>
              <w:jc w:val="both"/>
            </w:pPr>
            <w:r>
              <w:t>880</w:t>
            </w:r>
          </w:p>
        </w:tc>
        <w:tc>
          <w:tcPr>
            <w:tcW w:w="1430" w:type="dxa"/>
            <w:gridSpan w:val="2"/>
          </w:tcPr>
          <w:p w:rsidR="008A3CD2" w:rsidRDefault="008A3CD2">
            <w:pPr>
              <w:jc w:val="both"/>
            </w:pPr>
          </w:p>
        </w:tc>
      </w:tr>
    </w:tbl>
    <w:p w:rsidR="008A3CD2" w:rsidRDefault="008A3CD2">
      <w:pPr>
        <w:pStyle w:val="a4"/>
        <w:tabs>
          <w:tab w:val="left" w:pos="0"/>
        </w:tabs>
        <w:jc w:val="both"/>
      </w:pPr>
      <w:r>
        <w:t>Ценовой метод прямых издержек называют так же методом формирования цен по сокращенным затратам. Достоинство этого метода – возможности выявления наиболее выгодных видов продукции.</w:t>
      </w:r>
    </w:p>
    <w:p w:rsidR="008A3CD2" w:rsidRDefault="008A3CD2">
      <w:pPr>
        <w:pStyle w:val="a4"/>
        <w:tabs>
          <w:tab w:val="left" w:pos="0"/>
        </w:tabs>
        <w:ind w:firstLine="0"/>
        <w:jc w:val="both"/>
      </w:pPr>
    </w:p>
    <w:p w:rsidR="008A3CD2" w:rsidRDefault="008A3CD2">
      <w:pPr>
        <w:pStyle w:val="a4"/>
        <w:tabs>
          <w:tab w:val="left" w:pos="0"/>
        </w:tabs>
        <w:ind w:firstLine="0"/>
        <w:jc w:val="both"/>
      </w:pPr>
      <w:r>
        <w:t>Таблица 2.6.Ценовой метод прямых издержек.</w:t>
      </w:r>
    </w:p>
    <w:p w:rsidR="008A3CD2" w:rsidRDefault="008A3CD2">
      <w:pPr>
        <w:pStyle w:val="a4"/>
        <w:tabs>
          <w:tab w:val="left" w:pos="0"/>
        </w:tabs>
        <w:jc w:val="both"/>
      </w:pPr>
    </w:p>
    <w:p w:rsidR="008A3CD2" w:rsidRDefault="008A3CD2">
      <w:pPr>
        <w:pStyle w:val="a4"/>
        <w:tabs>
          <w:tab w:val="left" w:pos="0"/>
        </w:tabs>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2251"/>
        <w:gridCol w:w="2251"/>
        <w:gridCol w:w="2251"/>
      </w:tblGrid>
      <w:tr w:rsidR="008A3CD2">
        <w:trPr>
          <w:cantSplit/>
        </w:trPr>
        <w:tc>
          <w:tcPr>
            <w:tcW w:w="2943" w:type="dxa"/>
            <w:vMerge w:val="restart"/>
          </w:tcPr>
          <w:p w:rsidR="008A3CD2" w:rsidRDefault="008A3CD2">
            <w:pPr>
              <w:pStyle w:val="a4"/>
              <w:tabs>
                <w:tab w:val="left" w:pos="0"/>
              </w:tabs>
              <w:ind w:firstLine="0"/>
              <w:jc w:val="both"/>
            </w:pPr>
            <w:r>
              <w:t>Основные элементы цены</w:t>
            </w:r>
          </w:p>
        </w:tc>
        <w:tc>
          <w:tcPr>
            <w:tcW w:w="6753" w:type="dxa"/>
            <w:gridSpan w:val="3"/>
          </w:tcPr>
          <w:p w:rsidR="008A3CD2" w:rsidRDefault="008A3CD2">
            <w:pPr>
              <w:pStyle w:val="a4"/>
              <w:tabs>
                <w:tab w:val="left" w:pos="0"/>
              </w:tabs>
              <w:ind w:firstLine="0"/>
              <w:jc w:val="both"/>
            </w:pPr>
            <w:r>
              <w:t>Изделия</w:t>
            </w:r>
          </w:p>
        </w:tc>
      </w:tr>
      <w:tr w:rsidR="008A3CD2">
        <w:trPr>
          <w:cantSplit/>
        </w:trPr>
        <w:tc>
          <w:tcPr>
            <w:tcW w:w="2943" w:type="dxa"/>
            <w:vMerge/>
          </w:tcPr>
          <w:p w:rsidR="008A3CD2" w:rsidRDefault="008A3CD2">
            <w:pPr>
              <w:pStyle w:val="a4"/>
              <w:tabs>
                <w:tab w:val="left" w:pos="0"/>
              </w:tabs>
              <w:ind w:firstLine="0"/>
              <w:jc w:val="both"/>
            </w:pPr>
          </w:p>
        </w:tc>
        <w:tc>
          <w:tcPr>
            <w:tcW w:w="2251" w:type="dxa"/>
          </w:tcPr>
          <w:p w:rsidR="008A3CD2" w:rsidRDefault="008A3CD2">
            <w:pPr>
              <w:pStyle w:val="a4"/>
              <w:tabs>
                <w:tab w:val="left" w:pos="0"/>
              </w:tabs>
              <w:ind w:firstLine="0"/>
              <w:jc w:val="both"/>
            </w:pPr>
            <w:r>
              <w:t>А</w:t>
            </w:r>
          </w:p>
        </w:tc>
        <w:tc>
          <w:tcPr>
            <w:tcW w:w="2251" w:type="dxa"/>
          </w:tcPr>
          <w:p w:rsidR="008A3CD2" w:rsidRDefault="008A3CD2">
            <w:pPr>
              <w:pStyle w:val="a4"/>
              <w:tabs>
                <w:tab w:val="left" w:pos="0"/>
              </w:tabs>
              <w:ind w:firstLine="0"/>
              <w:jc w:val="both"/>
            </w:pPr>
            <w:r>
              <w:t>В</w:t>
            </w:r>
          </w:p>
        </w:tc>
        <w:tc>
          <w:tcPr>
            <w:tcW w:w="2251" w:type="dxa"/>
          </w:tcPr>
          <w:p w:rsidR="008A3CD2" w:rsidRDefault="008A3CD2">
            <w:pPr>
              <w:pStyle w:val="a4"/>
              <w:tabs>
                <w:tab w:val="left" w:pos="0"/>
              </w:tabs>
              <w:ind w:firstLine="0"/>
              <w:jc w:val="both"/>
            </w:pPr>
            <w:r>
              <w:t>С</w:t>
            </w:r>
          </w:p>
        </w:tc>
      </w:tr>
      <w:tr w:rsidR="008A3CD2">
        <w:tc>
          <w:tcPr>
            <w:tcW w:w="2943" w:type="dxa"/>
          </w:tcPr>
          <w:p w:rsidR="008A3CD2" w:rsidRDefault="008A3CD2">
            <w:pPr>
              <w:pStyle w:val="a4"/>
              <w:tabs>
                <w:tab w:val="left" w:pos="0"/>
              </w:tabs>
              <w:ind w:firstLine="0"/>
              <w:jc w:val="both"/>
            </w:pPr>
            <w:r>
              <w:t>Цена изделия</w:t>
            </w:r>
          </w:p>
        </w:tc>
        <w:tc>
          <w:tcPr>
            <w:tcW w:w="2251" w:type="dxa"/>
          </w:tcPr>
          <w:p w:rsidR="008A3CD2" w:rsidRDefault="008A3CD2">
            <w:pPr>
              <w:pStyle w:val="a4"/>
              <w:tabs>
                <w:tab w:val="left" w:pos="0"/>
              </w:tabs>
              <w:ind w:firstLine="0"/>
              <w:jc w:val="both"/>
            </w:pPr>
            <w:r>
              <w:t>770</w:t>
            </w:r>
          </w:p>
        </w:tc>
        <w:tc>
          <w:tcPr>
            <w:tcW w:w="2251" w:type="dxa"/>
          </w:tcPr>
          <w:p w:rsidR="008A3CD2" w:rsidRDefault="008A3CD2">
            <w:pPr>
              <w:pStyle w:val="a4"/>
              <w:tabs>
                <w:tab w:val="left" w:pos="0"/>
              </w:tabs>
              <w:ind w:firstLine="0"/>
              <w:jc w:val="both"/>
            </w:pPr>
            <w:r>
              <w:t>715</w:t>
            </w:r>
          </w:p>
        </w:tc>
        <w:tc>
          <w:tcPr>
            <w:tcW w:w="2251" w:type="dxa"/>
          </w:tcPr>
          <w:p w:rsidR="008A3CD2" w:rsidRDefault="008A3CD2">
            <w:pPr>
              <w:pStyle w:val="a4"/>
              <w:tabs>
                <w:tab w:val="left" w:pos="0"/>
              </w:tabs>
              <w:ind w:firstLine="0"/>
              <w:jc w:val="both"/>
            </w:pPr>
            <w:r>
              <w:t>880</w:t>
            </w:r>
          </w:p>
        </w:tc>
      </w:tr>
      <w:tr w:rsidR="008A3CD2">
        <w:tc>
          <w:tcPr>
            <w:tcW w:w="2943" w:type="dxa"/>
          </w:tcPr>
          <w:p w:rsidR="008A3CD2" w:rsidRDefault="008A3CD2">
            <w:pPr>
              <w:pStyle w:val="a4"/>
              <w:tabs>
                <w:tab w:val="left" w:pos="0"/>
              </w:tabs>
              <w:ind w:firstLine="0"/>
              <w:jc w:val="both"/>
            </w:pPr>
            <w:r>
              <w:t xml:space="preserve">Сырье и материалы </w:t>
            </w:r>
          </w:p>
        </w:tc>
        <w:tc>
          <w:tcPr>
            <w:tcW w:w="2251" w:type="dxa"/>
          </w:tcPr>
          <w:p w:rsidR="008A3CD2" w:rsidRDefault="008A3CD2">
            <w:pPr>
              <w:pStyle w:val="a4"/>
              <w:tabs>
                <w:tab w:val="left" w:pos="0"/>
              </w:tabs>
              <w:ind w:firstLine="0"/>
              <w:jc w:val="both"/>
            </w:pPr>
            <w:r>
              <w:t>240</w:t>
            </w:r>
          </w:p>
        </w:tc>
        <w:tc>
          <w:tcPr>
            <w:tcW w:w="2251" w:type="dxa"/>
          </w:tcPr>
          <w:p w:rsidR="008A3CD2" w:rsidRDefault="008A3CD2">
            <w:pPr>
              <w:pStyle w:val="a4"/>
              <w:tabs>
                <w:tab w:val="left" w:pos="0"/>
              </w:tabs>
              <w:ind w:firstLine="0"/>
              <w:jc w:val="both"/>
            </w:pPr>
            <w:r>
              <w:t>165</w:t>
            </w:r>
          </w:p>
        </w:tc>
        <w:tc>
          <w:tcPr>
            <w:tcW w:w="2251" w:type="dxa"/>
          </w:tcPr>
          <w:p w:rsidR="008A3CD2" w:rsidRDefault="008A3CD2">
            <w:pPr>
              <w:pStyle w:val="a4"/>
              <w:tabs>
                <w:tab w:val="left" w:pos="0"/>
              </w:tabs>
              <w:ind w:firstLine="0"/>
              <w:jc w:val="both"/>
            </w:pPr>
            <w:r>
              <w:t>205</w:t>
            </w:r>
          </w:p>
        </w:tc>
      </w:tr>
      <w:tr w:rsidR="008A3CD2">
        <w:tc>
          <w:tcPr>
            <w:tcW w:w="2943" w:type="dxa"/>
          </w:tcPr>
          <w:p w:rsidR="008A3CD2" w:rsidRDefault="008A3CD2">
            <w:pPr>
              <w:pStyle w:val="a4"/>
              <w:tabs>
                <w:tab w:val="left" w:pos="0"/>
              </w:tabs>
              <w:ind w:firstLine="0"/>
              <w:jc w:val="both"/>
            </w:pPr>
            <w:r>
              <w:t>Оплата ОПФ</w:t>
            </w:r>
          </w:p>
        </w:tc>
        <w:tc>
          <w:tcPr>
            <w:tcW w:w="2251" w:type="dxa"/>
          </w:tcPr>
          <w:p w:rsidR="008A3CD2" w:rsidRDefault="008A3CD2">
            <w:pPr>
              <w:pStyle w:val="a4"/>
              <w:tabs>
                <w:tab w:val="left" w:pos="0"/>
              </w:tabs>
              <w:ind w:firstLine="0"/>
              <w:jc w:val="both"/>
            </w:pPr>
            <w:r>
              <w:t>195</w:t>
            </w:r>
          </w:p>
        </w:tc>
        <w:tc>
          <w:tcPr>
            <w:tcW w:w="2251" w:type="dxa"/>
          </w:tcPr>
          <w:p w:rsidR="008A3CD2" w:rsidRDefault="008A3CD2">
            <w:pPr>
              <w:pStyle w:val="a4"/>
              <w:tabs>
                <w:tab w:val="left" w:pos="0"/>
              </w:tabs>
              <w:ind w:firstLine="0"/>
              <w:jc w:val="both"/>
            </w:pPr>
            <w:r>
              <w:t>145</w:t>
            </w:r>
          </w:p>
        </w:tc>
        <w:tc>
          <w:tcPr>
            <w:tcW w:w="2251" w:type="dxa"/>
          </w:tcPr>
          <w:p w:rsidR="008A3CD2" w:rsidRDefault="008A3CD2">
            <w:pPr>
              <w:pStyle w:val="a4"/>
              <w:tabs>
                <w:tab w:val="left" w:pos="0"/>
              </w:tabs>
              <w:ind w:firstLine="0"/>
              <w:jc w:val="both"/>
            </w:pPr>
            <w:r>
              <w:t>140</w:t>
            </w:r>
          </w:p>
        </w:tc>
      </w:tr>
      <w:tr w:rsidR="008A3CD2">
        <w:tc>
          <w:tcPr>
            <w:tcW w:w="2943" w:type="dxa"/>
          </w:tcPr>
          <w:p w:rsidR="008A3CD2" w:rsidRDefault="008A3CD2">
            <w:pPr>
              <w:pStyle w:val="a4"/>
              <w:tabs>
                <w:tab w:val="left" w:pos="0"/>
              </w:tabs>
              <w:ind w:firstLine="0"/>
              <w:jc w:val="both"/>
            </w:pPr>
            <w:r>
              <w:t>Прочие прямые издержки</w:t>
            </w:r>
          </w:p>
        </w:tc>
        <w:tc>
          <w:tcPr>
            <w:tcW w:w="2251" w:type="dxa"/>
          </w:tcPr>
          <w:p w:rsidR="008A3CD2" w:rsidRDefault="008A3CD2">
            <w:pPr>
              <w:pStyle w:val="a4"/>
              <w:tabs>
                <w:tab w:val="left" w:pos="0"/>
              </w:tabs>
              <w:ind w:firstLine="0"/>
              <w:jc w:val="both"/>
            </w:pPr>
            <w:r>
              <w:t>45</w:t>
            </w:r>
          </w:p>
        </w:tc>
        <w:tc>
          <w:tcPr>
            <w:tcW w:w="2251" w:type="dxa"/>
          </w:tcPr>
          <w:p w:rsidR="008A3CD2" w:rsidRDefault="008A3CD2">
            <w:pPr>
              <w:pStyle w:val="a4"/>
              <w:tabs>
                <w:tab w:val="left" w:pos="0"/>
              </w:tabs>
              <w:ind w:firstLine="0"/>
              <w:jc w:val="both"/>
            </w:pPr>
            <w:r>
              <w:t>35</w:t>
            </w:r>
          </w:p>
        </w:tc>
        <w:tc>
          <w:tcPr>
            <w:tcW w:w="2251" w:type="dxa"/>
          </w:tcPr>
          <w:p w:rsidR="008A3CD2" w:rsidRDefault="008A3CD2">
            <w:pPr>
              <w:pStyle w:val="a4"/>
              <w:tabs>
                <w:tab w:val="left" w:pos="0"/>
              </w:tabs>
              <w:ind w:firstLine="0"/>
              <w:jc w:val="both"/>
            </w:pPr>
            <w:r>
              <w:t>115</w:t>
            </w:r>
          </w:p>
        </w:tc>
      </w:tr>
      <w:tr w:rsidR="008A3CD2">
        <w:tc>
          <w:tcPr>
            <w:tcW w:w="2943" w:type="dxa"/>
          </w:tcPr>
          <w:p w:rsidR="008A3CD2" w:rsidRDefault="008A3CD2">
            <w:pPr>
              <w:pStyle w:val="a4"/>
              <w:tabs>
                <w:tab w:val="left" w:pos="0"/>
              </w:tabs>
              <w:ind w:firstLine="0"/>
              <w:jc w:val="both"/>
            </w:pPr>
            <w:r>
              <w:t>Итого прямых издержек</w:t>
            </w:r>
          </w:p>
        </w:tc>
        <w:tc>
          <w:tcPr>
            <w:tcW w:w="2251" w:type="dxa"/>
          </w:tcPr>
          <w:p w:rsidR="008A3CD2" w:rsidRDefault="008A3CD2">
            <w:pPr>
              <w:pStyle w:val="a4"/>
              <w:tabs>
                <w:tab w:val="left" w:pos="0"/>
              </w:tabs>
              <w:ind w:firstLine="0"/>
              <w:jc w:val="both"/>
            </w:pPr>
            <w:r>
              <w:t>480</w:t>
            </w:r>
          </w:p>
        </w:tc>
        <w:tc>
          <w:tcPr>
            <w:tcW w:w="2251" w:type="dxa"/>
          </w:tcPr>
          <w:p w:rsidR="008A3CD2" w:rsidRDefault="008A3CD2">
            <w:pPr>
              <w:pStyle w:val="a4"/>
              <w:tabs>
                <w:tab w:val="left" w:pos="0"/>
              </w:tabs>
              <w:ind w:firstLine="0"/>
              <w:jc w:val="both"/>
            </w:pPr>
            <w:r>
              <w:t>345</w:t>
            </w:r>
          </w:p>
        </w:tc>
        <w:tc>
          <w:tcPr>
            <w:tcW w:w="2251" w:type="dxa"/>
          </w:tcPr>
          <w:p w:rsidR="008A3CD2" w:rsidRDefault="008A3CD2">
            <w:pPr>
              <w:pStyle w:val="a4"/>
              <w:tabs>
                <w:tab w:val="left" w:pos="0"/>
              </w:tabs>
              <w:ind w:firstLine="0"/>
              <w:jc w:val="both"/>
            </w:pPr>
            <w:r>
              <w:t>460</w:t>
            </w:r>
          </w:p>
        </w:tc>
      </w:tr>
      <w:tr w:rsidR="008A3CD2">
        <w:tc>
          <w:tcPr>
            <w:tcW w:w="2943" w:type="dxa"/>
          </w:tcPr>
          <w:p w:rsidR="008A3CD2" w:rsidRDefault="008A3CD2">
            <w:pPr>
              <w:pStyle w:val="a4"/>
              <w:tabs>
                <w:tab w:val="left" w:pos="0"/>
              </w:tabs>
              <w:ind w:firstLine="0"/>
              <w:jc w:val="both"/>
            </w:pPr>
            <w:r>
              <w:t>Валовая прибыль</w:t>
            </w:r>
          </w:p>
        </w:tc>
        <w:tc>
          <w:tcPr>
            <w:tcW w:w="2251" w:type="dxa"/>
          </w:tcPr>
          <w:p w:rsidR="008A3CD2" w:rsidRDefault="008A3CD2">
            <w:pPr>
              <w:pStyle w:val="a4"/>
              <w:tabs>
                <w:tab w:val="left" w:pos="0"/>
              </w:tabs>
              <w:ind w:firstLine="0"/>
              <w:jc w:val="both"/>
            </w:pPr>
            <w:r>
              <w:t>290</w:t>
            </w:r>
          </w:p>
        </w:tc>
        <w:tc>
          <w:tcPr>
            <w:tcW w:w="2251" w:type="dxa"/>
          </w:tcPr>
          <w:p w:rsidR="008A3CD2" w:rsidRDefault="008A3CD2">
            <w:pPr>
              <w:pStyle w:val="a4"/>
              <w:tabs>
                <w:tab w:val="left" w:pos="0"/>
              </w:tabs>
              <w:ind w:firstLine="0"/>
              <w:jc w:val="both"/>
            </w:pPr>
            <w:r>
              <w:t>370</w:t>
            </w:r>
          </w:p>
        </w:tc>
        <w:tc>
          <w:tcPr>
            <w:tcW w:w="2251" w:type="dxa"/>
          </w:tcPr>
          <w:p w:rsidR="008A3CD2" w:rsidRDefault="008A3CD2">
            <w:pPr>
              <w:pStyle w:val="a4"/>
              <w:tabs>
                <w:tab w:val="left" w:pos="0"/>
              </w:tabs>
              <w:ind w:firstLine="0"/>
              <w:jc w:val="both"/>
            </w:pPr>
            <w:r>
              <w:t>420</w:t>
            </w:r>
          </w:p>
        </w:tc>
      </w:tr>
      <w:tr w:rsidR="008A3CD2">
        <w:tc>
          <w:tcPr>
            <w:tcW w:w="2943" w:type="dxa"/>
          </w:tcPr>
          <w:p w:rsidR="008A3CD2" w:rsidRDefault="008A3CD2">
            <w:pPr>
              <w:pStyle w:val="a4"/>
              <w:tabs>
                <w:tab w:val="left" w:pos="0"/>
              </w:tabs>
              <w:ind w:firstLine="0"/>
              <w:jc w:val="both"/>
            </w:pPr>
            <w:r>
              <w:t>Рентабельность</w:t>
            </w:r>
          </w:p>
        </w:tc>
        <w:tc>
          <w:tcPr>
            <w:tcW w:w="2251" w:type="dxa"/>
          </w:tcPr>
          <w:p w:rsidR="008A3CD2" w:rsidRDefault="008A3CD2">
            <w:pPr>
              <w:pStyle w:val="a4"/>
              <w:tabs>
                <w:tab w:val="left" w:pos="0"/>
              </w:tabs>
              <w:ind w:firstLine="0"/>
              <w:jc w:val="both"/>
            </w:pPr>
            <w:r>
              <w:t>60</w:t>
            </w:r>
          </w:p>
        </w:tc>
        <w:tc>
          <w:tcPr>
            <w:tcW w:w="2251" w:type="dxa"/>
          </w:tcPr>
          <w:p w:rsidR="008A3CD2" w:rsidRDefault="008A3CD2">
            <w:pPr>
              <w:pStyle w:val="a4"/>
              <w:tabs>
                <w:tab w:val="left" w:pos="0"/>
              </w:tabs>
              <w:ind w:firstLine="0"/>
              <w:jc w:val="both"/>
            </w:pPr>
            <w:r>
              <w:t>107</w:t>
            </w:r>
          </w:p>
        </w:tc>
        <w:tc>
          <w:tcPr>
            <w:tcW w:w="2251" w:type="dxa"/>
          </w:tcPr>
          <w:p w:rsidR="008A3CD2" w:rsidRDefault="008A3CD2">
            <w:pPr>
              <w:pStyle w:val="a4"/>
              <w:tabs>
                <w:tab w:val="left" w:pos="0"/>
              </w:tabs>
              <w:ind w:firstLine="0"/>
              <w:jc w:val="both"/>
            </w:pPr>
            <w:r>
              <w:t>91</w:t>
            </w:r>
          </w:p>
        </w:tc>
      </w:tr>
      <w:tr w:rsidR="008A3CD2">
        <w:tc>
          <w:tcPr>
            <w:tcW w:w="2943" w:type="dxa"/>
          </w:tcPr>
          <w:p w:rsidR="008A3CD2" w:rsidRDefault="008A3CD2">
            <w:pPr>
              <w:pStyle w:val="a4"/>
              <w:tabs>
                <w:tab w:val="left" w:pos="0"/>
              </w:tabs>
              <w:ind w:firstLine="0"/>
              <w:jc w:val="both"/>
            </w:pPr>
            <w:r>
              <w:t>Косвенные затраты</w:t>
            </w:r>
          </w:p>
        </w:tc>
        <w:tc>
          <w:tcPr>
            <w:tcW w:w="2251" w:type="dxa"/>
          </w:tcPr>
          <w:p w:rsidR="008A3CD2" w:rsidRDefault="008A3CD2">
            <w:pPr>
              <w:pStyle w:val="a4"/>
              <w:tabs>
                <w:tab w:val="left" w:pos="0"/>
              </w:tabs>
              <w:ind w:firstLine="0"/>
              <w:jc w:val="both"/>
            </w:pPr>
            <w:r>
              <w:t>190</w:t>
            </w:r>
          </w:p>
        </w:tc>
        <w:tc>
          <w:tcPr>
            <w:tcW w:w="2251" w:type="dxa"/>
          </w:tcPr>
          <w:p w:rsidR="008A3CD2" w:rsidRDefault="008A3CD2">
            <w:pPr>
              <w:pStyle w:val="a4"/>
              <w:tabs>
                <w:tab w:val="left" w:pos="0"/>
              </w:tabs>
              <w:ind w:firstLine="0"/>
              <w:jc w:val="both"/>
            </w:pPr>
            <w:r>
              <w:t>310</w:t>
            </w:r>
          </w:p>
        </w:tc>
        <w:tc>
          <w:tcPr>
            <w:tcW w:w="2251" w:type="dxa"/>
          </w:tcPr>
          <w:p w:rsidR="008A3CD2" w:rsidRDefault="008A3CD2">
            <w:pPr>
              <w:pStyle w:val="a4"/>
              <w:tabs>
                <w:tab w:val="left" w:pos="0"/>
              </w:tabs>
              <w:ind w:firstLine="0"/>
              <w:jc w:val="both"/>
            </w:pPr>
            <w:r>
              <w:t>350</w:t>
            </w:r>
          </w:p>
        </w:tc>
      </w:tr>
    </w:tbl>
    <w:p w:rsidR="008A3CD2" w:rsidRDefault="008A3CD2">
      <w:pPr>
        <w:pStyle w:val="a4"/>
        <w:tabs>
          <w:tab w:val="left" w:pos="0"/>
        </w:tabs>
        <w:ind w:firstLine="0"/>
        <w:jc w:val="both"/>
        <w:rPr>
          <w:lang w:val="en-US"/>
        </w:rPr>
      </w:pPr>
    </w:p>
    <w:p w:rsidR="008A3CD2" w:rsidRDefault="008A3CD2">
      <w:pPr>
        <w:pStyle w:val="a4"/>
        <w:tabs>
          <w:tab w:val="left" w:pos="0"/>
        </w:tabs>
        <w:ind w:firstLine="0"/>
        <w:jc w:val="both"/>
      </w:pPr>
    </w:p>
    <w:p w:rsidR="008A3CD2" w:rsidRDefault="008A3CD2">
      <w:pPr>
        <w:pStyle w:val="a4"/>
        <w:tabs>
          <w:tab w:val="left" w:pos="0"/>
        </w:tabs>
        <w:jc w:val="both"/>
      </w:pPr>
      <w:r>
        <w:t>Разновидностью этого метода является метод стандартных прямых издержек, которые сочетает в себе достоинства  метода стандартных и прямых затрат.</w:t>
      </w:r>
    </w:p>
    <w:p w:rsidR="008A3CD2" w:rsidRDefault="008A3CD2">
      <w:pPr>
        <w:pStyle w:val="a4"/>
        <w:tabs>
          <w:tab w:val="left" w:pos="0"/>
        </w:tabs>
        <w:jc w:val="both"/>
      </w:pPr>
    </w:p>
    <w:p w:rsidR="008A3CD2" w:rsidRDefault="008A3CD2">
      <w:pPr>
        <w:pStyle w:val="a4"/>
        <w:tabs>
          <w:tab w:val="left" w:pos="0"/>
        </w:tabs>
        <w:jc w:val="both"/>
      </w:pPr>
      <w:r>
        <w:t xml:space="preserve"> 2) Метод удельной цены: метод формирования цены исходя из одного (главного) параметра качества товара. Он заключается в использовании экспертных оценок значимости параметров товара. Действует следующий алгоритм:</w:t>
      </w:r>
    </w:p>
    <w:p w:rsidR="008A3CD2" w:rsidRDefault="008A3CD2" w:rsidP="008A3CD2">
      <w:pPr>
        <w:pStyle w:val="a4"/>
        <w:numPr>
          <w:ilvl w:val="0"/>
          <w:numId w:val="23"/>
        </w:numPr>
        <w:tabs>
          <w:tab w:val="left" w:pos="0"/>
        </w:tabs>
        <w:jc w:val="both"/>
      </w:pPr>
      <w:r>
        <w:t>отбор основных параметров,</w:t>
      </w:r>
    </w:p>
    <w:p w:rsidR="008A3CD2" w:rsidRDefault="008A3CD2" w:rsidP="008A3CD2">
      <w:pPr>
        <w:pStyle w:val="a4"/>
        <w:numPr>
          <w:ilvl w:val="0"/>
          <w:numId w:val="23"/>
        </w:numPr>
        <w:tabs>
          <w:tab w:val="left" w:pos="0"/>
        </w:tabs>
        <w:jc w:val="both"/>
      </w:pPr>
      <w:r>
        <w:t>начисление баллов по каждому параметру,</w:t>
      </w:r>
    </w:p>
    <w:p w:rsidR="008A3CD2" w:rsidRDefault="008A3CD2" w:rsidP="008A3CD2">
      <w:pPr>
        <w:pStyle w:val="a4"/>
        <w:numPr>
          <w:ilvl w:val="0"/>
          <w:numId w:val="23"/>
        </w:numPr>
        <w:tabs>
          <w:tab w:val="left" w:pos="0"/>
        </w:tabs>
        <w:jc w:val="both"/>
      </w:pPr>
      <w:r>
        <w:t>суммирование баллов по базовому и искомому товару,</w:t>
      </w:r>
    </w:p>
    <w:p w:rsidR="008A3CD2" w:rsidRDefault="008A3CD2" w:rsidP="008A3CD2">
      <w:pPr>
        <w:pStyle w:val="a4"/>
        <w:numPr>
          <w:ilvl w:val="0"/>
          <w:numId w:val="23"/>
        </w:numPr>
        <w:tabs>
          <w:tab w:val="left" w:pos="0"/>
        </w:tabs>
        <w:jc w:val="both"/>
      </w:pPr>
      <w:r>
        <w:t>расчет цен, на товары по соотношению суммарных баллов.</w:t>
      </w:r>
    </w:p>
    <w:p w:rsidR="008A3CD2" w:rsidRDefault="008A3CD2">
      <w:pPr>
        <w:pStyle w:val="a4"/>
        <w:jc w:val="both"/>
      </w:pPr>
      <w:r>
        <w:t>Недостатком этого метода является субъективизм при начислении баллов, особая роль принадлежит квалификации эксперта.</w:t>
      </w:r>
    </w:p>
    <w:p w:rsidR="008A3CD2" w:rsidRDefault="008A3CD2">
      <w:pPr>
        <w:ind w:firstLine="851"/>
        <w:jc w:val="both"/>
      </w:pPr>
      <w:r>
        <w:t>Ценовой метод регрессии состоит в определении уравнения регрессии, зависимость цены от величины нескольких параметров, фактически это метод моделирования цены, в этом его преимущество и недостаток, преимущество – наличие взаимных связей в уравнении регрессии; недостаток – сложность аналитического расчета.</w:t>
      </w:r>
    </w:p>
    <w:p w:rsidR="008A3CD2" w:rsidRDefault="008A3CD2">
      <w:pPr>
        <w:ind w:firstLine="851"/>
        <w:jc w:val="both"/>
      </w:pPr>
    </w:p>
    <w:p w:rsidR="008A3CD2" w:rsidRDefault="008A3CD2">
      <w:pPr>
        <w:ind w:firstLine="851"/>
        <w:jc w:val="both"/>
      </w:pPr>
      <w:r>
        <w:t>3)Метод ценообразования с ориентированный на спрос, предполагает выяснение максимальной прибыли в зависимости от цены, а значит и от спроса.</w:t>
      </w:r>
    </w:p>
    <w:p w:rsidR="008A3CD2" w:rsidRDefault="008A3CD2">
      <w:pPr>
        <w:ind w:firstLine="851"/>
        <w:jc w:val="both"/>
      </w:pPr>
    </w:p>
    <w:p w:rsidR="008A3CD2" w:rsidRDefault="008A3CD2">
      <w:pPr>
        <w:ind w:firstLine="851"/>
        <w:jc w:val="both"/>
      </w:pPr>
    </w:p>
    <w:p w:rsidR="008A3CD2" w:rsidRDefault="008A3CD2">
      <w:pPr>
        <w:ind w:firstLine="851"/>
        <w:jc w:val="both"/>
      </w:pPr>
    </w:p>
    <w:p w:rsidR="008A3CD2" w:rsidRDefault="008A3CD2">
      <w:pPr>
        <w:ind w:firstLine="851"/>
        <w:jc w:val="both"/>
      </w:pPr>
    </w:p>
    <w:p w:rsidR="008A3CD2" w:rsidRDefault="008A3CD2">
      <w:pPr>
        <w:ind w:firstLine="851"/>
        <w:jc w:val="both"/>
      </w:pPr>
      <w:r>
        <w:t>Таблица 2.7.Метод ценообразования.</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2"/>
        <w:gridCol w:w="1450"/>
        <w:gridCol w:w="1345"/>
        <w:gridCol w:w="1713"/>
        <w:gridCol w:w="1422"/>
        <w:gridCol w:w="1422"/>
        <w:gridCol w:w="1164"/>
      </w:tblGrid>
      <w:tr w:rsidR="008A3CD2">
        <w:trPr>
          <w:cantSplit/>
        </w:trPr>
        <w:tc>
          <w:tcPr>
            <w:tcW w:w="2762" w:type="dxa"/>
            <w:gridSpan w:val="2"/>
            <w:vAlign w:val="center"/>
          </w:tcPr>
          <w:p w:rsidR="008A3CD2" w:rsidRDefault="008A3CD2">
            <w:pPr>
              <w:jc w:val="center"/>
            </w:pPr>
            <w:r>
              <w:t>Спрос</w:t>
            </w:r>
          </w:p>
          <w:p w:rsidR="008A3CD2" w:rsidRDefault="008A3CD2">
            <w:pPr>
              <w:jc w:val="center"/>
            </w:pPr>
          </w:p>
        </w:tc>
        <w:tc>
          <w:tcPr>
            <w:tcW w:w="1345" w:type="dxa"/>
          </w:tcPr>
          <w:p w:rsidR="008A3CD2" w:rsidRDefault="008A3CD2">
            <w:pPr>
              <w:pStyle w:val="6"/>
              <w:jc w:val="both"/>
            </w:pPr>
            <w:r>
              <w:t xml:space="preserve">Доход </w:t>
            </w:r>
          </w:p>
          <w:p w:rsidR="008A3CD2" w:rsidRDefault="008A3CD2">
            <w:pPr>
              <w:jc w:val="both"/>
            </w:pPr>
            <w:r>
              <w:t>Ц*К</w:t>
            </w:r>
          </w:p>
        </w:tc>
        <w:tc>
          <w:tcPr>
            <w:tcW w:w="1713" w:type="dxa"/>
            <w:tcBorders>
              <w:right w:val="nil"/>
            </w:tcBorders>
          </w:tcPr>
          <w:p w:rsidR="008A3CD2" w:rsidRDefault="008A3CD2">
            <w:pPr>
              <w:ind w:left="34" w:hanging="34"/>
              <w:jc w:val="both"/>
            </w:pPr>
            <w:r>
              <w:t>Пост. изд – ки</w:t>
            </w:r>
          </w:p>
          <w:p w:rsidR="008A3CD2" w:rsidRDefault="008A3CD2">
            <w:pPr>
              <w:pStyle w:val="7"/>
              <w:jc w:val="both"/>
              <w:rPr>
                <w:lang w:val="ru-RU"/>
              </w:rPr>
            </w:pPr>
          </w:p>
        </w:tc>
        <w:tc>
          <w:tcPr>
            <w:tcW w:w="1422" w:type="dxa"/>
            <w:tcBorders>
              <w:top w:val="single" w:sz="4" w:space="0" w:color="auto"/>
              <w:left w:val="single" w:sz="4" w:space="0" w:color="auto"/>
              <w:bottom w:val="single" w:sz="4" w:space="0" w:color="auto"/>
              <w:right w:val="single" w:sz="4" w:space="0" w:color="auto"/>
            </w:tcBorders>
          </w:tcPr>
          <w:p w:rsidR="008A3CD2" w:rsidRDefault="008A3CD2">
            <w:pPr>
              <w:jc w:val="both"/>
            </w:pPr>
            <w:r>
              <w:t>Передние издержки</w:t>
            </w:r>
          </w:p>
        </w:tc>
        <w:tc>
          <w:tcPr>
            <w:tcW w:w="1422" w:type="dxa"/>
            <w:tcBorders>
              <w:left w:val="nil"/>
            </w:tcBorders>
          </w:tcPr>
          <w:p w:rsidR="008A3CD2" w:rsidRDefault="008A3CD2">
            <w:pPr>
              <w:jc w:val="both"/>
            </w:pPr>
            <w:r>
              <w:t>Валовые издержки</w:t>
            </w:r>
          </w:p>
        </w:tc>
        <w:tc>
          <w:tcPr>
            <w:tcW w:w="1164" w:type="dxa"/>
          </w:tcPr>
          <w:p w:rsidR="008A3CD2" w:rsidRDefault="008A3CD2">
            <w:pPr>
              <w:jc w:val="both"/>
            </w:pPr>
            <w:r>
              <w:t>Прибыль</w:t>
            </w:r>
          </w:p>
        </w:tc>
      </w:tr>
      <w:tr w:rsidR="008A3CD2">
        <w:tc>
          <w:tcPr>
            <w:tcW w:w="1312" w:type="dxa"/>
          </w:tcPr>
          <w:p w:rsidR="008A3CD2" w:rsidRDefault="008A3CD2">
            <w:pPr>
              <w:jc w:val="both"/>
            </w:pPr>
            <w:r>
              <w:t>Цена     Ц.</w:t>
            </w:r>
          </w:p>
        </w:tc>
        <w:tc>
          <w:tcPr>
            <w:tcW w:w="1450" w:type="dxa"/>
          </w:tcPr>
          <w:p w:rsidR="008A3CD2" w:rsidRDefault="008A3CD2">
            <w:pPr>
              <w:jc w:val="both"/>
            </w:pPr>
            <w:r>
              <w:t>Кол-во   К.</w:t>
            </w:r>
          </w:p>
        </w:tc>
        <w:tc>
          <w:tcPr>
            <w:tcW w:w="1345" w:type="dxa"/>
          </w:tcPr>
          <w:p w:rsidR="008A3CD2" w:rsidRDefault="008A3CD2">
            <w:pPr>
              <w:pStyle w:val="6"/>
              <w:jc w:val="both"/>
            </w:pPr>
          </w:p>
        </w:tc>
        <w:tc>
          <w:tcPr>
            <w:tcW w:w="1713" w:type="dxa"/>
            <w:tcBorders>
              <w:right w:val="nil"/>
            </w:tcBorders>
          </w:tcPr>
          <w:p w:rsidR="008A3CD2" w:rsidRDefault="008A3CD2">
            <w:pPr>
              <w:ind w:left="34" w:hanging="34"/>
              <w:jc w:val="both"/>
            </w:pPr>
          </w:p>
        </w:tc>
        <w:tc>
          <w:tcPr>
            <w:tcW w:w="1422" w:type="dxa"/>
            <w:tcBorders>
              <w:top w:val="single" w:sz="4" w:space="0" w:color="auto"/>
              <w:left w:val="single" w:sz="4" w:space="0" w:color="auto"/>
              <w:bottom w:val="single" w:sz="4" w:space="0" w:color="auto"/>
              <w:right w:val="single" w:sz="4" w:space="0" w:color="auto"/>
            </w:tcBorders>
          </w:tcPr>
          <w:p w:rsidR="008A3CD2" w:rsidRDefault="008A3CD2">
            <w:pPr>
              <w:jc w:val="both"/>
            </w:pPr>
          </w:p>
        </w:tc>
        <w:tc>
          <w:tcPr>
            <w:tcW w:w="1422" w:type="dxa"/>
            <w:tcBorders>
              <w:left w:val="nil"/>
            </w:tcBorders>
          </w:tcPr>
          <w:p w:rsidR="008A3CD2" w:rsidRDefault="008A3CD2">
            <w:pPr>
              <w:jc w:val="both"/>
            </w:pPr>
          </w:p>
        </w:tc>
        <w:tc>
          <w:tcPr>
            <w:tcW w:w="1164" w:type="dxa"/>
          </w:tcPr>
          <w:p w:rsidR="008A3CD2" w:rsidRDefault="008A3CD2">
            <w:pPr>
              <w:jc w:val="both"/>
            </w:pPr>
          </w:p>
        </w:tc>
      </w:tr>
      <w:tr w:rsidR="008A3CD2">
        <w:tc>
          <w:tcPr>
            <w:tcW w:w="1312" w:type="dxa"/>
          </w:tcPr>
          <w:p w:rsidR="008A3CD2" w:rsidRDefault="008A3CD2">
            <w:pPr>
              <w:jc w:val="both"/>
            </w:pPr>
            <w:r>
              <w:t>0</w:t>
            </w:r>
          </w:p>
        </w:tc>
        <w:tc>
          <w:tcPr>
            <w:tcW w:w="1450" w:type="dxa"/>
          </w:tcPr>
          <w:p w:rsidR="008A3CD2" w:rsidRDefault="008A3CD2">
            <w:pPr>
              <w:jc w:val="both"/>
            </w:pPr>
            <w:r>
              <w:t>1000</w:t>
            </w:r>
          </w:p>
        </w:tc>
        <w:tc>
          <w:tcPr>
            <w:tcW w:w="1345" w:type="dxa"/>
          </w:tcPr>
          <w:p w:rsidR="008A3CD2" w:rsidRDefault="008A3CD2">
            <w:pPr>
              <w:jc w:val="both"/>
            </w:pPr>
            <w:r>
              <w:t>0</w:t>
            </w:r>
          </w:p>
        </w:tc>
        <w:tc>
          <w:tcPr>
            <w:tcW w:w="1713" w:type="dxa"/>
          </w:tcPr>
          <w:p w:rsidR="008A3CD2" w:rsidRDefault="008A3CD2">
            <w:pPr>
              <w:jc w:val="both"/>
            </w:pPr>
            <w:r>
              <w:t>2000</w:t>
            </w:r>
          </w:p>
        </w:tc>
        <w:tc>
          <w:tcPr>
            <w:tcW w:w="1422" w:type="dxa"/>
            <w:tcBorders>
              <w:top w:val="nil"/>
            </w:tcBorders>
          </w:tcPr>
          <w:p w:rsidR="008A3CD2" w:rsidRDefault="008A3CD2">
            <w:pPr>
              <w:jc w:val="both"/>
            </w:pPr>
            <w:r>
              <w:t>5000</w:t>
            </w:r>
          </w:p>
        </w:tc>
        <w:tc>
          <w:tcPr>
            <w:tcW w:w="1422" w:type="dxa"/>
          </w:tcPr>
          <w:p w:rsidR="008A3CD2" w:rsidRDefault="008A3CD2">
            <w:pPr>
              <w:jc w:val="both"/>
            </w:pPr>
            <w:r>
              <w:t>7000</w:t>
            </w:r>
          </w:p>
        </w:tc>
        <w:tc>
          <w:tcPr>
            <w:tcW w:w="1164" w:type="dxa"/>
          </w:tcPr>
          <w:p w:rsidR="008A3CD2" w:rsidRDefault="008A3CD2">
            <w:pPr>
              <w:jc w:val="both"/>
            </w:pPr>
            <w:r>
              <w:t>-7000</w:t>
            </w:r>
          </w:p>
        </w:tc>
      </w:tr>
      <w:tr w:rsidR="008A3CD2">
        <w:tc>
          <w:tcPr>
            <w:tcW w:w="1312" w:type="dxa"/>
          </w:tcPr>
          <w:p w:rsidR="008A3CD2" w:rsidRDefault="008A3CD2">
            <w:pPr>
              <w:jc w:val="both"/>
            </w:pPr>
            <w:r>
              <w:t>5</w:t>
            </w:r>
          </w:p>
        </w:tc>
        <w:tc>
          <w:tcPr>
            <w:tcW w:w="1450" w:type="dxa"/>
          </w:tcPr>
          <w:p w:rsidR="008A3CD2" w:rsidRDefault="008A3CD2">
            <w:pPr>
              <w:jc w:val="both"/>
            </w:pPr>
            <w:r>
              <w:t>800</w:t>
            </w:r>
          </w:p>
        </w:tc>
        <w:tc>
          <w:tcPr>
            <w:tcW w:w="1345" w:type="dxa"/>
          </w:tcPr>
          <w:p w:rsidR="008A3CD2" w:rsidRDefault="008A3CD2">
            <w:pPr>
              <w:jc w:val="both"/>
            </w:pPr>
            <w:r>
              <w:t>4000</w:t>
            </w:r>
          </w:p>
        </w:tc>
        <w:tc>
          <w:tcPr>
            <w:tcW w:w="1713" w:type="dxa"/>
          </w:tcPr>
          <w:p w:rsidR="008A3CD2" w:rsidRDefault="008A3CD2">
            <w:pPr>
              <w:jc w:val="both"/>
            </w:pPr>
            <w:r>
              <w:t>2000</w:t>
            </w:r>
          </w:p>
        </w:tc>
        <w:tc>
          <w:tcPr>
            <w:tcW w:w="1422" w:type="dxa"/>
          </w:tcPr>
          <w:p w:rsidR="008A3CD2" w:rsidRDefault="008A3CD2">
            <w:pPr>
              <w:jc w:val="both"/>
            </w:pPr>
            <w:r>
              <w:t>4000</w:t>
            </w:r>
          </w:p>
        </w:tc>
        <w:tc>
          <w:tcPr>
            <w:tcW w:w="1422" w:type="dxa"/>
          </w:tcPr>
          <w:p w:rsidR="008A3CD2" w:rsidRDefault="008A3CD2">
            <w:pPr>
              <w:jc w:val="both"/>
            </w:pPr>
            <w:r>
              <w:t>6000</w:t>
            </w:r>
          </w:p>
        </w:tc>
        <w:tc>
          <w:tcPr>
            <w:tcW w:w="1164" w:type="dxa"/>
          </w:tcPr>
          <w:p w:rsidR="008A3CD2" w:rsidRDefault="008A3CD2">
            <w:pPr>
              <w:jc w:val="both"/>
            </w:pPr>
            <w:r>
              <w:t>-2000</w:t>
            </w:r>
          </w:p>
        </w:tc>
      </w:tr>
      <w:tr w:rsidR="008A3CD2">
        <w:tc>
          <w:tcPr>
            <w:tcW w:w="1312" w:type="dxa"/>
          </w:tcPr>
          <w:p w:rsidR="008A3CD2" w:rsidRDefault="008A3CD2">
            <w:pPr>
              <w:jc w:val="both"/>
            </w:pPr>
            <w:r>
              <w:t>10</w:t>
            </w:r>
          </w:p>
        </w:tc>
        <w:tc>
          <w:tcPr>
            <w:tcW w:w="1450" w:type="dxa"/>
          </w:tcPr>
          <w:p w:rsidR="008A3CD2" w:rsidRDefault="008A3CD2">
            <w:pPr>
              <w:jc w:val="both"/>
            </w:pPr>
            <w:r>
              <w:t>600</w:t>
            </w:r>
          </w:p>
        </w:tc>
        <w:tc>
          <w:tcPr>
            <w:tcW w:w="1345" w:type="dxa"/>
          </w:tcPr>
          <w:p w:rsidR="008A3CD2" w:rsidRDefault="008A3CD2">
            <w:pPr>
              <w:jc w:val="both"/>
            </w:pPr>
            <w:r>
              <w:t>6000</w:t>
            </w:r>
          </w:p>
        </w:tc>
        <w:tc>
          <w:tcPr>
            <w:tcW w:w="1713" w:type="dxa"/>
          </w:tcPr>
          <w:p w:rsidR="008A3CD2" w:rsidRDefault="008A3CD2">
            <w:pPr>
              <w:jc w:val="both"/>
            </w:pPr>
            <w:r>
              <w:t>2000</w:t>
            </w:r>
          </w:p>
        </w:tc>
        <w:tc>
          <w:tcPr>
            <w:tcW w:w="1422" w:type="dxa"/>
          </w:tcPr>
          <w:p w:rsidR="008A3CD2" w:rsidRDefault="008A3CD2">
            <w:pPr>
              <w:jc w:val="both"/>
            </w:pPr>
            <w:r>
              <w:t>3000</w:t>
            </w:r>
          </w:p>
        </w:tc>
        <w:tc>
          <w:tcPr>
            <w:tcW w:w="1422" w:type="dxa"/>
          </w:tcPr>
          <w:p w:rsidR="008A3CD2" w:rsidRDefault="008A3CD2">
            <w:pPr>
              <w:jc w:val="both"/>
            </w:pPr>
            <w:r>
              <w:t>5000</w:t>
            </w:r>
          </w:p>
        </w:tc>
        <w:tc>
          <w:tcPr>
            <w:tcW w:w="1164" w:type="dxa"/>
          </w:tcPr>
          <w:p w:rsidR="008A3CD2" w:rsidRDefault="008A3CD2">
            <w:pPr>
              <w:jc w:val="both"/>
            </w:pPr>
            <w:r>
              <w:t>1000</w:t>
            </w:r>
          </w:p>
        </w:tc>
      </w:tr>
      <w:tr w:rsidR="008A3CD2">
        <w:tc>
          <w:tcPr>
            <w:tcW w:w="1312" w:type="dxa"/>
          </w:tcPr>
          <w:p w:rsidR="008A3CD2" w:rsidRDefault="008A3CD2">
            <w:pPr>
              <w:jc w:val="both"/>
            </w:pPr>
            <w:r>
              <w:t>15</w:t>
            </w:r>
          </w:p>
        </w:tc>
        <w:tc>
          <w:tcPr>
            <w:tcW w:w="1450" w:type="dxa"/>
          </w:tcPr>
          <w:p w:rsidR="008A3CD2" w:rsidRDefault="008A3CD2">
            <w:pPr>
              <w:jc w:val="both"/>
            </w:pPr>
            <w:r>
              <w:t>400</w:t>
            </w:r>
          </w:p>
        </w:tc>
        <w:tc>
          <w:tcPr>
            <w:tcW w:w="1345" w:type="dxa"/>
          </w:tcPr>
          <w:p w:rsidR="008A3CD2" w:rsidRDefault="008A3CD2">
            <w:pPr>
              <w:jc w:val="both"/>
            </w:pPr>
            <w:r>
              <w:t>6000</w:t>
            </w:r>
          </w:p>
        </w:tc>
        <w:tc>
          <w:tcPr>
            <w:tcW w:w="1713" w:type="dxa"/>
          </w:tcPr>
          <w:p w:rsidR="008A3CD2" w:rsidRDefault="008A3CD2">
            <w:pPr>
              <w:jc w:val="both"/>
            </w:pPr>
            <w:r>
              <w:t>2000</w:t>
            </w:r>
          </w:p>
        </w:tc>
        <w:tc>
          <w:tcPr>
            <w:tcW w:w="1422" w:type="dxa"/>
          </w:tcPr>
          <w:p w:rsidR="008A3CD2" w:rsidRDefault="008A3CD2">
            <w:pPr>
              <w:jc w:val="both"/>
            </w:pPr>
            <w:r>
              <w:t>2000</w:t>
            </w:r>
          </w:p>
        </w:tc>
        <w:tc>
          <w:tcPr>
            <w:tcW w:w="1422" w:type="dxa"/>
          </w:tcPr>
          <w:p w:rsidR="008A3CD2" w:rsidRDefault="008A3CD2">
            <w:pPr>
              <w:jc w:val="both"/>
            </w:pPr>
            <w:r>
              <w:t>4000</w:t>
            </w:r>
          </w:p>
        </w:tc>
        <w:tc>
          <w:tcPr>
            <w:tcW w:w="1164" w:type="dxa"/>
          </w:tcPr>
          <w:p w:rsidR="008A3CD2" w:rsidRDefault="008A3CD2">
            <w:pPr>
              <w:jc w:val="both"/>
            </w:pPr>
            <w:r>
              <w:t>2000</w:t>
            </w:r>
          </w:p>
        </w:tc>
      </w:tr>
      <w:tr w:rsidR="008A3CD2">
        <w:tc>
          <w:tcPr>
            <w:tcW w:w="1312" w:type="dxa"/>
          </w:tcPr>
          <w:p w:rsidR="008A3CD2" w:rsidRDefault="008A3CD2">
            <w:pPr>
              <w:jc w:val="both"/>
            </w:pPr>
            <w:r>
              <w:t>20</w:t>
            </w:r>
          </w:p>
        </w:tc>
        <w:tc>
          <w:tcPr>
            <w:tcW w:w="1450" w:type="dxa"/>
          </w:tcPr>
          <w:p w:rsidR="008A3CD2" w:rsidRDefault="008A3CD2">
            <w:pPr>
              <w:jc w:val="both"/>
            </w:pPr>
            <w:r>
              <w:t>200</w:t>
            </w:r>
          </w:p>
        </w:tc>
        <w:tc>
          <w:tcPr>
            <w:tcW w:w="1345" w:type="dxa"/>
          </w:tcPr>
          <w:p w:rsidR="008A3CD2" w:rsidRDefault="008A3CD2">
            <w:pPr>
              <w:jc w:val="both"/>
            </w:pPr>
            <w:r>
              <w:t>4000</w:t>
            </w:r>
          </w:p>
        </w:tc>
        <w:tc>
          <w:tcPr>
            <w:tcW w:w="1713" w:type="dxa"/>
          </w:tcPr>
          <w:p w:rsidR="008A3CD2" w:rsidRDefault="008A3CD2">
            <w:pPr>
              <w:jc w:val="both"/>
            </w:pPr>
            <w:r>
              <w:t>2000</w:t>
            </w:r>
          </w:p>
        </w:tc>
        <w:tc>
          <w:tcPr>
            <w:tcW w:w="1422" w:type="dxa"/>
          </w:tcPr>
          <w:p w:rsidR="008A3CD2" w:rsidRDefault="008A3CD2">
            <w:pPr>
              <w:jc w:val="both"/>
            </w:pPr>
            <w:r>
              <w:t>1000</w:t>
            </w:r>
          </w:p>
        </w:tc>
        <w:tc>
          <w:tcPr>
            <w:tcW w:w="1422" w:type="dxa"/>
          </w:tcPr>
          <w:p w:rsidR="008A3CD2" w:rsidRDefault="008A3CD2">
            <w:pPr>
              <w:jc w:val="both"/>
            </w:pPr>
            <w:r>
              <w:t>3000</w:t>
            </w:r>
          </w:p>
        </w:tc>
        <w:tc>
          <w:tcPr>
            <w:tcW w:w="1164" w:type="dxa"/>
          </w:tcPr>
          <w:p w:rsidR="008A3CD2" w:rsidRDefault="008A3CD2">
            <w:pPr>
              <w:jc w:val="both"/>
            </w:pPr>
            <w:r>
              <w:t>1000</w:t>
            </w:r>
          </w:p>
        </w:tc>
      </w:tr>
      <w:tr w:rsidR="008A3CD2">
        <w:tc>
          <w:tcPr>
            <w:tcW w:w="1312" w:type="dxa"/>
          </w:tcPr>
          <w:p w:rsidR="008A3CD2" w:rsidRDefault="008A3CD2">
            <w:pPr>
              <w:jc w:val="both"/>
            </w:pPr>
            <w:r>
              <w:t>25</w:t>
            </w:r>
          </w:p>
        </w:tc>
        <w:tc>
          <w:tcPr>
            <w:tcW w:w="1450" w:type="dxa"/>
          </w:tcPr>
          <w:p w:rsidR="008A3CD2" w:rsidRDefault="008A3CD2">
            <w:pPr>
              <w:jc w:val="both"/>
            </w:pPr>
            <w:r>
              <w:t>0</w:t>
            </w:r>
          </w:p>
        </w:tc>
        <w:tc>
          <w:tcPr>
            <w:tcW w:w="1345" w:type="dxa"/>
          </w:tcPr>
          <w:p w:rsidR="008A3CD2" w:rsidRDefault="008A3CD2">
            <w:pPr>
              <w:jc w:val="both"/>
            </w:pPr>
            <w:r>
              <w:t>0</w:t>
            </w:r>
          </w:p>
        </w:tc>
        <w:tc>
          <w:tcPr>
            <w:tcW w:w="1713" w:type="dxa"/>
          </w:tcPr>
          <w:p w:rsidR="008A3CD2" w:rsidRDefault="008A3CD2">
            <w:pPr>
              <w:jc w:val="both"/>
            </w:pPr>
            <w:r>
              <w:t>2000</w:t>
            </w:r>
          </w:p>
        </w:tc>
        <w:tc>
          <w:tcPr>
            <w:tcW w:w="1422" w:type="dxa"/>
          </w:tcPr>
          <w:p w:rsidR="008A3CD2" w:rsidRDefault="008A3CD2">
            <w:pPr>
              <w:jc w:val="both"/>
            </w:pPr>
            <w:r>
              <w:t>0</w:t>
            </w:r>
          </w:p>
        </w:tc>
        <w:tc>
          <w:tcPr>
            <w:tcW w:w="1422" w:type="dxa"/>
          </w:tcPr>
          <w:p w:rsidR="008A3CD2" w:rsidRDefault="008A3CD2">
            <w:pPr>
              <w:jc w:val="both"/>
            </w:pPr>
            <w:r>
              <w:t>2000</w:t>
            </w:r>
          </w:p>
        </w:tc>
        <w:tc>
          <w:tcPr>
            <w:tcW w:w="1164" w:type="dxa"/>
          </w:tcPr>
          <w:p w:rsidR="008A3CD2" w:rsidRDefault="008A3CD2">
            <w:pPr>
              <w:jc w:val="both"/>
            </w:pPr>
            <w:r>
              <w:t>-2000</w:t>
            </w:r>
          </w:p>
        </w:tc>
      </w:tr>
    </w:tbl>
    <w:p w:rsidR="008A3CD2" w:rsidRDefault="008A3CD2">
      <w:pPr>
        <w:ind w:firstLine="851"/>
        <w:jc w:val="both"/>
      </w:pPr>
    </w:p>
    <w:p w:rsidR="008A3CD2" w:rsidRDefault="008A3CD2">
      <w:pPr>
        <w:ind w:firstLine="851"/>
        <w:jc w:val="both"/>
      </w:pPr>
      <w:r>
        <w:t>Средние удельные издержки на единицу продукции составляют 5 ед.</w:t>
      </w:r>
    </w:p>
    <w:p w:rsidR="008A3CD2" w:rsidRDefault="008A3CD2">
      <w:pPr>
        <w:ind w:firstLine="851"/>
        <w:jc w:val="both"/>
      </w:pPr>
      <w:r>
        <w:t>Наибольшую прибыль обеспечивается при цене 15 ед., при этом спрос составляет 400 единиц.</w:t>
      </w:r>
    </w:p>
    <w:p w:rsidR="008A3CD2" w:rsidRDefault="008A3CD2">
      <w:pPr>
        <w:ind w:firstLine="851"/>
        <w:jc w:val="both"/>
      </w:pPr>
      <w:r>
        <w:t>Данная модель дает предоставление о реальных соотношениях между спросом, издержками, доходом и прибылью.</w:t>
      </w:r>
    </w:p>
    <w:p w:rsidR="008A3CD2" w:rsidRDefault="008A3CD2">
      <w:pPr>
        <w:ind w:firstLine="851"/>
        <w:jc w:val="both"/>
      </w:pPr>
      <w:r>
        <w:t>Ценообразование с ориентацией на конкуренцию предполагает знание действий конкурирующих фирм. Экономическим показателем конкурентности фирм является показатель перекрестной эластичности спроса. Допустим, в результате обследования состояния рынка была построена матрица коэффициентов перекрестной эластичности.</w:t>
      </w:r>
    </w:p>
    <w:p w:rsidR="008A3CD2" w:rsidRDefault="008A3CD2">
      <w:pPr>
        <w:jc w:val="both"/>
      </w:pPr>
      <w:r>
        <w:t>Таблица 2.8.Ценообразование с ориентацией на конкуренцию.</w:t>
      </w:r>
    </w:p>
    <w:p w:rsidR="008A3CD2" w:rsidRDefault="008A3CD2">
      <w:pPr>
        <w:ind w:firstLine="851"/>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330"/>
        <w:gridCol w:w="1286"/>
        <w:gridCol w:w="1286"/>
        <w:gridCol w:w="1286"/>
        <w:gridCol w:w="1286"/>
        <w:gridCol w:w="1286"/>
      </w:tblGrid>
      <w:tr w:rsidR="008A3CD2">
        <w:trPr>
          <w:cantSplit/>
        </w:trPr>
        <w:tc>
          <w:tcPr>
            <w:tcW w:w="2572" w:type="dxa"/>
            <w:gridSpan w:val="2"/>
            <w:vMerge w:val="restart"/>
          </w:tcPr>
          <w:p w:rsidR="008A3CD2" w:rsidRDefault="00AE4333">
            <w:pPr>
              <w:jc w:val="both"/>
            </w:pPr>
            <w:r>
              <w:pict>
                <v:line id="_x0000_s1810" style="position:absolute;left:0;text-align:left;z-index:251800576" from="-5.75pt,-.65pt" to="123.85pt,28.15pt" o:allowincell="f"/>
              </w:pict>
            </w:r>
            <w:r w:rsidR="008A3CD2">
              <w:t xml:space="preserve">                       Фирма i</w:t>
            </w:r>
          </w:p>
          <w:p w:rsidR="008A3CD2" w:rsidRDefault="008A3CD2">
            <w:pPr>
              <w:jc w:val="both"/>
            </w:pPr>
            <w:r>
              <w:t>Фирма j</w:t>
            </w:r>
          </w:p>
        </w:tc>
        <w:tc>
          <w:tcPr>
            <w:tcW w:w="6430" w:type="dxa"/>
            <w:gridSpan w:val="5"/>
          </w:tcPr>
          <w:p w:rsidR="008A3CD2" w:rsidRDefault="008A3CD2">
            <w:pPr>
              <w:jc w:val="both"/>
            </w:pPr>
            <w:r>
              <w:t xml:space="preserve">Товарный ассортимент </w:t>
            </w:r>
          </w:p>
        </w:tc>
      </w:tr>
      <w:tr w:rsidR="008A3CD2">
        <w:trPr>
          <w:cantSplit/>
          <w:trHeight w:val="194"/>
        </w:trPr>
        <w:tc>
          <w:tcPr>
            <w:tcW w:w="2572" w:type="dxa"/>
            <w:gridSpan w:val="2"/>
            <w:vMerge/>
          </w:tcPr>
          <w:p w:rsidR="008A3CD2" w:rsidRDefault="008A3CD2">
            <w:pPr>
              <w:jc w:val="both"/>
            </w:pPr>
          </w:p>
        </w:tc>
        <w:tc>
          <w:tcPr>
            <w:tcW w:w="1286" w:type="dxa"/>
          </w:tcPr>
          <w:p w:rsidR="008A3CD2" w:rsidRDefault="008A3CD2">
            <w:pPr>
              <w:jc w:val="both"/>
            </w:pPr>
            <w:r>
              <w:t>А1</w:t>
            </w:r>
          </w:p>
        </w:tc>
        <w:tc>
          <w:tcPr>
            <w:tcW w:w="1286" w:type="dxa"/>
          </w:tcPr>
          <w:p w:rsidR="008A3CD2" w:rsidRDefault="008A3CD2">
            <w:pPr>
              <w:jc w:val="both"/>
            </w:pPr>
            <w:r>
              <w:t>А2</w:t>
            </w:r>
          </w:p>
        </w:tc>
        <w:tc>
          <w:tcPr>
            <w:tcW w:w="1286" w:type="dxa"/>
          </w:tcPr>
          <w:p w:rsidR="008A3CD2" w:rsidRDefault="008A3CD2">
            <w:pPr>
              <w:jc w:val="both"/>
            </w:pPr>
            <w:r>
              <w:t>А3</w:t>
            </w:r>
          </w:p>
        </w:tc>
        <w:tc>
          <w:tcPr>
            <w:tcW w:w="1286" w:type="dxa"/>
          </w:tcPr>
          <w:p w:rsidR="008A3CD2" w:rsidRDefault="008A3CD2">
            <w:pPr>
              <w:jc w:val="both"/>
            </w:pPr>
            <w:r>
              <w:t>А4</w:t>
            </w:r>
          </w:p>
        </w:tc>
        <w:tc>
          <w:tcPr>
            <w:tcW w:w="1286" w:type="dxa"/>
          </w:tcPr>
          <w:p w:rsidR="008A3CD2" w:rsidRDefault="008A3CD2">
            <w:pPr>
              <w:jc w:val="both"/>
            </w:pPr>
            <w:r>
              <w:t>А5</w:t>
            </w:r>
          </w:p>
        </w:tc>
      </w:tr>
      <w:tr w:rsidR="008A3CD2">
        <w:trPr>
          <w:cantSplit/>
        </w:trPr>
        <w:tc>
          <w:tcPr>
            <w:tcW w:w="1242" w:type="dxa"/>
            <w:vMerge w:val="restart"/>
          </w:tcPr>
          <w:p w:rsidR="008A3CD2" w:rsidRDefault="008A3CD2">
            <w:pPr>
              <w:jc w:val="both"/>
            </w:pPr>
            <w:r>
              <w:t>Товарный ассортимент</w:t>
            </w:r>
          </w:p>
        </w:tc>
        <w:tc>
          <w:tcPr>
            <w:tcW w:w="1330" w:type="dxa"/>
          </w:tcPr>
          <w:p w:rsidR="008A3CD2" w:rsidRDefault="008A3CD2">
            <w:pPr>
              <w:jc w:val="both"/>
            </w:pPr>
            <w:r>
              <w:t>В1</w:t>
            </w:r>
          </w:p>
        </w:tc>
        <w:tc>
          <w:tcPr>
            <w:tcW w:w="1286" w:type="dxa"/>
          </w:tcPr>
          <w:p w:rsidR="008A3CD2" w:rsidRDefault="008A3CD2">
            <w:pPr>
              <w:jc w:val="both"/>
            </w:pPr>
            <w:r>
              <w:t>1,6</w:t>
            </w:r>
          </w:p>
        </w:tc>
        <w:tc>
          <w:tcPr>
            <w:tcW w:w="1286" w:type="dxa"/>
          </w:tcPr>
          <w:p w:rsidR="008A3CD2" w:rsidRDefault="008A3CD2">
            <w:pPr>
              <w:jc w:val="both"/>
            </w:pPr>
            <w:r>
              <w:t>0,15</w:t>
            </w:r>
          </w:p>
        </w:tc>
        <w:tc>
          <w:tcPr>
            <w:tcW w:w="1286" w:type="dxa"/>
          </w:tcPr>
          <w:p w:rsidR="008A3CD2" w:rsidRDefault="008A3CD2">
            <w:pPr>
              <w:jc w:val="both"/>
            </w:pPr>
            <w:r>
              <w:t>1,9</w:t>
            </w:r>
          </w:p>
        </w:tc>
        <w:tc>
          <w:tcPr>
            <w:tcW w:w="1286" w:type="dxa"/>
          </w:tcPr>
          <w:p w:rsidR="008A3CD2" w:rsidRDefault="008A3CD2">
            <w:pPr>
              <w:jc w:val="both"/>
            </w:pPr>
            <w:r>
              <w:t>0,3</w:t>
            </w:r>
          </w:p>
        </w:tc>
        <w:tc>
          <w:tcPr>
            <w:tcW w:w="1286" w:type="dxa"/>
          </w:tcPr>
          <w:p w:rsidR="008A3CD2" w:rsidRDefault="008A3CD2">
            <w:pPr>
              <w:jc w:val="both"/>
            </w:pPr>
            <w:r>
              <w:t>0,4</w:t>
            </w:r>
          </w:p>
        </w:tc>
      </w:tr>
      <w:tr w:rsidR="008A3CD2">
        <w:trPr>
          <w:cantSplit/>
        </w:trPr>
        <w:tc>
          <w:tcPr>
            <w:tcW w:w="1242" w:type="dxa"/>
            <w:vMerge/>
          </w:tcPr>
          <w:p w:rsidR="008A3CD2" w:rsidRDefault="008A3CD2">
            <w:pPr>
              <w:jc w:val="both"/>
            </w:pPr>
          </w:p>
        </w:tc>
        <w:tc>
          <w:tcPr>
            <w:tcW w:w="1330" w:type="dxa"/>
          </w:tcPr>
          <w:p w:rsidR="008A3CD2" w:rsidRDefault="008A3CD2">
            <w:pPr>
              <w:jc w:val="both"/>
            </w:pPr>
            <w:r>
              <w:t>В2</w:t>
            </w:r>
          </w:p>
        </w:tc>
        <w:tc>
          <w:tcPr>
            <w:tcW w:w="1286" w:type="dxa"/>
          </w:tcPr>
          <w:p w:rsidR="008A3CD2" w:rsidRDefault="008A3CD2">
            <w:pPr>
              <w:jc w:val="both"/>
            </w:pPr>
            <w:r>
              <w:t>6,2</w:t>
            </w:r>
          </w:p>
        </w:tc>
        <w:tc>
          <w:tcPr>
            <w:tcW w:w="1286" w:type="dxa"/>
          </w:tcPr>
          <w:p w:rsidR="008A3CD2" w:rsidRDefault="008A3CD2">
            <w:pPr>
              <w:jc w:val="both"/>
            </w:pPr>
            <w:r>
              <w:t>0,12</w:t>
            </w:r>
          </w:p>
        </w:tc>
        <w:tc>
          <w:tcPr>
            <w:tcW w:w="1286" w:type="dxa"/>
          </w:tcPr>
          <w:p w:rsidR="008A3CD2" w:rsidRDefault="008A3CD2">
            <w:pPr>
              <w:jc w:val="both"/>
            </w:pPr>
            <w:r>
              <w:t>-0,1</w:t>
            </w:r>
          </w:p>
        </w:tc>
        <w:tc>
          <w:tcPr>
            <w:tcW w:w="1286" w:type="dxa"/>
          </w:tcPr>
          <w:p w:rsidR="008A3CD2" w:rsidRDefault="008A3CD2">
            <w:pPr>
              <w:jc w:val="both"/>
            </w:pPr>
            <w:r>
              <w:t>0,4</w:t>
            </w:r>
          </w:p>
        </w:tc>
        <w:tc>
          <w:tcPr>
            <w:tcW w:w="1286" w:type="dxa"/>
          </w:tcPr>
          <w:p w:rsidR="008A3CD2" w:rsidRDefault="008A3CD2">
            <w:pPr>
              <w:jc w:val="both"/>
            </w:pPr>
            <w:r>
              <w:t>0,3</w:t>
            </w:r>
          </w:p>
        </w:tc>
      </w:tr>
      <w:tr w:rsidR="008A3CD2">
        <w:trPr>
          <w:cantSplit/>
        </w:trPr>
        <w:tc>
          <w:tcPr>
            <w:tcW w:w="1242" w:type="dxa"/>
            <w:vMerge/>
          </w:tcPr>
          <w:p w:rsidR="008A3CD2" w:rsidRDefault="008A3CD2">
            <w:pPr>
              <w:jc w:val="both"/>
            </w:pPr>
          </w:p>
        </w:tc>
        <w:tc>
          <w:tcPr>
            <w:tcW w:w="1330" w:type="dxa"/>
          </w:tcPr>
          <w:p w:rsidR="008A3CD2" w:rsidRDefault="008A3CD2">
            <w:pPr>
              <w:jc w:val="both"/>
            </w:pPr>
            <w:r>
              <w:t>В3</w:t>
            </w:r>
          </w:p>
        </w:tc>
        <w:tc>
          <w:tcPr>
            <w:tcW w:w="1286" w:type="dxa"/>
          </w:tcPr>
          <w:p w:rsidR="008A3CD2" w:rsidRDefault="008A3CD2">
            <w:pPr>
              <w:jc w:val="both"/>
            </w:pPr>
            <w:r>
              <w:t>6,7</w:t>
            </w:r>
          </w:p>
        </w:tc>
        <w:tc>
          <w:tcPr>
            <w:tcW w:w="1286" w:type="dxa"/>
          </w:tcPr>
          <w:p w:rsidR="008A3CD2" w:rsidRDefault="008A3CD2">
            <w:pPr>
              <w:jc w:val="both"/>
            </w:pPr>
            <w:r>
              <w:t>0,11</w:t>
            </w:r>
          </w:p>
        </w:tc>
        <w:tc>
          <w:tcPr>
            <w:tcW w:w="1286" w:type="dxa"/>
          </w:tcPr>
          <w:p w:rsidR="008A3CD2" w:rsidRDefault="008A3CD2">
            <w:pPr>
              <w:jc w:val="both"/>
            </w:pPr>
            <w:r>
              <w:t>0,05</w:t>
            </w:r>
          </w:p>
        </w:tc>
        <w:tc>
          <w:tcPr>
            <w:tcW w:w="1286" w:type="dxa"/>
          </w:tcPr>
          <w:p w:rsidR="008A3CD2" w:rsidRDefault="008A3CD2">
            <w:pPr>
              <w:jc w:val="both"/>
            </w:pPr>
            <w:r>
              <w:t>0,01</w:t>
            </w:r>
          </w:p>
        </w:tc>
        <w:tc>
          <w:tcPr>
            <w:tcW w:w="1286" w:type="dxa"/>
          </w:tcPr>
          <w:p w:rsidR="008A3CD2" w:rsidRDefault="008A3CD2">
            <w:pPr>
              <w:jc w:val="both"/>
            </w:pPr>
            <w:r>
              <w:t>0,1</w:t>
            </w:r>
          </w:p>
        </w:tc>
      </w:tr>
      <w:tr w:rsidR="008A3CD2">
        <w:trPr>
          <w:cantSplit/>
        </w:trPr>
        <w:tc>
          <w:tcPr>
            <w:tcW w:w="1242" w:type="dxa"/>
            <w:vMerge/>
          </w:tcPr>
          <w:p w:rsidR="008A3CD2" w:rsidRDefault="008A3CD2">
            <w:pPr>
              <w:jc w:val="both"/>
            </w:pPr>
          </w:p>
        </w:tc>
        <w:tc>
          <w:tcPr>
            <w:tcW w:w="1330" w:type="dxa"/>
          </w:tcPr>
          <w:p w:rsidR="008A3CD2" w:rsidRDefault="008A3CD2">
            <w:pPr>
              <w:jc w:val="both"/>
            </w:pPr>
            <w:r>
              <w:t>В4</w:t>
            </w:r>
          </w:p>
        </w:tc>
        <w:tc>
          <w:tcPr>
            <w:tcW w:w="1286" w:type="dxa"/>
          </w:tcPr>
          <w:p w:rsidR="008A3CD2" w:rsidRDefault="008A3CD2">
            <w:pPr>
              <w:jc w:val="both"/>
            </w:pPr>
            <w:r>
              <w:t>3,4</w:t>
            </w:r>
          </w:p>
        </w:tc>
        <w:tc>
          <w:tcPr>
            <w:tcW w:w="1286" w:type="dxa"/>
          </w:tcPr>
          <w:p w:rsidR="008A3CD2" w:rsidRDefault="008A3CD2">
            <w:pPr>
              <w:jc w:val="both"/>
            </w:pPr>
            <w:r>
              <w:t>0,21</w:t>
            </w:r>
          </w:p>
        </w:tc>
        <w:tc>
          <w:tcPr>
            <w:tcW w:w="1286" w:type="dxa"/>
          </w:tcPr>
          <w:p w:rsidR="008A3CD2" w:rsidRDefault="008A3CD2">
            <w:pPr>
              <w:jc w:val="both"/>
            </w:pPr>
            <w:r>
              <w:t>-3,4</w:t>
            </w:r>
          </w:p>
        </w:tc>
        <w:tc>
          <w:tcPr>
            <w:tcW w:w="1286" w:type="dxa"/>
          </w:tcPr>
          <w:p w:rsidR="008A3CD2" w:rsidRDefault="008A3CD2">
            <w:pPr>
              <w:jc w:val="both"/>
            </w:pPr>
            <w:r>
              <w:t>-3,6</w:t>
            </w:r>
          </w:p>
        </w:tc>
        <w:tc>
          <w:tcPr>
            <w:tcW w:w="1286" w:type="dxa"/>
          </w:tcPr>
          <w:p w:rsidR="008A3CD2" w:rsidRDefault="008A3CD2">
            <w:pPr>
              <w:jc w:val="both"/>
            </w:pPr>
            <w:r>
              <w:t>1,4</w:t>
            </w:r>
          </w:p>
        </w:tc>
      </w:tr>
      <w:tr w:rsidR="008A3CD2">
        <w:trPr>
          <w:cantSplit/>
        </w:trPr>
        <w:tc>
          <w:tcPr>
            <w:tcW w:w="1242" w:type="dxa"/>
            <w:vMerge/>
          </w:tcPr>
          <w:p w:rsidR="008A3CD2" w:rsidRDefault="008A3CD2">
            <w:pPr>
              <w:jc w:val="both"/>
            </w:pPr>
          </w:p>
        </w:tc>
        <w:tc>
          <w:tcPr>
            <w:tcW w:w="1330" w:type="dxa"/>
          </w:tcPr>
          <w:p w:rsidR="008A3CD2" w:rsidRDefault="008A3CD2">
            <w:pPr>
              <w:jc w:val="both"/>
            </w:pPr>
            <w:r>
              <w:t>В5</w:t>
            </w:r>
          </w:p>
        </w:tc>
        <w:tc>
          <w:tcPr>
            <w:tcW w:w="1286" w:type="dxa"/>
          </w:tcPr>
          <w:p w:rsidR="008A3CD2" w:rsidRDefault="008A3CD2">
            <w:pPr>
              <w:jc w:val="both"/>
            </w:pPr>
            <w:r>
              <w:t>2,2</w:t>
            </w:r>
          </w:p>
        </w:tc>
        <w:tc>
          <w:tcPr>
            <w:tcW w:w="1286" w:type="dxa"/>
          </w:tcPr>
          <w:p w:rsidR="008A3CD2" w:rsidRDefault="008A3CD2">
            <w:pPr>
              <w:jc w:val="both"/>
            </w:pPr>
            <w:r>
              <w:t>0,13</w:t>
            </w:r>
          </w:p>
        </w:tc>
        <w:tc>
          <w:tcPr>
            <w:tcW w:w="1286" w:type="dxa"/>
          </w:tcPr>
          <w:p w:rsidR="008A3CD2" w:rsidRDefault="008A3CD2">
            <w:pPr>
              <w:jc w:val="both"/>
            </w:pPr>
            <w:r>
              <w:t>-3,5</w:t>
            </w:r>
          </w:p>
        </w:tc>
        <w:tc>
          <w:tcPr>
            <w:tcW w:w="1286" w:type="dxa"/>
          </w:tcPr>
          <w:p w:rsidR="008A3CD2" w:rsidRDefault="008A3CD2">
            <w:pPr>
              <w:jc w:val="both"/>
            </w:pPr>
            <w:r>
              <w:t>-3,1</w:t>
            </w:r>
          </w:p>
        </w:tc>
        <w:tc>
          <w:tcPr>
            <w:tcW w:w="1286" w:type="dxa"/>
          </w:tcPr>
          <w:p w:rsidR="008A3CD2" w:rsidRDefault="008A3CD2">
            <w:pPr>
              <w:jc w:val="both"/>
            </w:pPr>
            <w:r>
              <w:t>-0,01</w:t>
            </w:r>
          </w:p>
        </w:tc>
      </w:tr>
    </w:tbl>
    <w:p w:rsidR="008A3CD2" w:rsidRDefault="008A3CD2">
      <w:pPr>
        <w:jc w:val="both"/>
        <w:rPr>
          <w:lang w:val="en-US"/>
        </w:rPr>
      </w:pPr>
    </w:p>
    <w:p w:rsidR="008A3CD2" w:rsidRDefault="008A3CD2">
      <w:pPr>
        <w:jc w:val="both"/>
      </w:pPr>
    </w:p>
    <w:p w:rsidR="008A3CD2" w:rsidRDefault="008A3CD2">
      <w:pPr>
        <w:ind w:firstLine="851"/>
        <w:jc w:val="both"/>
      </w:pPr>
      <w:r>
        <w:t>Степень взаимозаменяемости товаров тем выше, чем более положительное значение коэффициента перекрестной эластичности. Конкуренция тем жеще, чем более взаимозаменяемыми являются товары. Допустим, что номенклатурная группа предприятий В</w:t>
      </w:r>
      <w:r>
        <w:rPr>
          <w:vertAlign w:val="subscript"/>
        </w:rPr>
        <w:t>1</w:t>
      </w:r>
      <w:r>
        <w:t>-В</w:t>
      </w:r>
      <w:r>
        <w:rPr>
          <w:vertAlign w:val="subscript"/>
        </w:rPr>
        <w:t>5</w:t>
      </w:r>
      <w:r>
        <w:t xml:space="preserve"> занимает значительно удельный вес в общем объеме </w:t>
      </w:r>
      <w:r>
        <w:rPr>
          <w:lang w:val="en-US"/>
        </w:rPr>
        <w:t>j</w:t>
      </w:r>
      <w:r>
        <w:t xml:space="preserve"> - предприятия. Ему</w:t>
      </w:r>
      <w:r>
        <w:rPr>
          <w:vertAlign w:val="subscript"/>
        </w:rPr>
        <w:t xml:space="preserve"> </w:t>
      </w:r>
      <w:r>
        <w:t xml:space="preserve">нецелесообразно повышать цены на данные товары, т.к. в этом случае произойдет переключение потребительского спроса на товары конкурентов. И наоборот если целью </w:t>
      </w:r>
      <w:r>
        <w:rPr>
          <w:lang w:val="en-US"/>
        </w:rPr>
        <w:t>j</w:t>
      </w:r>
      <w:r>
        <w:t>- предприятия является вытеснения конкурента с рынка ему выгодно снижать цены на товары В1-В5 в результате товар А1 будет заменен товарами группы В.</w:t>
      </w:r>
    </w:p>
    <w:p w:rsidR="008A3CD2" w:rsidRDefault="008A3CD2">
      <w:pPr>
        <w:ind w:firstLine="851"/>
        <w:jc w:val="both"/>
      </w:pPr>
      <w:r>
        <w:t xml:space="preserve"> Для взаимодополняющих товаров (комплементарных) значения коэффициентов перекрестной эластичности отрицательные. Чем больше по абсолютной величине эти значение, тем взаимодополняемость выше. Следовательно, </w:t>
      </w:r>
      <w:r>
        <w:rPr>
          <w:lang w:val="en-US"/>
        </w:rPr>
        <w:t>J</w:t>
      </w:r>
      <w:r>
        <w:t>-му предприятию выгодно будет снижать цены на товары (</w:t>
      </w:r>
      <w:r>
        <w:rPr>
          <w:lang w:val="en-US"/>
        </w:rPr>
        <w:t>A</w:t>
      </w:r>
      <w:r>
        <w:rPr>
          <w:vertAlign w:val="subscript"/>
        </w:rPr>
        <w:t>3</w:t>
      </w:r>
      <w:r>
        <w:t>-</w:t>
      </w:r>
      <w:r>
        <w:rPr>
          <w:lang w:val="en-US"/>
        </w:rPr>
        <w:t>A</w:t>
      </w:r>
      <w:r>
        <w:rPr>
          <w:vertAlign w:val="subscript"/>
        </w:rPr>
        <w:t>4</w:t>
      </w:r>
      <w:r>
        <w:t>) его конкурента, так как это позволит ему увеличить объем продаж товаров (В</w:t>
      </w:r>
      <w:r>
        <w:rPr>
          <w:vertAlign w:val="subscript"/>
        </w:rPr>
        <w:t>4</w:t>
      </w:r>
      <w:r>
        <w:t xml:space="preserve"> и В</w:t>
      </w:r>
      <w:r>
        <w:rPr>
          <w:vertAlign w:val="subscript"/>
        </w:rPr>
        <w:t>5</w:t>
      </w:r>
      <w:r>
        <w:t xml:space="preserve">). И наоборот, </w:t>
      </w:r>
      <w:r>
        <w:rPr>
          <w:lang w:val="en-US"/>
        </w:rPr>
        <w:t>I</w:t>
      </w:r>
      <w:r>
        <w:t>-</w:t>
      </w:r>
      <w:r>
        <w:rPr>
          <w:lang w:val="en-US"/>
        </w:rPr>
        <w:t>e</w:t>
      </w:r>
      <w:r>
        <w:t xml:space="preserve">  предприятие должно следовать стратегии стабилизации цен на товары (</w:t>
      </w:r>
      <w:r>
        <w:rPr>
          <w:lang w:val="en-US"/>
        </w:rPr>
        <w:t>A</w:t>
      </w:r>
      <w:r>
        <w:rPr>
          <w:vertAlign w:val="subscript"/>
        </w:rPr>
        <w:t>3</w:t>
      </w:r>
      <w:r>
        <w:t xml:space="preserve">, </w:t>
      </w:r>
      <w:r>
        <w:rPr>
          <w:lang w:val="en-US"/>
        </w:rPr>
        <w:t>A</w:t>
      </w:r>
      <w:r>
        <w:rPr>
          <w:vertAlign w:val="subscript"/>
        </w:rPr>
        <w:t>4</w:t>
      </w:r>
      <w:r>
        <w:t>), с тем, чтобы сократить спрос на товары конкурента. Нулевые значения или близкие к нулю коэффициентов перекрестной эластичности свидетельствуют о независимости товаров и не учитываются при в разработке ценообразования.</w:t>
      </w:r>
    </w:p>
    <w:p w:rsidR="008A3CD2" w:rsidRDefault="008A3CD2">
      <w:pPr>
        <w:ind w:firstLine="851"/>
        <w:jc w:val="both"/>
      </w:pPr>
      <w:r>
        <w:t xml:space="preserve">Для некоторых рынков, особенно государственных, получило распространение образование цены с помощью – торгов. Их предложения представляются к определенному сроку в запечатанных конвертах. При формировании цены по этому методы надо учить: </w:t>
      </w:r>
    </w:p>
    <w:p w:rsidR="008A3CD2" w:rsidRDefault="008A3CD2" w:rsidP="008A3CD2">
      <w:pPr>
        <w:numPr>
          <w:ilvl w:val="0"/>
          <w:numId w:val="119"/>
        </w:numPr>
        <w:jc w:val="both"/>
      </w:pPr>
      <w:r>
        <w:t>анализ прошлых предприятий  конкурентов</w:t>
      </w:r>
    </w:p>
    <w:p w:rsidR="008A3CD2" w:rsidRDefault="008A3CD2" w:rsidP="008A3CD2">
      <w:pPr>
        <w:numPr>
          <w:ilvl w:val="0"/>
          <w:numId w:val="119"/>
        </w:numPr>
        <w:jc w:val="both"/>
      </w:pPr>
      <w:r>
        <w:t>анализ нынешних состояний для конкурентов</w:t>
      </w:r>
    </w:p>
    <w:p w:rsidR="008A3CD2" w:rsidRDefault="008A3CD2">
      <w:pPr>
        <w:pStyle w:val="a4"/>
        <w:jc w:val="both"/>
      </w:pPr>
      <w:r>
        <w:t>Занижение цены создает риск упустить потенциальную прибыль, завышение цены может привести к проигрышу торгов.</w:t>
      </w:r>
    </w:p>
    <w:p w:rsidR="008A3CD2" w:rsidRDefault="008A3CD2">
      <w:pPr>
        <w:pStyle w:val="a4"/>
        <w:jc w:val="both"/>
      </w:pPr>
    </w:p>
    <w:p w:rsidR="008A3CD2" w:rsidRDefault="008A3CD2">
      <w:pPr>
        <w:pStyle w:val="a4"/>
        <w:jc w:val="both"/>
      </w:pPr>
    </w:p>
    <w:p w:rsidR="008A3CD2" w:rsidRDefault="008A3CD2">
      <w:pPr>
        <w:ind w:firstLine="900"/>
        <w:jc w:val="both"/>
        <w:rPr>
          <w:b/>
        </w:rPr>
      </w:pPr>
      <w:r>
        <w:rPr>
          <w:b/>
        </w:rPr>
        <w:t>2.8. Безубыточность и самоокупаемость.</w:t>
      </w:r>
    </w:p>
    <w:p w:rsidR="008A3CD2" w:rsidRDefault="008A3CD2">
      <w:pPr>
        <w:jc w:val="center"/>
        <w:rPr>
          <w:b/>
        </w:rPr>
      </w:pPr>
    </w:p>
    <w:p w:rsidR="008A3CD2" w:rsidRDefault="008A3CD2">
      <w:pPr>
        <w:ind w:firstLine="851"/>
        <w:jc w:val="both"/>
      </w:pPr>
      <w:r>
        <w:t xml:space="preserve">Количество продукции, при котором выручка от реализации в точности равна валовым издержкам, называется </w:t>
      </w:r>
      <w:r>
        <w:rPr>
          <w:i/>
        </w:rPr>
        <w:t>точкой безубыточности.</w:t>
      </w:r>
    </w:p>
    <w:p w:rsidR="008A3CD2" w:rsidRDefault="008A3CD2">
      <w:pPr>
        <w:ind w:firstLine="851"/>
        <w:jc w:val="both"/>
      </w:pPr>
      <w:r>
        <w:t>Точка безубыточности отражает порог прибыльности предприятия, т.е. в конечном счете те затраты, при которых может наступить окупаемость. Чем эти затраты меньше, тем окупаемость быстрее наступит.</w:t>
      </w:r>
    </w:p>
    <w:p w:rsidR="008A3CD2" w:rsidRDefault="008A3CD2">
      <w:pPr>
        <w:ind w:firstLine="851"/>
        <w:jc w:val="both"/>
      </w:pPr>
    </w:p>
    <w:p w:rsidR="008A3CD2" w:rsidRDefault="00AE4333">
      <w:pPr>
        <w:ind w:firstLine="851"/>
        <w:jc w:val="both"/>
      </w:pPr>
      <w:r>
        <w:rPr>
          <w:noProof/>
        </w:rPr>
        <w:pict>
          <v:line id="_x0000_s2053" style="position:absolute;left:0;text-align:left;z-index:252014592" from="216.45pt,7.2pt" to="216.45pt,122.4pt" o:allowincell="f">
            <v:stroke startarrow="block"/>
          </v:line>
        </w:pict>
      </w:r>
      <w:r w:rsidR="008A3CD2">
        <w:t xml:space="preserve">                                                             Затраты, доход</w:t>
      </w:r>
    </w:p>
    <w:p w:rsidR="008A3CD2" w:rsidRDefault="008A3CD2">
      <w:pPr>
        <w:pStyle w:val="a4"/>
        <w:ind w:firstLine="0"/>
        <w:jc w:val="center"/>
      </w:pPr>
      <w:r>
        <w:rPr>
          <w:b/>
        </w:rPr>
        <w:t xml:space="preserve">                                                                                 </w:t>
      </w:r>
      <w:r>
        <w:t xml:space="preserve">Доход    </w:t>
      </w:r>
    </w:p>
    <w:p w:rsidR="008A3CD2" w:rsidRDefault="00AE4333">
      <w:pPr>
        <w:pStyle w:val="a4"/>
        <w:ind w:firstLine="0"/>
        <w:jc w:val="center"/>
      </w:pPr>
      <w:r>
        <w:rPr>
          <w:noProof/>
        </w:rPr>
        <w:pict>
          <v:line id="_x0000_s2056" style="position:absolute;left:0;text-align:left;flip:y;z-index:252017664" from="216.45pt,1.2pt" to="338.85pt,94.8pt" o:allowincell="f"/>
        </w:pict>
      </w:r>
      <w:r w:rsidR="008A3CD2">
        <w:t xml:space="preserve">   </w:t>
      </w:r>
    </w:p>
    <w:p w:rsidR="008A3CD2" w:rsidRDefault="008A3CD2">
      <w:pPr>
        <w:pStyle w:val="a4"/>
      </w:pPr>
      <w:r>
        <w:rPr>
          <w:b/>
          <w:noProof/>
        </w:rPr>
        <w:t xml:space="preserve">                                                                                                      </w:t>
      </w:r>
      <w:r>
        <w:rPr>
          <w:noProof/>
        </w:rPr>
        <w:t xml:space="preserve"> Валовые издержки     </w:t>
      </w:r>
    </w:p>
    <w:p w:rsidR="008A3CD2" w:rsidRDefault="00AE4333">
      <w:pPr>
        <w:pStyle w:val="a4"/>
      </w:pPr>
      <w:r>
        <w:rPr>
          <w:b/>
          <w:noProof/>
        </w:rPr>
        <w:pict>
          <v:line id="_x0000_s2057" style="position:absolute;left:0;text-align:left;flip:y;z-index:252018688" from="216.45pt,2.4pt" to="346.05pt,31.2pt" o:allowincell="f"/>
        </w:pict>
      </w:r>
      <w:r w:rsidR="008A3CD2">
        <w:t xml:space="preserve">                                                      З</w:t>
      </w:r>
      <w:r w:rsidR="008A3CD2">
        <w:rPr>
          <w:vertAlign w:val="subscript"/>
        </w:rPr>
        <w:t>0</w:t>
      </w:r>
      <w:r w:rsidR="008A3CD2">
        <w:t xml:space="preserve">                         </w:t>
      </w:r>
    </w:p>
    <w:p w:rsidR="008A3CD2" w:rsidRDefault="00AE4333">
      <w:pPr>
        <w:pStyle w:val="a4"/>
      </w:pPr>
      <w:r>
        <w:rPr>
          <w:b/>
          <w:noProof/>
        </w:rPr>
        <w:pict>
          <v:line id="_x0000_s2061" style="position:absolute;left:0;text-align:left;z-index:252022784" from="274.05pt,10.2pt" to="274.05pt,53.4pt" o:allowincell="f">
            <v:stroke dashstyle="dash"/>
          </v:line>
        </w:pict>
      </w:r>
      <w:r>
        <w:rPr>
          <w:b/>
          <w:noProof/>
        </w:rPr>
        <w:pict>
          <v:line id="_x0000_s2060" style="position:absolute;left:0;text-align:left;z-index:252021760" from="216.45pt,10.2pt" to="274.05pt,10.2pt" o:allowincell="f">
            <v:stroke dashstyle="dash"/>
          </v:line>
        </w:pict>
      </w:r>
      <w:r>
        <w:rPr>
          <w:b/>
          <w:noProof/>
        </w:rPr>
        <w:pict>
          <v:line id="_x0000_s2059" style="position:absolute;left:0;text-align:left;z-index:252020736" from="281.25pt,3pt" to="281.25pt,53.4pt" o:allowincell="f">
            <v:stroke dashstyle="dash"/>
          </v:line>
        </w:pict>
      </w:r>
      <w:r>
        <w:rPr>
          <w:b/>
          <w:noProof/>
        </w:rPr>
        <w:pict>
          <v:line id="_x0000_s2058" style="position:absolute;left:0;text-align:left;flip:x;z-index:252019712" from="216.45pt,3pt" to="281.25pt,3pt" o:allowincell="f">
            <v:stroke dashstyle="dash"/>
          </v:line>
        </w:pict>
      </w:r>
      <w:r w:rsidR="008A3CD2">
        <w:t xml:space="preserve">                                                      ↓</w:t>
      </w:r>
    </w:p>
    <w:p w:rsidR="008A3CD2" w:rsidRDefault="008A3CD2">
      <w:pPr>
        <w:pStyle w:val="a4"/>
      </w:pPr>
      <w:r>
        <w:t xml:space="preserve">                                                      З</w:t>
      </w:r>
      <w:r>
        <w:rPr>
          <w:vertAlign w:val="subscript"/>
        </w:rPr>
        <w:t>1</w:t>
      </w:r>
      <w:r>
        <w:t xml:space="preserve">                                                  </w:t>
      </w:r>
    </w:p>
    <w:p w:rsidR="008A3CD2" w:rsidRDefault="00AE4333">
      <w:pPr>
        <w:pStyle w:val="a4"/>
      </w:pPr>
      <w:r>
        <w:rPr>
          <w:noProof/>
        </w:rPr>
        <w:pict>
          <v:line id="_x0000_s2055" style="position:absolute;left:0;text-align:left;z-index:252016640" from="216.45pt,3.6pt" to="346.05pt,3.6pt" o:allowincell="f"/>
        </w:pict>
      </w:r>
      <w:r w:rsidR="008A3CD2">
        <w:t xml:space="preserve">                                                                                                                            </w:t>
      </w:r>
    </w:p>
    <w:p w:rsidR="008A3CD2" w:rsidRDefault="00AE4333">
      <w:pPr>
        <w:pStyle w:val="a4"/>
      </w:pPr>
      <w:r>
        <w:rPr>
          <w:noProof/>
        </w:rPr>
        <w:pict>
          <v:line id="_x0000_s2054" style="position:absolute;left:0;text-align:left;flip:y;z-index:252015616" from="216.45pt,12pt" to="353.25pt,12pt" o:allowincell="f">
            <v:stroke endarrow="block"/>
          </v:line>
        </w:pict>
      </w:r>
    </w:p>
    <w:p w:rsidR="008A3CD2" w:rsidRDefault="008A3CD2">
      <w:pPr>
        <w:pStyle w:val="a4"/>
      </w:pPr>
      <w:r>
        <w:t xml:space="preserve">                                                                        К</w:t>
      </w:r>
      <w:r>
        <w:rPr>
          <w:vertAlign w:val="subscript"/>
        </w:rPr>
        <w:t>1</w:t>
      </w:r>
      <w:r>
        <w:t>← К</w:t>
      </w:r>
      <w:r>
        <w:rPr>
          <w:vertAlign w:val="subscript"/>
        </w:rPr>
        <w:t xml:space="preserve">0                     </w:t>
      </w:r>
      <w:r>
        <w:t xml:space="preserve">    К</w:t>
      </w:r>
    </w:p>
    <w:p w:rsidR="008A3CD2" w:rsidRDefault="008A3CD2">
      <w:pPr>
        <w:pStyle w:val="a4"/>
      </w:pPr>
    </w:p>
    <w:tbl>
      <w:tblPr>
        <w:tblW w:w="0" w:type="auto"/>
        <w:tblInd w:w="3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
        <w:gridCol w:w="1752"/>
      </w:tblGrid>
      <w:tr w:rsidR="008A3CD2">
        <w:trPr>
          <w:cantSplit/>
        </w:trPr>
        <w:tc>
          <w:tcPr>
            <w:tcW w:w="992" w:type="dxa"/>
            <w:vMerge w:val="restart"/>
            <w:tcBorders>
              <w:right w:val="nil"/>
            </w:tcBorders>
            <w:vAlign w:val="center"/>
          </w:tcPr>
          <w:p w:rsidR="008A3CD2" w:rsidRDefault="008A3CD2">
            <w:pPr>
              <w:pStyle w:val="a4"/>
              <w:ind w:right="-108" w:firstLine="0"/>
              <w:jc w:val="center"/>
            </w:pPr>
            <w:r>
              <w:t>К</w:t>
            </w:r>
            <w:r>
              <w:rPr>
                <w:vertAlign w:val="subscript"/>
              </w:rPr>
              <w:t xml:space="preserve">0 </w:t>
            </w:r>
            <w:r>
              <w:t>=</w:t>
            </w:r>
          </w:p>
        </w:tc>
        <w:tc>
          <w:tcPr>
            <w:tcW w:w="1752" w:type="dxa"/>
            <w:tcBorders>
              <w:left w:val="nil"/>
            </w:tcBorders>
          </w:tcPr>
          <w:p w:rsidR="008A3CD2" w:rsidRDefault="008A3CD2">
            <w:pPr>
              <w:pStyle w:val="a4"/>
              <w:ind w:firstLine="0"/>
              <w:jc w:val="center"/>
            </w:pPr>
            <w:r>
              <w:t>И пост</w:t>
            </w:r>
          </w:p>
        </w:tc>
      </w:tr>
      <w:tr w:rsidR="008A3CD2">
        <w:trPr>
          <w:cantSplit/>
        </w:trPr>
        <w:tc>
          <w:tcPr>
            <w:tcW w:w="992" w:type="dxa"/>
            <w:vMerge/>
            <w:tcBorders>
              <w:right w:val="nil"/>
            </w:tcBorders>
          </w:tcPr>
          <w:p w:rsidR="008A3CD2" w:rsidRDefault="008A3CD2">
            <w:pPr>
              <w:pStyle w:val="a4"/>
              <w:ind w:firstLine="0"/>
              <w:jc w:val="center"/>
              <w:rPr>
                <w:vertAlign w:val="subscript"/>
              </w:rPr>
            </w:pPr>
          </w:p>
        </w:tc>
        <w:tc>
          <w:tcPr>
            <w:tcW w:w="1752" w:type="dxa"/>
            <w:tcBorders>
              <w:left w:val="nil"/>
            </w:tcBorders>
          </w:tcPr>
          <w:p w:rsidR="008A3CD2" w:rsidRDefault="008A3CD2">
            <w:pPr>
              <w:pStyle w:val="a4"/>
              <w:ind w:firstLine="0"/>
              <w:jc w:val="center"/>
            </w:pPr>
            <w:r>
              <w:t>Ц – Ипер на ед</w:t>
            </w:r>
          </w:p>
        </w:tc>
      </w:tr>
    </w:tbl>
    <w:p w:rsidR="008A3CD2" w:rsidRDefault="008A3CD2">
      <w:pPr>
        <w:pStyle w:val="a4"/>
        <w:jc w:val="center"/>
        <w:rPr>
          <w:vertAlign w:val="subscript"/>
        </w:rPr>
      </w:pPr>
    </w:p>
    <w:p w:rsidR="008A3CD2" w:rsidRDefault="008A3CD2">
      <w:pPr>
        <w:ind w:firstLine="851"/>
        <w:jc w:val="both"/>
      </w:pPr>
    </w:p>
    <w:p w:rsidR="008A3CD2" w:rsidRDefault="008A3CD2">
      <w:pPr>
        <w:ind w:firstLine="851"/>
        <w:jc w:val="both"/>
        <w:rPr>
          <w:b/>
        </w:rPr>
      </w:pPr>
      <w:r>
        <w:rPr>
          <w:b/>
        </w:rPr>
        <w:t>Тема 3. Прибыль.</w:t>
      </w:r>
    </w:p>
    <w:p w:rsidR="008A3CD2" w:rsidRDefault="008A3CD2" w:rsidP="008A3CD2">
      <w:pPr>
        <w:numPr>
          <w:ilvl w:val="1"/>
          <w:numId w:val="102"/>
        </w:numPr>
        <w:jc w:val="both"/>
        <w:rPr>
          <w:b/>
        </w:rPr>
      </w:pPr>
      <w:r>
        <w:rPr>
          <w:b/>
        </w:rPr>
        <w:t>Прибыль как показатель эффективности производства.</w:t>
      </w:r>
    </w:p>
    <w:p w:rsidR="008A3CD2" w:rsidRDefault="008A3CD2">
      <w:pPr>
        <w:ind w:left="851"/>
        <w:jc w:val="both"/>
        <w:rPr>
          <w:b/>
        </w:rPr>
      </w:pPr>
    </w:p>
    <w:p w:rsidR="008A3CD2" w:rsidRDefault="008A3CD2">
      <w:pPr>
        <w:pStyle w:val="a4"/>
        <w:jc w:val="both"/>
      </w:pPr>
      <w:r>
        <w:t>Прибыль является важнейшей экономической категории  и выполняет определенные функции:</w:t>
      </w:r>
    </w:p>
    <w:p w:rsidR="008A3CD2" w:rsidRDefault="008A3CD2" w:rsidP="008A3CD2">
      <w:pPr>
        <w:numPr>
          <w:ilvl w:val="0"/>
          <w:numId w:val="120"/>
        </w:numPr>
        <w:jc w:val="both"/>
      </w:pPr>
      <w:r>
        <w:t>Получение прибыли характеризует экономический эффект деятельности предприятия, поэтому прибыль отражает конечный результат эффективности деятельности предприятия.</w:t>
      </w:r>
    </w:p>
    <w:p w:rsidR="008A3CD2" w:rsidRDefault="008A3CD2" w:rsidP="008A3CD2">
      <w:pPr>
        <w:numPr>
          <w:ilvl w:val="0"/>
          <w:numId w:val="120"/>
        </w:numPr>
        <w:jc w:val="both"/>
      </w:pPr>
      <w:r>
        <w:t>Прибыль обладает стимулирующей функцией, ее содержание состоит в том, что она является одновременно финансовым результатом и основным элементом финансовых ресурсов предприятия.</w:t>
      </w:r>
    </w:p>
    <w:p w:rsidR="008A3CD2" w:rsidRDefault="008A3CD2" w:rsidP="008A3CD2">
      <w:pPr>
        <w:numPr>
          <w:ilvl w:val="0"/>
          <w:numId w:val="120"/>
        </w:numPr>
        <w:jc w:val="both"/>
      </w:pPr>
      <w:r>
        <w:t xml:space="preserve">Прибыль является одним из источников формирования бюджетов разных уровней. </w:t>
      </w:r>
    </w:p>
    <w:p w:rsidR="008A3CD2" w:rsidRDefault="008A3CD2">
      <w:pPr>
        <w:ind w:firstLine="851"/>
        <w:jc w:val="both"/>
      </w:pPr>
      <w:r>
        <w:rPr>
          <w:i/>
        </w:rPr>
        <w:t>Прибыль</w:t>
      </w:r>
      <w:r>
        <w:t xml:space="preserve">  представляет собой часть доходов предприятия, оставшуюся после возмещения затрат, связанных с его деятельностью. При этом различают несколько видов прибыли. Экономисты учитывают в прибыли при ее расчете не только явные издержки, которые учитывают бухгалтера, но и не явные. Бухгалтера учитывают только то, что подлежит строгому учету по бухгалтерским счетам. Поэтому возникает понятие </w:t>
      </w:r>
      <w:r>
        <w:rPr>
          <w:i/>
        </w:rPr>
        <w:t>нормальной прибыли</w:t>
      </w:r>
      <w:r>
        <w:t xml:space="preserve"> – это та величина денежных средств, которую получил бы предприниматель, если бы вложил свои средства по другому и получил за это доход. Например: он сдал в аренду своей фирме собственную квартиру, собственный  транспорт, включил в оборотные средства собственный капитал; если бы он эти средства вложил в другую фирму, то получил бы за это возмещение средств.</w:t>
      </w:r>
    </w:p>
    <w:p w:rsidR="008A3CD2" w:rsidRDefault="008A3CD2">
      <w:pPr>
        <w:pStyle w:val="a4"/>
        <w:jc w:val="both"/>
      </w:pPr>
      <w:r>
        <w:t>Экономисты и бухгалтера понимают прибыль по-разному, общая схема формирования дохода фирмы может быть представлена в следующем виде:</w:t>
      </w:r>
    </w:p>
    <w:p w:rsidR="008A3CD2" w:rsidRDefault="008A3CD2">
      <w:pPr>
        <w:jc w:val="both"/>
      </w:pPr>
    </w:p>
    <w:p w:rsidR="008A3CD2" w:rsidRDefault="008A3CD2">
      <w:pPr>
        <w:jc w:val="both"/>
      </w:pPr>
      <w:r>
        <w:t>Таблица 3.1.Прибыль.</w:t>
      </w:r>
    </w:p>
    <w:p w:rsidR="008A3CD2" w:rsidRDefault="008A3CD2">
      <w:pPr>
        <w:pStyle w:val="a4"/>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1"/>
        <w:gridCol w:w="2251"/>
        <w:gridCol w:w="2251"/>
        <w:gridCol w:w="2251"/>
      </w:tblGrid>
      <w:tr w:rsidR="008A3CD2">
        <w:trPr>
          <w:cantSplit/>
        </w:trPr>
        <w:tc>
          <w:tcPr>
            <w:tcW w:w="9004" w:type="dxa"/>
            <w:gridSpan w:val="4"/>
          </w:tcPr>
          <w:p w:rsidR="008A3CD2" w:rsidRDefault="008A3CD2">
            <w:pPr>
              <w:jc w:val="both"/>
            </w:pPr>
            <w:r>
              <w:t>Доходы фирмы</w:t>
            </w:r>
          </w:p>
        </w:tc>
      </w:tr>
      <w:tr w:rsidR="008A3CD2">
        <w:trPr>
          <w:cantSplit/>
        </w:trPr>
        <w:tc>
          <w:tcPr>
            <w:tcW w:w="6753" w:type="dxa"/>
            <w:gridSpan w:val="3"/>
          </w:tcPr>
          <w:p w:rsidR="008A3CD2" w:rsidRDefault="008A3CD2">
            <w:pPr>
              <w:jc w:val="both"/>
            </w:pPr>
            <w:r>
              <w:t>Экономические издержки</w:t>
            </w:r>
          </w:p>
        </w:tc>
        <w:tc>
          <w:tcPr>
            <w:tcW w:w="2251" w:type="dxa"/>
            <w:tcBorders>
              <w:bottom w:val="nil"/>
            </w:tcBorders>
          </w:tcPr>
          <w:p w:rsidR="008A3CD2" w:rsidRDefault="008A3CD2">
            <w:pPr>
              <w:jc w:val="both"/>
            </w:pPr>
            <w:r>
              <w:t>Экономическая</w:t>
            </w:r>
          </w:p>
        </w:tc>
      </w:tr>
      <w:tr w:rsidR="008A3CD2">
        <w:tc>
          <w:tcPr>
            <w:tcW w:w="2251" w:type="dxa"/>
          </w:tcPr>
          <w:p w:rsidR="008A3CD2" w:rsidRDefault="008A3CD2">
            <w:pPr>
              <w:jc w:val="both"/>
            </w:pPr>
            <w:r>
              <w:t>Пост. издержки</w:t>
            </w:r>
          </w:p>
        </w:tc>
        <w:tc>
          <w:tcPr>
            <w:tcW w:w="2251" w:type="dxa"/>
          </w:tcPr>
          <w:p w:rsidR="008A3CD2" w:rsidRDefault="008A3CD2">
            <w:pPr>
              <w:jc w:val="both"/>
            </w:pPr>
            <w:r>
              <w:t>Перем. издержки</w:t>
            </w:r>
          </w:p>
        </w:tc>
        <w:tc>
          <w:tcPr>
            <w:tcW w:w="2251" w:type="dxa"/>
          </w:tcPr>
          <w:p w:rsidR="008A3CD2" w:rsidRDefault="008A3CD2">
            <w:pPr>
              <w:jc w:val="both"/>
            </w:pPr>
            <w:r>
              <w:t>Нормальная прибыль</w:t>
            </w:r>
          </w:p>
        </w:tc>
        <w:tc>
          <w:tcPr>
            <w:tcW w:w="2251" w:type="dxa"/>
            <w:tcBorders>
              <w:top w:val="nil"/>
            </w:tcBorders>
          </w:tcPr>
          <w:p w:rsidR="008A3CD2" w:rsidRDefault="008A3CD2">
            <w:pPr>
              <w:jc w:val="both"/>
            </w:pPr>
            <w:r>
              <w:t>прибыль</w:t>
            </w:r>
          </w:p>
        </w:tc>
      </w:tr>
      <w:tr w:rsidR="008A3CD2">
        <w:trPr>
          <w:cantSplit/>
        </w:trPr>
        <w:tc>
          <w:tcPr>
            <w:tcW w:w="4502" w:type="dxa"/>
            <w:gridSpan w:val="2"/>
          </w:tcPr>
          <w:p w:rsidR="008A3CD2" w:rsidRDefault="008A3CD2">
            <w:pPr>
              <w:jc w:val="both"/>
            </w:pPr>
            <w:r>
              <w:t>Бухгалтерские издержки</w:t>
            </w:r>
          </w:p>
        </w:tc>
        <w:tc>
          <w:tcPr>
            <w:tcW w:w="4502" w:type="dxa"/>
            <w:gridSpan w:val="2"/>
          </w:tcPr>
          <w:p w:rsidR="008A3CD2" w:rsidRDefault="008A3CD2">
            <w:pPr>
              <w:jc w:val="both"/>
            </w:pPr>
            <w:r>
              <w:t>Бухгалтерская прибыль</w:t>
            </w:r>
          </w:p>
        </w:tc>
      </w:tr>
    </w:tbl>
    <w:p w:rsidR="008A3CD2" w:rsidRDefault="008A3CD2">
      <w:pPr>
        <w:jc w:val="both"/>
        <w:rPr>
          <w:lang w:val="en-US"/>
        </w:rPr>
      </w:pPr>
    </w:p>
    <w:p w:rsidR="008A3CD2" w:rsidRDefault="008A3CD2" w:rsidP="008A3CD2">
      <w:pPr>
        <w:numPr>
          <w:ilvl w:val="1"/>
          <w:numId w:val="120"/>
        </w:numPr>
        <w:jc w:val="both"/>
        <w:rPr>
          <w:b/>
        </w:rPr>
      </w:pPr>
      <w:r>
        <w:rPr>
          <w:b/>
        </w:rPr>
        <w:t>Виды прибыли.</w:t>
      </w:r>
    </w:p>
    <w:p w:rsidR="008A3CD2" w:rsidRDefault="008A3CD2">
      <w:pPr>
        <w:ind w:firstLine="851"/>
        <w:jc w:val="both"/>
        <w:rPr>
          <w:b/>
        </w:rPr>
      </w:pPr>
    </w:p>
    <w:p w:rsidR="008A3CD2" w:rsidRDefault="008A3CD2">
      <w:pPr>
        <w:pStyle w:val="a4"/>
        <w:jc w:val="both"/>
      </w:pPr>
      <w:r>
        <w:t>В структуре прибыли наибольшая доля приходится на выручку от реализации. Из выручки от реализации продукции возмещается производственные затраты на израсходованные материальные ценности и амортизационные отчисления. Оставшаяся часть – чистая продукция или валовый доход. Исчислив из валового дохода (чистой продукции) заработную плату с учетом отчислений на социальное страхование получим прибыль от реализации. Помимо прибыли от реализации различают балансовую (общую), валовую и чистую прибыль.</w:t>
      </w:r>
    </w:p>
    <w:p w:rsidR="008A3CD2" w:rsidRDefault="008A3CD2">
      <w:pPr>
        <w:ind w:firstLine="851"/>
        <w:jc w:val="both"/>
      </w:pPr>
      <w:r>
        <w:t>Балансовая прибыль включает дополнительную к прибыли от реализации, прибыль подсобных и обслуживающих производств, не связанных непосредственной производительной деятельностью, прибыль от долевого участия в совместных предприятиях, сдачи имущества в аренду, различные дивиденды, а также убытки от прочих хозяйственных операций (долги, пени, штрафы, неустойки и т.д.). Балансовая прибыль учитывает так же прибыль или убытки от реализации излишка ОПФ, сверхнормативные запасы оборотных средств и прочего имущества.</w:t>
      </w:r>
    </w:p>
    <w:p w:rsidR="008A3CD2" w:rsidRDefault="008A3CD2">
      <w:pPr>
        <w:ind w:firstLine="851"/>
        <w:jc w:val="both"/>
      </w:pPr>
      <w:r>
        <w:t>Дополнительно к балансовой прибыли поступают штрафы, пени, которые образуют валовую прибыль. В ряде случаев при отсутствии расчета валовой прибыли базой для налогообложения может быть балансовая прибыль, поэтому, чаще всего и  указывается балансовая (валовая) прибыль предприятия.</w:t>
      </w:r>
    </w:p>
    <w:p w:rsidR="008A3CD2" w:rsidRDefault="008A3CD2">
      <w:pPr>
        <w:ind w:firstLine="851"/>
        <w:jc w:val="both"/>
      </w:pPr>
      <w:r>
        <w:t>Из чистой прибыли производятся отчисления:</w:t>
      </w:r>
    </w:p>
    <w:p w:rsidR="008A3CD2" w:rsidRDefault="008A3CD2" w:rsidP="008A3CD2">
      <w:pPr>
        <w:numPr>
          <w:ilvl w:val="0"/>
          <w:numId w:val="121"/>
        </w:numPr>
        <w:jc w:val="both"/>
      </w:pPr>
      <w:r>
        <w:t>на социальные нужды</w:t>
      </w:r>
    </w:p>
    <w:p w:rsidR="008A3CD2" w:rsidRDefault="008A3CD2" w:rsidP="008A3CD2">
      <w:pPr>
        <w:numPr>
          <w:ilvl w:val="0"/>
          <w:numId w:val="121"/>
        </w:numPr>
        <w:jc w:val="both"/>
      </w:pPr>
      <w:r>
        <w:t>в резервный фонд</w:t>
      </w:r>
    </w:p>
    <w:p w:rsidR="008A3CD2" w:rsidRDefault="008A3CD2" w:rsidP="008A3CD2">
      <w:pPr>
        <w:numPr>
          <w:ilvl w:val="0"/>
          <w:numId w:val="121"/>
        </w:numPr>
        <w:jc w:val="both"/>
      </w:pPr>
      <w:r>
        <w:t>на воспроизводство</w:t>
      </w:r>
    </w:p>
    <w:p w:rsidR="008A3CD2" w:rsidRDefault="008A3CD2" w:rsidP="008A3CD2">
      <w:pPr>
        <w:numPr>
          <w:ilvl w:val="0"/>
          <w:numId w:val="121"/>
        </w:numPr>
        <w:jc w:val="both"/>
      </w:pPr>
      <w:r>
        <w:t>на выплату дивидендов акционерам</w:t>
      </w:r>
    </w:p>
    <w:p w:rsidR="008A3CD2" w:rsidRDefault="008A3CD2" w:rsidP="008A3CD2">
      <w:pPr>
        <w:numPr>
          <w:ilvl w:val="0"/>
          <w:numId w:val="121"/>
        </w:numPr>
        <w:jc w:val="both"/>
      </w:pPr>
      <w:r>
        <w:t>на проведение НИР и ОКР</w:t>
      </w:r>
    </w:p>
    <w:p w:rsidR="008A3CD2" w:rsidRDefault="008A3CD2" w:rsidP="008A3CD2">
      <w:pPr>
        <w:numPr>
          <w:ilvl w:val="0"/>
          <w:numId w:val="121"/>
        </w:numPr>
        <w:jc w:val="both"/>
      </w:pPr>
      <w:r>
        <w:t>на финансирование капитальных вложений производственного назначения.</w:t>
      </w:r>
    </w:p>
    <w:p w:rsidR="008A3CD2" w:rsidRDefault="008A3CD2">
      <w:pPr>
        <w:jc w:val="both"/>
      </w:pPr>
    </w:p>
    <w:p w:rsidR="008A3CD2" w:rsidRDefault="00AE4333">
      <w:pPr>
        <w:ind w:left="5103" w:hanging="4961"/>
        <w:jc w:val="both"/>
      </w:pPr>
      <w:r>
        <w:pict>
          <v:line id="_x0000_s1811" style="position:absolute;left:0;text-align:left;z-index:251801600" from="94.8pt,9.55pt" to="94.8pt,31.15pt" o:allowincell="f">
            <v:stroke endarrow="block"/>
          </v:line>
        </w:pict>
      </w:r>
      <w:r>
        <w:pict>
          <v:line id="_x0000_s1816" style="position:absolute;left:0;text-align:left;z-index:251806720" from="174.25pt,10.1pt" to="267.85pt,10.1pt" o:allowincell="f">
            <v:stroke endarrow="block"/>
          </v:line>
        </w:pict>
      </w:r>
      <w:r w:rsidR="008A3CD2">
        <w:t xml:space="preserve">             выручка от реализации                                    НДС, акцизы в бюджет </w:t>
      </w:r>
    </w:p>
    <w:p w:rsidR="008A3CD2" w:rsidRDefault="008A3CD2">
      <w:pPr>
        <w:ind w:firstLine="851"/>
        <w:jc w:val="both"/>
      </w:pPr>
    </w:p>
    <w:p w:rsidR="008A3CD2" w:rsidRDefault="00AE4333">
      <w:pPr>
        <w:ind w:firstLine="851"/>
        <w:jc w:val="both"/>
      </w:pPr>
      <w:r>
        <w:pict>
          <v:line id="_x0000_s1817" style="position:absolute;left:0;text-align:left;z-index:251807744" from="174.25pt,11.3pt" to="267.85pt,11.3pt" o:allowincell="f">
            <v:stroke endarrow="block"/>
          </v:line>
        </w:pict>
      </w:r>
      <w:r w:rsidR="008A3CD2">
        <w:t>чистая выручка от реали -                                   издержки производства</w:t>
      </w:r>
    </w:p>
    <w:p w:rsidR="008A3CD2" w:rsidRDefault="00AE4333">
      <w:pPr>
        <w:ind w:firstLine="851"/>
        <w:jc w:val="both"/>
      </w:pPr>
      <w:r>
        <w:pict>
          <v:line id="_x0000_s1812" style="position:absolute;left:0;text-align:left;z-index:251802624" from="94.8pt,11.35pt" to="94.8pt,25.75pt" o:allowincell="f">
            <v:stroke endarrow="block"/>
          </v:line>
        </w:pict>
      </w:r>
      <w:r w:rsidR="008A3CD2">
        <w:t xml:space="preserve">                зации</w:t>
      </w:r>
    </w:p>
    <w:p w:rsidR="008A3CD2" w:rsidRDefault="008A3CD2">
      <w:pPr>
        <w:ind w:firstLine="851"/>
        <w:jc w:val="both"/>
      </w:pPr>
    </w:p>
    <w:p w:rsidR="008A3CD2" w:rsidRDefault="00AE4333">
      <w:pPr>
        <w:ind w:firstLine="851"/>
        <w:jc w:val="both"/>
      </w:pPr>
      <w:r>
        <w:pict>
          <v:line id="_x0000_s1813" style="position:absolute;left:0;text-align:left;z-index:251803648" from="94.8pt,12.55pt" to="94.8pt,26.95pt" o:allowincell="f">
            <v:stroke endarrow="block"/>
          </v:line>
        </w:pict>
      </w:r>
      <w:r>
        <w:pict>
          <v:line id="_x0000_s1818" style="position:absolute;left:0;text-align:left;z-index:251808768" from="159.85pt,5.9pt" to="260.65pt,5.9pt" o:allowincell="f">
            <v:stroke startarrow="block"/>
          </v:line>
        </w:pict>
      </w:r>
      <w:r w:rsidR="008A3CD2">
        <w:t>балансовая прибыль                                           внереализационные доходы</w:t>
      </w:r>
    </w:p>
    <w:p w:rsidR="008A3CD2" w:rsidRDefault="008A3CD2">
      <w:pPr>
        <w:ind w:firstLine="851"/>
        <w:jc w:val="both"/>
      </w:pPr>
    </w:p>
    <w:p w:rsidR="008A3CD2" w:rsidRDefault="00AE4333">
      <w:pPr>
        <w:ind w:firstLine="851"/>
        <w:jc w:val="both"/>
      </w:pPr>
      <w:r>
        <w:pict>
          <v:line id="_x0000_s1819" style="position:absolute;left:0;text-align:left;z-index:251809792" from="145.45pt,7.1pt" to="260.65pt,7.1pt" o:allowincell="f">
            <v:stroke startarrow="block"/>
          </v:line>
        </w:pict>
      </w:r>
      <w:r w:rsidR="008A3CD2">
        <w:t>валовая прибыль                                             поступления от реализации имущества.</w:t>
      </w:r>
    </w:p>
    <w:p w:rsidR="008A3CD2" w:rsidRDefault="00AE4333">
      <w:pPr>
        <w:ind w:firstLine="851"/>
        <w:jc w:val="both"/>
      </w:pPr>
      <w:r>
        <w:pict>
          <v:line id="_x0000_s1821" style="position:absolute;left:0;text-align:left;z-index:251811840" from="95.05pt,.5pt" to="354.25pt,.5pt" o:allowincell="f"/>
        </w:pict>
      </w:r>
      <w:r>
        <w:pict>
          <v:line id="_x0000_s1820" style="position:absolute;left:0;text-align:left;z-index:251810816" from="354.25pt,.5pt" to="354.25pt,14.9pt" o:allowincell="f">
            <v:stroke endarrow="block"/>
          </v:line>
        </w:pict>
      </w:r>
      <w:r>
        <w:pict>
          <v:line id="_x0000_s1814" style="position:absolute;left:0;text-align:left;z-index:251804672" from="95.05pt,.5pt" to="95.05pt,14.9pt" o:allowincell="f">
            <v:stroke endarrow="block"/>
          </v:line>
        </w:pict>
      </w:r>
    </w:p>
    <w:p w:rsidR="008A3CD2" w:rsidRDefault="00AE4333">
      <w:pPr>
        <w:ind w:firstLine="851"/>
        <w:jc w:val="both"/>
      </w:pPr>
      <w:r>
        <w:rPr>
          <w:noProof/>
        </w:rPr>
        <w:pict>
          <v:polyline id="_x0000_s1959" style="position:absolute;left:0;text-align:left;z-index:251951104;mso-wrap-distance-left:9pt;mso-wrap-distance-top:0;mso-wrap-distance-right:9pt;mso-wrap-distance-bottom:0;mso-position-horizontal:absolute;mso-position-horizontal-relative:text;mso-position-vertical:absolute;mso-position-vertical-relative:text;v-text-anchor:top" points="277.05pt,8.55pt,196.05pt,8.55pt,196.05pt,62.55pt,97.05pt,62.55pt" coordsize="3600,1080" o:allowincell="f" filled="f">
            <v:stroke endarrow="block"/>
            <v:path arrowok="t"/>
          </v:polyline>
        </w:pict>
      </w:r>
      <w:r w:rsidR="008A3CD2">
        <w:t>прибыль, не подлежащая                                     налогооблагаемая прибыль</w:t>
      </w:r>
    </w:p>
    <w:p w:rsidR="008A3CD2" w:rsidRDefault="00AE4333">
      <w:pPr>
        <w:ind w:firstLine="851"/>
        <w:jc w:val="both"/>
      </w:pPr>
      <w:r>
        <w:pict>
          <v:line id="_x0000_s1824" style="position:absolute;left:0;text-align:left;z-index:251814912" from="354.25pt,1.7pt" to="354.25pt,16.1pt" o:allowincell="f"/>
        </w:pict>
      </w:r>
      <w:r>
        <w:pict>
          <v:line id="_x0000_s1822" style="position:absolute;left:0;text-align:left;z-index:251812864" from="354.25pt,1.7pt" to="354.25pt,8.9pt" o:allowincell="f"/>
        </w:pict>
      </w:r>
      <w:r>
        <w:pict>
          <v:line id="_x0000_s1815" style="position:absolute;left:0;text-align:left;z-index:251805696" from="95.05pt,8.9pt" to="95.05pt,30.5pt" o:allowincell="f">
            <v:stroke endarrow="block"/>
          </v:line>
        </w:pict>
      </w:r>
      <w:r w:rsidR="008A3CD2">
        <w:t xml:space="preserve">    налогообложению</w:t>
      </w:r>
    </w:p>
    <w:p w:rsidR="008A3CD2" w:rsidRDefault="00AE4333">
      <w:pPr>
        <w:ind w:firstLine="851"/>
        <w:jc w:val="both"/>
      </w:pPr>
      <w:r>
        <w:pict>
          <v:line id="_x0000_s1826" style="position:absolute;left:0;text-align:left;z-index:251816960" from="411.85pt,2.3pt" to="411.85pt,16.7pt" o:allowincell="f"/>
        </w:pict>
      </w:r>
      <w:r>
        <w:pict>
          <v:line id="_x0000_s1825" style="position:absolute;left:0;text-align:left;z-index:251815936" from="282.25pt,2.3pt" to="282.25pt,16.7pt" o:allowincell="f"/>
        </w:pict>
      </w:r>
      <w:r>
        <w:pict>
          <v:line id="_x0000_s1823" style="position:absolute;left:0;text-align:left;z-index:251813888" from="282.25pt,2.3pt" to="411.85pt,2.3pt" o:allowincell="f"/>
        </w:pict>
      </w:r>
    </w:p>
    <w:p w:rsidR="008A3CD2" w:rsidRDefault="00AE4333">
      <w:pPr>
        <w:ind w:firstLine="851"/>
        <w:jc w:val="both"/>
      </w:pPr>
      <w:r>
        <w:pict>
          <v:line id="_x0000_s1834" style="position:absolute;left:0;text-align:left;z-index:251825152" from="95.05pt,10.1pt" to="95.05pt,31.7pt" o:allowincell="f">
            <v:stroke endarrow="block"/>
          </v:line>
        </w:pict>
      </w:r>
      <w:r w:rsidR="008A3CD2">
        <w:t>чистая прибыль                                                    льготы по                  налоги из</w:t>
      </w:r>
    </w:p>
    <w:p w:rsidR="008A3CD2" w:rsidRDefault="008A3CD2">
      <w:pPr>
        <w:ind w:left="5387"/>
        <w:jc w:val="both"/>
      </w:pPr>
      <w:r>
        <w:t xml:space="preserve">     налогам                  прибыли в бюджет</w:t>
      </w:r>
    </w:p>
    <w:p w:rsidR="008A3CD2" w:rsidRDefault="00AE4333">
      <w:pPr>
        <w:ind w:firstLine="851"/>
        <w:jc w:val="both"/>
      </w:pPr>
      <w:r>
        <w:pict>
          <v:line id="_x0000_s1833" style="position:absolute;left:0;text-align:left;z-index:251824128" from="159.85pt,4.1pt" to="159.85pt,18.5pt" o:allowincell="f"/>
        </w:pict>
      </w:r>
      <w:r>
        <w:pict>
          <v:line id="_x0000_s1832" style="position:absolute;left:0;text-align:left;z-index:251823104" from="404.65pt,4.1pt" to="404.65pt,18.5pt" o:allowincell="f"/>
        </w:pict>
      </w:r>
      <w:r>
        <w:pict>
          <v:line id="_x0000_s1828" style="position:absolute;left:0;text-align:left;z-index:251819008" from="59.05pt,4.1pt" to="404.65pt,4.1pt" o:allowincell="f"/>
        </w:pict>
      </w:r>
      <w:r>
        <w:pict>
          <v:line id="_x0000_s1831" style="position:absolute;left:0;text-align:left;z-index:251822080" from="260.65pt,4.1pt" to="260.65pt,18.5pt" o:allowincell="f"/>
        </w:pict>
      </w:r>
      <w:r>
        <w:pict>
          <v:line id="_x0000_s1830" style="position:absolute;left:0;text-align:left;z-index:251821056" from="159.85pt,4.1pt" to="159.85pt,11.3pt" o:allowincell="f"/>
        </w:pict>
      </w:r>
      <w:r>
        <w:pict>
          <v:line id="_x0000_s1829" style="position:absolute;left:0;text-align:left;z-index:251820032" from="59.05pt,4.1pt" to="59.05pt,18.5pt" o:allowincell="f"/>
        </w:pict>
      </w:r>
      <w:r>
        <w:pict>
          <v:line id="_x0000_s1827" style="position:absolute;left:0;text-align:left;z-index:251817984" from="59.05pt,11.3pt" to="59.05pt,11.3pt" o:allowincell="f"/>
        </w:pict>
      </w:r>
    </w:p>
    <w:p w:rsidR="008A3CD2" w:rsidRDefault="008A3CD2">
      <w:pPr>
        <w:ind w:firstLine="851"/>
        <w:jc w:val="both"/>
      </w:pPr>
      <w:r>
        <w:t>резервный                 фонд                          фонд                       нераспределенная</w:t>
      </w:r>
    </w:p>
    <w:p w:rsidR="008A3CD2" w:rsidRDefault="008A3CD2">
      <w:pPr>
        <w:ind w:firstLine="851"/>
        <w:jc w:val="both"/>
      </w:pPr>
      <w:r>
        <w:t xml:space="preserve">     фонд                накопления              потребления                         прибыль</w:t>
      </w:r>
    </w:p>
    <w:p w:rsidR="008A3CD2" w:rsidRDefault="008A3CD2">
      <w:pPr>
        <w:pStyle w:val="a4"/>
        <w:jc w:val="both"/>
      </w:pPr>
    </w:p>
    <w:p w:rsidR="008A3CD2" w:rsidRDefault="008A3CD2">
      <w:pPr>
        <w:pStyle w:val="a4"/>
        <w:jc w:val="both"/>
      </w:pPr>
      <w:r>
        <w:t>рис.3.1Формирование и использование прибыли предприятия.</w:t>
      </w:r>
    </w:p>
    <w:p w:rsidR="008A3CD2" w:rsidRDefault="008A3CD2">
      <w:pPr>
        <w:pStyle w:val="a4"/>
        <w:jc w:val="both"/>
      </w:pPr>
    </w:p>
    <w:p w:rsidR="008A3CD2" w:rsidRDefault="008A3CD2">
      <w:pPr>
        <w:pStyle w:val="a4"/>
        <w:jc w:val="both"/>
      </w:pPr>
      <w:r>
        <w:t>Из нераспределенной прибыли производятся отчисления на благотворительные цели. Из балансовой прибыли производятся отчисления: налог на прибыль вносимый в бюджет, штрафы и пени, вносимые в бюджет, другие обязательные платежи в бюджет.</w:t>
      </w:r>
    </w:p>
    <w:p w:rsidR="008A3CD2" w:rsidRDefault="008A3CD2">
      <w:pPr>
        <w:pStyle w:val="a4"/>
        <w:ind w:left="851" w:firstLine="0"/>
        <w:jc w:val="both"/>
        <w:rPr>
          <w:b/>
          <w:lang w:val="en-US"/>
        </w:rPr>
      </w:pPr>
    </w:p>
    <w:p w:rsidR="008A3CD2" w:rsidRDefault="008A3CD2">
      <w:pPr>
        <w:pStyle w:val="a4"/>
        <w:ind w:left="851" w:firstLine="0"/>
        <w:jc w:val="both"/>
      </w:pPr>
      <w:r>
        <w:rPr>
          <w:b/>
        </w:rPr>
        <w:t>3.3.Образование балансовой прибыли.</w:t>
      </w:r>
    </w:p>
    <w:p w:rsidR="008A3CD2" w:rsidRDefault="008A3CD2">
      <w:pPr>
        <w:pStyle w:val="a4"/>
        <w:jc w:val="both"/>
      </w:pPr>
    </w:p>
    <w:p w:rsidR="008A3CD2" w:rsidRDefault="008A3CD2">
      <w:pPr>
        <w:pStyle w:val="a4"/>
        <w:jc w:val="both"/>
      </w:pPr>
      <w:r>
        <w:t>Состоит из трех основных частей:</w:t>
      </w:r>
    </w:p>
    <w:p w:rsidR="008A3CD2" w:rsidRDefault="008A3CD2" w:rsidP="008A3CD2">
      <w:pPr>
        <w:pStyle w:val="a4"/>
        <w:numPr>
          <w:ilvl w:val="0"/>
          <w:numId w:val="122"/>
        </w:numPr>
        <w:jc w:val="both"/>
      </w:pPr>
      <w:r>
        <w:t>прибыль от реализации товарной продукции</w:t>
      </w:r>
    </w:p>
    <w:p w:rsidR="008A3CD2" w:rsidRDefault="008A3CD2" w:rsidP="008A3CD2">
      <w:pPr>
        <w:pStyle w:val="a4"/>
        <w:numPr>
          <w:ilvl w:val="0"/>
          <w:numId w:val="122"/>
        </w:numPr>
        <w:jc w:val="both"/>
      </w:pPr>
      <w:r>
        <w:t>прибыль от прочей реализации</w:t>
      </w:r>
    </w:p>
    <w:p w:rsidR="008A3CD2" w:rsidRDefault="008A3CD2" w:rsidP="008A3CD2">
      <w:pPr>
        <w:pStyle w:val="a4"/>
        <w:numPr>
          <w:ilvl w:val="0"/>
          <w:numId w:val="122"/>
        </w:numPr>
        <w:jc w:val="both"/>
      </w:pPr>
      <w:r>
        <w:t>сальдо хозяйственной деятельности от внереализованных операций</w:t>
      </w:r>
    </w:p>
    <w:p w:rsidR="008A3CD2" w:rsidRDefault="008A3CD2">
      <w:pPr>
        <w:pStyle w:val="a4"/>
        <w:jc w:val="both"/>
      </w:pPr>
      <w:r>
        <w:t>Прибыль от реализации товарной продукции является преобладающей частью формирования прибыли и составляет в промышленности более 90 %.</w:t>
      </w:r>
    </w:p>
    <w:p w:rsidR="008A3CD2" w:rsidRDefault="008A3CD2">
      <w:pPr>
        <w:pStyle w:val="a4"/>
        <w:jc w:val="both"/>
      </w:pPr>
      <w:r>
        <w:t>Прибыль от прочей реализации состоит из реализации основных средств и другого имущества предприятия, продукция подсобного хозяйства, различных служб, находящаяся на балансе предприятия.</w:t>
      </w:r>
    </w:p>
    <w:p w:rsidR="008A3CD2" w:rsidRDefault="008A3CD2">
      <w:pPr>
        <w:pStyle w:val="a4"/>
        <w:jc w:val="both"/>
      </w:pPr>
      <w:r>
        <w:t>Сальдо хозяйственной деятельности от внереализованный предприятий включает в себя пени, штрафы, неустойки, экономические санкции и другие виды платежей.</w:t>
      </w:r>
    </w:p>
    <w:p w:rsidR="008A3CD2" w:rsidRDefault="008A3CD2">
      <w:pPr>
        <w:pStyle w:val="a4"/>
        <w:jc w:val="both"/>
      </w:pPr>
    </w:p>
    <w:p w:rsidR="008A3CD2" w:rsidRDefault="008A3CD2">
      <w:pPr>
        <w:pStyle w:val="a4"/>
        <w:jc w:val="both"/>
      </w:pPr>
    </w:p>
    <w:p w:rsidR="008A3CD2" w:rsidRDefault="00AE4333">
      <w:pPr>
        <w:pStyle w:val="a4"/>
        <w:jc w:val="both"/>
      </w:pPr>
      <w:r>
        <w:pict>
          <v:line id="_x0000_s1840" style="position:absolute;left:0;text-align:left;z-index:251831296" from="311.05pt,7.8pt" to="383.05pt,29.4pt" o:allowincell="f">
            <v:stroke endarrow="block"/>
          </v:line>
        </w:pict>
      </w:r>
      <w:r>
        <w:pict>
          <v:line id="_x0000_s1839" style="position:absolute;left:0;text-align:left;z-index:251830272" from="282.25pt,7.8pt" to="296.65pt,29.4pt" o:allowincell="f">
            <v:stroke endarrow="block"/>
          </v:line>
        </w:pict>
      </w:r>
      <w:r>
        <w:pict>
          <v:line id="_x0000_s1836" style="position:absolute;left:0;text-align:left;flip:x;z-index:251827200" from="66.25pt,7.8pt" to="188.65pt,29.4pt" o:allowincell="f">
            <v:stroke endarrow="block"/>
          </v:line>
        </w:pict>
      </w:r>
      <w:r>
        <w:pict>
          <v:line id="_x0000_s1835" style="position:absolute;left:0;text-align:left;flip:x;z-index:251826176" from="23.05pt,7.8pt" to="188.65pt,29.4pt" o:allowincell="f">
            <v:stroke endarrow="block"/>
          </v:line>
        </w:pict>
      </w:r>
      <w:r w:rsidR="008A3CD2">
        <w:t xml:space="preserve">                                                 Выручка от реализации</w:t>
      </w:r>
    </w:p>
    <w:p w:rsidR="008A3CD2" w:rsidRDefault="00AE4333">
      <w:pPr>
        <w:pStyle w:val="a4"/>
        <w:jc w:val="both"/>
      </w:pPr>
      <w:r>
        <w:pict>
          <v:line id="_x0000_s1838" style="position:absolute;left:0;text-align:left;z-index:251829248" from="203.05pt,1.2pt" to="203.05pt,15.6pt" o:allowincell="f">
            <v:stroke endarrow="block"/>
          </v:line>
        </w:pict>
      </w:r>
      <w:r>
        <w:pict>
          <v:line id="_x0000_s1837" style="position:absolute;left:0;text-align:left;flip:x;z-index:251828224" from="152.65pt,1.2pt" to="188.65pt,15.6pt" o:allowincell="f">
            <v:stroke endarrow="block"/>
          </v:line>
        </w:pict>
      </w:r>
    </w:p>
    <w:p w:rsidR="008A3CD2" w:rsidRDefault="00AE4333">
      <w:pPr>
        <w:pStyle w:val="a4"/>
        <w:ind w:firstLine="0"/>
        <w:jc w:val="both"/>
      </w:pPr>
      <w:r>
        <w:pict>
          <v:line id="_x0000_s1842" style="position:absolute;left:0;text-align:left;z-index:251833344" from="145.45pt,9pt" to="188.65pt,45pt" o:allowincell="f">
            <v:stroke endarrow="block"/>
          </v:line>
        </w:pict>
      </w:r>
      <w:r>
        <w:pict>
          <v:line id="_x0000_s1841" style="position:absolute;left:0;text-align:left;flip:x;z-index:251832320" from="109.45pt,9pt" to="123.85pt,45pt" o:allowincell="f">
            <v:stroke endarrow="block"/>
          </v:line>
        </w:pict>
      </w:r>
      <w:r w:rsidR="008A3CD2">
        <w:t>НДС      акциз     себестоимость      прибыль                прибыль от              доходы от вне-</w:t>
      </w:r>
    </w:p>
    <w:p w:rsidR="008A3CD2" w:rsidRDefault="00AE4333">
      <w:pPr>
        <w:pStyle w:val="a4"/>
        <w:ind w:firstLine="0"/>
        <w:jc w:val="both"/>
      </w:pPr>
      <w:r>
        <w:pict>
          <v:line id="_x0000_s1847" style="position:absolute;left:0;text-align:left;flip:x;z-index:251838464" from="390.25pt,9.6pt" to="404.65pt,31.2pt" o:allowincell="f">
            <v:stroke endarrow="block"/>
          </v:line>
        </w:pict>
      </w:r>
      <w:r>
        <w:pict>
          <v:line id="_x0000_s1846" style="position:absolute;left:0;text-align:left;z-index:251837440" from="332.65pt,9.6pt" to="354.25pt,31.2pt" o:allowincell="f">
            <v:stroke endarrow="block"/>
          </v:line>
        </w:pict>
      </w:r>
      <w:r>
        <w:pict>
          <v:line id="_x0000_s1845" style="position:absolute;left:0;text-align:left;z-index:251836416" from="210.25pt,9.6pt" to="332.65pt,31.2pt" o:allowincell="f">
            <v:stroke endarrow="block"/>
          </v:line>
        </w:pict>
      </w:r>
      <w:r w:rsidR="008A3CD2">
        <w:t xml:space="preserve">                                                        от реализации      прочей реализации    реализ. деят-ти</w:t>
      </w:r>
    </w:p>
    <w:p w:rsidR="008A3CD2" w:rsidRDefault="008A3CD2">
      <w:pPr>
        <w:pStyle w:val="a4"/>
        <w:jc w:val="both"/>
      </w:pPr>
      <w:r>
        <w:t xml:space="preserve"> </w:t>
      </w:r>
    </w:p>
    <w:p w:rsidR="008A3CD2" w:rsidRDefault="00AE4333">
      <w:pPr>
        <w:pStyle w:val="a4"/>
        <w:ind w:firstLine="0"/>
        <w:jc w:val="both"/>
      </w:pPr>
      <w:r>
        <w:pict>
          <v:line id="_x0000_s1843" style="position:absolute;left:0;text-align:left;flip:x;z-index:251834368" from="73.45pt,10.8pt" to="87.85pt,10.8pt" o:allowincell="f">
            <v:stroke endarrow="block"/>
          </v:line>
        </w:pict>
      </w:r>
      <w:r w:rsidR="008A3CD2">
        <w:t xml:space="preserve">     нормы                расходы на            материальные                         балансовая</w:t>
      </w:r>
    </w:p>
    <w:p w:rsidR="008A3CD2" w:rsidRDefault="00AE4333">
      <w:pPr>
        <w:pStyle w:val="a4"/>
        <w:ind w:firstLine="0"/>
        <w:jc w:val="both"/>
      </w:pPr>
      <w:r>
        <w:pict>
          <v:line id="_x0000_s1851" style="position:absolute;left:0;text-align:left;flip:x;z-index:251842560" from="195.85pt,11.4pt" to="339.85pt,25.8pt" o:allowincell="f">
            <v:stroke endarrow="block"/>
          </v:line>
        </w:pict>
      </w:r>
      <w:r>
        <w:pict>
          <v:line id="_x0000_s1850" style="position:absolute;left:0;text-align:left;flip:x;z-index:251841536" from="289.45pt,11.4pt" to="347.05pt,33pt" o:allowincell="f">
            <v:stroke endarrow="block"/>
          </v:line>
        </w:pict>
      </w:r>
      <w:r>
        <w:pict>
          <v:line id="_x0000_s1849" style="position:absolute;left:0;text-align:left;flip:x;z-index:251840512" from="354.25pt,11.4pt" to="375.85pt,33pt" o:allowincell="f">
            <v:stroke endarrow="block"/>
          </v:line>
        </w:pict>
      </w:r>
      <w:r>
        <w:pict>
          <v:line id="_x0000_s1848" style="position:absolute;left:0;text-align:left;z-index:251839488" from="383.05pt,11.4pt" to="411.85pt,33pt" o:allowincell="f">
            <v:stroke endarrow="block"/>
          </v:line>
        </w:pict>
      </w:r>
      <w:r>
        <w:pict>
          <v:line id="_x0000_s1844" style="position:absolute;left:0;text-align:left;z-index:251835392" from="30.25pt,11.4pt" to="30.25pt,33pt" o:allowincell="f">
            <v:stroke endarrow="block"/>
          </v:line>
        </w:pict>
      </w:r>
      <w:r w:rsidR="008A3CD2">
        <w:t>оплаты труда       оплату труда                затраты                                  прибыль</w:t>
      </w:r>
    </w:p>
    <w:p w:rsidR="008A3CD2" w:rsidRDefault="00AE4333">
      <w:pPr>
        <w:pStyle w:val="a4"/>
        <w:jc w:val="both"/>
      </w:pPr>
      <w:r>
        <w:pict>
          <v:line id="_x0000_s1856" style="position:absolute;left:0;text-align:left;z-index:251847680" from="73.45pt,4.8pt" to="73.45pt,19.2pt" o:allowincell="f"/>
        </w:pict>
      </w:r>
      <w:r>
        <w:pict>
          <v:line id="_x0000_s1855" style="position:absolute;left:0;text-align:left;z-index:251846656" from="253.45pt,4.8pt" to="253.45pt,19.2pt" o:allowincell="f">
            <v:stroke endarrow="block"/>
          </v:line>
        </w:pict>
      </w:r>
      <w:r>
        <w:pict>
          <v:line id="_x0000_s1854" style="position:absolute;left:0;text-align:left;z-index:251845632" from="167.05pt,4.8pt" to="253.45pt,4.8pt" o:allowincell="f"/>
        </w:pict>
      </w:r>
      <w:r>
        <w:pict>
          <v:line id="_x0000_s1853" style="position:absolute;left:0;text-align:left;z-index:251844608" from="73.45pt,4.8pt" to="167.05pt,4.8pt" o:allowincell="f"/>
        </w:pict>
      </w:r>
      <w:r>
        <w:pict>
          <v:line id="_x0000_s1852" style="position:absolute;left:0;text-align:left;flip:y;z-index:251843584" from="73.45pt,12pt" to="73.45pt,19.2pt" o:allowincell="f"/>
        </w:pict>
      </w:r>
    </w:p>
    <w:p w:rsidR="008A3CD2" w:rsidRDefault="008A3CD2">
      <w:pPr>
        <w:pStyle w:val="a4"/>
        <w:ind w:firstLine="0"/>
        <w:jc w:val="both"/>
      </w:pPr>
      <w:r>
        <w:t>превышение фактич.     прибыль не обла -     прибыль обла -       местный       дивиденды на</w:t>
      </w:r>
    </w:p>
    <w:p w:rsidR="008A3CD2" w:rsidRDefault="00AE4333">
      <w:pPr>
        <w:pStyle w:val="a4"/>
        <w:ind w:firstLine="0"/>
        <w:jc w:val="both"/>
      </w:pPr>
      <w:r>
        <w:pict>
          <v:line id="_x0000_s1859" style="position:absolute;left:0;text-align:left;flip:x;z-index:251850752" from="339.85pt,6pt" to="411.85pt,42pt" o:allowincell="f">
            <v:stroke endarrow="block"/>
          </v:line>
        </w:pict>
      </w:r>
      <w:r>
        <w:pict>
          <v:line id="_x0000_s1858" style="position:absolute;left:0;text-align:left;flip:x;z-index:251849728" from="210.25pt,6pt" to="253.45pt,42pt" o:allowincell="f">
            <v:stroke endarrow="block"/>
          </v:line>
        </w:pict>
      </w:r>
      <w:r>
        <w:pict>
          <v:line id="_x0000_s1857" style="position:absolute;left:0;text-align:left;flip:x;z-index:251848704" from="87.85pt,6pt" to="138.25pt,42pt" o:allowincell="f">
            <v:stroke endarrow="block"/>
          </v:line>
        </w:pict>
      </w:r>
      <w:r w:rsidR="008A3CD2">
        <w:t>расх. над норматив.      гаемая налогами      гаемая налогами      налога       ценные бумаги</w:t>
      </w:r>
    </w:p>
    <w:p w:rsidR="008A3CD2" w:rsidRDefault="00AE4333">
      <w:pPr>
        <w:pStyle w:val="a4"/>
        <w:ind w:firstLine="0"/>
        <w:jc w:val="both"/>
      </w:pPr>
      <w:r>
        <w:pict>
          <v:line id="_x0000_s1864" style="position:absolute;left:0;text-align:left;z-index:251855872" from="73.45pt,6.6pt" to="383.05pt,6.6pt" o:allowincell="f">
            <v:stroke startarrow="oval" endarrow="oval"/>
          </v:line>
        </w:pict>
      </w:r>
      <w:r>
        <w:pict>
          <v:line id="_x0000_s1863" style="position:absolute;left:0;text-align:left;flip:y;z-index:251854848" from="73.45pt,6.6pt" to="73.45pt,28.2pt" o:allowincell="f">
            <v:stroke startarrow="block"/>
          </v:line>
        </w:pict>
      </w:r>
    </w:p>
    <w:p w:rsidR="008A3CD2" w:rsidRDefault="00AE4333">
      <w:pPr>
        <w:pStyle w:val="a4"/>
        <w:ind w:firstLine="0"/>
        <w:jc w:val="both"/>
      </w:pPr>
      <w:r>
        <w:pict>
          <v:line id="_x0000_s1861" style="position:absolute;left:0;text-align:left;z-index:251852800" from="80.65pt,0" to="80.65pt,14.4pt" o:allowincell="f">
            <v:stroke endarrow="block"/>
          </v:line>
        </w:pict>
      </w:r>
      <w:r>
        <w:pict>
          <v:line id="_x0000_s1860" style="position:absolute;left:0;text-align:left;flip:x;z-index:251851776" from="80.65pt,0" to="224.65pt,0" o:allowincell="f">
            <v:stroke startarrow="oval" endarrow="oval"/>
          </v:line>
        </w:pict>
      </w:r>
    </w:p>
    <w:p w:rsidR="008A3CD2" w:rsidRDefault="00AE4333">
      <w:pPr>
        <w:pStyle w:val="a4"/>
        <w:ind w:firstLine="0"/>
        <w:jc w:val="both"/>
      </w:pPr>
      <w:r>
        <w:pict>
          <v:line id="_x0000_s1862" style="position:absolute;left:0;text-align:left;z-index:251853824" from="66.25pt,7.8pt" to="66.25pt,7.8pt" o:allowincell="f"/>
        </w:pict>
      </w:r>
      <w:r w:rsidR="008A3CD2">
        <w:t xml:space="preserve">                       чистая                          налог на                           налог на</w:t>
      </w:r>
    </w:p>
    <w:p w:rsidR="008A3CD2" w:rsidRDefault="008A3CD2">
      <w:pPr>
        <w:pStyle w:val="a4"/>
        <w:ind w:firstLine="0"/>
        <w:jc w:val="both"/>
      </w:pPr>
      <w:r>
        <w:t xml:space="preserve">                     прибыль                        прибыль                            доход</w:t>
      </w:r>
    </w:p>
    <w:p w:rsidR="008A3CD2" w:rsidRDefault="008A3CD2">
      <w:pPr>
        <w:pStyle w:val="a4"/>
        <w:jc w:val="both"/>
      </w:pPr>
    </w:p>
    <w:p w:rsidR="008A3CD2" w:rsidRDefault="008A3CD2">
      <w:pPr>
        <w:pStyle w:val="a4"/>
        <w:jc w:val="both"/>
      </w:pPr>
      <w:r>
        <w:t>рис.3.2.Образование балансовой прибыли.</w:t>
      </w:r>
    </w:p>
    <w:p w:rsidR="008A3CD2" w:rsidRDefault="008A3CD2">
      <w:pPr>
        <w:pStyle w:val="a4"/>
        <w:jc w:val="both"/>
      </w:pPr>
    </w:p>
    <w:p w:rsidR="008A3CD2" w:rsidRDefault="008A3CD2">
      <w:pPr>
        <w:pStyle w:val="a4"/>
        <w:jc w:val="both"/>
      </w:pPr>
    </w:p>
    <w:p w:rsidR="008A3CD2" w:rsidRDefault="008A3CD2" w:rsidP="008A3CD2">
      <w:pPr>
        <w:pStyle w:val="a4"/>
        <w:numPr>
          <w:ilvl w:val="1"/>
          <w:numId w:val="122"/>
        </w:numPr>
        <w:jc w:val="both"/>
        <w:rPr>
          <w:b/>
        </w:rPr>
      </w:pPr>
      <w:r>
        <w:rPr>
          <w:b/>
        </w:rPr>
        <w:t>Планирование прибыли.</w:t>
      </w:r>
    </w:p>
    <w:p w:rsidR="008A3CD2" w:rsidRDefault="008A3CD2">
      <w:pPr>
        <w:pStyle w:val="a4"/>
        <w:jc w:val="both"/>
        <w:rPr>
          <w:b/>
        </w:rPr>
      </w:pPr>
    </w:p>
    <w:p w:rsidR="008A3CD2" w:rsidRDefault="008A3CD2">
      <w:pPr>
        <w:pStyle w:val="a4"/>
        <w:jc w:val="both"/>
      </w:pPr>
      <w:r>
        <w:t>Существует 5 основных направлений увеличения прибыльности бизнеса:</w:t>
      </w:r>
    </w:p>
    <w:p w:rsidR="008A3CD2" w:rsidRDefault="008A3CD2" w:rsidP="008A3CD2">
      <w:pPr>
        <w:pStyle w:val="a4"/>
        <w:numPr>
          <w:ilvl w:val="0"/>
          <w:numId w:val="123"/>
        </w:numPr>
        <w:jc w:val="both"/>
      </w:pPr>
      <w:r>
        <w:t>увеличение цен на реализуемую продукцию,</w:t>
      </w:r>
    </w:p>
    <w:p w:rsidR="008A3CD2" w:rsidRDefault="008A3CD2" w:rsidP="008A3CD2">
      <w:pPr>
        <w:pStyle w:val="a4"/>
        <w:numPr>
          <w:ilvl w:val="0"/>
          <w:numId w:val="123"/>
        </w:numPr>
        <w:jc w:val="both"/>
      </w:pPr>
      <w:r>
        <w:t>уменьшение переменных затрат,</w:t>
      </w:r>
    </w:p>
    <w:p w:rsidR="008A3CD2" w:rsidRDefault="008A3CD2" w:rsidP="008A3CD2">
      <w:pPr>
        <w:pStyle w:val="a4"/>
        <w:numPr>
          <w:ilvl w:val="0"/>
          <w:numId w:val="123"/>
        </w:numPr>
        <w:jc w:val="both"/>
      </w:pPr>
      <w:r>
        <w:t>уменьшение постоянных затрат,</w:t>
      </w:r>
    </w:p>
    <w:p w:rsidR="008A3CD2" w:rsidRDefault="008A3CD2" w:rsidP="008A3CD2">
      <w:pPr>
        <w:pStyle w:val="a4"/>
        <w:numPr>
          <w:ilvl w:val="0"/>
          <w:numId w:val="123"/>
        </w:numPr>
        <w:jc w:val="both"/>
      </w:pPr>
      <w:r>
        <w:t>увеличение объема продаж,</w:t>
      </w:r>
    </w:p>
    <w:p w:rsidR="008A3CD2" w:rsidRDefault="008A3CD2" w:rsidP="008A3CD2">
      <w:pPr>
        <w:pStyle w:val="a4"/>
        <w:numPr>
          <w:ilvl w:val="0"/>
          <w:numId w:val="123"/>
        </w:numPr>
        <w:jc w:val="both"/>
      </w:pPr>
      <w:r>
        <w:t>улучшение структуры продаж (желательно, чтобы вся продукция была прибыльной).</w:t>
      </w:r>
    </w:p>
    <w:p w:rsidR="008A3CD2" w:rsidRDefault="008A3CD2">
      <w:pPr>
        <w:pStyle w:val="a4"/>
        <w:jc w:val="both"/>
      </w:pPr>
      <w:r>
        <w:t>Наиболее используемым методом планирования прибыли является метод критического объема производства, который базируется на методологии поиска точки безубыточности.  При анализе прибыли по данному методу, прежде всего определяется, каким должен быть минимально допустимый объем производства. Затем, исходя из сложившихся условий определяется объем производства, соответствующей прогнозируемой величины прибыли. Пример: прибыль-2млн., постоянные издержки по выпуску продукции составляет 4млн. ед., переменные издержки на 1 ед. продукции-1000ед. Цена предполагаемая 1500ед. Тогда объем выпуска или количество:</w:t>
      </w:r>
    </w:p>
    <w:p w:rsidR="008A3CD2" w:rsidRDefault="008A3CD2">
      <w:pPr>
        <w:pStyle w:val="a4"/>
        <w:jc w:val="both"/>
      </w:pPr>
      <w:r>
        <w:rPr>
          <w:sz w:val="32"/>
        </w:rPr>
        <w:t>К</w:t>
      </w:r>
      <w:r>
        <w:t>=</w:t>
      </w:r>
      <w:r>
        <w:rPr>
          <w:sz w:val="22"/>
        </w:rPr>
        <w:t>П+</w:t>
      </w:r>
      <w:r>
        <w:rPr>
          <w:sz w:val="22"/>
          <w:lang w:val="en-US"/>
        </w:rPr>
        <w:t>N</w:t>
      </w:r>
      <w:r>
        <w:rPr>
          <w:sz w:val="18"/>
        </w:rPr>
        <w:t xml:space="preserve">пост  </w:t>
      </w:r>
      <w:r>
        <w:rPr>
          <w:sz w:val="32"/>
        </w:rPr>
        <w:t xml:space="preserve">\ </w:t>
      </w:r>
      <w:r>
        <w:rPr>
          <w:sz w:val="18"/>
        </w:rPr>
        <w:t xml:space="preserve">  </w:t>
      </w:r>
      <w:r>
        <w:t xml:space="preserve">Ц </w:t>
      </w:r>
      <w:r>
        <w:rPr>
          <w:sz w:val="18"/>
        </w:rPr>
        <w:t>-</w:t>
      </w:r>
      <w:r>
        <w:rPr>
          <w:lang w:val="en-US"/>
        </w:rPr>
        <w:t>N</w:t>
      </w:r>
      <w:r>
        <w:rPr>
          <w:sz w:val="18"/>
        </w:rPr>
        <w:t>перем</w:t>
      </w:r>
      <w:r>
        <w:t xml:space="preserve">.     </w:t>
      </w:r>
      <w:r>
        <w:rPr>
          <w:sz w:val="32"/>
        </w:rPr>
        <w:t>К</w:t>
      </w:r>
      <w:r>
        <w:t xml:space="preserve">=2млн. + 4млн. / 1500-1000   </w:t>
      </w:r>
      <w:r>
        <w:rPr>
          <w:sz w:val="32"/>
        </w:rPr>
        <w:t>К</w:t>
      </w:r>
      <w:r>
        <w:t>=12000шт.</w:t>
      </w:r>
    </w:p>
    <w:p w:rsidR="008A3CD2" w:rsidRDefault="008A3CD2">
      <w:pPr>
        <w:pStyle w:val="a4"/>
        <w:jc w:val="both"/>
      </w:pPr>
    </w:p>
    <w:p w:rsidR="008A3CD2" w:rsidRDefault="008A3CD2">
      <w:pPr>
        <w:pStyle w:val="a4"/>
        <w:jc w:val="both"/>
      </w:pPr>
    </w:p>
    <w:p w:rsidR="008A3CD2" w:rsidRDefault="008A3CD2">
      <w:pPr>
        <w:ind w:firstLine="900"/>
        <w:jc w:val="both"/>
        <w:rPr>
          <w:b/>
        </w:rPr>
      </w:pPr>
      <w:r>
        <w:rPr>
          <w:b/>
        </w:rPr>
        <w:t>3.5. Распределение прибыли на предприятии.</w:t>
      </w:r>
    </w:p>
    <w:p w:rsidR="008A3CD2" w:rsidRDefault="008A3CD2">
      <w:pPr>
        <w:jc w:val="center"/>
        <w:rPr>
          <w:b/>
        </w:rPr>
      </w:pPr>
    </w:p>
    <w:p w:rsidR="008A3CD2" w:rsidRDefault="008A3CD2">
      <w:pPr>
        <w:pStyle w:val="a4"/>
      </w:pPr>
      <w:r>
        <w:t>Рассмотрим, как самостоятельный хозяйствующий субъект производит распределение прибыли на примере акционерного общества.</w:t>
      </w:r>
    </w:p>
    <w:p w:rsidR="008A3CD2" w:rsidRDefault="008A3CD2">
      <w:pPr>
        <w:ind w:firstLine="851"/>
        <w:jc w:val="both"/>
      </w:pPr>
    </w:p>
    <w:p w:rsidR="008A3CD2" w:rsidRDefault="008A3CD2">
      <w:pPr>
        <w:ind w:firstLine="851"/>
        <w:jc w:val="both"/>
      </w:pPr>
    </w:p>
    <w:p w:rsidR="008A3CD2" w:rsidRDefault="008A3CD2">
      <w:pPr>
        <w:ind w:firstLine="851"/>
        <w:jc w:val="both"/>
      </w:pPr>
    </w:p>
    <w:p w:rsidR="008A3CD2" w:rsidRDefault="008A3CD2">
      <w:pPr>
        <w:ind w:firstLine="851"/>
        <w:jc w:val="both"/>
      </w:pPr>
    </w:p>
    <w:p w:rsidR="008A3CD2" w:rsidRDefault="00AE4333">
      <w:pPr>
        <w:ind w:firstLine="851"/>
        <w:jc w:val="both"/>
      </w:pPr>
      <w:r>
        <w:rPr>
          <w:noProof/>
        </w:rPr>
        <w:pict>
          <v:rect id="_x0000_s2062" style="position:absolute;left:0;text-align:left;margin-left:213.1pt;margin-top:3.5pt;width:113.6pt;height:35.5pt;z-index:252023808" o:allowincell="f">
            <v:textbox>
              <w:txbxContent>
                <w:p w:rsidR="008A3CD2" w:rsidRDefault="008A3CD2">
                  <w:pPr>
                    <w:jc w:val="center"/>
                  </w:pPr>
                  <w:r>
                    <w:t xml:space="preserve">Балансовая </w:t>
                  </w:r>
                </w:p>
                <w:p w:rsidR="008A3CD2" w:rsidRDefault="008A3CD2">
                  <w:pPr>
                    <w:jc w:val="center"/>
                  </w:pPr>
                  <w:r>
                    <w:t>прибыль</w:t>
                  </w:r>
                </w:p>
              </w:txbxContent>
            </v:textbox>
          </v:rect>
        </w:pict>
      </w:r>
    </w:p>
    <w:p w:rsidR="008A3CD2" w:rsidRDefault="00AE4333">
      <w:pPr>
        <w:jc w:val="both"/>
      </w:pPr>
      <w:r>
        <w:rPr>
          <w:noProof/>
        </w:rPr>
        <w:pict>
          <v:line id="_x0000_s2068" style="position:absolute;left:0;text-align:left;flip:x;z-index:252029952" from="142.1pt,25.2pt" to="248.6pt,53.6pt" o:allowincell="f">
            <v:stroke startarrow="oval" endarrow="oval"/>
          </v:line>
        </w:pict>
      </w:r>
      <w:r>
        <w:rPr>
          <w:noProof/>
        </w:rPr>
        <w:pict>
          <v:line id="_x0000_s2067" style="position:absolute;left:0;text-align:left;z-index:252028928" from="78.2pt,53.6pt" to="78.2pt,67.8pt" o:allowincell="f">
            <v:stroke endarrow="block"/>
          </v:line>
        </w:pict>
      </w:r>
      <w:r>
        <w:rPr>
          <w:noProof/>
        </w:rPr>
        <w:pict>
          <v:line id="_x0000_s2066" style="position:absolute;left:0;text-align:left;z-index:252027904" from="206pt,53.6pt" to="206pt,67.8pt" o:allowincell="f">
            <v:stroke endarrow="block"/>
          </v:line>
        </w:pict>
      </w:r>
      <w:r>
        <w:rPr>
          <w:noProof/>
        </w:rPr>
        <w:pict>
          <v:line id="_x0000_s2065" style="position:absolute;left:0;text-align:left;z-index:252026880" from="78.2pt,53.6pt" to="206pt,53.6pt" o:allowincell="f"/>
        </w:pict>
      </w:r>
    </w:p>
    <w:p w:rsidR="008A3CD2" w:rsidRDefault="008A3CD2">
      <w:pPr>
        <w:jc w:val="both"/>
      </w:pPr>
    </w:p>
    <w:p w:rsidR="008A3CD2" w:rsidRDefault="008A3CD2">
      <w:pPr>
        <w:jc w:val="both"/>
      </w:pPr>
    </w:p>
    <w:p w:rsidR="008A3CD2" w:rsidRDefault="008A3CD2">
      <w:pPr>
        <w:jc w:val="both"/>
      </w:pPr>
    </w:p>
    <w:p w:rsidR="008A3CD2" w:rsidRDefault="00AE4333">
      <w:pPr>
        <w:jc w:val="both"/>
      </w:pPr>
      <w:r>
        <w:rPr>
          <w:noProof/>
        </w:rPr>
        <w:pict>
          <v:rect id="_x0000_s2064" style="position:absolute;left:0;text-align:left;margin-left:163.4pt;margin-top:12.6pt;width:85.2pt;height:53.75pt;z-index:252025856" o:allowincell="f">
            <v:textbox>
              <w:txbxContent>
                <w:p w:rsidR="008A3CD2" w:rsidRDefault="008A3CD2">
                  <w:pPr>
                    <w:pStyle w:val="31"/>
                  </w:pPr>
                  <w:r>
                    <w:t xml:space="preserve">Прибыль, </w:t>
                  </w:r>
                </w:p>
                <w:p w:rsidR="008A3CD2" w:rsidRDefault="008A3CD2">
                  <w:pPr>
                    <w:pStyle w:val="31"/>
                  </w:pPr>
                  <w:r>
                    <w:t>облагаемая налогом</w:t>
                  </w:r>
                </w:p>
              </w:txbxContent>
            </v:textbox>
          </v:rect>
        </w:pict>
      </w:r>
      <w:r>
        <w:rPr>
          <w:noProof/>
        </w:rPr>
        <w:pict>
          <v:rect id="_x0000_s2063" style="position:absolute;left:0;text-align:left;margin-left:35.6pt;margin-top:12.6pt;width:85.2pt;height:53.75pt;z-index:252024832" o:allowincell="f">
            <v:textbox>
              <w:txbxContent>
                <w:p w:rsidR="008A3CD2" w:rsidRDefault="008A3CD2">
                  <w:pPr>
                    <w:pStyle w:val="31"/>
                  </w:pPr>
                  <w:r>
                    <w:t>Прибыль, не облагаемая налогом</w:t>
                  </w:r>
                </w:p>
              </w:txbxContent>
            </v:textbox>
          </v:rect>
        </w:pict>
      </w:r>
    </w:p>
    <w:p w:rsidR="008A3CD2" w:rsidRDefault="008A3CD2">
      <w:pPr>
        <w:jc w:val="both"/>
      </w:pPr>
    </w:p>
    <w:p w:rsidR="008A3CD2" w:rsidRDefault="008A3CD2">
      <w:pPr>
        <w:jc w:val="both"/>
      </w:pPr>
    </w:p>
    <w:p w:rsidR="008A3CD2" w:rsidRDefault="008A3CD2">
      <w:pPr>
        <w:jc w:val="both"/>
      </w:pPr>
    </w:p>
    <w:p w:rsidR="008A3CD2" w:rsidRDefault="00AE4333">
      <w:pPr>
        <w:jc w:val="both"/>
      </w:pPr>
      <w:r>
        <w:rPr>
          <w:noProof/>
        </w:rPr>
        <w:pict>
          <v:line id="_x0000_s2095" style="position:absolute;left:0;text-align:left;flip:y;z-index:252053504" from="198.95pt,11.15pt" to="198.95pt,25.35pt" o:allowincell="f"/>
        </w:pict>
      </w:r>
      <w:r>
        <w:rPr>
          <w:noProof/>
        </w:rPr>
        <w:pict>
          <v:line id="_x0000_s2071" style="position:absolute;left:0;text-align:left;z-index:252033024" from="227.35pt,11.15pt" to="227.35pt,32.45pt" o:allowincell="f">
            <v:stroke endarrow="block"/>
          </v:line>
        </w:pict>
      </w:r>
      <w:r>
        <w:rPr>
          <w:noProof/>
        </w:rPr>
        <w:pict>
          <v:line id="_x0000_s2075" style="position:absolute;left:0;text-align:left;z-index:252035072" from="71.15pt,11.15pt" to="71.15pt,32.45pt" o:allowincell="f">
            <v:stroke endarrow="block"/>
          </v:line>
        </w:pict>
      </w:r>
    </w:p>
    <w:p w:rsidR="008A3CD2" w:rsidRDefault="00AE4333">
      <w:pPr>
        <w:jc w:val="both"/>
      </w:pPr>
      <w:r>
        <w:rPr>
          <w:noProof/>
        </w:rPr>
        <w:pict>
          <v:line id="_x0000_s2073" style="position:absolute;left:0;text-align:left;flip:x;z-index:252034048" from="71.15pt,11.55pt" to="198.95pt,11.55pt" o:allowincell="f"/>
        </w:pict>
      </w:r>
    </w:p>
    <w:p w:rsidR="008A3CD2" w:rsidRDefault="00AE4333">
      <w:pPr>
        <w:jc w:val="both"/>
      </w:pPr>
      <w:r>
        <w:rPr>
          <w:noProof/>
        </w:rPr>
        <w:pict>
          <v:rect id="_x0000_s2070" style="position:absolute;left:0;text-align:left;margin-left:177.65pt;margin-top:4.85pt;width:120.7pt;height:28.4pt;z-index:252032000" o:allowincell="f">
            <v:textbox>
              <w:txbxContent>
                <w:p w:rsidR="008A3CD2" w:rsidRDefault="008A3CD2">
                  <w:pPr>
                    <w:jc w:val="center"/>
                  </w:pPr>
                  <w:r>
                    <w:t>Налог на прибыль</w:t>
                  </w:r>
                </w:p>
              </w:txbxContent>
            </v:textbox>
          </v:rect>
        </w:pict>
      </w:r>
      <w:r>
        <w:rPr>
          <w:noProof/>
        </w:rPr>
        <w:pict>
          <v:rect id="_x0000_s2069" style="position:absolute;left:0;text-align:left;margin-left:21.45pt;margin-top:4.85pt;width:120.7pt;height:28.4pt;z-index:252030976" o:allowincell="f">
            <v:textbox>
              <w:txbxContent>
                <w:p w:rsidR="008A3CD2" w:rsidRDefault="008A3CD2">
                  <w:pPr>
                    <w:jc w:val="center"/>
                  </w:pPr>
                  <w:r>
                    <w:t>Чистая прибыль</w:t>
                  </w:r>
                </w:p>
              </w:txbxContent>
            </v:textbox>
          </v:rect>
        </w:pict>
      </w:r>
    </w:p>
    <w:p w:rsidR="008A3CD2" w:rsidRDefault="008A3CD2">
      <w:pPr>
        <w:jc w:val="both"/>
      </w:pPr>
    </w:p>
    <w:p w:rsidR="008A3CD2" w:rsidRDefault="00AE4333">
      <w:pPr>
        <w:jc w:val="both"/>
      </w:pPr>
      <w:r>
        <w:rPr>
          <w:noProof/>
        </w:rPr>
        <w:pict>
          <v:line id="_x0000_s2097" style="position:absolute;left:0;text-align:left;flip:y;z-index:252055552" from="213.15pt,5.65pt" to="213.15pt,26.95pt" o:allowincell="f"/>
        </w:pict>
      </w:r>
    </w:p>
    <w:p w:rsidR="008A3CD2" w:rsidRDefault="00AE4333">
      <w:pPr>
        <w:jc w:val="both"/>
      </w:pPr>
      <w:r>
        <w:rPr>
          <w:noProof/>
        </w:rPr>
        <w:pict>
          <v:line id="_x0000_s2096" style="position:absolute;left:0;text-align:left;z-index:252054528" from="213.15pt,13.15pt" to="213.15pt,27.35pt" o:allowincell="f">
            <v:stroke startarrow="oval" endarrow="block"/>
          </v:line>
        </w:pict>
      </w:r>
    </w:p>
    <w:p w:rsidR="008A3CD2" w:rsidRDefault="00AE4333">
      <w:pPr>
        <w:jc w:val="both"/>
      </w:pPr>
      <w:r>
        <w:rPr>
          <w:noProof/>
        </w:rPr>
        <w:pict>
          <v:line id="_x0000_s2094" style="position:absolute;left:0;text-align:left;z-index:252052480" from="71.1pt,-.4pt" to="71.1pt,13.8pt" o:allowincell="f">
            <v:stroke endarrow="block"/>
          </v:line>
        </w:pict>
      </w:r>
      <w:r>
        <w:rPr>
          <w:noProof/>
        </w:rPr>
        <w:pict>
          <v:line id="_x0000_s2092" style="position:absolute;left:0;text-align:left;z-index:252051456" from="333.8pt,-.4pt" to="333.8pt,13.8pt" o:allowincell="f">
            <v:stroke endarrow="block"/>
          </v:line>
        </w:pict>
      </w:r>
      <w:r>
        <w:rPr>
          <w:noProof/>
        </w:rPr>
        <w:pict>
          <v:line id="_x0000_s2091" style="position:absolute;left:0;text-align:left;z-index:252050432" from="71.1pt,-.4pt" to="333.8pt,-.4pt" o:allowincell="f"/>
        </w:pict>
      </w:r>
    </w:p>
    <w:p w:rsidR="008A3CD2" w:rsidRDefault="00AE4333">
      <w:pPr>
        <w:jc w:val="both"/>
      </w:pPr>
      <w:r>
        <w:rPr>
          <w:noProof/>
        </w:rPr>
        <w:pict>
          <v:rect id="_x0000_s2078" style="position:absolute;left:0;text-align:left;margin-left:277.05pt;margin-top:-.25pt;width:120.7pt;height:28.4pt;z-index:252038144" o:allowincell="f">
            <v:textbox>
              <w:txbxContent>
                <w:p w:rsidR="008A3CD2" w:rsidRDefault="008A3CD2">
                  <w:pPr>
                    <w:jc w:val="center"/>
                  </w:pPr>
                  <w:r>
                    <w:t>Фонд потребления</w:t>
                  </w:r>
                </w:p>
              </w:txbxContent>
            </v:textbox>
          </v:rect>
        </w:pict>
      </w:r>
      <w:r>
        <w:rPr>
          <w:noProof/>
        </w:rPr>
        <w:pict>
          <v:rect id="_x0000_s2077" style="position:absolute;left:0;text-align:left;margin-left:142.15pt;margin-top:-.25pt;width:120.7pt;height:28.4pt;z-index:252037120" o:allowincell="f">
            <v:textbox>
              <w:txbxContent>
                <w:p w:rsidR="008A3CD2" w:rsidRDefault="008A3CD2">
                  <w:pPr>
                    <w:jc w:val="center"/>
                  </w:pPr>
                  <w:r>
                    <w:t>Фонд накопления</w:t>
                  </w:r>
                </w:p>
              </w:txbxContent>
            </v:textbox>
          </v:rect>
        </w:pict>
      </w:r>
      <w:r>
        <w:rPr>
          <w:noProof/>
        </w:rPr>
        <w:pict>
          <v:rect id="_x0000_s2076" style="position:absolute;left:0;text-align:left;margin-left:7.25pt;margin-top:-.25pt;width:120.7pt;height:28.4pt;z-index:252036096" o:allowincell="f">
            <v:textbox>
              <w:txbxContent>
                <w:p w:rsidR="008A3CD2" w:rsidRDefault="008A3CD2">
                  <w:pPr>
                    <w:jc w:val="center"/>
                  </w:pPr>
                  <w:r>
                    <w:t>Резервный фонд</w:t>
                  </w:r>
                </w:p>
              </w:txbxContent>
            </v:textbox>
          </v:rect>
        </w:pict>
      </w:r>
    </w:p>
    <w:p w:rsidR="008A3CD2" w:rsidRDefault="008A3CD2">
      <w:pPr>
        <w:jc w:val="both"/>
      </w:pPr>
    </w:p>
    <w:p w:rsidR="008A3CD2" w:rsidRDefault="00AE4333">
      <w:pPr>
        <w:jc w:val="both"/>
      </w:pPr>
      <w:r>
        <w:rPr>
          <w:noProof/>
        </w:rPr>
        <w:pict>
          <v:line id="_x0000_s2100" style="position:absolute;left:0;text-align:left;z-index:252058624" from="312.55pt,.55pt" to="312.55pt,28.95pt" o:allowincell="f">
            <v:stroke startarrow="oval" endarrow="oval"/>
          </v:line>
        </w:pict>
      </w:r>
    </w:p>
    <w:p w:rsidR="008A3CD2" w:rsidRDefault="008A3CD2">
      <w:pPr>
        <w:jc w:val="both"/>
      </w:pPr>
    </w:p>
    <w:p w:rsidR="008A3CD2" w:rsidRDefault="00AE4333">
      <w:pPr>
        <w:jc w:val="both"/>
      </w:pPr>
      <w:r>
        <w:rPr>
          <w:noProof/>
        </w:rPr>
        <w:pict>
          <v:line id="_x0000_s2090" style="position:absolute;left:0;text-align:left;z-index:252049408" from="348.05pt,1.35pt" to="348.05pt,15.55pt" o:allowincell="f">
            <v:stroke endarrow="block"/>
          </v:line>
        </w:pict>
      </w:r>
      <w:r>
        <w:rPr>
          <w:noProof/>
        </w:rPr>
        <w:pict>
          <v:line id="_x0000_s2089" style="position:absolute;left:0;text-align:left;z-index:252048384" from="262.85pt,1.35pt" to="262.85pt,15.55pt" o:allowincell="f">
            <v:stroke endarrow="block"/>
          </v:line>
        </w:pict>
      </w:r>
      <w:r>
        <w:rPr>
          <w:noProof/>
        </w:rPr>
        <w:pict>
          <v:line id="_x0000_s2088" style="position:absolute;left:0;text-align:left;z-index:252047360" from="170.55pt,1.35pt" to="170.55pt,15.55pt" o:allowincell="f">
            <v:stroke endarrow="block"/>
          </v:line>
        </w:pict>
      </w:r>
      <w:r>
        <w:rPr>
          <w:noProof/>
        </w:rPr>
        <w:pict>
          <v:line id="_x0000_s2087" style="position:absolute;left:0;text-align:left;z-index:252046336" from="99.55pt,1.35pt" to="99.55pt,15.55pt" o:allowincell="f">
            <v:stroke endarrow="block"/>
          </v:line>
        </w:pict>
      </w:r>
      <w:r>
        <w:rPr>
          <w:noProof/>
        </w:rPr>
        <w:pict>
          <v:line id="_x0000_s2086" style="position:absolute;left:0;text-align:left;z-index:252045312" from="42.7pt,1.15pt" to="42.7pt,15.35pt" o:allowincell="f">
            <v:stroke endarrow="block"/>
          </v:line>
        </w:pict>
      </w:r>
      <w:r>
        <w:rPr>
          <w:noProof/>
        </w:rPr>
        <w:pict>
          <v:line id="_x0000_s2084" style="position:absolute;left:0;text-align:left;z-index:252044288" from="42.7pt,1.15pt" to="419pt,1.15pt" o:allowincell="f"/>
        </w:pict>
      </w:r>
    </w:p>
    <w:p w:rsidR="008A3CD2" w:rsidRDefault="00AE4333">
      <w:pPr>
        <w:jc w:val="both"/>
      </w:pPr>
      <w:r>
        <w:rPr>
          <w:noProof/>
        </w:rPr>
        <w:pict>
          <v:line id="_x0000_s2099" style="position:absolute;left:0;text-align:left;z-index:252057600" from="419.05pt,-12.45pt" to="419.05pt,1.75pt" o:allowincell="f">
            <v:stroke endarrow="block"/>
          </v:line>
        </w:pict>
      </w:r>
      <w:r>
        <w:rPr>
          <w:noProof/>
        </w:rPr>
        <w:pict>
          <v:shape id="_x0000_s2098" type="#_x0000_t202" style="position:absolute;left:0;text-align:left;margin-left:397.75pt;margin-top:1.75pt;width:71pt;height:42.6pt;z-index:252056576" o:allowincell="f">
            <v:textbox>
              <w:txbxContent>
                <w:p w:rsidR="008A3CD2" w:rsidRDefault="008A3CD2">
                  <w:r>
                    <w:t>Проценты по акциям</w:t>
                  </w:r>
                </w:p>
              </w:txbxContent>
            </v:textbox>
          </v:shape>
        </w:pict>
      </w:r>
      <w:r>
        <w:rPr>
          <w:noProof/>
        </w:rPr>
        <w:pict>
          <v:rect id="_x0000_s2083" style="position:absolute;left:0;text-align:left;margin-left:305.45pt;margin-top:1.75pt;width:78.1pt;height:47.6pt;z-index:252043264" o:allowincell="f">
            <v:textbox>
              <w:txbxContent>
                <w:p w:rsidR="008A3CD2" w:rsidRDefault="008A3CD2">
                  <w:pPr>
                    <w:pStyle w:val="31"/>
                    <w:jc w:val="center"/>
                  </w:pPr>
                  <w:r>
                    <w:t>Дивиденды по обыкн. акциям</w:t>
                  </w:r>
                </w:p>
              </w:txbxContent>
            </v:textbox>
          </v:rect>
        </w:pict>
      </w:r>
      <w:r>
        <w:rPr>
          <w:noProof/>
        </w:rPr>
        <w:pict>
          <v:rect id="_x0000_s2082" style="position:absolute;left:0;text-align:left;margin-left:213.15pt;margin-top:1.75pt;width:85.2pt;height:49.7pt;z-index:252042240" o:allowincell="f">
            <v:textbox>
              <w:txbxContent>
                <w:p w:rsidR="008A3CD2" w:rsidRDefault="008A3CD2">
                  <w:pPr>
                    <w:pStyle w:val="31"/>
                    <w:jc w:val="center"/>
                  </w:pPr>
                  <w:r>
                    <w:t>Дивиденды по привилег. акциям</w:t>
                  </w:r>
                </w:p>
              </w:txbxContent>
            </v:textbox>
          </v:rect>
        </w:pict>
      </w:r>
      <w:r>
        <w:rPr>
          <w:noProof/>
        </w:rPr>
        <w:pict>
          <v:rect id="_x0000_s2081" style="position:absolute;left:0;text-align:left;margin-left:135.05pt;margin-top:1.75pt;width:71pt;height:35.5pt;z-index:252041216" o:allowincell="f">
            <v:textbox>
              <w:txbxContent>
                <w:p w:rsidR="008A3CD2" w:rsidRDefault="008A3CD2">
                  <w:pPr>
                    <w:pStyle w:val="31"/>
                    <w:jc w:val="center"/>
                  </w:pPr>
                  <w:r>
                    <w:t>Премии (тантьема))</w:t>
                  </w:r>
                </w:p>
              </w:txbxContent>
            </v:textbox>
          </v:rect>
        </w:pict>
      </w:r>
      <w:r>
        <w:rPr>
          <w:noProof/>
        </w:rPr>
        <w:pict>
          <v:rect id="_x0000_s2080" style="position:absolute;left:0;text-align:left;margin-left:64.05pt;margin-top:1.75pt;width:63.9pt;height:35.5pt;z-index:252040192" o:allowincell="f">
            <v:textbox>
              <w:txbxContent>
                <w:p w:rsidR="008A3CD2" w:rsidRDefault="008A3CD2">
                  <w:pPr>
                    <w:pStyle w:val="31"/>
                  </w:pPr>
                  <w:r>
                    <w:t>Благотворит. цели</w:t>
                  </w:r>
                </w:p>
              </w:txbxContent>
            </v:textbox>
          </v:rect>
        </w:pict>
      </w:r>
      <w:r>
        <w:rPr>
          <w:noProof/>
        </w:rPr>
        <w:pict>
          <v:rect id="_x0000_s2079" style="position:absolute;left:0;text-align:left;margin-left:-21.15pt;margin-top:1.75pt;width:78.1pt;height:35.5pt;z-index:252039168" o:allowincell="f">
            <v:textbox>
              <w:txbxContent>
                <w:p w:rsidR="008A3CD2" w:rsidRDefault="008A3CD2">
                  <w:pPr>
                    <w:pStyle w:val="31"/>
                    <w:jc w:val="center"/>
                  </w:pPr>
                  <w:r>
                    <w:t>Социаль-ные нужды</w:t>
                  </w:r>
                </w:p>
              </w:txbxContent>
            </v:textbox>
          </v:rect>
        </w:pict>
      </w: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jc w:val="both"/>
      </w:pPr>
    </w:p>
    <w:p w:rsidR="008A3CD2" w:rsidRDefault="008A3CD2">
      <w:pPr>
        <w:pStyle w:val="a4"/>
        <w:jc w:val="both"/>
      </w:pPr>
    </w:p>
    <w:p w:rsidR="008A3CD2" w:rsidRDefault="008A3CD2">
      <w:pPr>
        <w:pStyle w:val="a4"/>
        <w:jc w:val="both"/>
        <w:rPr>
          <w:b/>
        </w:rPr>
      </w:pPr>
      <w:r>
        <w:rPr>
          <w:b/>
        </w:rPr>
        <w:t>Тема 4. Рентабельность.</w:t>
      </w:r>
    </w:p>
    <w:p w:rsidR="008A3CD2" w:rsidRDefault="008A3CD2" w:rsidP="008A3CD2">
      <w:pPr>
        <w:pStyle w:val="a4"/>
        <w:numPr>
          <w:ilvl w:val="1"/>
          <w:numId w:val="100"/>
        </w:numPr>
        <w:jc w:val="both"/>
        <w:rPr>
          <w:b/>
        </w:rPr>
      </w:pPr>
      <w:r>
        <w:rPr>
          <w:b/>
        </w:rPr>
        <w:t>Понятие рентабельности.</w:t>
      </w:r>
    </w:p>
    <w:p w:rsidR="008A3CD2" w:rsidRDefault="008A3CD2">
      <w:pPr>
        <w:pStyle w:val="a4"/>
        <w:ind w:left="851" w:firstLine="0"/>
        <w:jc w:val="both"/>
        <w:rPr>
          <w:b/>
        </w:rPr>
      </w:pPr>
    </w:p>
    <w:p w:rsidR="008A3CD2" w:rsidRDefault="008A3CD2">
      <w:pPr>
        <w:pStyle w:val="a4"/>
        <w:jc w:val="both"/>
      </w:pPr>
      <w:r>
        <w:t xml:space="preserve">Для того, чтобы можно было сопоставлять эффективность функционирования предприятий различных масштабов вводится понятие рентабельности. Если прибыльность предприятия отражается в виде абсолютной величины, то рентабельность является относительной величиной (происходит от немецкого слова </w:t>
      </w:r>
      <w:r>
        <w:rPr>
          <w:sz w:val="28"/>
          <w:lang w:val="en-US"/>
        </w:rPr>
        <w:t>rentabel</w:t>
      </w:r>
      <w:r>
        <w:t xml:space="preserve"> – прибыльный).</w:t>
      </w:r>
    </w:p>
    <w:p w:rsidR="008A3CD2" w:rsidRDefault="008A3CD2">
      <w:pPr>
        <w:pStyle w:val="a4"/>
        <w:jc w:val="both"/>
      </w:pPr>
    </w:p>
    <w:p w:rsidR="008A3CD2" w:rsidRDefault="008A3CD2" w:rsidP="008A3CD2">
      <w:pPr>
        <w:pStyle w:val="a4"/>
        <w:numPr>
          <w:ilvl w:val="1"/>
          <w:numId w:val="100"/>
        </w:numPr>
        <w:jc w:val="both"/>
        <w:rPr>
          <w:b/>
        </w:rPr>
      </w:pPr>
      <w:r>
        <w:rPr>
          <w:b/>
        </w:rPr>
        <w:t>Основные виды рентабельности.</w:t>
      </w:r>
    </w:p>
    <w:p w:rsidR="008A3CD2" w:rsidRDefault="008A3CD2">
      <w:pPr>
        <w:pStyle w:val="a4"/>
        <w:jc w:val="both"/>
        <w:rPr>
          <w:b/>
        </w:rPr>
      </w:pPr>
    </w:p>
    <w:p w:rsidR="008A3CD2" w:rsidRDefault="008A3CD2" w:rsidP="008A3CD2">
      <w:pPr>
        <w:pStyle w:val="a4"/>
        <w:numPr>
          <w:ilvl w:val="0"/>
          <w:numId w:val="124"/>
        </w:numPr>
        <w:jc w:val="both"/>
      </w:pPr>
      <w:r>
        <w:t>Рентабельность производства.</w:t>
      </w:r>
    </w:p>
    <w:p w:rsidR="008A3CD2" w:rsidRDefault="008A3CD2">
      <w:pPr>
        <w:pStyle w:val="a4"/>
        <w:jc w:val="both"/>
      </w:pPr>
      <w:r>
        <w:t>Представляет собой отношение прибыли к сумме среднегодовой стоимости основных производственных фондов и нормируемых оборотных средств.</w:t>
      </w:r>
    </w:p>
    <w:p w:rsidR="008A3CD2" w:rsidRDefault="008A3CD2">
      <w:pPr>
        <w:pStyle w:val="a4"/>
        <w:jc w:val="both"/>
      </w:pPr>
    </w:p>
    <w:p w:rsidR="008A3CD2" w:rsidRDefault="008A3CD2">
      <w:pPr>
        <w:pStyle w:val="a4"/>
        <w:jc w:val="both"/>
      </w:pPr>
      <w:r>
        <w:rPr>
          <w:position w:val="-24"/>
        </w:rPr>
        <w:object w:dxaOrig="3379" w:dyaOrig="660">
          <v:shape id="_x0000_i1050" type="#_x0000_t75" style="width:168.75pt;height:33pt" o:ole="" fillcolor="window">
            <v:imagedata r:id="rId55" o:title=""/>
          </v:shape>
          <o:OLEObject Type="Embed" ProgID="Equation.3" ShapeID="_x0000_i1050" DrawAspect="Content" ObjectID="_1466580611" r:id="rId56"/>
        </w:object>
      </w:r>
      <w:r>
        <w:t xml:space="preserve">                        (30)</w:t>
      </w:r>
    </w:p>
    <w:p w:rsidR="008A3CD2" w:rsidRDefault="008A3CD2">
      <w:pPr>
        <w:pStyle w:val="a4"/>
        <w:jc w:val="both"/>
      </w:pPr>
      <w:r>
        <w:t>Чем выше значение этого показателя, тем,  лучше работает предприятие.</w:t>
      </w:r>
    </w:p>
    <w:p w:rsidR="008A3CD2" w:rsidRDefault="008A3CD2">
      <w:pPr>
        <w:pStyle w:val="a4"/>
        <w:jc w:val="both"/>
      </w:pPr>
      <w:r>
        <w:t>В условиях инфляции на рентабельность производства большое влияние оказывает  рост цен на производимую продукцию. За счет этого поднимается рентабельность производства, но это повышение искусственное. Такое благополучие дезинформирует общество, успокаивает  его и не способствует развитию производственной базы.</w:t>
      </w:r>
    </w:p>
    <w:p w:rsidR="008A3CD2" w:rsidRDefault="008A3CD2" w:rsidP="008A3CD2">
      <w:pPr>
        <w:pStyle w:val="a4"/>
        <w:numPr>
          <w:ilvl w:val="0"/>
          <w:numId w:val="124"/>
        </w:numPr>
        <w:jc w:val="both"/>
      </w:pPr>
      <w:r>
        <w:t>Рентабельность продукции.</w:t>
      </w:r>
    </w:p>
    <w:p w:rsidR="008A3CD2" w:rsidRDefault="008A3CD2">
      <w:pPr>
        <w:pStyle w:val="a4"/>
        <w:jc w:val="both"/>
      </w:pPr>
      <w:r>
        <w:t>Представляет собой отношение прибыли к себестоимости, исчисляется по отдельным изделиям и группам. Вся продукция предприятия одновременно рентабельной быть может и не быть, так как товар проходит свой жизненный цикл. Когда он появляется на рынке, то может  не обеспечивать рентабельности, когда же он достигнет периода зрелости, то такой товар обязан быть рентабельным. Даже если продукция не будет рентабельной, убирать ее с рынка не всегда рационально, так как затем придется завоевывать эту нишу вновь, но на это  потребуется еще большие средства:</w:t>
      </w:r>
    </w:p>
    <w:p w:rsidR="008A3CD2" w:rsidRDefault="008A3CD2">
      <w:pPr>
        <w:pStyle w:val="a4"/>
        <w:jc w:val="both"/>
      </w:pPr>
      <w:r>
        <w:rPr>
          <w:b/>
          <w:position w:val="-24"/>
        </w:rPr>
        <w:object w:dxaOrig="2000" w:dyaOrig="620">
          <v:shape id="_x0000_i1051" type="#_x0000_t75" style="width:99.75pt;height:30.75pt" o:ole="" fillcolor="window">
            <v:imagedata r:id="rId57" o:title=""/>
          </v:shape>
          <o:OLEObject Type="Embed" ProgID="Equation.3" ShapeID="_x0000_i1051" DrawAspect="Content" ObjectID="_1466580612" r:id="rId58"/>
        </w:object>
      </w:r>
      <w:r>
        <w:rPr>
          <w:b/>
        </w:rPr>
        <w:t xml:space="preserve">                           </w:t>
      </w:r>
      <w:r>
        <w:t>(31)</w:t>
      </w:r>
    </w:p>
    <w:p w:rsidR="008A3CD2" w:rsidRDefault="008A3CD2">
      <w:pPr>
        <w:pStyle w:val="a4"/>
        <w:ind w:firstLine="0"/>
        <w:jc w:val="both"/>
        <w:rPr>
          <w:b/>
        </w:rPr>
      </w:pPr>
      <w:r>
        <w:t>3.Рентабельность активов.</w:t>
      </w:r>
    </w:p>
    <w:p w:rsidR="008A3CD2" w:rsidRDefault="008A3CD2">
      <w:pPr>
        <w:pStyle w:val="a4"/>
        <w:jc w:val="both"/>
      </w:pPr>
      <w:r>
        <w:rPr>
          <w:b/>
          <w:position w:val="-24"/>
        </w:rPr>
        <w:object w:dxaOrig="1320" w:dyaOrig="620">
          <v:shape id="_x0000_i1052" type="#_x0000_t75" style="width:66pt;height:30.75pt" o:ole="" fillcolor="window">
            <v:imagedata r:id="rId59" o:title=""/>
          </v:shape>
          <o:OLEObject Type="Embed" ProgID="Equation.3" ShapeID="_x0000_i1052" DrawAspect="Content" ObjectID="_1466580613" r:id="rId60"/>
        </w:object>
      </w:r>
      <w:r>
        <w:rPr>
          <w:b/>
        </w:rPr>
        <w:t xml:space="preserve">          -</w:t>
      </w:r>
      <w:r>
        <w:t>Представляет собой отношение прибыли к совокупным активам предприятия                                  (32)</w:t>
      </w:r>
    </w:p>
    <w:p w:rsidR="008A3CD2" w:rsidRDefault="008A3CD2">
      <w:pPr>
        <w:pStyle w:val="a4"/>
        <w:jc w:val="both"/>
      </w:pPr>
      <w:r>
        <w:t>Отношение прибыли к совокупности активов предприятия.</w:t>
      </w:r>
    </w:p>
    <w:p w:rsidR="008A3CD2" w:rsidRDefault="008A3CD2">
      <w:pPr>
        <w:pStyle w:val="a4"/>
        <w:jc w:val="both"/>
      </w:pPr>
      <w:r>
        <w:t xml:space="preserve">Для того чтобы определить влияние отдельных составляющих, разделим их на отдельные факторы </w:t>
      </w:r>
    </w:p>
    <w:p w:rsidR="008A3CD2" w:rsidRDefault="008A3CD2">
      <w:pPr>
        <w:pStyle w:val="a4"/>
        <w:jc w:val="both"/>
        <w:rPr>
          <w:b/>
        </w:rPr>
      </w:pPr>
      <w:r>
        <w:rPr>
          <w:b/>
          <w:position w:val="-36"/>
        </w:rPr>
        <w:object w:dxaOrig="2760" w:dyaOrig="800">
          <v:shape id="_x0000_i1053" type="#_x0000_t75" style="width:138pt;height:39.75pt" o:ole="" fillcolor="window">
            <v:imagedata r:id="rId61" o:title=""/>
          </v:shape>
          <o:OLEObject Type="Embed" ProgID="Equation.3" ShapeID="_x0000_i1053" DrawAspect="Content" ObjectID="_1466580614" r:id="rId62"/>
        </w:object>
      </w:r>
      <w:r>
        <w:rPr>
          <w:b/>
        </w:rPr>
        <w:t xml:space="preserve">                         </w:t>
      </w:r>
      <w:r>
        <w:t>(33)</w:t>
      </w:r>
    </w:p>
    <w:p w:rsidR="008A3CD2" w:rsidRDefault="008A3CD2">
      <w:pPr>
        <w:pStyle w:val="a4"/>
        <w:tabs>
          <w:tab w:val="left" w:pos="2600"/>
          <w:tab w:val="left" w:pos="3300"/>
        </w:tabs>
        <w:jc w:val="both"/>
      </w:pPr>
      <w:r>
        <w:rPr>
          <w:b/>
        </w:rPr>
        <w:tab/>
      </w:r>
      <w:r>
        <w:t>1</w:t>
      </w:r>
      <w:r>
        <w:tab/>
        <w:t>2</w:t>
      </w:r>
    </w:p>
    <w:p w:rsidR="008A3CD2" w:rsidRDefault="008A3CD2">
      <w:pPr>
        <w:pStyle w:val="a4"/>
        <w:jc w:val="both"/>
      </w:pPr>
      <w:r>
        <w:t>Первый фактор представляет собой отношение объема продаж Q  и величине активов А и характеризует капиталоотдачу или оборачиваемость, второй фактор представляет долю прибыли в общем объеме продаж. Таким образом, из данной формулы следует, что рентабельность активов зависят от двух составляющих, в зависимости от профиля предприятия. Первая или вторая составляющая является преобладающей.</w:t>
      </w:r>
    </w:p>
    <w:p w:rsidR="008A3CD2" w:rsidRDefault="008A3CD2">
      <w:pPr>
        <w:pStyle w:val="a4"/>
        <w:jc w:val="both"/>
      </w:pPr>
      <w:r>
        <w:t>Такой факторный анализ обеспечивает возможность определения отдельных составляющих.</w:t>
      </w:r>
    </w:p>
    <w:p w:rsidR="008A3CD2" w:rsidRDefault="008A3CD2">
      <w:pPr>
        <w:pStyle w:val="a4"/>
        <w:ind w:firstLine="0"/>
        <w:jc w:val="both"/>
      </w:pPr>
    </w:p>
    <w:p w:rsidR="008A3CD2" w:rsidRDefault="008A3CD2">
      <w:pPr>
        <w:pStyle w:val="a4"/>
        <w:ind w:left="851" w:firstLine="0"/>
        <w:jc w:val="both"/>
        <w:rPr>
          <w:b/>
        </w:rPr>
      </w:pPr>
      <w:r>
        <w:rPr>
          <w:b/>
        </w:rPr>
        <w:t>4.3.Сводная таблица формирование показателей рентабельности.</w:t>
      </w:r>
    </w:p>
    <w:p w:rsidR="008A3CD2" w:rsidRDefault="008A3CD2">
      <w:pPr>
        <w:pStyle w:val="a4"/>
        <w:ind w:firstLine="0"/>
        <w:jc w:val="both"/>
      </w:pPr>
    </w:p>
    <w:p w:rsidR="008A3CD2" w:rsidRDefault="008A3CD2">
      <w:pPr>
        <w:pStyle w:val="a4"/>
        <w:ind w:firstLine="0"/>
        <w:jc w:val="both"/>
      </w:pPr>
      <w:r>
        <w:t>Таблица 3.2.Формирование рентабельности.</w:t>
      </w:r>
    </w:p>
    <w:p w:rsidR="008A3CD2" w:rsidRDefault="008A3CD2">
      <w:pPr>
        <w:pStyle w:val="a4"/>
        <w:ind w:left="851" w:firstLine="0"/>
        <w:jc w:val="both"/>
        <w:rPr>
          <w:b/>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3"/>
        <w:gridCol w:w="3143"/>
        <w:gridCol w:w="3143"/>
      </w:tblGrid>
      <w:tr w:rsidR="008A3CD2">
        <w:tc>
          <w:tcPr>
            <w:tcW w:w="3143" w:type="dxa"/>
          </w:tcPr>
          <w:p w:rsidR="008A3CD2" w:rsidRDefault="008A3CD2">
            <w:pPr>
              <w:pStyle w:val="a4"/>
              <w:ind w:firstLine="0"/>
              <w:jc w:val="both"/>
            </w:pPr>
            <w:r>
              <w:t>Цель расчета</w:t>
            </w:r>
          </w:p>
        </w:tc>
        <w:tc>
          <w:tcPr>
            <w:tcW w:w="3143" w:type="dxa"/>
          </w:tcPr>
          <w:p w:rsidR="008A3CD2" w:rsidRDefault="008A3CD2">
            <w:pPr>
              <w:pStyle w:val="a4"/>
              <w:ind w:firstLine="0"/>
              <w:jc w:val="both"/>
            </w:pPr>
            <w:r>
              <w:t>Показатели рентабельности</w:t>
            </w:r>
          </w:p>
        </w:tc>
        <w:tc>
          <w:tcPr>
            <w:tcW w:w="3143" w:type="dxa"/>
          </w:tcPr>
          <w:p w:rsidR="008A3CD2" w:rsidRDefault="008A3CD2">
            <w:pPr>
              <w:pStyle w:val="a4"/>
              <w:ind w:firstLine="0"/>
              <w:jc w:val="both"/>
            </w:pPr>
            <w:r>
              <w:t>Направление использования информации</w:t>
            </w:r>
          </w:p>
        </w:tc>
      </w:tr>
      <w:tr w:rsidR="008A3CD2">
        <w:tc>
          <w:tcPr>
            <w:tcW w:w="3143" w:type="dxa"/>
          </w:tcPr>
          <w:p w:rsidR="008A3CD2" w:rsidRDefault="008A3CD2">
            <w:pPr>
              <w:pStyle w:val="a4"/>
              <w:ind w:firstLine="0"/>
              <w:jc w:val="both"/>
            </w:pPr>
            <w:r>
              <w:t xml:space="preserve">1. определить рентабельность отдельных видов продукции                  </w:t>
            </w:r>
          </w:p>
        </w:tc>
        <w:tc>
          <w:tcPr>
            <w:tcW w:w="3143" w:type="dxa"/>
          </w:tcPr>
          <w:p w:rsidR="008A3CD2" w:rsidRDefault="008A3CD2">
            <w:pPr>
              <w:pStyle w:val="a4"/>
              <w:ind w:firstLine="0"/>
              <w:jc w:val="both"/>
            </w:pPr>
            <w:r>
              <w:t>Рентабельность продукции:</w:t>
            </w:r>
          </w:p>
          <w:p w:rsidR="008A3CD2" w:rsidRDefault="008A3CD2">
            <w:pPr>
              <w:pStyle w:val="a4"/>
              <w:ind w:firstLine="0"/>
              <w:jc w:val="both"/>
            </w:pPr>
            <w:r>
              <w:t>А) прибыль в расчете на единицу продукции / себестоимость единицу продукции * 100%</w:t>
            </w:r>
          </w:p>
          <w:p w:rsidR="008A3CD2" w:rsidRDefault="008A3CD2">
            <w:pPr>
              <w:pStyle w:val="a4"/>
              <w:ind w:firstLine="0"/>
              <w:jc w:val="both"/>
            </w:pPr>
            <w:r>
              <w:t>Б) прибыль в расчете на единицу продукции / себестоимость единицы продукции – М3 * 100%</w:t>
            </w:r>
          </w:p>
          <w:p w:rsidR="008A3CD2" w:rsidRDefault="008A3CD2">
            <w:pPr>
              <w:pStyle w:val="a4"/>
              <w:ind w:firstLine="0"/>
              <w:jc w:val="both"/>
            </w:pPr>
            <w:r>
              <w:t>В) прибыль в расчете на единицу продукции / заработная плата производственных рабочих на единицу продукции *100%</w:t>
            </w:r>
          </w:p>
        </w:tc>
        <w:tc>
          <w:tcPr>
            <w:tcW w:w="3143" w:type="dxa"/>
          </w:tcPr>
          <w:p w:rsidR="008A3CD2" w:rsidRDefault="008A3CD2">
            <w:pPr>
              <w:pStyle w:val="a4"/>
              <w:ind w:firstLine="0"/>
              <w:jc w:val="both"/>
            </w:pPr>
            <w:r>
              <w:t>Характеризует прибыльность различных видов продукции, используется в качестве базы для расчета прибыли при определении цен и в аналитическом анализе</w:t>
            </w:r>
          </w:p>
        </w:tc>
      </w:tr>
      <w:tr w:rsidR="008A3CD2">
        <w:tc>
          <w:tcPr>
            <w:tcW w:w="3143" w:type="dxa"/>
          </w:tcPr>
          <w:p w:rsidR="008A3CD2" w:rsidRDefault="008A3CD2">
            <w:pPr>
              <w:pStyle w:val="a4"/>
              <w:ind w:firstLine="0"/>
              <w:jc w:val="both"/>
            </w:pPr>
            <w:r>
              <w:t>2. определить рентабельность реализации (оборота)</w:t>
            </w:r>
          </w:p>
        </w:tc>
        <w:tc>
          <w:tcPr>
            <w:tcW w:w="3143" w:type="dxa"/>
          </w:tcPr>
          <w:p w:rsidR="008A3CD2" w:rsidRDefault="008A3CD2">
            <w:pPr>
              <w:pStyle w:val="a4"/>
              <w:ind w:firstLine="0"/>
              <w:jc w:val="both"/>
            </w:pPr>
            <w:r>
              <w:t>Прибыль от реализации продукции / выручку от реализации *100%</w:t>
            </w:r>
          </w:p>
        </w:tc>
        <w:tc>
          <w:tcPr>
            <w:tcW w:w="3143" w:type="dxa"/>
          </w:tcPr>
          <w:p w:rsidR="008A3CD2" w:rsidRDefault="008A3CD2">
            <w:pPr>
              <w:pStyle w:val="a4"/>
              <w:ind w:firstLine="0"/>
              <w:jc w:val="both"/>
            </w:pPr>
            <w:r>
              <w:t>Показывает, какой процент прибыли получает предприятие с одного оборота денежных средств, используется для сравнения и оценки различных видов продукции в целях бизнес-планирования</w:t>
            </w:r>
          </w:p>
        </w:tc>
      </w:tr>
      <w:tr w:rsidR="008A3CD2">
        <w:tc>
          <w:tcPr>
            <w:tcW w:w="3143" w:type="dxa"/>
          </w:tcPr>
          <w:p w:rsidR="008A3CD2" w:rsidRDefault="008A3CD2">
            <w:pPr>
              <w:pStyle w:val="a4"/>
              <w:ind w:firstLine="0"/>
              <w:jc w:val="both"/>
            </w:pPr>
            <w:r>
              <w:t>3. определить отдачу капитала</w:t>
            </w:r>
          </w:p>
        </w:tc>
        <w:tc>
          <w:tcPr>
            <w:tcW w:w="3143" w:type="dxa"/>
          </w:tcPr>
          <w:p w:rsidR="008A3CD2" w:rsidRDefault="008A3CD2">
            <w:pPr>
              <w:pStyle w:val="a4"/>
              <w:ind w:firstLine="0"/>
              <w:jc w:val="both"/>
            </w:pPr>
            <w:r>
              <w:t>А) рентабельность активов прибыль / совокупные активы * 100%</w:t>
            </w:r>
          </w:p>
          <w:p w:rsidR="008A3CD2" w:rsidRDefault="008A3CD2">
            <w:pPr>
              <w:pStyle w:val="a4"/>
              <w:ind w:firstLine="0"/>
              <w:jc w:val="both"/>
            </w:pPr>
            <w:r>
              <w:t>Б) рентабельность текущих активов</w:t>
            </w:r>
          </w:p>
          <w:p w:rsidR="008A3CD2" w:rsidRDefault="008A3CD2">
            <w:pPr>
              <w:pStyle w:val="a4"/>
              <w:ind w:firstLine="0"/>
              <w:jc w:val="both"/>
            </w:pPr>
            <w:r>
              <w:t xml:space="preserve"> прибыль / текущие активы  * 100%</w:t>
            </w:r>
          </w:p>
          <w:p w:rsidR="008A3CD2" w:rsidRDefault="008A3CD2">
            <w:pPr>
              <w:pStyle w:val="a4"/>
              <w:ind w:firstLine="0"/>
              <w:jc w:val="both"/>
            </w:pPr>
            <w:r>
              <w:t>В) рентабельность чистых активов:</w:t>
            </w:r>
          </w:p>
          <w:p w:rsidR="008A3CD2" w:rsidRDefault="008A3CD2">
            <w:pPr>
              <w:pStyle w:val="a4"/>
              <w:ind w:firstLine="0"/>
              <w:jc w:val="both"/>
            </w:pPr>
            <w:r>
              <w:t xml:space="preserve"> прибыль / чистые активы * 100%</w:t>
            </w:r>
          </w:p>
          <w:p w:rsidR="008A3CD2" w:rsidRDefault="008A3CD2">
            <w:pPr>
              <w:pStyle w:val="a4"/>
              <w:ind w:firstLine="0"/>
              <w:jc w:val="both"/>
            </w:pPr>
          </w:p>
          <w:p w:rsidR="008A3CD2" w:rsidRDefault="008A3CD2">
            <w:pPr>
              <w:pStyle w:val="a4"/>
              <w:ind w:firstLine="0"/>
              <w:jc w:val="both"/>
            </w:pPr>
          </w:p>
          <w:p w:rsidR="008A3CD2" w:rsidRDefault="008A3CD2">
            <w:pPr>
              <w:pStyle w:val="a4"/>
              <w:ind w:firstLine="0"/>
              <w:jc w:val="both"/>
            </w:pPr>
          </w:p>
          <w:p w:rsidR="008A3CD2" w:rsidRDefault="008A3CD2">
            <w:pPr>
              <w:pStyle w:val="a4"/>
              <w:ind w:firstLine="0"/>
              <w:jc w:val="both"/>
            </w:pPr>
          </w:p>
        </w:tc>
        <w:tc>
          <w:tcPr>
            <w:tcW w:w="3143" w:type="dxa"/>
          </w:tcPr>
          <w:p w:rsidR="008A3CD2" w:rsidRDefault="008A3CD2">
            <w:pPr>
              <w:pStyle w:val="a4"/>
              <w:ind w:firstLine="0"/>
              <w:jc w:val="both"/>
            </w:pPr>
            <w:r>
              <w:t>Показатели характеризуют отдачу, которая приходится на 1 рубль соответствующих активов, используются для оценки конкурентоспособности фирм, путем сравнения со среднеотраслевыми показателями</w:t>
            </w:r>
          </w:p>
        </w:tc>
      </w:tr>
      <w:tr w:rsidR="008A3CD2">
        <w:tc>
          <w:tcPr>
            <w:tcW w:w="3143" w:type="dxa"/>
          </w:tcPr>
          <w:p w:rsidR="008A3CD2" w:rsidRDefault="008A3CD2">
            <w:pPr>
              <w:pStyle w:val="a4"/>
              <w:ind w:firstLine="0"/>
              <w:jc w:val="both"/>
            </w:pPr>
            <w:r>
              <w:t xml:space="preserve"> 4. оценка прибыльности с точки зрения привлекательности для акционеров</w:t>
            </w:r>
          </w:p>
        </w:tc>
        <w:tc>
          <w:tcPr>
            <w:tcW w:w="3143" w:type="dxa"/>
          </w:tcPr>
          <w:p w:rsidR="008A3CD2" w:rsidRDefault="008A3CD2">
            <w:pPr>
              <w:pStyle w:val="a4"/>
              <w:ind w:firstLine="0"/>
              <w:jc w:val="both"/>
            </w:pPr>
            <w:r>
              <w:t>Рентабельность собственного капитала: чистая прибыль / собственный капитал * 100%</w:t>
            </w:r>
          </w:p>
        </w:tc>
        <w:tc>
          <w:tcPr>
            <w:tcW w:w="3143" w:type="dxa"/>
          </w:tcPr>
          <w:p w:rsidR="008A3CD2" w:rsidRDefault="008A3CD2">
            <w:pPr>
              <w:pStyle w:val="a4"/>
              <w:ind w:firstLine="0"/>
              <w:jc w:val="both"/>
            </w:pPr>
            <w:r>
              <w:t>Показывает прибыль, которая приходится на 1 рубль собственного капитала после уплаты процентов за кредит и налогов, то есть прибыли, которая остается в распоряжении акционеров</w:t>
            </w:r>
          </w:p>
        </w:tc>
      </w:tr>
    </w:tbl>
    <w:p w:rsidR="008A3CD2" w:rsidRDefault="008A3CD2">
      <w:pPr>
        <w:pStyle w:val="a4"/>
        <w:ind w:firstLine="0"/>
        <w:jc w:val="both"/>
        <w:rPr>
          <w:lang w:val="en-US"/>
        </w:rPr>
      </w:pPr>
    </w:p>
    <w:p w:rsidR="008A3CD2" w:rsidRDefault="008A3CD2">
      <w:pPr>
        <w:pStyle w:val="a4"/>
        <w:ind w:firstLine="0"/>
        <w:jc w:val="both"/>
        <w:rPr>
          <w:lang w:val="en-US"/>
        </w:rPr>
      </w:pPr>
    </w:p>
    <w:p w:rsidR="008A3CD2" w:rsidRDefault="008A3CD2">
      <w:pPr>
        <w:pStyle w:val="a4"/>
        <w:ind w:firstLine="0"/>
        <w:jc w:val="both"/>
        <w:rPr>
          <w:lang w:val="en-US"/>
        </w:rPr>
      </w:pPr>
    </w:p>
    <w:p w:rsidR="008A3CD2" w:rsidRDefault="008A3CD2" w:rsidP="008A3CD2">
      <w:pPr>
        <w:pStyle w:val="a3"/>
        <w:numPr>
          <w:ilvl w:val="1"/>
          <w:numId w:val="174"/>
        </w:numPr>
        <w:jc w:val="center"/>
        <w:rPr>
          <w:b/>
        </w:rPr>
      </w:pPr>
      <w:r>
        <w:rPr>
          <w:b/>
        </w:rPr>
        <w:t>Формирование обобщенных показателей хозяйственной деятельности предприятия в условиях рыночной экономики.</w:t>
      </w:r>
    </w:p>
    <w:p w:rsidR="008A3CD2" w:rsidRDefault="008A3CD2">
      <w:pPr>
        <w:jc w:val="center"/>
        <w:rPr>
          <w:b/>
        </w:rPr>
      </w:pPr>
    </w:p>
    <w:p w:rsidR="008A3CD2" w:rsidRDefault="008A3CD2">
      <w:pPr>
        <w:jc w:val="center"/>
        <w:rPr>
          <w:b/>
        </w:rPr>
      </w:pPr>
    </w:p>
    <w:p w:rsidR="008A3CD2" w:rsidRDefault="008A3CD2">
      <w:pPr>
        <w:jc w:val="center"/>
        <w:rPr>
          <w:b/>
        </w:rPr>
      </w:pPr>
    </w:p>
    <w:p w:rsidR="008A3CD2" w:rsidRDefault="00AE4333">
      <w:pPr>
        <w:jc w:val="center"/>
      </w:pPr>
      <w:r>
        <w:rPr>
          <w:noProof/>
        </w:rPr>
        <w:pict>
          <v:rect id="_x0000_s2101" style="position:absolute;left:0;text-align:left;margin-left:156.2pt;margin-top:1.5pt;width:177.5pt;height:53.7pt;z-index:252059648" o:allowincell="f">
            <v:textbox>
              <w:txbxContent>
                <w:p w:rsidR="008A3CD2" w:rsidRDefault="008A3CD2">
                  <w:pPr>
                    <w:rPr>
                      <w:b/>
                      <w:i/>
                    </w:rPr>
                  </w:pPr>
                  <w:r>
                    <w:t xml:space="preserve">      </w:t>
                  </w:r>
                  <w:r>
                    <w:rPr>
                      <w:b/>
                      <w:i/>
                    </w:rPr>
                    <w:t xml:space="preserve">Технико-организационный </w:t>
                  </w:r>
                </w:p>
                <w:p w:rsidR="008A3CD2" w:rsidRDefault="008A3CD2">
                  <w:pPr>
                    <w:pStyle w:val="21"/>
                  </w:pPr>
                  <w:r>
                    <w:t>уровень и другие условия производства</w:t>
                  </w:r>
                </w:p>
              </w:txbxContent>
            </v:textbox>
          </v:rect>
        </w:pict>
      </w:r>
      <w:r>
        <w:rPr>
          <w:noProof/>
        </w:rPr>
        <w:pict>
          <v:rect id="_x0000_s2102" style="position:absolute;left:0;text-align:left;margin-left:156.2pt;margin-top:1.5pt;width:21.3pt;height:21.3pt;z-index:252060672" o:allowincell="f">
            <v:textbox>
              <w:txbxContent>
                <w:p w:rsidR="008A3CD2" w:rsidRDefault="008A3CD2">
                  <w:r>
                    <w:t>1</w:t>
                  </w:r>
                </w:p>
              </w:txbxContent>
            </v:textbox>
          </v:rect>
        </w:pict>
      </w:r>
    </w:p>
    <w:p w:rsidR="008A3CD2" w:rsidRDefault="008A3CD2">
      <w:pPr>
        <w:jc w:val="both"/>
      </w:pPr>
    </w:p>
    <w:p w:rsidR="008A3CD2" w:rsidRDefault="008A3CD2">
      <w:pPr>
        <w:ind w:firstLine="851"/>
        <w:jc w:val="both"/>
      </w:pPr>
    </w:p>
    <w:p w:rsidR="008A3CD2" w:rsidRDefault="008A3CD2">
      <w:pPr>
        <w:ind w:firstLine="851"/>
        <w:jc w:val="both"/>
      </w:pPr>
      <w:r>
        <w:t xml:space="preserve">                                                 </w:t>
      </w:r>
    </w:p>
    <w:p w:rsidR="008A3CD2" w:rsidRDefault="00AE4333">
      <w:pPr>
        <w:pStyle w:val="a4"/>
      </w:pPr>
      <w:r>
        <w:rPr>
          <w:noProof/>
        </w:rPr>
        <w:pict>
          <v:line id="_x0000_s2114" style="position:absolute;left:0;text-align:left;z-index:252072960" from="241.4pt,10.2pt" to="241.4pt,38.6pt" o:allowincell="f"/>
        </w:pict>
      </w:r>
    </w:p>
    <w:p w:rsidR="008A3CD2" w:rsidRDefault="008A3CD2">
      <w:pPr>
        <w:pStyle w:val="a4"/>
      </w:pPr>
    </w:p>
    <w:p w:rsidR="008A3CD2" w:rsidRDefault="00AE4333">
      <w:pPr>
        <w:pStyle w:val="a4"/>
      </w:pPr>
      <w:r>
        <w:rPr>
          <w:noProof/>
        </w:rPr>
        <w:pict>
          <v:rect id="_x0000_s2107" style="position:absolute;left:0;text-align:left;margin-left:156.2pt;margin-top:11pt;width:21.3pt;height:21.3pt;z-index:252065792" o:allowincell="f">
            <v:textbox style="mso-next-textbox:#_x0000_s2107">
              <w:txbxContent>
                <w:p w:rsidR="008A3CD2" w:rsidRDefault="008A3CD2">
                  <w:pPr>
                    <w:rPr>
                      <w:lang w:val="en-US"/>
                    </w:rPr>
                  </w:pPr>
                  <w:r>
                    <w:rPr>
                      <w:lang w:val="en-US"/>
                    </w:rPr>
                    <w:t>2</w:t>
                  </w:r>
                </w:p>
                <w:p w:rsidR="008A3CD2" w:rsidRDefault="008A3CD2">
                  <w:pPr>
                    <w:rPr>
                      <w:lang w:val="en-US"/>
                    </w:rPr>
                  </w:pPr>
                </w:p>
              </w:txbxContent>
            </v:textbox>
          </v:rect>
        </w:pict>
      </w:r>
      <w:r>
        <w:rPr>
          <w:noProof/>
        </w:rPr>
        <w:pict>
          <v:rect id="_x0000_s2103" style="position:absolute;left:0;text-align:left;margin-left:156.2pt;margin-top:11pt;width:177.5pt;height:106.5pt;z-index:252061696" o:allowincell="f">
            <v:textbox style="mso-next-textbox:#_x0000_s2103">
              <w:txbxContent>
                <w:p w:rsidR="008A3CD2" w:rsidRDefault="008A3CD2">
                  <w:pPr>
                    <w:jc w:val="center"/>
                    <w:rPr>
                      <w:sz w:val="32"/>
                      <w:lang w:val="en-US"/>
                    </w:rPr>
                  </w:pPr>
                  <w:r>
                    <w:rPr>
                      <w:sz w:val="32"/>
                      <w:lang w:val="en-US"/>
                    </w:rPr>
                    <w:t>F     λ</w:t>
                  </w:r>
                  <w:r>
                    <w:rPr>
                      <w:sz w:val="32"/>
                      <w:vertAlign w:val="subscript"/>
                      <w:lang w:val="en-US"/>
                    </w:rPr>
                    <w:t xml:space="preserve">1    </w:t>
                  </w:r>
                  <w:r>
                    <w:rPr>
                      <w:sz w:val="32"/>
                      <w:lang w:val="en-US"/>
                    </w:rPr>
                    <w:t xml:space="preserve">A                                                  </w:t>
                  </w:r>
                </w:p>
                <w:p w:rsidR="008A3CD2" w:rsidRDefault="008A3CD2">
                  <w:pPr>
                    <w:jc w:val="center"/>
                    <w:rPr>
                      <w:sz w:val="32"/>
                      <w:lang w:val="en-US"/>
                    </w:rPr>
                  </w:pPr>
                </w:p>
                <w:p w:rsidR="008A3CD2" w:rsidRDefault="008A3CD2">
                  <w:pPr>
                    <w:jc w:val="center"/>
                    <w:rPr>
                      <w:sz w:val="32"/>
                      <w:vertAlign w:val="subscript"/>
                      <w:lang w:val="en-US"/>
                    </w:rPr>
                  </w:pPr>
                  <w:r>
                    <w:rPr>
                      <w:sz w:val="32"/>
                      <w:lang w:val="en-US"/>
                    </w:rPr>
                    <w:t>M      λ</w:t>
                  </w:r>
                  <w:r>
                    <w:rPr>
                      <w:sz w:val="32"/>
                      <w:vertAlign w:val="subscript"/>
                      <w:lang w:val="en-US"/>
                    </w:rPr>
                    <w:t>2</w:t>
                  </w:r>
                </w:p>
                <w:p w:rsidR="008A3CD2" w:rsidRDefault="008A3CD2">
                  <w:pPr>
                    <w:jc w:val="center"/>
                    <w:rPr>
                      <w:sz w:val="32"/>
                      <w:vertAlign w:val="subscript"/>
                      <w:lang w:val="en-US"/>
                    </w:rPr>
                  </w:pPr>
                </w:p>
                <w:p w:rsidR="008A3CD2" w:rsidRDefault="008A3CD2">
                  <w:pPr>
                    <w:jc w:val="center"/>
                    <w:rPr>
                      <w:sz w:val="32"/>
                      <w:lang w:val="en-US"/>
                    </w:rPr>
                  </w:pPr>
                  <w:r>
                    <w:rPr>
                      <w:sz w:val="32"/>
                      <w:lang w:val="en-US"/>
                    </w:rPr>
                    <w:t>R    λ</w:t>
                  </w:r>
                  <w:r>
                    <w:rPr>
                      <w:sz w:val="32"/>
                      <w:vertAlign w:val="subscript"/>
                      <w:lang w:val="en-US"/>
                    </w:rPr>
                    <w:t xml:space="preserve">3  </w:t>
                  </w:r>
                  <w:r>
                    <w:rPr>
                      <w:sz w:val="32"/>
                      <w:lang w:val="en-US"/>
                    </w:rPr>
                    <w:t xml:space="preserve"> </w:t>
                  </w:r>
                  <w:r>
                    <w:rPr>
                      <w:sz w:val="40"/>
                      <w:lang w:val="en-US"/>
                    </w:rPr>
                    <w:t>ν</w:t>
                  </w:r>
                  <w:r>
                    <w:rPr>
                      <w:sz w:val="32"/>
                      <w:lang w:val="en-US"/>
                    </w:rPr>
                    <w:t xml:space="preserve">  </w:t>
                  </w:r>
                </w:p>
              </w:txbxContent>
            </v:textbox>
          </v:rect>
        </w:pict>
      </w:r>
    </w:p>
    <w:p w:rsidR="008A3CD2" w:rsidRDefault="008A3CD2">
      <w:pPr>
        <w:pStyle w:val="a4"/>
      </w:pPr>
    </w:p>
    <w:p w:rsidR="008A3CD2" w:rsidRDefault="00AE4333">
      <w:pPr>
        <w:pStyle w:val="a4"/>
      </w:pPr>
      <w:r>
        <w:rPr>
          <w:noProof/>
        </w:rPr>
        <w:pict>
          <v:rect id="_x0000_s2111" style="position:absolute;left:0;text-align:left;margin-left:28.4pt;margin-top:4.7pt;width:21.3pt;height:21.3pt;z-index:252069888" o:allowincell="f">
            <v:textbox style="mso-next-textbox:#_x0000_s2111">
              <w:txbxContent>
                <w:p w:rsidR="008A3CD2" w:rsidRDefault="008A3CD2">
                  <w:pPr>
                    <w:rPr>
                      <w:lang w:val="en-US"/>
                    </w:rPr>
                  </w:pPr>
                  <w:r>
                    <w:rPr>
                      <w:lang w:val="en-US"/>
                    </w:rPr>
                    <w:t>7</w:t>
                  </w:r>
                </w:p>
                <w:p w:rsidR="008A3CD2" w:rsidRDefault="008A3CD2">
                  <w:pPr>
                    <w:rPr>
                      <w:lang w:val="en-US"/>
                    </w:rPr>
                  </w:pPr>
                </w:p>
              </w:txbxContent>
            </v:textbox>
          </v:rect>
        </w:pict>
      </w:r>
      <w:r>
        <w:rPr>
          <w:noProof/>
        </w:rPr>
        <w:pict>
          <v:rect id="_x0000_s2110" style="position:absolute;left:0;text-align:left;margin-left:28.4pt;margin-top:4.7pt;width:106.5pt;height:63.9pt;z-index:252068864" o:allowincell="f">
            <v:textbox>
              <w:txbxContent>
                <w:p w:rsidR="008A3CD2" w:rsidRDefault="008A3CD2">
                  <w:pPr>
                    <w:rPr>
                      <w:lang w:val="en-US"/>
                    </w:rPr>
                  </w:pPr>
                </w:p>
                <w:p w:rsidR="008A3CD2" w:rsidRDefault="008A3CD2">
                  <w:pPr>
                    <w:pStyle w:val="4"/>
                    <w:jc w:val="center"/>
                    <w:rPr>
                      <w:i/>
                    </w:rPr>
                  </w:pPr>
                  <w:r>
                    <w:rPr>
                      <w:i/>
                    </w:rPr>
                    <w:t xml:space="preserve">      K</w:t>
                  </w:r>
                </w:p>
                <w:p w:rsidR="008A3CD2" w:rsidRDefault="008A3CD2">
                  <w:pPr>
                    <w:jc w:val="center"/>
                    <w:rPr>
                      <w:sz w:val="28"/>
                      <w:lang w:val="en-US"/>
                    </w:rPr>
                  </w:pPr>
                  <w:r>
                    <w:rPr>
                      <w:sz w:val="28"/>
                      <w:lang w:val="en-US"/>
                    </w:rPr>
                    <w:t>K = F+E</w:t>
                  </w:r>
                </w:p>
                <w:p w:rsidR="008A3CD2" w:rsidRDefault="008A3CD2">
                  <w:pPr>
                    <w:rPr>
                      <w:lang w:val="en-US"/>
                    </w:rPr>
                  </w:pPr>
                </w:p>
              </w:txbxContent>
            </v:textbox>
          </v:rect>
        </w:pict>
      </w:r>
      <w:r>
        <w:rPr>
          <w:noProof/>
        </w:rPr>
        <w:pict>
          <v:rect id="_x0000_s2109" style="position:absolute;left:0;text-align:left;margin-left:355pt;margin-top:4.7pt;width:21.3pt;height:21.3pt;z-index:252067840" o:allowincell="f">
            <v:textbox style="mso-next-textbox:#_x0000_s2109">
              <w:txbxContent>
                <w:p w:rsidR="008A3CD2" w:rsidRDefault="008A3CD2">
                  <w:pPr>
                    <w:rPr>
                      <w:lang w:val="en-US"/>
                    </w:rPr>
                  </w:pPr>
                  <w:r>
                    <w:rPr>
                      <w:lang w:val="en-US"/>
                    </w:rPr>
                    <w:t>6</w:t>
                  </w:r>
                </w:p>
                <w:p w:rsidR="008A3CD2" w:rsidRDefault="008A3CD2">
                  <w:pPr>
                    <w:rPr>
                      <w:lang w:val="en-US"/>
                    </w:rPr>
                  </w:pPr>
                </w:p>
              </w:txbxContent>
            </v:textbox>
          </v:rect>
        </w:pict>
      </w:r>
      <w:r>
        <w:rPr>
          <w:noProof/>
        </w:rPr>
        <w:pict>
          <v:rect id="_x0000_s2108" style="position:absolute;left:0;text-align:left;margin-left:355pt;margin-top:4.7pt;width:106.5pt;height:63.9pt;z-index:252066816" o:allowincell="f">
            <v:textbox style="mso-next-textbox:#_x0000_s2108">
              <w:txbxContent>
                <w:p w:rsidR="008A3CD2" w:rsidRDefault="008A3CD2">
                  <w:pPr>
                    <w:jc w:val="center"/>
                    <w:rPr>
                      <w:sz w:val="32"/>
                    </w:rPr>
                  </w:pPr>
                  <w:r>
                    <w:rPr>
                      <w:sz w:val="32"/>
                    </w:rPr>
                    <w:t>S</w:t>
                  </w:r>
                </w:p>
                <w:p w:rsidR="008A3CD2" w:rsidRDefault="008A3CD2">
                  <w:pPr>
                    <w:jc w:val="center"/>
                    <w:rPr>
                      <w:sz w:val="32"/>
                      <w:lang w:val="en-US"/>
                    </w:rPr>
                  </w:pPr>
                  <w:r>
                    <w:rPr>
                      <w:sz w:val="32"/>
                      <w:lang w:val="en-US"/>
                    </w:rPr>
                    <w:t>S = A+M+</w:t>
                  </w:r>
                  <w:r>
                    <w:rPr>
                      <w:sz w:val="40"/>
                      <w:lang w:val="en-US"/>
                    </w:rPr>
                    <w:t xml:space="preserve"> ν</w:t>
                  </w:r>
                </w:p>
              </w:txbxContent>
            </v:textbox>
          </v:rect>
        </w:pict>
      </w:r>
    </w:p>
    <w:p w:rsidR="008A3CD2" w:rsidRDefault="00AE4333">
      <w:r>
        <w:rPr>
          <w:noProof/>
        </w:rPr>
        <w:pict>
          <v:rect id="_x0000_s2105" style="position:absolute;margin-left:156.2pt;margin-top:5.1pt;width:21.3pt;height:21.3pt;z-index:252063744" o:allowincell="f">
            <v:textbox>
              <w:txbxContent>
                <w:p w:rsidR="008A3CD2" w:rsidRDefault="008A3CD2">
                  <w:r>
                    <w:rPr>
                      <w:lang w:val="en-US"/>
                    </w:rPr>
                    <w:t>3</w:t>
                  </w:r>
                </w:p>
              </w:txbxContent>
            </v:textbox>
          </v:rect>
        </w:pict>
      </w:r>
      <w:r>
        <w:rPr>
          <w:noProof/>
        </w:rPr>
        <w:pict>
          <v:line id="_x0000_s2104" style="position:absolute;z-index:252062720" from="156.2pt,5.1pt" to="333.7pt,5.1pt" o:allowincell="f"/>
        </w:pict>
      </w:r>
    </w:p>
    <w:p w:rsidR="008A3CD2" w:rsidRDefault="00AE4333">
      <w:pPr>
        <w:rPr>
          <w:lang w:val="en-US"/>
        </w:rPr>
      </w:pPr>
      <w:r>
        <w:rPr>
          <w:noProof/>
        </w:rPr>
        <w:pict>
          <v:line id="_x0000_s2138" style="position:absolute;flip:y;z-index:252097536" from="71pt,140.4pt" to="71pt,211.4pt" o:allowincell="f"/>
        </w:pict>
      </w:r>
      <w:r>
        <w:rPr>
          <w:noProof/>
        </w:rPr>
        <w:pict>
          <v:line id="_x0000_s2137" style="position:absolute;flip:x;z-index:252096512" from="71pt,211.4pt" to="142pt,211.4pt" o:allowincell="f"/>
        </w:pict>
      </w:r>
      <w:r>
        <w:rPr>
          <w:noProof/>
        </w:rPr>
        <w:pict>
          <v:line id="_x0000_s2136" style="position:absolute;z-index:252095488" from="142pt,190.1pt" to="142pt,232.7pt" o:allowincell="f"/>
        </w:pict>
      </w:r>
      <w:r>
        <w:rPr>
          <w:noProof/>
        </w:rPr>
        <w:pict>
          <v:line id="_x0000_s2135" style="position:absolute;z-index:252094464" from="142pt,232.7pt" to="156.2pt,232.7pt" o:allowincell="f"/>
        </w:pict>
      </w:r>
      <w:r>
        <w:rPr>
          <w:noProof/>
        </w:rPr>
        <w:pict>
          <v:line id="_x0000_s2134" style="position:absolute;z-index:252093440" from="142pt,190.1pt" to="156.2pt,190.1pt" o:allowincell="f"/>
        </w:pict>
      </w:r>
      <w:r>
        <w:rPr>
          <w:noProof/>
        </w:rPr>
        <w:pict>
          <v:line id="_x0000_s2133" style="position:absolute;z-index:252092416" from="333.7pt,119.1pt" to="355pt,119.1pt" o:allowincell="f"/>
        </w:pict>
      </w:r>
      <w:r>
        <w:rPr>
          <w:noProof/>
        </w:rPr>
        <w:pict>
          <v:line id="_x0000_s2132" style="position:absolute;flip:y;z-index:252091392" from="411.8pt,175.9pt" to="411.8pt,211.4pt" o:allowincell="f"/>
        </w:pict>
      </w:r>
      <w:r>
        <w:rPr>
          <w:noProof/>
        </w:rPr>
        <w:pict>
          <v:line id="_x0000_s2131" style="position:absolute;z-index:252090368" from="347.9pt,211.4pt" to="411.8pt,211.4pt" o:allowincell="f"/>
        </w:pict>
      </w:r>
      <w:r>
        <w:rPr>
          <w:noProof/>
        </w:rPr>
        <w:pict>
          <v:line id="_x0000_s2130" style="position:absolute;z-index:252089344" from="347.9pt,190.1pt" to="347.9pt,232.7pt" o:allowincell="f"/>
        </w:pict>
      </w:r>
      <w:r>
        <w:rPr>
          <w:noProof/>
        </w:rPr>
        <w:pict>
          <v:line id="_x0000_s2129" style="position:absolute;z-index:252088320" from="333.7pt,232.7pt" to="347.9pt,232.7pt" o:allowincell="f"/>
        </w:pict>
      </w:r>
      <w:r>
        <w:rPr>
          <w:noProof/>
        </w:rPr>
        <w:pict>
          <v:line id="_x0000_s2128" style="position:absolute;z-index:252087296" from="333.7pt,190.1pt" to="347.9pt,190.1pt" o:allowincell="f"/>
        </w:pict>
      </w:r>
      <w:r>
        <w:rPr>
          <w:noProof/>
        </w:rPr>
        <w:pict>
          <v:rect id="_x0000_s2126" style="position:absolute;margin-left:355pt;margin-top:90.7pt;width:106.5pt;height:85.2pt;z-index:252085248" o:allowincell="f">
            <v:textbox>
              <w:txbxContent>
                <w:p w:rsidR="008A3CD2" w:rsidRDefault="008A3CD2">
                  <w:pPr>
                    <w:pStyle w:val="3"/>
                    <w:rPr>
                      <w:sz w:val="28"/>
                    </w:rPr>
                  </w:pPr>
                  <w:r>
                    <w:rPr>
                      <w:sz w:val="28"/>
                    </w:rPr>
                    <w:t xml:space="preserve">       P = N-S</w:t>
                  </w:r>
                </w:p>
                <w:p w:rsidR="008A3CD2" w:rsidRDefault="008A3CD2">
                  <w:pPr>
                    <w:rPr>
                      <w:lang w:val="en-US"/>
                    </w:rPr>
                  </w:pPr>
                </w:p>
                <w:p w:rsidR="008A3CD2" w:rsidRDefault="008A3CD2">
                  <w:pPr>
                    <w:jc w:val="center"/>
                    <w:rPr>
                      <w:sz w:val="32"/>
                      <w:lang w:val="en-US"/>
                    </w:rPr>
                  </w:pPr>
                  <w:r>
                    <w:rPr>
                      <w:sz w:val="32"/>
                      <w:u w:val="single"/>
                      <w:lang w:val="en-US"/>
                    </w:rPr>
                    <w:t>P</w:t>
                  </w:r>
                  <w:r>
                    <w:rPr>
                      <w:sz w:val="32"/>
                      <w:lang w:val="en-US"/>
                    </w:rPr>
                    <w:t xml:space="preserve">     </w:t>
                  </w:r>
                  <w:r>
                    <w:rPr>
                      <w:sz w:val="32"/>
                      <w:u w:val="single"/>
                      <w:lang w:val="en-US"/>
                    </w:rPr>
                    <w:t>S</w:t>
                  </w:r>
                  <w:r>
                    <w:rPr>
                      <w:sz w:val="32"/>
                      <w:lang w:val="en-US"/>
                    </w:rPr>
                    <w:t xml:space="preserve">     </w:t>
                  </w:r>
                  <w:r>
                    <w:rPr>
                      <w:sz w:val="32"/>
                      <w:u w:val="single"/>
                      <w:lang w:val="en-US"/>
                    </w:rPr>
                    <w:t>P</w:t>
                  </w:r>
                  <w:r>
                    <w:rPr>
                      <w:sz w:val="32"/>
                      <w:lang w:val="en-US"/>
                    </w:rPr>
                    <w:t xml:space="preserve"> </w:t>
                  </w:r>
                </w:p>
                <w:p w:rsidR="008A3CD2" w:rsidRDefault="008A3CD2">
                  <w:pPr>
                    <w:pStyle w:val="3"/>
                  </w:pPr>
                  <w:r>
                    <w:t xml:space="preserve">    N       N       S</w:t>
                  </w:r>
                </w:p>
              </w:txbxContent>
            </v:textbox>
          </v:rect>
        </w:pict>
      </w:r>
      <w:r>
        <w:rPr>
          <w:noProof/>
        </w:rPr>
        <w:pict>
          <v:rect id="_x0000_s2127" style="position:absolute;margin-left:355pt;margin-top:90.7pt;width:21.3pt;height:21.3pt;z-index:252086272" o:allowincell="f">
            <v:textbox style="mso-next-textbox:#_x0000_s2127">
              <w:txbxContent>
                <w:p w:rsidR="008A3CD2" w:rsidRDefault="008A3CD2">
                  <w:pPr>
                    <w:rPr>
                      <w:lang w:val="en-US"/>
                    </w:rPr>
                  </w:pPr>
                  <w:r>
                    <w:rPr>
                      <w:lang w:val="en-US"/>
                    </w:rPr>
                    <w:t>8</w:t>
                  </w:r>
                </w:p>
                <w:p w:rsidR="008A3CD2" w:rsidRDefault="008A3CD2">
                  <w:pPr>
                    <w:rPr>
                      <w:lang w:val="en-US"/>
                    </w:rPr>
                  </w:pPr>
                </w:p>
              </w:txbxContent>
            </v:textbox>
          </v:rect>
        </w:pict>
      </w:r>
      <w:r>
        <w:rPr>
          <w:noProof/>
        </w:rPr>
        <w:pict>
          <v:line id="_x0000_s2125" style="position:absolute;z-index:252084224" from="333.7pt,12.6pt" to="355pt,12.6pt" o:allowincell="f"/>
        </w:pict>
      </w:r>
      <w:r>
        <w:rPr>
          <w:noProof/>
        </w:rPr>
        <w:pict>
          <v:line id="_x0000_s2124" style="position:absolute;z-index:252083200" from="134.9pt,12.6pt" to="156.2pt,12.6pt" o:allowincell="f"/>
        </w:pict>
      </w:r>
      <w:r>
        <w:rPr>
          <w:noProof/>
        </w:rPr>
        <w:pict>
          <v:line id="_x0000_s2123" style="position:absolute;z-index:252082176" from="134.9pt,119.1pt" to="156.2pt,119.1pt" o:allowincell="f"/>
        </w:pict>
      </w:r>
      <w:r>
        <w:rPr>
          <w:noProof/>
        </w:rPr>
        <w:pict>
          <v:rect id="_x0000_s2122" style="position:absolute;margin-left:14.2pt;margin-top:90.7pt;width:21.3pt;height:21.3pt;z-index:252081152" o:allowincell="f">
            <v:textbox style="mso-next-textbox:#_x0000_s2122">
              <w:txbxContent>
                <w:p w:rsidR="008A3CD2" w:rsidRDefault="008A3CD2">
                  <w:pPr>
                    <w:rPr>
                      <w:lang w:val="en-US"/>
                    </w:rPr>
                  </w:pPr>
                  <w:r>
                    <w:rPr>
                      <w:lang w:val="en-US"/>
                    </w:rPr>
                    <w:t>9</w:t>
                  </w:r>
                </w:p>
                <w:p w:rsidR="008A3CD2" w:rsidRDefault="008A3CD2">
                  <w:pPr>
                    <w:rPr>
                      <w:lang w:val="en-US"/>
                    </w:rPr>
                  </w:pPr>
                </w:p>
              </w:txbxContent>
            </v:textbox>
          </v:rect>
        </w:pict>
      </w:r>
      <w:r>
        <w:rPr>
          <w:noProof/>
        </w:rPr>
        <w:pict>
          <v:rect id="_x0000_s2121" style="position:absolute;margin-left:14.2pt;margin-top:90.7pt;width:120.7pt;height:49.7pt;z-index:252080128" o:allowincell="f">
            <v:textbox>
              <w:txbxContent>
                <w:p w:rsidR="008A3CD2" w:rsidRDefault="008A3CD2">
                  <w:pPr>
                    <w:jc w:val="center"/>
                    <w:rPr>
                      <w:sz w:val="32"/>
                      <w:lang w:val="en-US"/>
                    </w:rPr>
                  </w:pPr>
                  <w:r>
                    <w:rPr>
                      <w:sz w:val="32"/>
                      <w:u w:val="single"/>
                      <w:lang w:val="en-US"/>
                    </w:rPr>
                    <w:t>N</w:t>
                  </w:r>
                  <w:r>
                    <w:rPr>
                      <w:sz w:val="32"/>
                      <w:lang w:val="en-US"/>
                    </w:rPr>
                    <w:t xml:space="preserve">     </w:t>
                  </w:r>
                  <w:r>
                    <w:rPr>
                      <w:sz w:val="32"/>
                      <w:u w:val="single"/>
                      <w:lang w:val="en-US"/>
                    </w:rPr>
                    <w:t>K</w:t>
                  </w:r>
                </w:p>
                <w:p w:rsidR="008A3CD2" w:rsidRDefault="008A3CD2">
                  <w:pPr>
                    <w:jc w:val="center"/>
                    <w:rPr>
                      <w:sz w:val="32"/>
                      <w:lang w:val="en-US"/>
                    </w:rPr>
                  </w:pPr>
                  <w:r>
                    <w:rPr>
                      <w:sz w:val="32"/>
                      <w:lang w:val="en-US"/>
                    </w:rPr>
                    <w:t>K    N</w:t>
                  </w:r>
                </w:p>
              </w:txbxContent>
            </v:textbox>
          </v:rect>
        </w:pict>
      </w:r>
      <w:r>
        <w:rPr>
          <w:noProof/>
        </w:rPr>
        <w:pict>
          <v:rect id="_x0000_s2119" style="position:absolute;margin-left:156.2pt;margin-top:211.4pt;width:28.4pt;height:21.3pt;z-index:252078080" o:allowincell="f">
            <v:textbox style="mso-next-textbox:#_x0000_s2119">
              <w:txbxContent>
                <w:p w:rsidR="008A3CD2" w:rsidRDefault="008A3CD2">
                  <w:pPr>
                    <w:rPr>
                      <w:lang w:val="en-US"/>
                    </w:rPr>
                  </w:pPr>
                  <w:r>
                    <w:rPr>
                      <w:lang w:val="en-US"/>
                    </w:rPr>
                    <w:t>11</w:t>
                  </w:r>
                </w:p>
                <w:p w:rsidR="008A3CD2" w:rsidRDefault="008A3CD2">
                  <w:pPr>
                    <w:rPr>
                      <w:lang w:val="en-US"/>
                    </w:rPr>
                  </w:pPr>
                </w:p>
              </w:txbxContent>
            </v:textbox>
          </v:rect>
        </w:pict>
      </w:r>
      <w:r>
        <w:rPr>
          <w:noProof/>
        </w:rPr>
        <w:pict>
          <v:line id="_x0000_s2117" style="position:absolute;z-index:252076032" from="156.2pt,211.4pt" to="333.7pt,211.4pt" o:allowincell="f"/>
        </w:pict>
      </w:r>
      <w:r>
        <w:rPr>
          <w:noProof/>
        </w:rPr>
        <w:pict>
          <v:line id="_x0000_s2120" style="position:absolute;z-index:252079104" from="241.4pt,140.4pt" to="241.4pt,168.8pt" o:allowincell="f"/>
        </w:pict>
      </w:r>
      <w:r>
        <w:rPr>
          <w:noProof/>
        </w:rPr>
        <w:pict>
          <v:line id="_x0000_s2115" style="position:absolute;z-index:252073984" from="241.4pt,62.3pt" to="241.4pt,90.7pt" o:allowincell="f"/>
        </w:pict>
      </w:r>
      <w:r>
        <w:rPr>
          <w:noProof/>
        </w:rPr>
        <w:pict>
          <v:rect id="_x0000_s2112" style="position:absolute;margin-left:156.2pt;margin-top:90.7pt;width:177.5pt;height:49.7pt;z-index:252070912" o:allowincell="f">
            <v:textbox>
              <w:txbxContent>
                <w:p w:rsidR="008A3CD2" w:rsidRDefault="008A3CD2">
                  <w:pPr>
                    <w:pStyle w:val="3"/>
                  </w:pPr>
                  <w:r>
                    <w:t>N=</w:t>
                  </w:r>
                </w:p>
                <w:p w:rsidR="008A3CD2" w:rsidRDefault="008A3CD2">
                  <w:pPr>
                    <w:pStyle w:val="3"/>
                    <w:jc w:val="center"/>
                    <w:rPr>
                      <w:sz w:val="28"/>
                    </w:rPr>
                  </w:pPr>
                  <w:r>
                    <w:rPr>
                      <w:sz w:val="28"/>
                    </w:rPr>
                    <w:t>F* λ</w:t>
                  </w:r>
                  <w:r>
                    <w:rPr>
                      <w:sz w:val="28"/>
                      <w:vertAlign w:val="subscript"/>
                    </w:rPr>
                    <w:t>1</w:t>
                  </w:r>
                  <w:r>
                    <w:rPr>
                      <w:sz w:val="28"/>
                    </w:rPr>
                    <w:t>= M*λ</w:t>
                  </w:r>
                  <w:r>
                    <w:rPr>
                      <w:sz w:val="28"/>
                      <w:vertAlign w:val="subscript"/>
                    </w:rPr>
                    <w:t>2</w:t>
                  </w:r>
                  <w:r>
                    <w:rPr>
                      <w:sz w:val="28"/>
                    </w:rPr>
                    <w:t>= R*λ</w:t>
                  </w:r>
                  <w:r>
                    <w:rPr>
                      <w:sz w:val="28"/>
                      <w:vertAlign w:val="subscript"/>
                    </w:rPr>
                    <w:t>3</w:t>
                  </w:r>
                </w:p>
              </w:txbxContent>
            </v:textbox>
          </v:rect>
        </w:pict>
      </w:r>
      <w:r>
        <w:rPr>
          <w:noProof/>
        </w:rPr>
        <w:pict>
          <v:rect id="_x0000_s2113" style="position:absolute;margin-left:156.2pt;margin-top:90.7pt;width:21.3pt;height:21.3pt;z-index:252071936" o:allowincell="f">
            <v:textbox style="mso-next-textbox:#_x0000_s2113">
              <w:txbxContent>
                <w:p w:rsidR="008A3CD2" w:rsidRDefault="008A3CD2">
                  <w:pPr>
                    <w:rPr>
                      <w:lang w:val="en-US"/>
                    </w:rPr>
                  </w:pPr>
                  <w:r>
                    <w:rPr>
                      <w:lang w:val="en-US"/>
                    </w:rPr>
                    <w:t>5</w:t>
                  </w:r>
                </w:p>
                <w:p w:rsidR="008A3CD2" w:rsidRDefault="008A3CD2">
                  <w:pPr>
                    <w:rPr>
                      <w:lang w:val="en-US"/>
                    </w:rPr>
                  </w:pPr>
                </w:p>
              </w:txbxContent>
            </v:textbox>
          </v:rect>
        </w:pict>
      </w:r>
      <w:r w:rsidR="008A3CD2">
        <w:rPr>
          <w:lang w:val="en-US"/>
        </w:rPr>
        <w:tab/>
      </w:r>
      <w:r w:rsidR="008A3CD2">
        <w:rPr>
          <w:lang w:val="en-US"/>
        </w:rPr>
        <w:tab/>
      </w:r>
      <w:r w:rsidR="008A3CD2">
        <w:rPr>
          <w:lang w:val="en-US"/>
        </w:rPr>
        <w:tab/>
      </w:r>
      <w:r w:rsidR="008A3CD2">
        <w:rPr>
          <w:lang w:val="en-US"/>
        </w:rPr>
        <w:tab/>
      </w:r>
      <w:r w:rsidR="008A3CD2">
        <w:rPr>
          <w:lang w:val="en-US"/>
        </w:rPr>
        <w:tab/>
      </w:r>
      <w:r w:rsidR="008A3CD2">
        <w:rPr>
          <w:lang w:val="en-US"/>
        </w:rPr>
        <w:tab/>
      </w:r>
      <w:r w:rsidR="008A3CD2">
        <w:rPr>
          <w:lang w:val="en-US"/>
        </w:rPr>
        <w:tab/>
      </w:r>
      <w:r w:rsidR="008A3CD2">
        <w:rPr>
          <w:lang w:val="en-US"/>
        </w:rPr>
        <w:tab/>
      </w:r>
      <w:r w:rsidR="008A3CD2">
        <w:rPr>
          <w:lang w:val="en-US"/>
        </w:rPr>
        <w:tab/>
      </w:r>
      <w:r w:rsidR="008A3CD2">
        <w:rPr>
          <w:lang w:val="en-US"/>
        </w:rPr>
        <w:tab/>
      </w:r>
      <w:r w:rsidR="008A3CD2">
        <w:rPr>
          <w:lang w:val="en-US"/>
        </w:rPr>
        <w:tab/>
        <w:t xml:space="preserve">                                                          </w:t>
      </w:r>
      <w:r w:rsidR="008A3CD2">
        <w:rPr>
          <w:lang w:val="en-US"/>
        </w:rPr>
        <w:tab/>
        <w:t xml:space="preserve"> </w:t>
      </w:r>
    </w:p>
    <w:p w:rsidR="008A3CD2" w:rsidRDefault="00AE4333">
      <w:pPr>
        <w:rPr>
          <w:lang w:val="en-US"/>
        </w:rPr>
      </w:pPr>
      <w:r>
        <w:rPr>
          <w:noProof/>
        </w:rPr>
        <w:pict>
          <v:rect id="_x0000_s2106" style="position:absolute;margin-left:156.3pt;margin-top:5.1pt;width:21.3pt;height:21.3pt;z-index:252064768" o:allowincell="f">
            <v:textbox style="mso-next-textbox:#_x0000_s2106">
              <w:txbxContent>
                <w:p w:rsidR="008A3CD2" w:rsidRDefault="008A3CD2">
                  <w:pPr>
                    <w:rPr>
                      <w:lang w:val="en-US"/>
                    </w:rPr>
                  </w:pPr>
                  <w:r>
                    <w:rPr>
                      <w:lang w:val="en-US"/>
                    </w:rPr>
                    <w:t>4</w:t>
                  </w:r>
                </w:p>
              </w:txbxContent>
            </v:textbox>
          </v:rect>
        </w:pict>
      </w:r>
      <w:r>
        <w:rPr>
          <w:noProof/>
        </w:rPr>
        <w:pict>
          <v:line id="_x0000_s2139" style="position:absolute;z-index:252098560" from="156.3pt,5.1pt" to="333.8pt,5.1pt" o:allowincell="f"/>
        </w:pict>
      </w:r>
    </w:p>
    <w:p w:rsidR="008A3CD2" w:rsidRDefault="008A3CD2">
      <w:pPr>
        <w:rPr>
          <w:lang w:val="en-US"/>
        </w:rPr>
      </w:pPr>
    </w:p>
    <w:p w:rsidR="008A3CD2" w:rsidRDefault="008A3CD2">
      <w:pPr>
        <w:rPr>
          <w:lang w:val="en-US"/>
        </w:rPr>
      </w:pPr>
    </w:p>
    <w:p w:rsidR="008A3CD2" w:rsidRDefault="008A3CD2">
      <w:pPr>
        <w:rPr>
          <w:lang w:val="en-US"/>
        </w:rPr>
      </w:pPr>
    </w:p>
    <w:p w:rsidR="008A3CD2" w:rsidRDefault="008A3CD2">
      <w:pPr>
        <w:rPr>
          <w:lang w:val="en-US"/>
        </w:rPr>
      </w:pPr>
    </w:p>
    <w:p w:rsidR="008A3CD2" w:rsidRDefault="008A3CD2">
      <w:pPr>
        <w:rPr>
          <w:lang w:val="en-US"/>
        </w:rPr>
      </w:pPr>
    </w:p>
    <w:p w:rsidR="008A3CD2" w:rsidRDefault="008A3CD2">
      <w:pPr>
        <w:rPr>
          <w:lang w:val="en-US"/>
        </w:rPr>
      </w:pPr>
    </w:p>
    <w:p w:rsidR="008A3CD2" w:rsidRDefault="008A3CD2">
      <w:pPr>
        <w:rPr>
          <w:lang w:val="en-US"/>
        </w:rPr>
      </w:pPr>
    </w:p>
    <w:p w:rsidR="008A3CD2" w:rsidRDefault="008A3CD2">
      <w:pPr>
        <w:rPr>
          <w:lang w:val="en-US"/>
        </w:rPr>
      </w:pPr>
    </w:p>
    <w:p w:rsidR="008A3CD2" w:rsidRDefault="008A3CD2">
      <w:pPr>
        <w:rPr>
          <w:lang w:val="en-US"/>
        </w:rPr>
      </w:pPr>
    </w:p>
    <w:p w:rsidR="008A3CD2" w:rsidRDefault="00AE4333">
      <w:pPr>
        <w:rPr>
          <w:lang w:val="en-US"/>
        </w:rPr>
      </w:pPr>
      <w:r>
        <w:rPr>
          <w:noProof/>
        </w:rPr>
        <w:pict>
          <v:rect id="_x0000_s2118" style="position:absolute;margin-left:156.35pt;margin-top:7.05pt;width:28.4pt;height:21.3pt;z-index:252077056" o:allowincell="f">
            <v:textbox style="mso-next-textbox:#_x0000_s2118">
              <w:txbxContent>
                <w:p w:rsidR="008A3CD2" w:rsidRDefault="008A3CD2">
                  <w:pPr>
                    <w:rPr>
                      <w:lang w:val="en-US"/>
                    </w:rPr>
                  </w:pPr>
                  <w:r>
                    <w:rPr>
                      <w:lang w:val="en-US"/>
                    </w:rPr>
                    <w:t>10</w:t>
                  </w:r>
                </w:p>
                <w:p w:rsidR="008A3CD2" w:rsidRDefault="008A3CD2">
                  <w:pPr>
                    <w:rPr>
                      <w:lang w:val="en-US"/>
                    </w:rPr>
                  </w:pPr>
                </w:p>
              </w:txbxContent>
            </v:textbox>
          </v:rect>
        </w:pict>
      </w:r>
      <w:r>
        <w:rPr>
          <w:noProof/>
        </w:rPr>
        <w:pict>
          <v:rect id="_x0000_s2116" style="position:absolute;margin-left:156.35pt;margin-top:7.05pt;width:177.5pt;height:85.2pt;z-index:252075008" o:allowincell="f">
            <v:textbox>
              <w:txbxContent>
                <w:p w:rsidR="008A3CD2" w:rsidRDefault="008A3CD2">
                  <w:pPr>
                    <w:pStyle w:val="5"/>
                    <w:rPr>
                      <w:b/>
                      <w:sz w:val="28"/>
                    </w:rPr>
                  </w:pPr>
                  <w:r>
                    <w:rPr>
                      <w:b/>
                      <w:sz w:val="28"/>
                      <w:u w:val="single"/>
                    </w:rPr>
                    <w:t>P</w:t>
                  </w:r>
                  <w:r>
                    <w:rPr>
                      <w:b/>
                      <w:sz w:val="28"/>
                    </w:rPr>
                    <w:t xml:space="preserve">  =  </w:t>
                  </w:r>
                  <w:r>
                    <w:rPr>
                      <w:b/>
                      <w:sz w:val="28"/>
                      <w:u w:val="single"/>
                    </w:rPr>
                    <w:t>P</w:t>
                  </w:r>
                  <w:r>
                    <w:rPr>
                      <w:b/>
                      <w:sz w:val="28"/>
                    </w:rPr>
                    <w:t xml:space="preserve"> * </w:t>
                  </w:r>
                  <w:r>
                    <w:rPr>
                      <w:b/>
                      <w:sz w:val="28"/>
                      <w:u w:val="single"/>
                    </w:rPr>
                    <w:t>N</w:t>
                  </w:r>
                </w:p>
                <w:p w:rsidR="008A3CD2" w:rsidRDefault="008A3CD2">
                  <w:pPr>
                    <w:pStyle w:val="3"/>
                    <w:rPr>
                      <w:sz w:val="28"/>
                    </w:rPr>
                  </w:pPr>
                  <w:r>
                    <w:rPr>
                      <w:sz w:val="28"/>
                    </w:rPr>
                    <w:t xml:space="preserve">                    K      N    K</w:t>
                  </w:r>
                </w:p>
                <w:p w:rsidR="008A3CD2" w:rsidRDefault="008A3CD2"/>
                <w:p w:rsidR="008A3CD2" w:rsidRDefault="008A3CD2">
                  <w:pPr>
                    <w:pStyle w:val="3"/>
                  </w:pPr>
                </w:p>
                <w:p w:rsidR="008A3CD2" w:rsidRDefault="008A3CD2">
                  <w:pPr>
                    <w:pStyle w:val="3"/>
                    <w:jc w:val="center"/>
                    <w:rPr>
                      <w:sz w:val="28"/>
                    </w:rPr>
                  </w:pPr>
                  <w:r>
                    <w:rPr>
                      <w:sz w:val="28"/>
                    </w:rPr>
                    <w:t>E</w:t>
                  </w:r>
                  <w:r>
                    <w:rPr>
                      <w:sz w:val="28"/>
                      <w:vertAlign w:val="superscript"/>
                    </w:rPr>
                    <w:t>&lt;</w:t>
                  </w:r>
                  <w:r>
                    <w:rPr>
                      <w:sz w:val="28"/>
                      <w:vertAlign w:val="subscript"/>
                    </w:rPr>
                    <w:t>&gt;</w:t>
                  </w:r>
                  <w:r>
                    <w:rPr>
                      <w:sz w:val="28"/>
                    </w:rPr>
                    <w:t>C</w:t>
                  </w:r>
                </w:p>
                <w:p w:rsidR="008A3CD2" w:rsidRDefault="008A3CD2">
                  <w:pPr>
                    <w:jc w:val="center"/>
                    <w:rPr>
                      <w:sz w:val="32"/>
                      <w:lang w:val="en-US"/>
                    </w:rPr>
                  </w:pPr>
                </w:p>
                <w:p w:rsidR="008A3CD2" w:rsidRDefault="008A3CD2">
                  <w:pPr>
                    <w:rPr>
                      <w:sz w:val="32"/>
                      <w:u w:val="single"/>
                      <w:lang w:val="en-US"/>
                    </w:rPr>
                  </w:pPr>
                </w:p>
              </w:txbxContent>
            </v:textbox>
          </v:rect>
        </w:pict>
      </w:r>
    </w:p>
    <w:p w:rsidR="008A3CD2" w:rsidRDefault="008A3CD2">
      <w:pPr>
        <w:rPr>
          <w:lang w:val="en-US"/>
        </w:rPr>
      </w:pPr>
    </w:p>
    <w:p w:rsidR="008A3CD2" w:rsidRDefault="008A3CD2">
      <w:pPr>
        <w:rPr>
          <w:lang w:val="en-US"/>
        </w:rPr>
      </w:pPr>
    </w:p>
    <w:p w:rsidR="008A3CD2" w:rsidRDefault="008A3CD2">
      <w:pPr>
        <w:rPr>
          <w:lang w:val="en-US"/>
        </w:rPr>
      </w:pPr>
    </w:p>
    <w:p w:rsidR="008A3CD2" w:rsidRDefault="008A3CD2">
      <w:pPr>
        <w:rPr>
          <w:lang w:val="en-US"/>
        </w:rPr>
      </w:pPr>
    </w:p>
    <w:p w:rsidR="008A3CD2" w:rsidRDefault="008A3CD2">
      <w:pPr>
        <w:rPr>
          <w:lang w:val="en-US"/>
        </w:rPr>
      </w:pPr>
    </w:p>
    <w:p w:rsidR="008A3CD2" w:rsidRDefault="008A3CD2">
      <w:pPr>
        <w:rPr>
          <w:lang w:val="en-US"/>
        </w:rPr>
      </w:pPr>
    </w:p>
    <w:p w:rsidR="008A3CD2" w:rsidRDefault="008A3CD2">
      <w:pPr>
        <w:rPr>
          <w:lang w:val="en-US"/>
        </w:rPr>
      </w:pPr>
    </w:p>
    <w:p w:rsidR="008A3CD2" w:rsidRDefault="008A3CD2">
      <w:pPr>
        <w:rPr>
          <w:lang w:val="en-US"/>
        </w:rPr>
      </w:pPr>
    </w:p>
    <w:p w:rsidR="008A3CD2" w:rsidRDefault="008A3CD2">
      <w:r>
        <w:rPr>
          <w:lang w:val="en-US"/>
        </w:rPr>
        <w:t xml:space="preserve"> F -  </w:t>
      </w:r>
      <w:r>
        <w:t>ОПФ</w:t>
      </w:r>
    </w:p>
    <w:p w:rsidR="008A3CD2" w:rsidRDefault="008A3CD2">
      <w:r>
        <w:t xml:space="preserve"> N – продукция</w:t>
      </w:r>
    </w:p>
    <w:p w:rsidR="008A3CD2" w:rsidRDefault="008A3CD2">
      <w:r>
        <w:rPr>
          <w:lang w:val="en-US"/>
        </w:rPr>
        <w:t xml:space="preserve"> λ</w:t>
      </w:r>
      <w:r>
        <w:rPr>
          <w:vertAlign w:val="subscript"/>
          <w:lang w:val="en-US"/>
        </w:rPr>
        <w:t>1</w:t>
      </w:r>
      <w:r>
        <w:rPr>
          <w:lang w:val="en-US"/>
        </w:rPr>
        <w:t>= F / N</w:t>
      </w:r>
      <w:r>
        <w:t xml:space="preserve"> – фондоотдача</w:t>
      </w:r>
    </w:p>
    <w:p w:rsidR="008A3CD2" w:rsidRDefault="008A3CD2">
      <w:r>
        <w:t xml:space="preserve"> А – амортизация</w:t>
      </w:r>
    </w:p>
    <w:p w:rsidR="008A3CD2" w:rsidRDefault="008A3CD2">
      <w:r>
        <w:t>М – материальные затраты</w:t>
      </w:r>
    </w:p>
    <w:p w:rsidR="008A3CD2" w:rsidRDefault="008A3CD2">
      <w:r>
        <w:t>С – источники формирования оборотных средств</w:t>
      </w:r>
    </w:p>
    <w:p w:rsidR="008A3CD2" w:rsidRDefault="008A3CD2">
      <w:r>
        <w:rPr>
          <w:lang w:val="en-US"/>
        </w:rPr>
        <w:t>R</w:t>
      </w:r>
      <w:r>
        <w:t xml:space="preserve"> – производственный персонал</w:t>
      </w:r>
    </w:p>
    <w:p w:rsidR="008A3CD2" w:rsidRDefault="008A3CD2">
      <w:r>
        <w:rPr>
          <w:sz w:val="36"/>
          <w:lang w:val="en-US"/>
        </w:rPr>
        <w:t>ν</w:t>
      </w:r>
      <w:r>
        <w:rPr>
          <w:lang w:val="en-US"/>
        </w:rPr>
        <w:t xml:space="preserve"> – </w:t>
      </w:r>
      <w:r>
        <w:t>оплата труда персонала</w:t>
      </w:r>
    </w:p>
    <w:p w:rsidR="008A3CD2" w:rsidRDefault="008A3CD2">
      <w:r>
        <w:rPr>
          <w:lang w:val="en-US"/>
        </w:rPr>
        <w:t>S</w:t>
      </w:r>
      <w:r>
        <w:t xml:space="preserve"> – себестоимость продукции</w:t>
      </w:r>
    </w:p>
    <w:p w:rsidR="008A3CD2" w:rsidRDefault="008A3CD2">
      <w:r>
        <w:t>Р – прибыль</w:t>
      </w:r>
    </w:p>
    <w:p w:rsidR="008A3CD2" w:rsidRDefault="008A3CD2">
      <w:r>
        <w:t>Е – оборотные средства</w:t>
      </w:r>
    </w:p>
    <w:p w:rsidR="008A3CD2" w:rsidRDefault="008A3CD2">
      <w:r>
        <w:t>К – авансированный капитал</w:t>
      </w:r>
    </w:p>
    <w:p w:rsidR="008A3CD2" w:rsidRDefault="008A3CD2">
      <w:r>
        <w:rPr>
          <w:lang w:val="en-US"/>
        </w:rPr>
        <w:t>λ</w:t>
      </w:r>
      <w:r>
        <w:rPr>
          <w:vertAlign w:val="subscript"/>
          <w:lang w:val="en-US"/>
        </w:rPr>
        <w:t>2</w:t>
      </w:r>
      <w:r>
        <w:rPr>
          <w:lang w:val="en-US"/>
        </w:rPr>
        <w:t>= N / M</w:t>
      </w:r>
      <w:r>
        <w:t xml:space="preserve"> – материалоотдача</w:t>
      </w:r>
    </w:p>
    <w:p w:rsidR="008A3CD2" w:rsidRDefault="008A3CD2">
      <w:r>
        <w:rPr>
          <w:lang w:val="en-US"/>
        </w:rPr>
        <w:t>λ</w:t>
      </w:r>
      <w:r>
        <w:rPr>
          <w:vertAlign w:val="subscript"/>
          <w:lang w:val="en-US"/>
        </w:rPr>
        <w:t>3</w:t>
      </w:r>
      <w:r>
        <w:rPr>
          <w:lang w:val="en-US"/>
        </w:rPr>
        <w:t>= N / R</w:t>
      </w:r>
      <w:r>
        <w:t xml:space="preserve"> – производительность труда</w:t>
      </w:r>
    </w:p>
    <w:p w:rsidR="008A3CD2" w:rsidRDefault="008A3CD2"/>
    <w:p w:rsidR="008A3CD2" w:rsidRDefault="008A3CD2">
      <w:r>
        <w:t>1  –  выражает суть организации производства</w:t>
      </w:r>
    </w:p>
    <w:p w:rsidR="008A3CD2" w:rsidRDefault="008A3CD2">
      <w:r>
        <w:t>2  –  средства труда</w:t>
      </w:r>
    </w:p>
    <w:p w:rsidR="008A3CD2" w:rsidRDefault="008A3CD2">
      <w:r>
        <w:t>3  –   предметы труда</w:t>
      </w:r>
    </w:p>
    <w:p w:rsidR="008A3CD2" w:rsidRDefault="008A3CD2">
      <w:r>
        <w:t>4  –  труд</w:t>
      </w:r>
    </w:p>
    <w:p w:rsidR="008A3CD2" w:rsidRDefault="008A3CD2">
      <w:r>
        <w:t>5  –  продукция</w:t>
      </w:r>
    </w:p>
    <w:p w:rsidR="008A3CD2" w:rsidRDefault="008A3CD2">
      <w:r>
        <w:t>6  –  себестоимость продукции</w:t>
      </w:r>
    </w:p>
    <w:p w:rsidR="008A3CD2" w:rsidRDefault="008A3CD2">
      <w:r>
        <w:t>7  –  капитал фирмы</w:t>
      </w:r>
    </w:p>
    <w:p w:rsidR="008A3CD2" w:rsidRDefault="008A3CD2">
      <w:pPr>
        <w:pStyle w:val="a6"/>
        <w:tabs>
          <w:tab w:val="clear" w:pos="4153"/>
          <w:tab w:val="clear" w:pos="8306"/>
        </w:tabs>
      </w:pPr>
      <w:r>
        <w:t>8  –  прибыльность продукции</w:t>
      </w:r>
    </w:p>
    <w:p w:rsidR="008A3CD2" w:rsidRDefault="008A3CD2">
      <w:pPr>
        <w:pStyle w:val="a6"/>
        <w:tabs>
          <w:tab w:val="clear" w:pos="4153"/>
          <w:tab w:val="clear" w:pos="8306"/>
        </w:tabs>
      </w:pPr>
      <w:r>
        <w:t>9  –  оборачиваемость капитала</w:t>
      </w:r>
    </w:p>
    <w:p w:rsidR="008A3CD2" w:rsidRDefault="008A3CD2">
      <w:pPr>
        <w:jc w:val="both"/>
      </w:pPr>
      <w:r>
        <w:t>10 – рентабельность капитала</w:t>
      </w:r>
    </w:p>
    <w:p w:rsidR="008A3CD2" w:rsidRDefault="008A3CD2">
      <w:pPr>
        <w:jc w:val="both"/>
        <w:rPr>
          <w:b/>
        </w:rPr>
      </w:pPr>
      <w:r>
        <w:t>11 – финансовое состояние предприятия</w:t>
      </w: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p>
    <w:p w:rsidR="008A3CD2" w:rsidRDefault="008A3CD2">
      <w:pPr>
        <w:ind w:left="900"/>
        <w:jc w:val="both"/>
        <w:rPr>
          <w:b/>
        </w:rPr>
      </w:pPr>
      <w:r>
        <w:rPr>
          <w:b/>
        </w:rPr>
        <w:t>Раздел 5. Инвестиционная деятельность.</w:t>
      </w:r>
    </w:p>
    <w:p w:rsidR="008A3CD2" w:rsidRDefault="008A3CD2">
      <w:pPr>
        <w:ind w:left="851"/>
        <w:jc w:val="both"/>
        <w:rPr>
          <w:b/>
        </w:rPr>
      </w:pPr>
      <w:r>
        <w:rPr>
          <w:b/>
        </w:rPr>
        <w:t>Тема 1. Инвестиции предприятия.</w:t>
      </w:r>
    </w:p>
    <w:p w:rsidR="008A3CD2" w:rsidRDefault="008A3CD2">
      <w:pPr>
        <w:ind w:left="851"/>
        <w:jc w:val="both"/>
        <w:rPr>
          <w:b/>
        </w:rPr>
      </w:pPr>
    </w:p>
    <w:p w:rsidR="008A3CD2" w:rsidRDefault="008A3CD2" w:rsidP="008A3CD2">
      <w:pPr>
        <w:numPr>
          <w:ilvl w:val="1"/>
          <w:numId w:val="113"/>
        </w:numPr>
        <w:jc w:val="both"/>
        <w:rPr>
          <w:b/>
        </w:rPr>
      </w:pPr>
      <w:r>
        <w:rPr>
          <w:b/>
        </w:rPr>
        <w:t>Понятие и классификация инвестиций.</w:t>
      </w:r>
    </w:p>
    <w:p w:rsidR="008A3CD2" w:rsidRDefault="008A3CD2">
      <w:pPr>
        <w:jc w:val="both"/>
        <w:rPr>
          <w:b/>
        </w:rPr>
      </w:pPr>
    </w:p>
    <w:p w:rsidR="008A3CD2" w:rsidRDefault="008A3CD2">
      <w:pPr>
        <w:pStyle w:val="a4"/>
        <w:jc w:val="both"/>
      </w:pPr>
      <w:r>
        <w:t>Инвестиции – это вложения в активы предприятия с целью выпуска новой продукции, улучшения качества, увеличение количества продаж и прибыли. Инвестиции предприятия обеспечивают простое и расширенное воспроизводство капитала, создание рабочих мест, прирост заработной платы, увеличение покупательной способности населения, прирост налогов в бюджет. Инвестиции связаны с понятием риска. Если прогноз прибыльности не оправдывается, то это грозит потерей вложенных средств. Понятие инвестиций и капиталовложений тождественны. Термин “капиталовложения” применялся в директивной экономике, термин “инвестиций” используется в рыночной экономике. С экономической точки зрения инвестиции рассчитываются как накопление основного и оборотного капитала. С финансовой точки зрения это замораживание ресурсов сегодня с целью получения доходов в будущем.</w:t>
      </w:r>
    </w:p>
    <w:p w:rsidR="008A3CD2" w:rsidRDefault="008A3CD2">
      <w:pPr>
        <w:ind w:firstLine="851"/>
        <w:jc w:val="both"/>
      </w:pPr>
      <w:r>
        <w:t>Существует большое количество классификаций инвестиций.</w:t>
      </w:r>
    </w:p>
    <w:p w:rsidR="008A3CD2" w:rsidRDefault="008A3CD2" w:rsidP="008A3CD2">
      <w:pPr>
        <w:numPr>
          <w:ilvl w:val="0"/>
          <w:numId w:val="104"/>
        </w:numPr>
        <w:jc w:val="both"/>
      </w:pPr>
      <w:r>
        <w:t>по натурально – вещественному воплощению: материальные, нематериальные, финансовые,</w:t>
      </w:r>
    </w:p>
    <w:p w:rsidR="008A3CD2" w:rsidRDefault="008A3CD2" w:rsidP="008A3CD2">
      <w:pPr>
        <w:numPr>
          <w:ilvl w:val="0"/>
          <w:numId w:val="104"/>
        </w:numPr>
        <w:jc w:val="both"/>
      </w:pPr>
      <w:r>
        <w:t>по назначению: прямые, направленные на приобретение основных и оборотных средств; портфельные- для покупки ценных бумаг,</w:t>
      </w:r>
    </w:p>
    <w:p w:rsidR="008A3CD2" w:rsidRDefault="008A3CD2" w:rsidP="008A3CD2">
      <w:pPr>
        <w:numPr>
          <w:ilvl w:val="0"/>
          <w:numId w:val="104"/>
        </w:numPr>
        <w:jc w:val="both"/>
      </w:pPr>
      <w:r>
        <w:t>по источникам финансирования: собственные и заемные,</w:t>
      </w:r>
    </w:p>
    <w:p w:rsidR="008A3CD2" w:rsidRDefault="008A3CD2" w:rsidP="008A3CD2">
      <w:pPr>
        <w:numPr>
          <w:ilvl w:val="0"/>
          <w:numId w:val="104"/>
        </w:numPr>
        <w:jc w:val="both"/>
      </w:pPr>
      <w:r>
        <w:t>по происхождению: национальные и иностранные,</w:t>
      </w:r>
    </w:p>
    <w:p w:rsidR="008A3CD2" w:rsidRDefault="008A3CD2" w:rsidP="008A3CD2">
      <w:pPr>
        <w:numPr>
          <w:ilvl w:val="0"/>
          <w:numId w:val="104"/>
        </w:numPr>
        <w:jc w:val="both"/>
      </w:pPr>
      <w:r>
        <w:t>по целям: получение прибыли, социальные проекты и экологические проекты,</w:t>
      </w:r>
    </w:p>
    <w:p w:rsidR="008A3CD2" w:rsidRDefault="008A3CD2" w:rsidP="008A3CD2">
      <w:pPr>
        <w:numPr>
          <w:ilvl w:val="0"/>
          <w:numId w:val="104"/>
        </w:numPr>
        <w:jc w:val="both"/>
      </w:pPr>
      <w:r>
        <w:t>по срокам осуществления: краткосрочные, среднесрочные и долгосрочные,</w:t>
      </w:r>
    </w:p>
    <w:p w:rsidR="008A3CD2" w:rsidRDefault="008A3CD2" w:rsidP="008A3CD2">
      <w:pPr>
        <w:numPr>
          <w:ilvl w:val="0"/>
          <w:numId w:val="104"/>
        </w:numPr>
        <w:jc w:val="both"/>
      </w:pPr>
      <w:r>
        <w:t>по объектам вложения: производственные и непроизводственные,</w:t>
      </w:r>
    </w:p>
    <w:p w:rsidR="008A3CD2" w:rsidRDefault="008A3CD2" w:rsidP="008A3CD2">
      <w:pPr>
        <w:numPr>
          <w:ilvl w:val="0"/>
          <w:numId w:val="104"/>
        </w:numPr>
        <w:jc w:val="both"/>
      </w:pPr>
      <w:r>
        <w:t>по направлению производственных инвестиций: обновление основного капитала; увеличение оборотного капитала; создание новой продукции повышенного качества.</w:t>
      </w:r>
    </w:p>
    <w:p w:rsidR="008A3CD2" w:rsidRDefault="008A3CD2">
      <w:pPr>
        <w:jc w:val="both"/>
      </w:pPr>
    </w:p>
    <w:p w:rsidR="008A3CD2" w:rsidRDefault="008A3CD2" w:rsidP="008A3CD2">
      <w:pPr>
        <w:numPr>
          <w:ilvl w:val="1"/>
          <w:numId w:val="113"/>
        </w:numPr>
        <w:jc w:val="both"/>
        <w:rPr>
          <w:b/>
        </w:rPr>
      </w:pPr>
      <w:r>
        <w:rPr>
          <w:b/>
        </w:rPr>
        <w:t xml:space="preserve"> Инвестиционная деятельность предприятия.</w:t>
      </w:r>
    </w:p>
    <w:p w:rsidR="008A3CD2" w:rsidRDefault="008A3CD2">
      <w:pPr>
        <w:jc w:val="both"/>
        <w:rPr>
          <w:b/>
        </w:rPr>
      </w:pPr>
    </w:p>
    <w:p w:rsidR="008A3CD2" w:rsidRDefault="008A3CD2">
      <w:pPr>
        <w:pStyle w:val="a4"/>
        <w:jc w:val="both"/>
      </w:pPr>
      <w:r>
        <w:t>Инвестиционная деятельность включает в себя следующие составляющие: инвестиционная стратегия, стратегическое планирование, инвестиционное проектирование, анализ экономических инвестиционных проектов, определение экономической эффективности инвестиционных проектов</w:t>
      </w:r>
    </w:p>
    <w:p w:rsidR="008A3CD2" w:rsidRDefault="008A3CD2">
      <w:pPr>
        <w:ind w:firstLine="851"/>
        <w:jc w:val="both"/>
      </w:pPr>
      <w:r>
        <w:rPr>
          <w:i/>
        </w:rPr>
        <w:t xml:space="preserve">Инвестиционная стратегия - </w:t>
      </w:r>
      <w:r>
        <w:t>это выбор пути развития предприятия на длительную перспективу при имеющихся собственных источников финансирования и возможности получения заемных средств, а также прогнозирование объема и рентабельности совокупных активов.</w:t>
      </w:r>
    </w:p>
    <w:p w:rsidR="008A3CD2" w:rsidRDefault="008A3CD2">
      <w:pPr>
        <w:ind w:firstLine="851"/>
        <w:jc w:val="both"/>
      </w:pPr>
      <w:r>
        <w:rPr>
          <w:i/>
        </w:rPr>
        <w:t xml:space="preserve">Стратегическое планирование </w:t>
      </w:r>
      <w:r>
        <w:t>предполагает уточнение инвестиционной стратегии в соответствии с планом долгосрочного финансирования инвестиционной деятельности.</w:t>
      </w:r>
    </w:p>
    <w:p w:rsidR="008A3CD2" w:rsidRDefault="008A3CD2">
      <w:pPr>
        <w:ind w:firstLine="851"/>
        <w:jc w:val="both"/>
        <w:rPr>
          <w:i/>
        </w:rPr>
      </w:pPr>
      <w:r>
        <w:rPr>
          <w:i/>
        </w:rPr>
        <w:t xml:space="preserve">Инвестиционное проектирование </w:t>
      </w:r>
      <w:r>
        <w:t>представляет собой разработку бизнес-плана инвестиционного проекта, где четко определены конкретные разделы по осуществлению инвестиционной деятельности.</w:t>
      </w:r>
    </w:p>
    <w:p w:rsidR="008A3CD2" w:rsidRDefault="008A3CD2">
      <w:pPr>
        <w:ind w:firstLine="851"/>
        <w:jc w:val="both"/>
      </w:pPr>
      <w:r>
        <w:rPr>
          <w:i/>
        </w:rPr>
        <w:t xml:space="preserve">Анализ эффективности инвестиционных проектов </w:t>
      </w:r>
      <w:r>
        <w:t>состоит из:</w:t>
      </w:r>
    </w:p>
    <w:p w:rsidR="008A3CD2" w:rsidRDefault="008A3CD2" w:rsidP="008A3CD2">
      <w:pPr>
        <w:numPr>
          <w:ilvl w:val="0"/>
          <w:numId w:val="105"/>
        </w:numPr>
        <w:jc w:val="both"/>
      </w:pPr>
      <w:r>
        <w:t>общеэкономический анализ,</w:t>
      </w:r>
    </w:p>
    <w:p w:rsidR="008A3CD2" w:rsidRDefault="008A3CD2" w:rsidP="008A3CD2">
      <w:pPr>
        <w:numPr>
          <w:ilvl w:val="0"/>
          <w:numId w:val="105"/>
        </w:numPr>
        <w:jc w:val="both"/>
      </w:pPr>
      <w:r>
        <w:t>технико-экономический анализ,</w:t>
      </w:r>
    </w:p>
    <w:p w:rsidR="008A3CD2" w:rsidRDefault="008A3CD2" w:rsidP="008A3CD2">
      <w:pPr>
        <w:numPr>
          <w:ilvl w:val="0"/>
          <w:numId w:val="105"/>
        </w:numPr>
        <w:jc w:val="both"/>
      </w:pPr>
      <w:r>
        <w:t>финансовый анализ,</w:t>
      </w:r>
    </w:p>
    <w:p w:rsidR="008A3CD2" w:rsidRDefault="008A3CD2">
      <w:pPr>
        <w:pStyle w:val="a4"/>
        <w:jc w:val="both"/>
      </w:pPr>
      <w:r>
        <w:t xml:space="preserve">Общеэкономический анализ представляет собой описание благоприятной или неблагоприятной национально-экономической обстановки и критериев народно-хозяйственной значимости инвестиций: </w:t>
      </w:r>
    </w:p>
    <w:p w:rsidR="008A3CD2" w:rsidRDefault="008A3CD2" w:rsidP="008A3CD2">
      <w:pPr>
        <w:numPr>
          <w:ilvl w:val="0"/>
          <w:numId w:val="106"/>
        </w:numPr>
        <w:jc w:val="both"/>
      </w:pPr>
      <w:r>
        <w:t>насыщение национального рынка товарами и услугами с целью формирования конкурентной среды</w:t>
      </w:r>
    </w:p>
    <w:p w:rsidR="008A3CD2" w:rsidRDefault="008A3CD2" w:rsidP="008A3CD2">
      <w:pPr>
        <w:numPr>
          <w:ilvl w:val="0"/>
          <w:numId w:val="106"/>
        </w:numPr>
        <w:jc w:val="both"/>
      </w:pPr>
      <w:r>
        <w:t>создание новых рабочих мест</w:t>
      </w:r>
    </w:p>
    <w:p w:rsidR="008A3CD2" w:rsidRDefault="008A3CD2" w:rsidP="008A3CD2">
      <w:pPr>
        <w:numPr>
          <w:ilvl w:val="0"/>
          <w:numId w:val="106"/>
        </w:numPr>
        <w:jc w:val="both"/>
      </w:pPr>
      <w:r>
        <w:t>увеличение потребительского спроса населения</w:t>
      </w:r>
    </w:p>
    <w:p w:rsidR="008A3CD2" w:rsidRDefault="008A3CD2" w:rsidP="008A3CD2">
      <w:pPr>
        <w:numPr>
          <w:ilvl w:val="0"/>
          <w:numId w:val="106"/>
        </w:numPr>
        <w:jc w:val="both"/>
      </w:pPr>
      <w:r>
        <w:t>увеличение налогооблагаемой базы</w:t>
      </w:r>
    </w:p>
    <w:p w:rsidR="008A3CD2" w:rsidRDefault="008A3CD2">
      <w:pPr>
        <w:pStyle w:val="1"/>
        <w:jc w:val="both"/>
      </w:pPr>
      <w:r>
        <w:t>Технико-экономический анализ касается технической части проекта с доказательствами экономического преимущества того или иного технического решения.</w:t>
      </w:r>
    </w:p>
    <w:p w:rsidR="008A3CD2" w:rsidRDefault="008A3CD2">
      <w:pPr>
        <w:pStyle w:val="a4"/>
        <w:jc w:val="both"/>
      </w:pPr>
      <w:r>
        <w:t>Финансовый анализ представляет собой исследование денежных потоков капитальной и текущей стоимости. Капитальная стоимость рассчитывается в проекте баланса в виде активов и пассивов. Текущая стоимость представляет собой выручку от реализации, себестоимость и налоги.</w:t>
      </w:r>
    </w:p>
    <w:p w:rsidR="008A3CD2" w:rsidRDefault="008A3CD2">
      <w:pPr>
        <w:ind w:firstLine="851"/>
        <w:jc w:val="both"/>
      </w:pPr>
      <w:r>
        <w:rPr>
          <w:i/>
        </w:rPr>
        <w:t xml:space="preserve">Определение экономической эффективности </w:t>
      </w:r>
      <w:r>
        <w:t xml:space="preserve">представляет собой расчет экономического эффекта в результате инвестиционной деятельности. Методика расчета должна быть общепринятой с точки зрения международных норм проектирования. </w:t>
      </w:r>
    </w:p>
    <w:p w:rsidR="008A3CD2" w:rsidRDefault="008A3CD2">
      <w:pPr>
        <w:ind w:firstLine="851"/>
        <w:jc w:val="both"/>
      </w:pPr>
    </w:p>
    <w:p w:rsidR="008A3CD2" w:rsidRDefault="008A3CD2" w:rsidP="008A3CD2">
      <w:pPr>
        <w:pStyle w:val="20"/>
        <w:numPr>
          <w:ilvl w:val="1"/>
          <w:numId w:val="113"/>
        </w:numPr>
        <w:jc w:val="both"/>
        <w:rPr>
          <w:b/>
        </w:rPr>
      </w:pPr>
      <w:r>
        <w:rPr>
          <w:b/>
        </w:rPr>
        <w:t>Целевые ориентиры участников инвестирования и типы инвесторов.</w:t>
      </w:r>
    </w:p>
    <w:p w:rsidR="008A3CD2" w:rsidRDefault="008A3CD2">
      <w:pPr>
        <w:jc w:val="both"/>
      </w:pPr>
    </w:p>
    <w:p w:rsidR="008A3CD2" w:rsidRDefault="008A3CD2">
      <w:pPr>
        <w:pStyle w:val="a4"/>
        <w:jc w:val="both"/>
      </w:pPr>
      <w:r>
        <w:t>В инвестиционном процессе принимают участие различные субъекты: граждане, юридические лица, организации, государство.</w:t>
      </w:r>
    </w:p>
    <w:p w:rsidR="008A3CD2" w:rsidRDefault="008A3CD2">
      <w:pPr>
        <w:pStyle w:val="a4"/>
        <w:jc w:val="both"/>
      </w:pPr>
      <w:r>
        <w:t>Мотивы их участия в этом процессе разнообразны. Среди участников инвестирования можно различать:</w:t>
      </w:r>
    </w:p>
    <w:p w:rsidR="008A3CD2" w:rsidRDefault="008A3CD2" w:rsidP="008A3CD2">
      <w:pPr>
        <w:numPr>
          <w:ilvl w:val="0"/>
          <w:numId w:val="179"/>
        </w:numPr>
        <w:jc w:val="both"/>
      </w:pPr>
      <w:r>
        <w:t>собственник капитала</w:t>
      </w:r>
    </w:p>
    <w:p w:rsidR="008A3CD2" w:rsidRDefault="008A3CD2" w:rsidP="008A3CD2">
      <w:pPr>
        <w:numPr>
          <w:ilvl w:val="0"/>
          <w:numId w:val="179"/>
        </w:numPr>
        <w:jc w:val="both"/>
      </w:pPr>
      <w:r>
        <w:t>кредитор</w:t>
      </w:r>
    </w:p>
    <w:p w:rsidR="008A3CD2" w:rsidRDefault="008A3CD2" w:rsidP="008A3CD2">
      <w:pPr>
        <w:numPr>
          <w:ilvl w:val="0"/>
          <w:numId w:val="179"/>
        </w:numPr>
        <w:jc w:val="both"/>
      </w:pPr>
      <w:r>
        <w:t>наемный работник</w:t>
      </w:r>
    </w:p>
    <w:p w:rsidR="008A3CD2" w:rsidRDefault="008A3CD2" w:rsidP="008A3CD2">
      <w:pPr>
        <w:numPr>
          <w:ilvl w:val="0"/>
          <w:numId w:val="179"/>
        </w:numPr>
        <w:jc w:val="both"/>
      </w:pPr>
      <w:r>
        <w:t>менеджер на предприятии</w:t>
      </w:r>
    </w:p>
    <w:p w:rsidR="008A3CD2" w:rsidRDefault="008A3CD2" w:rsidP="008A3CD2">
      <w:pPr>
        <w:numPr>
          <w:ilvl w:val="0"/>
          <w:numId w:val="179"/>
        </w:numPr>
        <w:jc w:val="both"/>
      </w:pPr>
      <w:r>
        <w:t>все общество в целом</w:t>
      </w:r>
    </w:p>
    <w:p w:rsidR="008A3CD2" w:rsidRDefault="008A3CD2">
      <w:pPr>
        <w:ind w:firstLine="851"/>
        <w:jc w:val="both"/>
      </w:pPr>
      <w:r>
        <w:rPr>
          <w:i/>
          <w:u w:val="single"/>
        </w:rPr>
        <w:t>Собственник капитала</w:t>
      </w:r>
      <w:r>
        <w:t xml:space="preserve"> заботится, прежде всего, о рентабельности и о сохранности вложенных средств.</w:t>
      </w:r>
    </w:p>
    <w:p w:rsidR="008A3CD2" w:rsidRDefault="008A3CD2">
      <w:pPr>
        <w:ind w:firstLine="851"/>
        <w:jc w:val="both"/>
      </w:pPr>
      <w:r>
        <w:rPr>
          <w:i/>
          <w:u w:val="single"/>
        </w:rPr>
        <w:t>Кредитор.</w:t>
      </w:r>
      <w:r>
        <w:t xml:space="preserve"> Основная конечная цель – возврат кредита в обусловленные сроки.</w:t>
      </w:r>
    </w:p>
    <w:p w:rsidR="008A3CD2" w:rsidRDefault="008A3CD2">
      <w:pPr>
        <w:ind w:firstLine="851"/>
        <w:jc w:val="both"/>
      </w:pPr>
      <w:r>
        <w:rPr>
          <w:i/>
          <w:u w:val="single"/>
        </w:rPr>
        <w:t>Наемный работник</w:t>
      </w:r>
      <w:r>
        <w:t xml:space="preserve"> беспокоится о сохранении рабочих мест, безопасности труда и участии в прибыли.</w:t>
      </w:r>
    </w:p>
    <w:p w:rsidR="008A3CD2" w:rsidRDefault="008A3CD2">
      <w:pPr>
        <w:ind w:firstLine="851"/>
        <w:jc w:val="both"/>
      </w:pPr>
      <w:r>
        <w:rPr>
          <w:i/>
          <w:u w:val="single"/>
        </w:rPr>
        <w:t>Менеджер на предприятии</w:t>
      </w:r>
      <w:r>
        <w:t xml:space="preserve"> видит основную цель инвестиций – завоевание положения на рынке, престиж предприятия, расширение возможностей предприятия.</w:t>
      </w:r>
    </w:p>
    <w:p w:rsidR="008A3CD2" w:rsidRDefault="008A3CD2">
      <w:pPr>
        <w:ind w:firstLine="851"/>
        <w:jc w:val="both"/>
      </w:pPr>
      <w:r>
        <w:rPr>
          <w:i/>
          <w:u w:val="single"/>
        </w:rPr>
        <w:t>Все общество в целом.</w:t>
      </w:r>
      <w:r>
        <w:t xml:space="preserve"> В результате инвестиционной деятельности интересует вопрос налогов и других положительных эффектов.</w:t>
      </w:r>
    </w:p>
    <w:p w:rsidR="008A3CD2" w:rsidRDefault="008A3CD2">
      <w:pPr>
        <w:ind w:firstLine="851"/>
        <w:jc w:val="both"/>
      </w:pPr>
      <w:r>
        <w:t>Типы инвесторов по степени их готовности к инвестиционному риску делятся на следующие группы:</w:t>
      </w:r>
    </w:p>
    <w:p w:rsidR="008A3CD2" w:rsidRDefault="008A3CD2" w:rsidP="008A3CD2">
      <w:pPr>
        <w:numPr>
          <w:ilvl w:val="0"/>
          <w:numId w:val="107"/>
        </w:numPr>
        <w:jc w:val="both"/>
      </w:pPr>
      <w:r>
        <w:t>консервативный инвестор, ориентирован на надежность вложений с минимальным риском (следовательно, при минимальной доходности),</w:t>
      </w:r>
    </w:p>
    <w:p w:rsidR="008A3CD2" w:rsidRDefault="008A3CD2" w:rsidP="008A3CD2">
      <w:pPr>
        <w:numPr>
          <w:ilvl w:val="0"/>
          <w:numId w:val="107"/>
        </w:numPr>
        <w:jc w:val="both"/>
      </w:pPr>
      <w:r>
        <w:t>умеренно-агрессивный, ориентирован на защиту инвестиций, обеспечение их безопасности, получение высокой доходности при умеренном риске,</w:t>
      </w:r>
    </w:p>
    <w:p w:rsidR="008A3CD2" w:rsidRDefault="008A3CD2" w:rsidP="008A3CD2">
      <w:pPr>
        <w:numPr>
          <w:ilvl w:val="0"/>
          <w:numId w:val="107"/>
        </w:numPr>
        <w:jc w:val="both"/>
      </w:pPr>
      <w:r>
        <w:t>агрессивный, ориентирован на высоко рискованные действия, связанные, в основном, с ценными бумагами, его интересует, прежде всего, доходность,</w:t>
      </w:r>
    </w:p>
    <w:p w:rsidR="008A3CD2" w:rsidRDefault="008A3CD2" w:rsidP="008A3CD2">
      <w:pPr>
        <w:numPr>
          <w:ilvl w:val="0"/>
          <w:numId w:val="107"/>
        </w:numPr>
        <w:jc w:val="both"/>
      </w:pPr>
      <w:r>
        <w:t>опытный, заинтересован в стабильном росте вложенного капитала, высокой ликвидности компании и высокой ее стоимости, ориентирован на обоснованный риск, получая при этом средний, но гарантированный доход,</w:t>
      </w:r>
    </w:p>
    <w:p w:rsidR="008A3CD2" w:rsidRDefault="008A3CD2" w:rsidP="008A3CD2">
      <w:pPr>
        <w:numPr>
          <w:ilvl w:val="0"/>
          <w:numId w:val="107"/>
        </w:numPr>
        <w:jc w:val="both"/>
      </w:pPr>
      <w:r>
        <w:t>изощренный игрок, стремиться к максимально доходным операциям, даже под угрозой потери капитала.</w:t>
      </w:r>
    </w:p>
    <w:p w:rsidR="008A3CD2" w:rsidRDefault="008A3CD2">
      <w:pPr>
        <w:jc w:val="both"/>
      </w:pPr>
    </w:p>
    <w:p w:rsidR="008A3CD2" w:rsidRDefault="008A3CD2" w:rsidP="008A3CD2">
      <w:pPr>
        <w:pStyle w:val="20"/>
        <w:numPr>
          <w:ilvl w:val="1"/>
          <w:numId w:val="113"/>
        </w:numPr>
        <w:jc w:val="both"/>
        <w:rPr>
          <w:b/>
        </w:rPr>
      </w:pPr>
      <w:r>
        <w:rPr>
          <w:b/>
        </w:rPr>
        <w:t>Экономический смысл обоснования инвестиций.</w:t>
      </w:r>
    </w:p>
    <w:p w:rsidR="008A3CD2" w:rsidRDefault="008A3CD2">
      <w:pPr>
        <w:jc w:val="both"/>
        <w:rPr>
          <w:b/>
        </w:rPr>
      </w:pPr>
    </w:p>
    <w:p w:rsidR="008A3CD2" w:rsidRDefault="008A3CD2">
      <w:pPr>
        <w:ind w:firstLine="851"/>
        <w:jc w:val="both"/>
      </w:pPr>
      <w:r>
        <w:t>Количественная оценка экономической эффективности инвестиций выражается соотношением прибыли и вложенного капитала. Эта величина называется рентабельностью инвестиционного проектирования. Если рентабельность выше процентной ставки банка, то это говорит о целесообразности инвестиционных вложений, если рентабельность ниже, то целесообразнее положить деньги в банк и получить дивиденды. Существует принципиально 2 подхода к расчету эффективности:</w:t>
      </w:r>
    </w:p>
    <w:p w:rsidR="008A3CD2" w:rsidRDefault="008A3CD2">
      <w:pPr>
        <w:ind w:firstLine="851"/>
        <w:jc w:val="both"/>
      </w:pPr>
    </w:p>
    <w:p w:rsidR="008A3CD2" w:rsidRDefault="008A3CD2" w:rsidP="008A3CD2">
      <w:pPr>
        <w:numPr>
          <w:ilvl w:val="0"/>
          <w:numId w:val="180"/>
        </w:numPr>
        <w:tabs>
          <w:tab w:val="left" w:pos="1134"/>
        </w:tabs>
        <w:ind w:left="0" w:firstLine="851"/>
        <w:jc w:val="both"/>
      </w:pPr>
      <w:r>
        <w:rPr>
          <w:b/>
          <w:u w:val="single"/>
        </w:rPr>
        <w:t>Метод расчета народохозяйственной экономической эффективности.</w:t>
      </w:r>
      <w:r>
        <w:t xml:space="preserve"> В этом случае срок окупаемости рассчитывается как частное от деления капитальных вложений (инвестиций) на величину наибольшей прибыли. Здесь периоды вложений и получения прибыли во времени не учитывается. Такой подход дает искаженную картину денежных потоков и поэтому завышенные показатели рентабельности проекта.</w:t>
      </w:r>
    </w:p>
    <w:p w:rsidR="008A3CD2" w:rsidRDefault="008A3CD2">
      <w:pPr>
        <w:tabs>
          <w:tab w:val="left" w:pos="1134"/>
        </w:tabs>
        <w:jc w:val="both"/>
      </w:pPr>
    </w:p>
    <w:p w:rsidR="008A3CD2" w:rsidRDefault="008A3CD2" w:rsidP="008A3CD2">
      <w:pPr>
        <w:numPr>
          <w:ilvl w:val="0"/>
          <w:numId w:val="180"/>
        </w:numPr>
        <w:tabs>
          <w:tab w:val="left" w:pos="1134"/>
        </w:tabs>
        <w:ind w:left="0" w:firstLine="851"/>
        <w:jc w:val="both"/>
      </w:pPr>
      <w:r>
        <w:t xml:space="preserve">Для учета временных интервалов используются </w:t>
      </w:r>
      <w:r>
        <w:rPr>
          <w:b/>
          <w:u w:val="single"/>
        </w:rPr>
        <w:t>методы дисконтирования.</w:t>
      </w:r>
      <w:r>
        <w:t xml:space="preserve"> В этом случае денежные потоки учитывают время их поступления. Дисконтированная разница притока и оттока денежных средств за период существования проекта позволяет получить чистую текущую стоимость  проекта.</w:t>
      </w:r>
    </w:p>
    <w:p w:rsidR="008A3CD2" w:rsidRDefault="008A3CD2">
      <w:pPr>
        <w:tabs>
          <w:tab w:val="left" w:pos="1134"/>
        </w:tabs>
        <w:ind w:firstLine="851"/>
        <w:jc w:val="both"/>
      </w:pPr>
      <w:r>
        <w:rPr>
          <w:b/>
          <w:i/>
        </w:rPr>
        <w:t>Пример1:</w:t>
      </w:r>
      <w:r>
        <w:t xml:space="preserve"> определить будущую стоимость капитала компании в 10 млн. руб., вложенных на 5 лет в банк, который имеет процентную ставку 7% годовых. </w:t>
      </w:r>
    </w:p>
    <w:p w:rsidR="008A3CD2" w:rsidRDefault="008A3CD2">
      <w:pPr>
        <w:tabs>
          <w:tab w:val="left" w:pos="1134"/>
        </w:tabs>
        <w:ind w:firstLine="851"/>
        <w:jc w:val="both"/>
      </w:pPr>
      <w:r>
        <w:rPr>
          <w:b/>
        </w:rPr>
        <w:t>К = 10*(1+0,07)</w:t>
      </w:r>
      <w:r>
        <w:rPr>
          <w:b/>
          <w:vertAlign w:val="superscript"/>
        </w:rPr>
        <w:t>5</w:t>
      </w:r>
      <w:r>
        <w:rPr>
          <w:b/>
        </w:rPr>
        <w:t>= 14,025 – наращивание</w:t>
      </w:r>
    </w:p>
    <w:p w:rsidR="008A3CD2" w:rsidRDefault="008A3CD2">
      <w:pPr>
        <w:pStyle w:val="a4"/>
        <w:tabs>
          <w:tab w:val="left" w:pos="1134"/>
        </w:tabs>
      </w:pPr>
      <w:r>
        <w:t>Т.о. через 5 лет при таком проценте будет получена стоимость 14.025 млн. руб.</w:t>
      </w:r>
    </w:p>
    <w:p w:rsidR="008A3CD2" w:rsidRDefault="008A3CD2">
      <w:pPr>
        <w:tabs>
          <w:tab w:val="left" w:pos="1134"/>
        </w:tabs>
        <w:ind w:firstLine="851"/>
        <w:jc w:val="both"/>
      </w:pPr>
      <w:r>
        <w:rPr>
          <w:b/>
          <w:i/>
        </w:rPr>
        <w:t>Пример 2:</w:t>
      </w:r>
      <w:r>
        <w:t xml:space="preserve"> определить  сумму первоначального вклада компании, необходимого для получения через 7 лет капитала в размере 3,5 млн. ед. при ставке банка 8%.</w:t>
      </w:r>
    </w:p>
    <w:p w:rsidR="008A3CD2" w:rsidRDefault="008A3CD2">
      <w:pPr>
        <w:tabs>
          <w:tab w:val="left" w:pos="1134"/>
        </w:tabs>
        <w:ind w:firstLine="851"/>
        <w:jc w:val="both"/>
        <w:rPr>
          <w:b/>
        </w:rPr>
      </w:pPr>
      <w:r>
        <w:rPr>
          <w:b/>
        </w:rPr>
        <w:t>3500 = К(1+0,08)</w:t>
      </w:r>
      <w:r>
        <w:rPr>
          <w:b/>
          <w:vertAlign w:val="superscript"/>
        </w:rPr>
        <w:t>7</w:t>
      </w:r>
    </w:p>
    <w:p w:rsidR="008A3CD2" w:rsidRDefault="008A3CD2">
      <w:pPr>
        <w:tabs>
          <w:tab w:val="left" w:pos="1134"/>
        </w:tabs>
        <w:ind w:firstLine="851"/>
        <w:jc w:val="both"/>
        <w:rPr>
          <w:b/>
        </w:rPr>
      </w:pPr>
      <w:r>
        <w:rPr>
          <w:b/>
        </w:rPr>
        <w:t>К = 3500 / (1+0,08)</w:t>
      </w:r>
      <w:r>
        <w:rPr>
          <w:b/>
          <w:vertAlign w:val="superscript"/>
        </w:rPr>
        <w:t xml:space="preserve"> 7 </w:t>
      </w:r>
      <w:r>
        <w:rPr>
          <w:b/>
        </w:rPr>
        <w:t>= 2042 – дисконтирование</w:t>
      </w:r>
    </w:p>
    <w:p w:rsidR="008A3CD2" w:rsidRDefault="008A3CD2">
      <w:pPr>
        <w:tabs>
          <w:tab w:val="left" w:pos="1134"/>
        </w:tabs>
        <w:ind w:firstLine="851"/>
        <w:jc w:val="both"/>
      </w:pPr>
      <w:r>
        <w:rPr>
          <w:b/>
          <w:i/>
        </w:rPr>
        <w:t>Пример 3:</w:t>
      </w:r>
      <w:r>
        <w:t xml:space="preserve"> инвестор имеет 400 единиц и желает получить через 2 года 1000 ед. Каково должно быть минимальное значение коэффициента дисконтирования</w:t>
      </w:r>
    </w:p>
    <w:tbl>
      <w:tblPr>
        <w:tblW w:w="0" w:type="auto"/>
        <w:tblInd w:w="851" w:type="dxa"/>
        <w:tblBorders>
          <w:insideH w:val="single" w:sz="4" w:space="0" w:color="auto"/>
        </w:tblBorders>
        <w:tblLayout w:type="fixed"/>
        <w:tblLook w:val="0000" w:firstRow="0" w:lastRow="0" w:firstColumn="0" w:lastColumn="0" w:noHBand="0" w:noVBand="0"/>
      </w:tblPr>
      <w:tblGrid>
        <w:gridCol w:w="850"/>
        <w:gridCol w:w="709"/>
        <w:gridCol w:w="1559"/>
      </w:tblGrid>
      <w:tr w:rsidR="008A3CD2">
        <w:trPr>
          <w:cantSplit/>
          <w:trHeight w:val="290"/>
        </w:trPr>
        <w:tc>
          <w:tcPr>
            <w:tcW w:w="850" w:type="dxa"/>
            <w:vMerge w:val="restart"/>
            <w:vAlign w:val="center"/>
          </w:tcPr>
          <w:p w:rsidR="008A3CD2" w:rsidRDefault="00AE4333">
            <w:pPr>
              <w:tabs>
                <w:tab w:val="left" w:pos="1134"/>
              </w:tabs>
              <w:ind w:right="-108"/>
              <w:jc w:val="both"/>
              <w:rPr>
                <w:b/>
                <w:lang w:val="en-US"/>
              </w:rPr>
            </w:pPr>
            <w:r>
              <w:rPr>
                <w:b/>
                <w:noProof/>
              </w:rPr>
              <w:pict>
                <v:line id="_x0000_s2229" style="position:absolute;left:0;text-align:left;z-index:252190720" from="78.2pt,2.85pt" to="120.8pt,2.85pt" o:allowincell="f"/>
              </w:pict>
            </w:r>
            <w:r>
              <w:rPr>
                <w:b/>
                <w:noProof/>
              </w:rPr>
              <w:pict>
                <v:line id="_x0000_s2230" style="position:absolute;left:0;text-align:left;z-index:252191744" from="120.8pt,2.85pt" to="120.8pt,9.95pt" o:allowincell="f"/>
              </w:pict>
            </w:r>
            <w:r w:rsidR="008A3CD2">
              <w:rPr>
                <w:b/>
                <w:lang w:val="en-US"/>
              </w:rPr>
              <w:t>I</w:t>
            </w:r>
            <w:r w:rsidR="008A3CD2">
              <w:rPr>
                <w:b/>
              </w:rPr>
              <w:t xml:space="preserve"> = </w:t>
            </w:r>
            <w:r w:rsidR="008A3CD2">
              <w:rPr>
                <w:b/>
                <w:lang w:val="en-US"/>
              </w:rPr>
              <w:t xml:space="preserve"> </w:t>
            </w:r>
            <w:r w:rsidR="008A3CD2">
              <w:rPr>
                <w:b/>
                <w:sz w:val="40"/>
                <w:lang w:val="en-US"/>
              </w:rPr>
              <w:t>√</w:t>
            </w:r>
          </w:p>
        </w:tc>
        <w:tc>
          <w:tcPr>
            <w:tcW w:w="709" w:type="dxa"/>
            <w:vAlign w:val="bottom"/>
          </w:tcPr>
          <w:p w:rsidR="008A3CD2" w:rsidRDefault="008A3CD2">
            <w:pPr>
              <w:tabs>
                <w:tab w:val="left" w:pos="1134"/>
              </w:tabs>
              <w:ind w:right="-108"/>
              <w:jc w:val="both"/>
              <w:rPr>
                <w:b/>
                <w:lang w:val="en-US"/>
              </w:rPr>
            </w:pPr>
            <w:r>
              <w:rPr>
                <w:b/>
                <w:lang w:val="en-US"/>
              </w:rPr>
              <w:t>1000</w:t>
            </w:r>
          </w:p>
        </w:tc>
        <w:tc>
          <w:tcPr>
            <w:tcW w:w="1559" w:type="dxa"/>
            <w:vMerge w:val="restart"/>
            <w:vAlign w:val="center"/>
          </w:tcPr>
          <w:p w:rsidR="008A3CD2" w:rsidRDefault="008A3CD2">
            <w:pPr>
              <w:tabs>
                <w:tab w:val="left" w:pos="1134"/>
              </w:tabs>
              <w:ind w:left="-108"/>
              <w:jc w:val="both"/>
              <w:rPr>
                <w:b/>
                <w:lang w:val="en-US"/>
              </w:rPr>
            </w:pPr>
            <w:r>
              <w:rPr>
                <w:b/>
                <w:lang w:val="en-US"/>
              </w:rPr>
              <w:t xml:space="preserve"> - 1 = 58,1% </w:t>
            </w:r>
          </w:p>
        </w:tc>
      </w:tr>
    </w:tbl>
    <w:p w:rsidR="008A3CD2" w:rsidRDefault="008A3CD2">
      <w:pPr>
        <w:ind w:firstLine="851"/>
        <w:jc w:val="both"/>
      </w:pPr>
      <w:r>
        <w:t>До недавнего времени при расчете эффективности инвестиций не учитывался временной фактор и процесс дисконтирования денежных сумм. Срок окупаемости при простом методе расчета представлял собой деление капитальных вложений на наибольшую годовую прибыль. Например, стоимость вложений в активы предприятия составила 50 ед. При таком подходе рентабельность составила 100%. Если учесть временной фактор, то получится несколько другой результат. Допустим, что ставка денежных средств составила 20%. Определим денежные потоки во времени.</w:t>
      </w:r>
    </w:p>
    <w:p w:rsidR="008A3CD2" w:rsidRDefault="008A3CD2">
      <w:pPr>
        <w:ind w:firstLine="851"/>
        <w:jc w:val="both"/>
      </w:pPr>
    </w:p>
    <w:p w:rsidR="008A3CD2" w:rsidRDefault="008A3CD2">
      <w:pPr>
        <w:ind w:firstLine="851"/>
        <w:jc w:val="both"/>
      </w:pPr>
      <w:r>
        <w:t>Таблица 1.1.Определение чистой текущей стоимости.</w:t>
      </w:r>
    </w:p>
    <w:p w:rsidR="008A3CD2" w:rsidRDefault="008A3CD2">
      <w:pPr>
        <w:pStyle w:val="a4"/>
        <w:ind w:firstLine="0"/>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5"/>
        <w:gridCol w:w="1440"/>
        <w:gridCol w:w="1441"/>
        <w:gridCol w:w="1440"/>
        <w:gridCol w:w="1441"/>
        <w:gridCol w:w="1440"/>
      </w:tblGrid>
      <w:tr w:rsidR="008A3CD2">
        <w:trPr>
          <w:cantSplit/>
          <w:trHeight w:val="143"/>
        </w:trPr>
        <w:tc>
          <w:tcPr>
            <w:tcW w:w="1695" w:type="dxa"/>
          </w:tcPr>
          <w:p w:rsidR="008A3CD2" w:rsidRDefault="008A3CD2">
            <w:pPr>
              <w:jc w:val="both"/>
            </w:pPr>
            <w:r>
              <w:t>Года</w:t>
            </w:r>
          </w:p>
        </w:tc>
        <w:tc>
          <w:tcPr>
            <w:tcW w:w="1440" w:type="dxa"/>
            <w:vMerge w:val="restart"/>
          </w:tcPr>
          <w:p w:rsidR="008A3CD2" w:rsidRDefault="008A3CD2">
            <w:pPr>
              <w:jc w:val="both"/>
            </w:pPr>
            <w:r>
              <w:t>1</w:t>
            </w:r>
          </w:p>
        </w:tc>
        <w:tc>
          <w:tcPr>
            <w:tcW w:w="1441" w:type="dxa"/>
            <w:vMerge w:val="restart"/>
          </w:tcPr>
          <w:p w:rsidR="008A3CD2" w:rsidRDefault="008A3CD2">
            <w:pPr>
              <w:jc w:val="both"/>
            </w:pPr>
            <w:r>
              <w:t>2</w:t>
            </w:r>
          </w:p>
        </w:tc>
        <w:tc>
          <w:tcPr>
            <w:tcW w:w="1440" w:type="dxa"/>
            <w:vMerge w:val="restart"/>
          </w:tcPr>
          <w:p w:rsidR="008A3CD2" w:rsidRDefault="008A3CD2">
            <w:pPr>
              <w:jc w:val="both"/>
            </w:pPr>
            <w:r>
              <w:t>3</w:t>
            </w:r>
          </w:p>
        </w:tc>
        <w:tc>
          <w:tcPr>
            <w:tcW w:w="1441" w:type="dxa"/>
            <w:vMerge w:val="restart"/>
          </w:tcPr>
          <w:p w:rsidR="008A3CD2" w:rsidRDefault="008A3CD2">
            <w:pPr>
              <w:jc w:val="both"/>
            </w:pPr>
            <w:r>
              <w:t>4</w:t>
            </w:r>
          </w:p>
        </w:tc>
        <w:tc>
          <w:tcPr>
            <w:tcW w:w="1440" w:type="dxa"/>
            <w:vMerge w:val="restart"/>
          </w:tcPr>
          <w:p w:rsidR="008A3CD2" w:rsidRDefault="008A3CD2">
            <w:pPr>
              <w:jc w:val="both"/>
            </w:pPr>
            <w:r>
              <w:t>5</w:t>
            </w:r>
          </w:p>
        </w:tc>
      </w:tr>
      <w:tr w:rsidR="008A3CD2">
        <w:trPr>
          <w:cantSplit/>
          <w:trHeight w:val="142"/>
        </w:trPr>
        <w:tc>
          <w:tcPr>
            <w:tcW w:w="1695" w:type="dxa"/>
          </w:tcPr>
          <w:p w:rsidR="008A3CD2" w:rsidRDefault="008A3CD2">
            <w:pPr>
              <w:jc w:val="both"/>
            </w:pPr>
            <w:r>
              <w:t xml:space="preserve">Показатели </w:t>
            </w:r>
          </w:p>
        </w:tc>
        <w:tc>
          <w:tcPr>
            <w:tcW w:w="1440" w:type="dxa"/>
            <w:vMerge/>
          </w:tcPr>
          <w:p w:rsidR="008A3CD2" w:rsidRDefault="008A3CD2">
            <w:pPr>
              <w:jc w:val="both"/>
            </w:pPr>
          </w:p>
        </w:tc>
        <w:tc>
          <w:tcPr>
            <w:tcW w:w="1441" w:type="dxa"/>
            <w:vMerge/>
          </w:tcPr>
          <w:p w:rsidR="008A3CD2" w:rsidRDefault="008A3CD2">
            <w:pPr>
              <w:jc w:val="both"/>
            </w:pPr>
          </w:p>
        </w:tc>
        <w:tc>
          <w:tcPr>
            <w:tcW w:w="1440" w:type="dxa"/>
            <w:vMerge/>
          </w:tcPr>
          <w:p w:rsidR="008A3CD2" w:rsidRDefault="008A3CD2">
            <w:pPr>
              <w:jc w:val="both"/>
            </w:pPr>
          </w:p>
        </w:tc>
        <w:tc>
          <w:tcPr>
            <w:tcW w:w="1441" w:type="dxa"/>
            <w:vMerge/>
          </w:tcPr>
          <w:p w:rsidR="008A3CD2" w:rsidRDefault="008A3CD2">
            <w:pPr>
              <w:jc w:val="both"/>
            </w:pPr>
          </w:p>
        </w:tc>
        <w:tc>
          <w:tcPr>
            <w:tcW w:w="1440" w:type="dxa"/>
            <w:vMerge/>
          </w:tcPr>
          <w:p w:rsidR="008A3CD2" w:rsidRDefault="008A3CD2">
            <w:pPr>
              <w:jc w:val="both"/>
            </w:pPr>
          </w:p>
        </w:tc>
      </w:tr>
      <w:tr w:rsidR="008A3CD2">
        <w:trPr>
          <w:trHeight w:val="569"/>
        </w:trPr>
        <w:tc>
          <w:tcPr>
            <w:tcW w:w="1695" w:type="dxa"/>
          </w:tcPr>
          <w:p w:rsidR="008A3CD2" w:rsidRDefault="008A3CD2">
            <w:pPr>
              <w:jc w:val="both"/>
            </w:pPr>
            <w:r>
              <w:t xml:space="preserve">Инвестиции </w:t>
            </w:r>
          </w:p>
        </w:tc>
        <w:tc>
          <w:tcPr>
            <w:tcW w:w="1440" w:type="dxa"/>
          </w:tcPr>
          <w:p w:rsidR="008A3CD2" w:rsidRDefault="008A3CD2">
            <w:pPr>
              <w:jc w:val="both"/>
            </w:pPr>
            <w:r>
              <w:t>50</w:t>
            </w:r>
          </w:p>
        </w:tc>
        <w:tc>
          <w:tcPr>
            <w:tcW w:w="1441" w:type="dxa"/>
          </w:tcPr>
          <w:p w:rsidR="008A3CD2" w:rsidRDefault="008A3CD2">
            <w:pPr>
              <w:jc w:val="both"/>
            </w:pPr>
            <w:r>
              <w:t>строительство</w:t>
            </w:r>
          </w:p>
        </w:tc>
        <w:tc>
          <w:tcPr>
            <w:tcW w:w="1440" w:type="dxa"/>
          </w:tcPr>
          <w:p w:rsidR="008A3CD2" w:rsidRDefault="008A3CD2">
            <w:pPr>
              <w:jc w:val="both"/>
            </w:pPr>
            <w:r>
              <w:t>-</w:t>
            </w:r>
          </w:p>
        </w:tc>
        <w:tc>
          <w:tcPr>
            <w:tcW w:w="1441" w:type="dxa"/>
          </w:tcPr>
          <w:p w:rsidR="008A3CD2" w:rsidRDefault="008A3CD2">
            <w:pPr>
              <w:jc w:val="both"/>
            </w:pPr>
            <w:r>
              <w:t>-</w:t>
            </w:r>
          </w:p>
        </w:tc>
        <w:tc>
          <w:tcPr>
            <w:tcW w:w="1440" w:type="dxa"/>
          </w:tcPr>
          <w:p w:rsidR="008A3CD2" w:rsidRDefault="008A3CD2">
            <w:pPr>
              <w:jc w:val="both"/>
            </w:pPr>
            <w:r>
              <w:t>-</w:t>
            </w:r>
          </w:p>
        </w:tc>
      </w:tr>
      <w:tr w:rsidR="008A3CD2">
        <w:trPr>
          <w:trHeight w:val="274"/>
        </w:trPr>
        <w:tc>
          <w:tcPr>
            <w:tcW w:w="1695" w:type="dxa"/>
          </w:tcPr>
          <w:p w:rsidR="008A3CD2" w:rsidRDefault="008A3CD2">
            <w:pPr>
              <w:jc w:val="both"/>
            </w:pPr>
            <w:r>
              <w:t xml:space="preserve">Прибыль </w:t>
            </w:r>
          </w:p>
        </w:tc>
        <w:tc>
          <w:tcPr>
            <w:tcW w:w="1440" w:type="dxa"/>
          </w:tcPr>
          <w:p w:rsidR="008A3CD2" w:rsidRDefault="008A3CD2">
            <w:pPr>
              <w:jc w:val="both"/>
            </w:pPr>
            <w:r>
              <w:t>-</w:t>
            </w:r>
          </w:p>
        </w:tc>
        <w:tc>
          <w:tcPr>
            <w:tcW w:w="1441" w:type="dxa"/>
          </w:tcPr>
          <w:p w:rsidR="008A3CD2" w:rsidRDefault="008A3CD2">
            <w:pPr>
              <w:jc w:val="both"/>
            </w:pPr>
            <w:r>
              <w:t>-</w:t>
            </w:r>
          </w:p>
        </w:tc>
        <w:tc>
          <w:tcPr>
            <w:tcW w:w="1440" w:type="dxa"/>
          </w:tcPr>
          <w:p w:rsidR="008A3CD2" w:rsidRDefault="008A3CD2">
            <w:pPr>
              <w:jc w:val="both"/>
            </w:pPr>
            <w:r>
              <w:t>50</w:t>
            </w:r>
          </w:p>
        </w:tc>
        <w:tc>
          <w:tcPr>
            <w:tcW w:w="1441" w:type="dxa"/>
          </w:tcPr>
          <w:p w:rsidR="008A3CD2" w:rsidRDefault="008A3CD2">
            <w:pPr>
              <w:jc w:val="both"/>
            </w:pPr>
            <w:r>
              <w:t>50</w:t>
            </w:r>
          </w:p>
        </w:tc>
        <w:tc>
          <w:tcPr>
            <w:tcW w:w="1440" w:type="dxa"/>
          </w:tcPr>
          <w:p w:rsidR="008A3CD2" w:rsidRDefault="008A3CD2">
            <w:pPr>
              <w:jc w:val="both"/>
            </w:pPr>
            <w:r>
              <w:t>50</w:t>
            </w:r>
          </w:p>
        </w:tc>
      </w:tr>
      <w:tr w:rsidR="008A3CD2">
        <w:trPr>
          <w:trHeight w:val="1307"/>
        </w:trPr>
        <w:tc>
          <w:tcPr>
            <w:tcW w:w="1695" w:type="dxa"/>
          </w:tcPr>
          <w:p w:rsidR="008A3CD2" w:rsidRDefault="008A3CD2">
            <w:pPr>
              <w:jc w:val="both"/>
            </w:pPr>
            <w:r>
              <w:t xml:space="preserve">Коэффициент дисконтирования </w:t>
            </w:r>
            <w:r>
              <w:rPr>
                <w:position w:val="-30"/>
              </w:rPr>
              <w:object w:dxaOrig="780" w:dyaOrig="680">
                <v:shape id="_x0000_i1054" type="#_x0000_t75" style="width:39pt;height:33.75pt" o:ole="" fillcolor="window">
                  <v:imagedata r:id="rId63" o:title=""/>
                </v:shape>
                <o:OLEObject Type="Embed" ProgID="Equation.3" ShapeID="_x0000_i1054" DrawAspect="Content" ObjectID="_1466580615" r:id="rId64"/>
              </w:object>
            </w:r>
          </w:p>
        </w:tc>
        <w:tc>
          <w:tcPr>
            <w:tcW w:w="1440" w:type="dxa"/>
            <w:vAlign w:val="center"/>
          </w:tcPr>
          <w:p w:rsidR="008A3CD2" w:rsidRDefault="008A3CD2">
            <w:pPr>
              <w:jc w:val="center"/>
            </w:pPr>
            <w:r>
              <w:t>0,8333</w:t>
            </w:r>
          </w:p>
        </w:tc>
        <w:tc>
          <w:tcPr>
            <w:tcW w:w="1441" w:type="dxa"/>
            <w:vAlign w:val="center"/>
          </w:tcPr>
          <w:p w:rsidR="008A3CD2" w:rsidRDefault="008A3CD2">
            <w:pPr>
              <w:jc w:val="center"/>
            </w:pPr>
            <w:r>
              <w:t>0,6944</w:t>
            </w:r>
          </w:p>
        </w:tc>
        <w:tc>
          <w:tcPr>
            <w:tcW w:w="1440" w:type="dxa"/>
            <w:vAlign w:val="center"/>
          </w:tcPr>
          <w:p w:rsidR="008A3CD2" w:rsidRDefault="008A3CD2">
            <w:pPr>
              <w:jc w:val="center"/>
            </w:pPr>
            <w:r>
              <w:t>0,5787</w:t>
            </w:r>
          </w:p>
        </w:tc>
        <w:tc>
          <w:tcPr>
            <w:tcW w:w="1441" w:type="dxa"/>
            <w:vAlign w:val="center"/>
          </w:tcPr>
          <w:p w:rsidR="008A3CD2" w:rsidRDefault="008A3CD2">
            <w:pPr>
              <w:jc w:val="center"/>
            </w:pPr>
            <w:r>
              <w:t>0,4831</w:t>
            </w:r>
          </w:p>
        </w:tc>
        <w:tc>
          <w:tcPr>
            <w:tcW w:w="1440" w:type="dxa"/>
            <w:vAlign w:val="center"/>
          </w:tcPr>
          <w:p w:rsidR="008A3CD2" w:rsidRDefault="008A3CD2">
            <w:pPr>
              <w:jc w:val="center"/>
            </w:pPr>
            <w:r>
              <w:t>0,4016</w:t>
            </w:r>
          </w:p>
        </w:tc>
      </w:tr>
      <w:tr w:rsidR="008A3CD2">
        <w:trPr>
          <w:trHeight w:val="621"/>
        </w:trPr>
        <w:tc>
          <w:tcPr>
            <w:tcW w:w="1695" w:type="dxa"/>
          </w:tcPr>
          <w:p w:rsidR="008A3CD2" w:rsidRDefault="008A3CD2">
            <w:pPr>
              <w:jc w:val="both"/>
            </w:pPr>
            <w:r>
              <w:t>ЧТС за год</w:t>
            </w:r>
          </w:p>
        </w:tc>
        <w:tc>
          <w:tcPr>
            <w:tcW w:w="1440" w:type="dxa"/>
            <w:vAlign w:val="center"/>
          </w:tcPr>
          <w:p w:rsidR="008A3CD2" w:rsidRDefault="008A3CD2">
            <w:pPr>
              <w:jc w:val="center"/>
            </w:pPr>
            <w:r>
              <w:t>-50</w:t>
            </w:r>
          </w:p>
        </w:tc>
        <w:tc>
          <w:tcPr>
            <w:tcW w:w="1441" w:type="dxa"/>
            <w:vAlign w:val="center"/>
          </w:tcPr>
          <w:p w:rsidR="008A3CD2" w:rsidRDefault="008A3CD2">
            <w:pPr>
              <w:jc w:val="center"/>
            </w:pPr>
            <w:r>
              <w:t>-</w:t>
            </w:r>
          </w:p>
        </w:tc>
        <w:tc>
          <w:tcPr>
            <w:tcW w:w="1440" w:type="dxa"/>
            <w:vAlign w:val="center"/>
          </w:tcPr>
          <w:p w:rsidR="008A3CD2" w:rsidRDefault="008A3CD2">
            <w:pPr>
              <w:jc w:val="center"/>
            </w:pPr>
            <w:r>
              <w:t>28,93</w:t>
            </w:r>
          </w:p>
        </w:tc>
        <w:tc>
          <w:tcPr>
            <w:tcW w:w="1441" w:type="dxa"/>
            <w:vAlign w:val="center"/>
          </w:tcPr>
          <w:p w:rsidR="008A3CD2" w:rsidRDefault="008A3CD2">
            <w:pPr>
              <w:jc w:val="center"/>
            </w:pPr>
            <w:r>
              <w:t>24,15</w:t>
            </w:r>
          </w:p>
        </w:tc>
        <w:tc>
          <w:tcPr>
            <w:tcW w:w="1440" w:type="dxa"/>
            <w:vAlign w:val="center"/>
          </w:tcPr>
          <w:p w:rsidR="008A3CD2" w:rsidRDefault="008A3CD2">
            <w:pPr>
              <w:jc w:val="center"/>
            </w:pPr>
            <w:r>
              <w:t>20,08</w:t>
            </w:r>
          </w:p>
        </w:tc>
      </w:tr>
      <w:tr w:rsidR="008A3CD2">
        <w:trPr>
          <w:trHeight w:val="621"/>
        </w:trPr>
        <w:tc>
          <w:tcPr>
            <w:tcW w:w="1695" w:type="dxa"/>
          </w:tcPr>
          <w:p w:rsidR="008A3CD2" w:rsidRDefault="008A3CD2">
            <w:pPr>
              <w:jc w:val="both"/>
            </w:pPr>
            <w:r>
              <w:t>ЧТС нараст. Итог</w:t>
            </w:r>
          </w:p>
        </w:tc>
        <w:tc>
          <w:tcPr>
            <w:tcW w:w="1440" w:type="dxa"/>
            <w:vAlign w:val="center"/>
          </w:tcPr>
          <w:p w:rsidR="008A3CD2" w:rsidRDefault="008A3CD2">
            <w:pPr>
              <w:jc w:val="center"/>
            </w:pPr>
            <w:r>
              <w:t>-50</w:t>
            </w:r>
          </w:p>
        </w:tc>
        <w:tc>
          <w:tcPr>
            <w:tcW w:w="1441" w:type="dxa"/>
            <w:vAlign w:val="center"/>
          </w:tcPr>
          <w:p w:rsidR="008A3CD2" w:rsidRDefault="008A3CD2">
            <w:pPr>
              <w:jc w:val="center"/>
            </w:pPr>
            <w:r>
              <w:t>-50</w:t>
            </w:r>
          </w:p>
        </w:tc>
        <w:tc>
          <w:tcPr>
            <w:tcW w:w="1440" w:type="dxa"/>
            <w:vAlign w:val="center"/>
          </w:tcPr>
          <w:p w:rsidR="008A3CD2" w:rsidRDefault="008A3CD2">
            <w:pPr>
              <w:jc w:val="center"/>
            </w:pPr>
            <w:r>
              <w:t>-21,07</w:t>
            </w:r>
          </w:p>
        </w:tc>
        <w:tc>
          <w:tcPr>
            <w:tcW w:w="1441" w:type="dxa"/>
            <w:vAlign w:val="center"/>
          </w:tcPr>
          <w:p w:rsidR="008A3CD2" w:rsidRDefault="008A3CD2">
            <w:pPr>
              <w:jc w:val="center"/>
            </w:pPr>
            <w:r>
              <w:t>+3,08</w:t>
            </w:r>
          </w:p>
        </w:tc>
        <w:tc>
          <w:tcPr>
            <w:tcW w:w="1440" w:type="dxa"/>
            <w:vAlign w:val="center"/>
          </w:tcPr>
          <w:p w:rsidR="008A3CD2" w:rsidRDefault="008A3CD2">
            <w:pPr>
              <w:jc w:val="center"/>
            </w:pPr>
            <w:r>
              <w:t>+23,16</w:t>
            </w:r>
          </w:p>
        </w:tc>
      </w:tr>
    </w:tbl>
    <w:p w:rsidR="008A3CD2" w:rsidRDefault="008A3CD2">
      <w:pPr>
        <w:ind w:firstLine="851"/>
        <w:jc w:val="both"/>
      </w:pPr>
    </w:p>
    <w:p w:rsidR="008A3CD2" w:rsidRDefault="008A3CD2">
      <w:pPr>
        <w:ind w:firstLine="851"/>
        <w:jc w:val="both"/>
      </w:pPr>
      <w:r>
        <w:t>Чистая текущая стоимость равна 23,16.</w:t>
      </w:r>
    </w:p>
    <w:p w:rsidR="008A3CD2" w:rsidRDefault="008A3CD2">
      <w:pPr>
        <w:ind w:firstLine="851"/>
        <w:jc w:val="both"/>
      </w:pPr>
      <w:r>
        <w:t>Таким образом, рентабельность составила:</w:t>
      </w:r>
    </w:p>
    <w:p w:rsidR="008A3CD2" w:rsidRDefault="008A3CD2">
      <w:pPr>
        <w:ind w:firstLine="851"/>
        <w:jc w:val="both"/>
      </w:pPr>
      <w:r>
        <w:rPr>
          <w:position w:val="-24"/>
        </w:rPr>
        <w:object w:dxaOrig="2720" w:dyaOrig="620">
          <v:shape id="_x0000_i1055" type="#_x0000_t75" style="width:135.75pt;height:30.75pt" o:ole="" fillcolor="window">
            <v:imagedata r:id="rId65" o:title=""/>
          </v:shape>
          <o:OLEObject Type="Embed" ProgID="Equation.3" ShapeID="_x0000_i1055" DrawAspect="Content" ObjectID="_1466580616" r:id="rId66"/>
        </w:object>
      </w:r>
      <w:r>
        <w:t xml:space="preserve">               (34)</w:t>
      </w:r>
    </w:p>
    <w:p w:rsidR="008A3CD2" w:rsidRDefault="008A3CD2">
      <w:pPr>
        <w:ind w:firstLine="851"/>
        <w:jc w:val="both"/>
      </w:pPr>
      <w:r>
        <w:t>Таким образом, рентабельность с учетом процесса дисконтирования оказалась более чем в 2 раза меньше по сравнению с простым методом расчета, то есть без учета процесса дисконтирования.</w:t>
      </w:r>
    </w:p>
    <w:p w:rsidR="008A3CD2" w:rsidRDefault="008A3CD2">
      <w:pPr>
        <w:ind w:firstLine="851"/>
        <w:jc w:val="both"/>
      </w:pPr>
      <w:r>
        <w:t>Современные методы расчета эффективности длительных инвестиционных проектов осуществляются с учетом временного фактора.</w:t>
      </w:r>
    </w:p>
    <w:p w:rsidR="008A3CD2" w:rsidRDefault="008A3CD2">
      <w:pPr>
        <w:ind w:firstLine="851"/>
        <w:jc w:val="both"/>
      </w:pPr>
    </w:p>
    <w:p w:rsidR="008A3CD2" w:rsidRDefault="008A3CD2">
      <w:pPr>
        <w:ind w:firstLine="851"/>
        <w:jc w:val="both"/>
      </w:pPr>
    </w:p>
    <w:p w:rsidR="008A3CD2" w:rsidRDefault="008A3CD2">
      <w:pPr>
        <w:ind w:firstLine="851"/>
        <w:jc w:val="both"/>
      </w:pPr>
    </w:p>
    <w:p w:rsidR="008A3CD2" w:rsidRDefault="008A3CD2">
      <w:pPr>
        <w:pStyle w:val="a4"/>
        <w:jc w:val="both"/>
      </w:pPr>
      <w:r>
        <w:t>Финансовый профиль проекта будет иметь следующий вид.</w:t>
      </w:r>
    </w:p>
    <w:p w:rsidR="008A3CD2" w:rsidRDefault="00AE4333">
      <w:pPr>
        <w:pStyle w:val="a4"/>
        <w:jc w:val="both"/>
      </w:pPr>
      <w:r>
        <w:rPr>
          <w:noProof/>
        </w:rPr>
        <w:pict>
          <v:line id="_x0000_s2231" style="position:absolute;left:0;text-align:left;z-index:252192768" from="56.9pt,9.4pt" to="56.9pt,250.8pt" o:allowincell="f"/>
        </w:pict>
      </w:r>
    </w:p>
    <w:p w:rsidR="008A3CD2" w:rsidRDefault="00AE4333">
      <w:pPr>
        <w:pStyle w:val="a4"/>
        <w:ind w:firstLine="0"/>
        <w:jc w:val="both"/>
      </w:pPr>
      <w:r>
        <w:rPr>
          <w:noProof/>
        </w:rPr>
        <w:pict>
          <v:line id="_x0000_s2239" style="position:absolute;left:0;text-align:left;z-index:252200960" from="163.4pt,9.8pt" to="163.4pt,66.6pt" o:allowincell="f">
            <v:stroke dashstyle="dash"/>
          </v:line>
        </w:pict>
      </w:r>
      <w:r>
        <w:rPr>
          <w:noProof/>
        </w:rPr>
        <w:pict>
          <v:line id="_x0000_s2238" style="position:absolute;left:0;text-align:left;flip:y;z-index:252199936" from="99.5pt,9.8pt" to="163.4pt,201.5pt" o:allowincell="f" strokeweight="1.5pt"/>
        </w:pict>
      </w:r>
      <w:r>
        <w:rPr>
          <w:noProof/>
        </w:rPr>
        <w:pict>
          <v:line id="_x0000_s2237" style="position:absolute;left:0;text-align:left;z-index:252198912" from="56.9pt,9.8pt" to="163.4pt,9.8pt" o:allowincell="f">
            <v:stroke dashstyle="dash"/>
          </v:line>
        </w:pict>
      </w:r>
      <w:r w:rsidR="008A3CD2">
        <w:t xml:space="preserve">         23,16</w:t>
      </w:r>
    </w:p>
    <w:p w:rsidR="008A3CD2" w:rsidRDefault="008A3CD2">
      <w:pPr>
        <w:pStyle w:val="a4"/>
        <w:jc w:val="both"/>
      </w:pPr>
      <w:r>
        <w:t>20</w:t>
      </w:r>
    </w:p>
    <w:p w:rsidR="008A3CD2" w:rsidRDefault="008A3CD2">
      <w:pPr>
        <w:pStyle w:val="a4"/>
        <w:jc w:val="both"/>
      </w:pPr>
    </w:p>
    <w:p w:rsidR="008A3CD2" w:rsidRDefault="008A3CD2">
      <w:pPr>
        <w:pStyle w:val="a4"/>
        <w:jc w:val="both"/>
      </w:pPr>
      <w:r>
        <w:t>10</w:t>
      </w:r>
    </w:p>
    <w:p w:rsidR="008A3CD2" w:rsidRDefault="00AE4333">
      <w:pPr>
        <w:pStyle w:val="a4"/>
        <w:ind w:firstLine="0"/>
        <w:jc w:val="both"/>
      </w:pPr>
      <w:r>
        <w:rPr>
          <w:noProof/>
        </w:rPr>
        <w:pict>
          <v:shape id="_x0000_s2236" type="#_x0000_t19" style="position:absolute;left:0;text-align:left;margin-left:56.9pt;margin-top:11.4pt;width:21.3pt;height:134.9pt;z-index:252197888" o:allowincell="f" strokeweight="1.5pt"/>
        </w:pict>
      </w:r>
      <w:r>
        <w:rPr>
          <w:noProof/>
        </w:rPr>
        <w:pict>
          <v:line id="_x0000_s2234" style="position:absolute;left:0;text-align:left;z-index:252195840" from="99.5pt,11.4pt" to="99.5pt,146.3pt" o:allowincell="f">
            <v:stroke dashstyle="dash"/>
          </v:line>
        </w:pict>
      </w:r>
      <w:r>
        <w:rPr>
          <w:noProof/>
        </w:rPr>
        <w:pict>
          <v:line id="_x0000_s2233" style="position:absolute;left:0;text-align:left;z-index:252194816" from="78.2pt,11.4pt" to="78.2pt,146.3pt" o:allowincell="f">
            <v:stroke dashstyle="dash"/>
          </v:line>
        </w:pict>
      </w:r>
      <w:r>
        <w:rPr>
          <w:noProof/>
        </w:rPr>
        <w:pict>
          <v:line id="_x0000_s2232" style="position:absolute;left:0;text-align:left;z-index:252193792" from="56.9pt,11.8pt" to="248.6pt,11.8pt" o:allowincell="f"/>
        </w:pict>
      </w:r>
      <w:r w:rsidR="008A3CD2">
        <w:t xml:space="preserve">           3,08                                                                 </w:t>
      </w:r>
      <w:r w:rsidR="008A3CD2">
        <w:rPr>
          <w:lang w:val="en-US"/>
        </w:rPr>
        <w:t>t</w:t>
      </w:r>
      <w:r w:rsidR="008A3CD2">
        <w:t xml:space="preserve">          </w:t>
      </w:r>
    </w:p>
    <w:p w:rsidR="008A3CD2" w:rsidRDefault="008A3CD2">
      <w:pPr>
        <w:pStyle w:val="a4"/>
        <w:jc w:val="both"/>
      </w:pPr>
      <w:r>
        <w:t xml:space="preserve">          1     2     3     4     5</w:t>
      </w:r>
    </w:p>
    <w:p w:rsidR="008A3CD2" w:rsidRDefault="008A3CD2">
      <w:pPr>
        <w:pStyle w:val="a4"/>
        <w:ind w:firstLine="0"/>
        <w:jc w:val="both"/>
      </w:pPr>
      <w:r>
        <w:t xml:space="preserve">            -10</w:t>
      </w:r>
    </w:p>
    <w:p w:rsidR="008A3CD2" w:rsidRDefault="008A3CD2">
      <w:pPr>
        <w:pStyle w:val="a4"/>
        <w:ind w:firstLine="0"/>
        <w:jc w:val="both"/>
      </w:pPr>
    </w:p>
    <w:p w:rsidR="008A3CD2" w:rsidRDefault="008A3CD2">
      <w:pPr>
        <w:pStyle w:val="a4"/>
        <w:ind w:firstLine="0"/>
        <w:jc w:val="both"/>
      </w:pPr>
      <w:r>
        <w:t xml:space="preserve">            -20</w:t>
      </w:r>
    </w:p>
    <w:p w:rsidR="008A3CD2" w:rsidRDefault="008A3CD2">
      <w:pPr>
        <w:pStyle w:val="a4"/>
        <w:ind w:firstLine="0"/>
        <w:jc w:val="both"/>
      </w:pPr>
    </w:p>
    <w:p w:rsidR="008A3CD2" w:rsidRDefault="008A3CD2">
      <w:pPr>
        <w:pStyle w:val="a4"/>
        <w:ind w:firstLine="0"/>
        <w:jc w:val="both"/>
      </w:pPr>
      <w:r>
        <w:t xml:space="preserve">            -30</w:t>
      </w:r>
    </w:p>
    <w:p w:rsidR="008A3CD2" w:rsidRDefault="008A3CD2">
      <w:pPr>
        <w:pStyle w:val="a4"/>
        <w:ind w:firstLine="0"/>
        <w:jc w:val="both"/>
      </w:pPr>
    </w:p>
    <w:p w:rsidR="008A3CD2" w:rsidRDefault="008A3CD2">
      <w:pPr>
        <w:pStyle w:val="a4"/>
        <w:ind w:firstLine="0"/>
        <w:jc w:val="both"/>
      </w:pPr>
      <w:r>
        <w:t xml:space="preserve">            -40</w:t>
      </w:r>
    </w:p>
    <w:p w:rsidR="008A3CD2" w:rsidRDefault="008A3CD2">
      <w:pPr>
        <w:pStyle w:val="a4"/>
        <w:ind w:firstLine="0"/>
        <w:jc w:val="both"/>
      </w:pPr>
    </w:p>
    <w:p w:rsidR="008A3CD2" w:rsidRDefault="00AE4333">
      <w:pPr>
        <w:pStyle w:val="a4"/>
        <w:ind w:firstLine="0"/>
        <w:jc w:val="both"/>
      </w:pPr>
      <w:r>
        <w:rPr>
          <w:noProof/>
        </w:rPr>
        <w:pict>
          <v:line id="_x0000_s2235" style="position:absolute;left:0;text-align:left;z-index:252196864" from="78.2pt,8.2pt" to="99.5pt,8.2pt" o:allowincell="f" strokeweight="2.25pt"/>
        </w:pict>
      </w:r>
      <w:r w:rsidR="008A3CD2">
        <w:t xml:space="preserve">            -50</w:t>
      </w:r>
    </w:p>
    <w:p w:rsidR="008A3CD2" w:rsidRDefault="00AE4333">
      <w:pPr>
        <w:pStyle w:val="a4"/>
        <w:ind w:firstLine="0"/>
        <w:jc w:val="both"/>
        <w:rPr>
          <w:sz w:val="20"/>
        </w:rPr>
      </w:pPr>
      <w:r>
        <w:rPr>
          <w:noProof/>
        </w:rPr>
        <w:pict>
          <v:line id="_x0000_s2240" style="position:absolute;left:0;text-align:left;z-index:252201984" from="71.1pt,1.65pt" to="106.6pt,1.65pt" o:allowincell="f">
            <v:stroke startarrow="open" endarrow="open"/>
          </v:line>
        </w:pict>
      </w:r>
      <w:r w:rsidR="008A3CD2">
        <w:t xml:space="preserve">                          </w:t>
      </w:r>
      <w:r w:rsidR="008A3CD2">
        <w:rPr>
          <w:sz w:val="20"/>
        </w:rPr>
        <w:t>срок</w:t>
      </w:r>
    </w:p>
    <w:p w:rsidR="008A3CD2" w:rsidRDefault="008A3CD2">
      <w:pPr>
        <w:pStyle w:val="a4"/>
        <w:ind w:firstLine="0"/>
        <w:jc w:val="both"/>
        <w:rPr>
          <w:sz w:val="20"/>
        </w:rPr>
      </w:pPr>
      <w:r>
        <w:t xml:space="preserve">            -60      </w:t>
      </w:r>
      <w:r>
        <w:rPr>
          <w:sz w:val="20"/>
        </w:rPr>
        <w:t>возврата</w:t>
      </w:r>
    </w:p>
    <w:p w:rsidR="008A3CD2" w:rsidRDefault="008A3CD2">
      <w:pPr>
        <w:pStyle w:val="a4"/>
        <w:ind w:firstLine="0"/>
        <w:jc w:val="both"/>
        <w:rPr>
          <w:sz w:val="20"/>
        </w:rPr>
      </w:pPr>
      <w:r>
        <w:rPr>
          <w:sz w:val="20"/>
        </w:rPr>
        <w:t xml:space="preserve">                            капитала  </w:t>
      </w:r>
    </w:p>
    <w:p w:rsidR="008A3CD2" w:rsidRDefault="008A3CD2">
      <w:pPr>
        <w:pStyle w:val="a4"/>
        <w:ind w:firstLine="0"/>
        <w:jc w:val="both"/>
      </w:pPr>
    </w:p>
    <w:p w:rsidR="008A3CD2" w:rsidRDefault="008A3CD2">
      <w:pPr>
        <w:pStyle w:val="a4"/>
        <w:ind w:firstLine="0"/>
        <w:jc w:val="both"/>
      </w:pPr>
    </w:p>
    <w:p w:rsidR="008A3CD2" w:rsidRDefault="008A3CD2">
      <w:pPr>
        <w:pStyle w:val="a4"/>
        <w:ind w:firstLine="0"/>
        <w:jc w:val="both"/>
      </w:pPr>
    </w:p>
    <w:p w:rsidR="008A3CD2" w:rsidRDefault="008A3CD2">
      <w:pPr>
        <w:pStyle w:val="a4"/>
        <w:jc w:val="both"/>
      </w:pPr>
      <w:r>
        <w:t>Как видно из расчетов, огромная роль принадлежит коэффициенту дисконтирования. Именно от величины процентной ставки будет зависеть какую стоимость денежных средств будет представлять чистая текущая стоимость. Выбор процентной ставки является наиболее важной задачей при инвестиционном проектировании. Завышенное значение процентной ставки будет давать заниженное значение ЧТС (чистая текущая стоимость).</w:t>
      </w:r>
    </w:p>
    <w:p w:rsidR="008A3CD2" w:rsidRDefault="008A3CD2">
      <w:pPr>
        <w:pStyle w:val="a4"/>
        <w:jc w:val="both"/>
      </w:pPr>
    </w:p>
    <w:p w:rsidR="008A3CD2" w:rsidRDefault="008A3CD2">
      <w:pPr>
        <w:ind w:firstLine="851"/>
        <w:jc w:val="both"/>
      </w:pPr>
    </w:p>
    <w:p w:rsidR="008A3CD2" w:rsidRDefault="008A3CD2" w:rsidP="008A3CD2">
      <w:pPr>
        <w:pStyle w:val="20"/>
        <w:numPr>
          <w:ilvl w:val="1"/>
          <w:numId w:val="113"/>
        </w:numPr>
        <w:jc w:val="both"/>
        <w:rPr>
          <w:b/>
        </w:rPr>
      </w:pPr>
      <w:r>
        <w:rPr>
          <w:b/>
        </w:rPr>
        <w:t>Методы оценки эффективности инвестиции.</w:t>
      </w:r>
    </w:p>
    <w:p w:rsidR="008A3CD2" w:rsidRDefault="008A3CD2">
      <w:pPr>
        <w:jc w:val="both"/>
      </w:pPr>
    </w:p>
    <w:p w:rsidR="008A3CD2" w:rsidRDefault="008A3CD2">
      <w:pPr>
        <w:ind w:firstLine="851"/>
        <w:jc w:val="both"/>
      </w:pPr>
      <w:r>
        <w:t>До настоящего времени часто использовались методы, не показывающие действительной эффективности инвестиционного проектирования.</w:t>
      </w:r>
    </w:p>
    <w:p w:rsidR="008A3CD2" w:rsidRDefault="008A3CD2">
      <w:pPr>
        <w:ind w:firstLine="851"/>
        <w:jc w:val="both"/>
      </w:pPr>
      <w:r>
        <w:t>Это объясняется следующими обстоятельствами:</w:t>
      </w:r>
    </w:p>
    <w:p w:rsidR="008A3CD2" w:rsidRDefault="008A3CD2" w:rsidP="008A3CD2">
      <w:pPr>
        <w:numPr>
          <w:ilvl w:val="0"/>
          <w:numId w:val="108"/>
        </w:numPr>
        <w:jc w:val="both"/>
      </w:pPr>
      <w:r>
        <w:t>при расчетах не учитывался фактор времени и не осуществлялось дисконтирование денежных сумм;</w:t>
      </w:r>
    </w:p>
    <w:p w:rsidR="008A3CD2" w:rsidRDefault="008A3CD2" w:rsidP="008A3CD2">
      <w:pPr>
        <w:numPr>
          <w:ilvl w:val="0"/>
          <w:numId w:val="108"/>
        </w:numPr>
        <w:jc w:val="both"/>
      </w:pPr>
      <w:r>
        <w:t>в качестве возвратных денежных потоков учитывалась только прибыль (и не учитывались амортизационные отчисления).</w:t>
      </w:r>
    </w:p>
    <w:p w:rsidR="008A3CD2" w:rsidRDefault="008A3CD2">
      <w:pPr>
        <w:pStyle w:val="a4"/>
        <w:jc w:val="both"/>
      </w:pPr>
      <w:r>
        <w:t>В соответствии с международными требованиями были пересмотрены в отечественной практике методы расчета эффективности инвестиционных проектов. В основе этих методов лежат следующие принципы:</w:t>
      </w:r>
    </w:p>
    <w:p w:rsidR="008A3CD2" w:rsidRDefault="008A3CD2" w:rsidP="008A3CD2">
      <w:pPr>
        <w:numPr>
          <w:ilvl w:val="0"/>
          <w:numId w:val="109"/>
        </w:numPr>
        <w:jc w:val="both"/>
      </w:pPr>
      <w:r>
        <w:t xml:space="preserve">в качестве денежных потоков используется сумма чистой прибыли и амортизационных отчислений; </w:t>
      </w:r>
    </w:p>
    <w:p w:rsidR="008A3CD2" w:rsidRDefault="008A3CD2" w:rsidP="008A3CD2">
      <w:pPr>
        <w:numPr>
          <w:ilvl w:val="0"/>
          <w:numId w:val="109"/>
        </w:numPr>
        <w:jc w:val="both"/>
      </w:pPr>
      <w:r>
        <w:t>обязательное требование-приведения к настоящей стоимости, как инвестиционного капитала, так и сумма денежных потоков;</w:t>
      </w:r>
    </w:p>
    <w:p w:rsidR="008A3CD2" w:rsidRDefault="008A3CD2" w:rsidP="008A3CD2">
      <w:pPr>
        <w:numPr>
          <w:ilvl w:val="0"/>
          <w:numId w:val="109"/>
        </w:numPr>
        <w:jc w:val="both"/>
      </w:pPr>
      <w:r>
        <w:t>обязательное осуществление выбора дисконтной ставки для различных инвестиционных проектов с учетом следующих обязательств:</w:t>
      </w:r>
    </w:p>
    <w:p w:rsidR="008A3CD2" w:rsidRDefault="008A3CD2">
      <w:pPr>
        <w:ind w:left="1211"/>
        <w:jc w:val="both"/>
      </w:pPr>
      <w:r>
        <w:t xml:space="preserve">а) необходимо учитывать среднюю, реальную депозитную ставку; </w:t>
      </w:r>
    </w:p>
    <w:p w:rsidR="008A3CD2" w:rsidRDefault="008A3CD2">
      <w:pPr>
        <w:ind w:left="1211"/>
        <w:jc w:val="both"/>
      </w:pPr>
      <w:r>
        <w:t>б) учитывать темпы инфляции,</w:t>
      </w:r>
    </w:p>
    <w:p w:rsidR="008A3CD2" w:rsidRDefault="008A3CD2">
      <w:pPr>
        <w:ind w:left="1211"/>
        <w:jc w:val="both"/>
      </w:pPr>
      <w:r>
        <w:t>в) учитывать  рискованность операций,</w:t>
      </w:r>
    </w:p>
    <w:p w:rsidR="008A3CD2" w:rsidRDefault="008A3CD2">
      <w:pPr>
        <w:ind w:left="1211"/>
        <w:jc w:val="both"/>
      </w:pPr>
      <w:r>
        <w:t>г) учитывать  ликвидность денежных потоков</w:t>
      </w:r>
    </w:p>
    <w:p w:rsidR="008A3CD2" w:rsidRDefault="008A3CD2">
      <w:pPr>
        <w:ind w:firstLine="851"/>
        <w:jc w:val="both"/>
      </w:pPr>
      <w:r>
        <w:t>Поэтому при сравнении двух инвестиционных проектов с различными уровнями риска должны применяться при дисконтировании различные ставки процента: более высокая ставка должна быть использована по проекту с более высоким уровнем риска. При сравнении двух инвестиционных проектов с различными продолжительностями инвестирования более высокая ставка применяется по проекту с большей продолжительностью реализации.</w:t>
      </w:r>
    </w:p>
    <w:p w:rsidR="008A3CD2" w:rsidRDefault="008A3CD2" w:rsidP="008A3CD2">
      <w:pPr>
        <w:numPr>
          <w:ilvl w:val="0"/>
          <w:numId w:val="109"/>
        </w:numPr>
        <w:jc w:val="both"/>
      </w:pPr>
      <w:r>
        <w:t>в зависимости от целей оценки инвестиционного проектирования используются различные варианты ставки процента: средняя депозитная, индивидуальная норма доходности, с учетом инфляции норма доходности (рентабельность) по текущей деятельности предприятия.</w:t>
      </w:r>
    </w:p>
    <w:p w:rsidR="008A3CD2" w:rsidRDefault="008A3CD2">
      <w:pPr>
        <w:pStyle w:val="a4"/>
        <w:jc w:val="both"/>
      </w:pPr>
      <w:r>
        <w:t>В соответствии с этими принципами наиболее распространенными методами и расчетами показателей инвестиционного проектирования являются:</w:t>
      </w:r>
    </w:p>
    <w:p w:rsidR="008A3CD2" w:rsidRDefault="008A3CD2" w:rsidP="008A3CD2">
      <w:pPr>
        <w:numPr>
          <w:ilvl w:val="0"/>
          <w:numId w:val="106"/>
        </w:numPr>
        <w:jc w:val="both"/>
      </w:pPr>
      <w:r>
        <w:t>чистый приведенный доход</w:t>
      </w:r>
    </w:p>
    <w:p w:rsidR="008A3CD2" w:rsidRDefault="008A3CD2" w:rsidP="008A3CD2">
      <w:pPr>
        <w:numPr>
          <w:ilvl w:val="0"/>
          <w:numId w:val="106"/>
        </w:numPr>
        <w:jc w:val="both"/>
      </w:pPr>
      <w:r>
        <w:t xml:space="preserve">индекс доходности </w:t>
      </w:r>
    </w:p>
    <w:p w:rsidR="008A3CD2" w:rsidRDefault="008A3CD2" w:rsidP="008A3CD2">
      <w:pPr>
        <w:numPr>
          <w:ilvl w:val="0"/>
          <w:numId w:val="106"/>
        </w:numPr>
        <w:jc w:val="both"/>
      </w:pPr>
      <w:r>
        <w:t>период окупаемости</w:t>
      </w:r>
    </w:p>
    <w:p w:rsidR="008A3CD2" w:rsidRDefault="008A3CD2" w:rsidP="008A3CD2">
      <w:pPr>
        <w:numPr>
          <w:ilvl w:val="0"/>
          <w:numId w:val="106"/>
        </w:numPr>
        <w:jc w:val="both"/>
      </w:pPr>
      <w:r>
        <w:t>внутренняя норма доходности</w:t>
      </w:r>
    </w:p>
    <w:p w:rsidR="008A3CD2" w:rsidRDefault="008A3CD2">
      <w:pPr>
        <w:ind w:left="851"/>
        <w:jc w:val="both"/>
      </w:pPr>
    </w:p>
    <w:p w:rsidR="008A3CD2" w:rsidRDefault="008A3CD2">
      <w:pPr>
        <w:pStyle w:val="a4"/>
        <w:jc w:val="both"/>
      </w:pPr>
      <w:r>
        <w:t>Чистый приведенный доход позволяет получить наибольшую обобщенную характеристику результатов инвестирования, то есть конечный эффект в абсолютном значении. Под чистым приведенным доходом понимается разница между приведенными к настоящей стоимости путем дисконтирования суммы денежного потока за период эксплуатации инвестиционного проекта и сумма инвестируемых средств.</w:t>
      </w:r>
    </w:p>
    <w:p w:rsidR="008A3CD2" w:rsidRDefault="008A3CD2">
      <w:pPr>
        <w:ind w:firstLine="851"/>
        <w:jc w:val="both"/>
      </w:pPr>
    </w:p>
    <w:p w:rsidR="008A3CD2" w:rsidRDefault="008A3CD2">
      <w:pPr>
        <w:ind w:firstLine="851"/>
        <w:jc w:val="both"/>
      </w:pPr>
      <w:r>
        <w:t>ЧПД = ДП – ИС                                    (35)</w:t>
      </w:r>
    </w:p>
    <w:p w:rsidR="008A3CD2" w:rsidRDefault="008A3CD2">
      <w:pPr>
        <w:ind w:firstLine="851"/>
        <w:jc w:val="both"/>
      </w:pPr>
    </w:p>
    <w:p w:rsidR="008A3CD2" w:rsidRDefault="008A3CD2">
      <w:pPr>
        <w:ind w:firstLine="851"/>
        <w:jc w:val="both"/>
      </w:pPr>
      <w:r>
        <w:t>ДП – денежный поток за весь период эксплуатации инвестиционного проекта;</w:t>
      </w:r>
    </w:p>
    <w:p w:rsidR="008A3CD2" w:rsidRDefault="008A3CD2">
      <w:pPr>
        <w:ind w:firstLine="851"/>
        <w:jc w:val="both"/>
      </w:pPr>
    </w:p>
    <w:p w:rsidR="008A3CD2" w:rsidRDefault="008A3CD2">
      <w:pPr>
        <w:ind w:firstLine="851"/>
        <w:jc w:val="both"/>
      </w:pPr>
      <w:r>
        <w:t>ИС – сумма инвестируемых средств.</w:t>
      </w:r>
    </w:p>
    <w:p w:rsidR="008A3CD2" w:rsidRDefault="008A3CD2">
      <w:pPr>
        <w:ind w:firstLine="851"/>
        <w:jc w:val="both"/>
      </w:pPr>
    </w:p>
    <w:p w:rsidR="008A3CD2" w:rsidRDefault="008A3CD2">
      <w:pPr>
        <w:ind w:firstLine="851"/>
        <w:jc w:val="both"/>
      </w:pPr>
      <w:r>
        <w:t>Дисконтная ставка дифференцируется с учетом уровня риска и ликвидности.</w:t>
      </w:r>
    </w:p>
    <w:p w:rsidR="008A3CD2" w:rsidRDefault="008A3CD2">
      <w:pPr>
        <w:ind w:firstLine="851"/>
        <w:jc w:val="both"/>
      </w:pPr>
    </w:p>
    <w:p w:rsidR="008A3CD2" w:rsidRDefault="008A3CD2">
      <w:pPr>
        <w:ind w:firstLine="851"/>
        <w:jc w:val="both"/>
      </w:pPr>
      <w:r>
        <w:t>Таблица 1.2.Пример расчета дисконтной ставки.</w:t>
      </w:r>
    </w:p>
    <w:p w:rsidR="008A3CD2" w:rsidRDefault="008A3CD2">
      <w:pPr>
        <w:ind w:firstLine="851"/>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45"/>
        <w:gridCol w:w="1134"/>
        <w:gridCol w:w="1041"/>
      </w:tblGrid>
      <w:tr w:rsidR="008A3CD2">
        <w:trPr>
          <w:cantSplit/>
        </w:trPr>
        <w:tc>
          <w:tcPr>
            <w:tcW w:w="6345" w:type="dxa"/>
            <w:vMerge w:val="restart"/>
          </w:tcPr>
          <w:p w:rsidR="008A3CD2" w:rsidRDefault="008A3CD2">
            <w:pPr>
              <w:pStyle w:val="2"/>
              <w:jc w:val="both"/>
            </w:pPr>
            <w:r>
              <w:t>Показатели</w:t>
            </w:r>
          </w:p>
        </w:tc>
        <w:tc>
          <w:tcPr>
            <w:tcW w:w="2175" w:type="dxa"/>
            <w:gridSpan w:val="2"/>
          </w:tcPr>
          <w:p w:rsidR="008A3CD2" w:rsidRDefault="008A3CD2">
            <w:pPr>
              <w:jc w:val="both"/>
            </w:pPr>
            <w:r>
              <w:t>Инвестиционный проект</w:t>
            </w:r>
          </w:p>
        </w:tc>
      </w:tr>
      <w:tr w:rsidR="008A3CD2">
        <w:trPr>
          <w:cantSplit/>
        </w:trPr>
        <w:tc>
          <w:tcPr>
            <w:tcW w:w="6345" w:type="dxa"/>
            <w:vMerge/>
          </w:tcPr>
          <w:p w:rsidR="008A3CD2" w:rsidRDefault="008A3CD2">
            <w:pPr>
              <w:jc w:val="both"/>
            </w:pPr>
          </w:p>
        </w:tc>
        <w:tc>
          <w:tcPr>
            <w:tcW w:w="1134" w:type="dxa"/>
          </w:tcPr>
          <w:p w:rsidR="008A3CD2" w:rsidRDefault="008A3CD2">
            <w:pPr>
              <w:jc w:val="both"/>
            </w:pPr>
            <w:r>
              <w:t>А</w:t>
            </w:r>
          </w:p>
        </w:tc>
        <w:tc>
          <w:tcPr>
            <w:tcW w:w="1041" w:type="dxa"/>
          </w:tcPr>
          <w:p w:rsidR="008A3CD2" w:rsidRDefault="008A3CD2">
            <w:pPr>
              <w:jc w:val="both"/>
            </w:pPr>
            <w:r>
              <w:t>В</w:t>
            </w:r>
          </w:p>
        </w:tc>
      </w:tr>
      <w:tr w:rsidR="008A3CD2">
        <w:tc>
          <w:tcPr>
            <w:tcW w:w="6345" w:type="dxa"/>
          </w:tcPr>
          <w:p w:rsidR="008A3CD2" w:rsidRDefault="008A3CD2">
            <w:pPr>
              <w:jc w:val="both"/>
            </w:pPr>
            <w:r>
              <w:t>Объем инвестиционных средств</w:t>
            </w:r>
          </w:p>
        </w:tc>
        <w:tc>
          <w:tcPr>
            <w:tcW w:w="1134" w:type="dxa"/>
          </w:tcPr>
          <w:p w:rsidR="008A3CD2" w:rsidRDefault="008A3CD2">
            <w:pPr>
              <w:jc w:val="both"/>
            </w:pPr>
            <w:r>
              <w:t>7000</w:t>
            </w:r>
          </w:p>
        </w:tc>
        <w:tc>
          <w:tcPr>
            <w:tcW w:w="1041" w:type="dxa"/>
          </w:tcPr>
          <w:p w:rsidR="008A3CD2" w:rsidRDefault="008A3CD2">
            <w:pPr>
              <w:jc w:val="both"/>
            </w:pPr>
            <w:r>
              <w:t>6700</w:t>
            </w:r>
          </w:p>
        </w:tc>
      </w:tr>
      <w:tr w:rsidR="008A3CD2">
        <w:tc>
          <w:tcPr>
            <w:tcW w:w="6345" w:type="dxa"/>
          </w:tcPr>
          <w:p w:rsidR="008A3CD2" w:rsidRDefault="008A3CD2">
            <w:pPr>
              <w:jc w:val="both"/>
            </w:pPr>
            <w:r>
              <w:t>Период эксплуатации инвестируемых проекта</w:t>
            </w:r>
          </w:p>
        </w:tc>
        <w:tc>
          <w:tcPr>
            <w:tcW w:w="1134" w:type="dxa"/>
          </w:tcPr>
          <w:p w:rsidR="008A3CD2" w:rsidRDefault="008A3CD2">
            <w:pPr>
              <w:jc w:val="both"/>
            </w:pPr>
            <w:r>
              <w:t>2</w:t>
            </w:r>
          </w:p>
        </w:tc>
        <w:tc>
          <w:tcPr>
            <w:tcW w:w="1041" w:type="dxa"/>
          </w:tcPr>
          <w:p w:rsidR="008A3CD2" w:rsidRDefault="008A3CD2">
            <w:pPr>
              <w:jc w:val="both"/>
            </w:pPr>
            <w:r>
              <w:t>4</w:t>
            </w:r>
          </w:p>
        </w:tc>
      </w:tr>
      <w:tr w:rsidR="008A3CD2">
        <w:tc>
          <w:tcPr>
            <w:tcW w:w="6345" w:type="dxa"/>
          </w:tcPr>
          <w:p w:rsidR="008A3CD2" w:rsidRDefault="008A3CD2">
            <w:pPr>
              <w:jc w:val="both"/>
            </w:pPr>
            <w:r>
              <w:t>Сумма денежного потока</w:t>
            </w:r>
          </w:p>
        </w:tc>
        <w:tc>
          <w:tcPr>
            <w:tcW w:w="1134" w:type="dxa"/>
          </w:tcPr>
          <w:p w:rsidR="008A3CD2" w:rsidRDefault="008A3CD2">
            <w:pPr>
              <w:jc w:val="both"/>
            </w:pPr>
            <w:r>
              <w:t>10000</w:t>
            </w:r>
          </w:p>
        </w:tc>
        <w:tc>
          <w:tcPr>
            <w:tcW w:w="1041" w:type="dxa"/>
          </w:tcPr>
          <w:p w:rsidR="008A3CD2" w:rsidRDefault="008A3CD2">
            <w:pPr>
              <w:jc w:val="both"/>
            </w:pPr>
            <w:r>
              <w:t>11000</w:t>
            </w:r>
          </w:p>
        </w:tc>
      </w:tr>
      <w:tr w:rsidR="008A3CD2">
        <w:tc>
          <w:tcPr>
            <w:tcW w:w="6345" w:type="dxa"/>
          </w:tcPr>
          <w:p w:rsidR="008A3CD2" w:rsidRDefault="008A3CD2">
            <w:pPr>
              <w:jc w:val="both"/>
            </w:pPr>
            <w:r>
              <w:t>1 год</w:t>
            </w:r>
          </w:p>
        </w:tc>
        <w:tc>
          <w:tcPr>
            <w:tcW w:w="1134" w:type="dxa"/>
          </w:tcPr>
          <w:p w:rsidR="008A3CD2" w:rsidRDefault="008A3CD2">
            <w:pPr>
              <w:jc w:val="both"/>
            </w:pPr>
            <w:r>
              <w:t>6000</w:t>
            </w:r>
          </w:p>
        </w:tc>
        <w:tc>
          <w:tcPr>
            <w:tcW w:w="1041" w:type="dxa"/>
          </w:tcPr>
          <w:p w:rsidR="008A3CD2" w:rsidRDefault="008A3CD2">
            <w:pPr>
              <w:jc w:val="both"/>
            </w:pPr>
            <w:r>
              <w:t>2000</w:t>
            </w:r>
          </w:p>
        </w:tc>
      </w:tr>
      <w:tr w:rsidR="008A3CD2">
        <w:tc>
          <w:tcPr>
            <w:tcW w:w="6345" w:type="dxa"/>
          </w:tcPr>
          <w:p w:rsidR="008A3CD2" w:rsidRDefault="008A3CD2">
            <w:pPr>
              <w:jc w:val="both"/>
            </w:pPr>
            <w:r>
              <w:t>2 год</w:t>
            </w:r>
          </w:p>
        </w:tc>
        <w:tc>
          <w:tcPr>
            <w:tcW w:w="1134" w:type="dxa"/>
          </w:tcPr>
          <w:p w:rsidR="008A3CD2" w:rsidRDefault="008A3CD2">
            <w:pPr>
              <w:jc w:val="both"/>
            </w:pPr>
            <w:r>
              <w:t>4000</w:t>
            </w:r>
          </w:p>
        </w:tc>
        <w:tc>
          <w:tcPr>
            <w:tcW w:w="1041" w:type="dxa"/>
          </w:tcPr>
          <w:p w:rsidR="008A3CD2" w:rsidRDefault="008A3CD2">
            <w:pPr>
              <w:jc w:val="both"/>
            </w:pPr>
            <w:r>
              <w:t>3000</w:t>
            </w:r>
          </w:p>
        </w:tc>
      </w:tr>
      <w:tr w:rsidR="008A3CD2">
        <w:tc>
          <w:tcPr>
            <w:tcW w:w="6345" w:type="dxa"/>
          </w:tcPr>
          <w:p w:rsidR="008A3CD2" w:rsidRDefault="008A3CD2">
            <w:pPr>
              <w:jc w:val="both"/>
            </w:pPr>
            <w:r>
              <w:t>3 год</w:t>
            </w:r>
          </w:p>
        </w:tc>
        <w:tc>
          <w:tcPr>
            <w:tcW w:w="1134" w:type="dxa"/>
          </w:tcPr>
          <w:p w:rsidR="008A3CD2" w:rsidRDefault="008A3CD2">
            <w:pPr>
              <w:jc w:val="both"/>
            </w:pPr>
            <w:r>
              <w:t>-</w:t>
            </w:r>
          </w:p>
        </w:tc>
        <w:tc>
          <w:tcPr>
            <w:tcW w:w="1041" w:type="dxa"/>
          </w:tcPr>
          <w:p w:rsidR="008A3CD2" w:rsidRDefault="008A3CD2">
            <w:pPr>
              <w:jc w:val="both"/>
            </w:pPr>
            <w:r>
              <w:t>3000</w:t>
            </w:r>
          </w:p>
        </w:tc>
      </w:tr>
      <w:tr w:rsidR="008A3CD2">
        <w:tc>
          <w:tcPr>
            <w:tcW w:w="6345" w:type="dxa"/>
          </w:tcPr>
          <w:p w:rsidR="008A3CD2" w:rsidRDefault="008A3CD2">
            <w:pPr>
              <w:jc w:val="both"/>
            </w:pPr>
            <w:r>
              <w:t>4 год</w:t>
            </w:r>
          </w:p>
        </w:tc>
        <w:tc>
          <w:tcPr>
            <w:tcW w:w="1134" w:type="dxa"/>
          </w:tcPr>
          <w:p w:rsidR="008A3CD2" w:rsidRDefault="008A3CD2">
            <w:pPr>
              <w:jc w:val="both"/>
            </w:pPr>
            <w:r>
              <w:t>-</w:t>
            </w:r>
          </w:p>
        </w:tc>
        <w:tc>
          <w:tcPr>
            <w:tcW w:w="1041" w:type="dxa"/>
          </w:tcPr>
          <w:p w:rsidR="008A3CD2" w:rsidRDefault="008A3CD2">
            <w:pPr>
              <w:jc w:val="both"/>
            </w:pPr>
            <w:r>
              <w:t>3000</w:t>
            </w:r>
          </w:p>
        </w:tc>
      </w:tr>
    </w:tbl>
    <w:p w:rsidR="008A3CD2" w:rsidRDefault="008A3CD2">
      <w:pPr>
        <w:ind w:firstLine="851"/>
        <w:jc w:val="both"/>
      </w:pPr>
    </w:p>
    <w:p w:rsidR="008A3CD2" w:rsidRDefault="008A3CD2">
      <w:pPr>
        <w:ind w:firstLine="851"/>
        <w:jc w:val="both"/>
      </w:pPr>
      <w:r>
        <w:t>Для дисконтирования денежных потоков выберем ставку в соответствии с действующей доходностью предприятия, для проекта “А”, допустим, она составит 10%, тогда для проекта В, в связи с более продолжительными сроками реализации она составит большую величину, допустим она 12%.</w:t>
      </w:r>
    </w:p>
    <w:p w:rsidR="008A3CD2" w:rsidRDefault="008A3CD2">
      <w:pPr>
        <w:ind w:firstLine="851"/>
        <w:jc w:val="both"/>
      </w:pPr>
      <w:r>
        <w:t>Таблица 1.3. Расчет настоящей стоимости денежных потоков по двум инвестиционным проектам.</w:t>
      </w:r>
    </w:p>
    <w:p w:rsidR="008A3CD2" w:rsidRDefault="008A3CD2">
      <w:pPr>
        <w:ind w:firstLine="851"/>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8"/>
        <w:gridCol w:w="1276"/>
        <w:gridCol w:w="1417"/>
        <w:gridCol w:w="1418"/>
        <w:gridCol w:w="1322"/>
        <w:gridCol w:w="1417"/>
        <w:gridCol w:w="1371"/>
      </w:tblGrid>
      <w:tr w:rsidR="008A3CD2">
        <w:trPr>
          <w:cantSplit/>
          <w:jc w:val="center"/>
        </w:trPr>
        <w:tc>
          <w:tcPr>
            <w:tcW w:w="958" w:type="dxa"/>
            <w:vMerge w:val="restart"/>
          </w:tcPr>
          <w:p w:rsidR="008A3CD2" w:rsidRDefault="008A3CD2">
            <w:pPr>
              <w:jc w:val="both"/>
            </w:pPr>
            <w:r>
              <w:t xml:space="preserve">Годы </w:t>
            </w:r>
          </w:p>
        </w:tc>
        <w:tc>
          <w:tcPr>
            <w:tcW w:w="8221" w:type="dxa"/>
            <w:gridSpan w:val="6"/>
          </w:tcPr>
          <w:p w:rsidR="008A3CD2" w:rsidRDefault="008A3CD2">
            <w:pPr>
              <w:jc w:val="both"/>
            </w:pPr>
            <w:r>
              <w:t>Инвестиционные проекты</w:t>
            </w:r>
          </w:p>
        </w:tc>
      </w:tr>
      <w:tr w:rsidR="008A3CD2">
        <w:trPr>
          <w:cantSplit/>
          <w:jc w:val="center"/>
        </w:trPr>
        <w:tc>
          <w:tcPr>
            <w:tcW w:w="958" w:type="dxa"/>
            <w:vMerge/>
          </w:tcPr>
          <w:p w:rsidR="008A3CD2" w:rsidRDefault="008A3CD2">
            <w:pPr>
              <w:jc w:val="both"/>
            </w:pPr>
          </w:p>
        </w:tc>
        <w:tc>
          <w:tcPr>
            <w:tcW w:w="4111" w:type="dxa"/>
            <w:gridSpan w:val="3"/>
          </w:tcPr>
          <w:p w:rsidR="008A3CD2" w:rsidRDefault="008A3CD2">
            <w:pPr>
              <w:jc w:val="both"/>
            </w:pPr>
            <w:r>
              <w:t>«А» (r = 10%)</w:t>
            </w:r>
          </w:p>
        </w:tc>
        <w:tc>
          <w:tcPr>
            <w:tcW w:w="4110" w:type="dxa"/>
            <w:gridSpan w:val="3"/>
          </w:tcPr>
          <w:p w:rsidR="008A3CD2" w:rsidRDefault="008A3CD2">
            <w:pPr>
              <w:jc w:val="both"/>
            </w:pPr>
            <w:r>
              <w:t>«В» (r = 12 %)</w:t>
            </w:r>
          </w:p>
        </w:tc>
      </w:tr>
      <w:tr w:rsidR="008A3CD2">
        <w:trPr>
          <w:cantSplit/>
          <w:jc w:val="center"/>
        </w:trPr>
        <w:tc>
          <w:tcPr>
            <w:tcW w:w="958" w:type="dxa"/>
            <w:vMerge/>
            <w:tcBorders>
              <w:bottom w:val="nil"/>
            </w:tcBorders>
          </w:tcPr>
          <w:p w:rsidR="008A3CD2" w:rsidRDefault="008A3CD2">
            <w:pPr>
              <w:jc w:val="both"/>
            </w:pPr>
          </w:p>
        </w:tc>
        <w:tc>
          <w:tcPr>
            <w:tcW w:w="1276" w:type="dxa"/>
            <w:tcBorders>
              <w:bottom w:val="nil"/>
            </w:tcBorders>
          </w:tcPr>
          <w:p w:rsidR="008A3CD2" w:rsidRDefault="008A3CD2">
            <w:pPr>
              <w:jc w:val="both"/>
            </w:pPr>
            <w:r>
              <w:t>Будущая стоимость</w:t>
            </w:r>
          </w:p>
        </w:tc>
        <w:tc>
          <w:tcPr>
            <w:tcW w:w="1417" w:type="dxa"/>
            <w:tcBorders>
              <w:bottom w:val="nil"/>
            </w:tcBorders>
          </w:tcPr>
          <w:p w:rsidR="008A3CD2" w:rsidRDefault="008A3CD2">
            <w:pPr>
              <w:jc w:val="both"/>
            </w:pPr>
            <w:r>
              <w:t>дисконтирование</w:t>
            </w:r>
          </w:p>
        </w:tc>
        <w:tc>
          <w:tcPr>
            <w:tcW w:w="1418" w:type="dxa"/>
            <w:tcBorders>
              <w:bottom w:val="nil"/>
            </w:tcBorders>
          </w:tcPr>
          <w:p w:rsidR="008A3CD2" w:rsidRDefault="008A3CD2">
            <w:pPr>
              <w:jc w:val="both"/>
            </w:pPr>
            <w:r>
              <w:t>Настоящая стоимость</w:t>
            </w:r>
          </w:p>
        </w:tc>
        <w:tc>
          <w:tcPr>
            <w:tcW w:w="1322" w:type="dxa"/>
            <w:tcBorders>
              <w:bottom w:val="nil"/>
            </w:tcBorders>
          </w:tcPr>
          <w:p w:rsidR="008A3CD2" w:rsidRDefault="008A3CD2">
            <w:pPr>
              <w:jc w:val="both"/>
            </w:pPr>
            <w:r>
              <w:t>Будущая стоимость</w:t>
            </w:r>
          </w:p>
        </w:tc>
        <w:tc>
          <w:tcPr>
            <w:tcW w:w="1417" w:type="dxa"/>
            <w:tcBorders>
              <w:bottom w:val="nil"/>
            </w:tcBorders>
          </w:tcPr>
          <w:p w:rsidR="008A3CD2" w:rsidRDefault="008A3CD2">
            <w:pPr>
              <w:jc w:val="both"/>
            </w:pPr>
            <w:r>
              <w:t>Дисконтирование</w:t>
            </w:r>
          </w:p>
        </w:tc>
        <w:tc>
          <w:tcPr>
            <w:tcW w:w="1371" w:type="dxa"/>
            <w:tcBorders>
              <w:bottom w:val="nil"/>
            </w:tcBorders>
          </w:tcPr>
          <w:p w:rsidR="008A3CD2" w:rsidRDefault="008A3CD2">
            <w:pPr>
              <w:jc w:val="both"/>
            </w:pPr>
            <w:r>
              <w:t>Настоящая стоимость</w:t>
            </w:r>
          </w:p>
        </w:tc>
      </w:tr>
      <w:tr w:rsidR="008A3CD2">
        <w:trPr>
          <w:jc w:val="center"/>
        </w:trPr>
        <w:tc>
          <w:tcPr>
            <w:tcW w:w="958" w:type="dxa"/>
            <w:tcBorders>
              <w:bottom w:val="nil"/>
            </w:tcBorders>
          </w:tcPr>
          <w:p w:rsidR="008A3CD2" w:rsidRDefault="008A3CD2">
            <w:pPr>
              <w:jc w:val="both"/>
            </w:pPr>
            <w:r>
              <w:t>1</w:t>
            </w:r>
          </w:p>
        </w:tc>
        <w:tc>
          <w:tcPr>
            <w:tcW w:w="1276" w:type="dxa"/>
            <w:tcBorders>
              <w:bottom w:val="nil"/>
            </w:tcBorders>
          </w:tcPr>
          <w:p w:rsidR="008A3CD2" w:rsidRDefault="008A3CD2">
            <w:pPr>
              <w:jc w:val="both"/>
            </w:pPr>
            <w:r>
              <w:t>6000</w:t>
            </w:r>
          </w:p>
        </w:tc>
        <w:tc>
          <w:tcPr>
            <w:tcW w:w="1417" w:type="dxa"/>
            <w:tcBorders>
              <w:bottom w:val="nil"/>
            </w:tcBorders>
          </w:tcPr>
          <w:p w:rsidR="008A3CD2" w:rsidRDefault="008A3CD2">
            <w:pPr>
              <w:jc w:val="both"/>
            </w:pPr>
            <w:r>
              <w:t>0,909</w:t>
            </w:r>
          </w:p>
        </w:tc>
        <w:tc>
          <w:tcPr>
            <w:tcW w:w="1418" w:type="dxa"/>
            <w:tcBorders>
              <w:bottom w:val="nil"/>
            </w:tcBorders>
          </w:tcPr>
          <w:p w:rsidR="008A3CD2" w:rsidRDefault="008A3CD2">
            <w:pPr>
              <w:jc w:val="both"/>
            </w:pPr>
            <w:r>
              <w:t>5454</w:t>
            </w:r>
          </w:p>
        </w:tc>
        <w:tc>
          <w:tcPr>
            <w:tcW w:w="1322" w:type="dxa"/>
            <w:tcBorders>
              <w:bottom w:val="nil"/>
            </w:tcBorders>
          </w:tcPr>
          <w:p w:rsidR="008A3CD2" w:rsidRDefault="008A3CD2">
            <w:pPr>
              <w:jc w:val="both"/>
            </w:pPr>
            <w:r>
              <w:t>2000</w:t>
            </w:r>
          </w:p>
        </w:tc>
        <w:tc>
          <w:tcPr>
            <w:tcW w:w="1417" w:type="dxa"/>
            <w:tcBorders>
              <w:bottom w:val="nil"/>
            </w:tcBorders>
          </w:tcPr>
          <w:p w:rsidR="008A3CD2" w:rsidRDefault="008A3CD2">
            <w:pPr>
              <w:jc w:val="both"/>
            </w:pPr>
            <w:r>
              <w:t>0,893</w:t>
            </w:r>
          </w:p>
        </w:tc>
        <w:tc>
          <w:tcPr>
            <w:tcW w:w="1371" w:type="dxa"/>
            <w:tcBorders>
              <w:bottom w:val="nil"/>
            </w:tcBorders>
          </w:tcPr>
          <w:p w:rsidR="008A3CD2" w:rsidRDefault="008A3CD2">
            <w:pPr>
              <w:jc w:val="both"/>
            </w:pPr>
            <w:r>
              <w:t>1786</w:t>
            </w:r>
          </w:p>
        </w:tc>
      </w:tr>
      <w:tr w:rsidR="008A3CD2">
        <w:trPr>
          <w:jc w:val="center"/>
        </w:trPr>
        <w:tc>
          <w:tcPr>
            <w:tcW w:w="958" w:type="dxa"/>
            <w:tcBorders>
              <w:top w:val="nil"/>
              <w:bottom w:val="nil"/>
            </w:tcBorders>
          </w:tcPr>
          <w:p w:rsidR="008A3CD2" w:rsidRDefault="008A3CD2">
            <w:pPr>
              <w:jc w:val="both"/>
            </w:pPr>
            <w:r>
              <w:t>2</w:t>
            </w:r>
          </w:p>
        </w:tc>
        <w:tc>
          <w:tcPr>
            <w:tcW w:w="1276" w:type="dxa"/>
            <w:tcBorders>
              <w:top w:val="nil"/>
              <w:bottom w:val="nil"/>
            </w:tcBorders>
          </w:tcPr>
          <w:p w:rsidR="008A3CD2" w:rsidRDefault="008A3CD2">
            <w:pPr>
              <w:jc w:val="both"/>
            </w:pPr>
            <w:r>
              <w:t>4000</w:t>
            </w:r>
          </w:p>
        </w:tc>
        <w:tc>
          <w:tcPr>
            <w:tcW w:w="1417" w:type="dxa"/>
            <w:tcBorders>
              <w:top w:val="nil"/>
              <w:bottom w:val="nil"/>
            </w:tcBorders>
          </w:tcPr>
          <w:p w:rsidR="008A3CD2" w:rsidRDefault="008A3CD2">
            <w:pPr>
              <w:jc w:val="both"/>
            </w:pPr>
            <w:r>
              <w:t>0,826</w:t>
            </w:r>
          </w:p>
        </w:tc>
        <w:tc>
          <w:tcPr>
            <w:tcW w:w="1418" w:type="dxa"/>
            <w:tcBorders>
              <w:top w:val="nil"/>
              <w:bottom w:val="nil"/>
            </w:tcBorders>
          </w:tcPr>
          <w:p w:rsidR="008A3CD2" w:rsidRDefault="008A3CD2">
            <w:pPr>
              <w:jc w:val="both"/>
            </w:pPr>
            <w:r>
              <w:t>3304</w:t>
            </w:r>
          </w:p>
        </w:tc>
        <w:tc>
          <w:tcPr>
            <w:tcW w:w="1322" w:type="dxa"/>
            <w:tcBorders>
              <w:top w:val="nil"/>
              <w:bottom w:val="nil"/>
            </w:tcBorders>
          </w:tcPr>
          <w:p w:rsidR="008A3CD2" w:rsidRDefault="008A3CD2">
            <w:pPr>
              <w:jc w:val="both"/>
            </w:pPr>
            <w:r>
              <w:t>3000</w:t>
            </w:r>
          </w:p>
        </w:tc>
        <w:tc>
          <w:tcPr>
            <w:tcW w:w="1417" w:type="dxa"/>
            <w:tcBorders>
              <w:top w:val="nil"/>
              <w:bottom w:val="nil"/>
            </w:tcBorders>
          </w:tcPr>
          <w:p w:rsidR="008A3CD2" w:rsidRDefault="008A3CD2">
            <w:pPr>
              <w:jc w:val="both"/>
            </w:pPr>
            <w:r>
              <w:t>0,797</w:t>
            </w:r>
          </w:p>
        </w:tc>
        <w:tc>
          <w:tcPr>
            <w:tcW w:w="1371" w:type="dxa"/>
            <w:tcBorders>
              <w:top w:val="nil"/>
              <w:bottom w:val="nil"/>
            </w:tcBorders>
          </w:tcPr>
          <w:p w:rsidR="008A3CD2" w:rsidRDefault="008A3CD2">
            <w:pPr>
              <w:jc w:val="both"/>
            </w:pPr>
            <w:r>
              <w:t>2391</w:t>
            </w:r>
          </w:p>
        </w:tc>
      </w:tr>
      <w:tr w:rsidR="008A3CD2">
        <w:trPr>
          <w:jc w:val="center"/>
        </w:trPr>
        <w:tc>
          <w:tcPr>
            <w:tcW w:w="958" w:type="dxa"/>
            <w:tcBorders>
              <w:top w:val="nil"/>
              <w:bottom w:val="nil"/>
            </w:tcBorders>
          </w:tcPr>
          <w:p w:rsidR="008A3CD2" w:rsidRDefault="008A3CD2">
            <w:pPr>
              <w:jc w:val="both"/>
            </w:pPr>
            <w:r>
              <w:t>3</w:t>
            </w:r>
          </w:p>
        </w:tc>
        <w:tc>
          <w:tcPr>
            <w:tcW w:w="1276" w:type="dxa"/>
            <w:tcBorders>
              <w:top w:val="nil"/>
              <w:bottom w:val="nil"/>
            </w:tcBorders>
          </w:tcPr>
          <w:p w:rsidR="008A3CD2" w:rsidRDefault="008A3CD2">
            <w:pPr>
              <w:jc w:val="both"/>
            </w:pPr>
          </w:p>
        </w:tc>
        <w:tc>
          <w:tcPr>
            <w:tcW w:w="1417" w:type="dxa"/>
            <w:tcBorders>
              <w:top w:val="nil"/>
              <w:bottom w:val="nil"/>
            </w:tcBorders>
          </w:tcPr>
          <w:p w:rsidR="008A3CD2" w:rsidRDefault="008A3CD2">
            <w:pPr>
              <w:jc w:val="both"/>
            </w:pPr>
          </w:p>
        </w:tc>
        <w:tc>
          <w:tcPr>
            <w:tcW w:w="1418" w:type="dxa"/>
            <w:tcBorders>
              <w:top w:val="nil"/>
              <w:bottom w:val="nil"/>
            </w:tcBorders>
          </w:tcPr>
          <w:p w:rsidR="008A3CD2" w:rsidRDefault="008A3CD2">
            <w:pPr>
              <w:jc w:val="both"/>
            </w:pPr>
          </w:p>
        </w:tc>
        <w:tc>
          <w:tcPr>
            <w:tcW w:w="1322" w:type="dxa"/>
            <w:tcBorders>
              <w:top w:val="nil"/>
              <w:bottom w:val="nil"/>
            </w:tcBorders>
          </w:tcPr>
          <w:p w:rsidR="008A3CD2" w:rsidRDefault="008A3CD2">
            <w:pPr>
              <w:jc w:val="both"/>
            </w:pPr>
            <w:r>
              <w:t>3000</w:t>
            </w:r>
          </w:p>
        </w:tc>
        <w:tc>
          <w:tcPr>
            <w:tcW w:w="1417" w:type="dxa"/>
            <w:tcBorders>
              <w:top w:val="nil"/>
              <w:bottom w:val="nil"/>
            </w:tcBorders>
          </w:tcPr>
          <w:p w:rsidR="008A3CD2" w:rsidRDefault="008A3CD2">
            <w:pPr>
              <w:jc w:val="both"/>
            </w:pPr>
            <w:r>
              <w:t>0,712</w:t>
            </w:r>
          </w:p>
        </w:tc>
        <w:tc>
          <w:tcPr>
            <w:tcW w:w="1371" w:type="dxa"/>
            <w:tcBorders>
              <w:top w:val="nil"/>
              <w:bottom w:val="nil"/>
            </w:tcBorders>
          </w:tcPr>
          <w:p w:rsidR="008A3CD2" w:rsidRDefault="008A3CD2">
            <w:pPr>
              <w:jc w:val="both"/>
            </w:pPr>
            <w:r>
              <w:t>2135</w:t>
            </w:r>
          </w:p>
        </w:tc>
      </w:tr>
      <w:tr w:rsidR="008A3CD2">
        <w:trPr>
          <w:jc w:val="center"/>
        </w:trPr>
        <w:tc>
          <w:tcPr>
            <w:tcW w:w="958" w:type="dxa"/>
            <w:tcBorders>
              <w:top w:val="nil"/>
            </w:tcBorders>
          </w:tcPr>
          <w:p w:rsidR="008A3CD2" w:rsidRDefault="008A3CD2">
            <w:pPr>
              <w:jc w:val="both"/>
            </w:pPr>
            <w:r>
              <w:t>4</w:t>
            </w:r>
          </w:p>
        </w:tc>
        <w:tc>
          <w:tcPr>
            <w:tcW w:w="1276" w:type="dxa"/>
            <w:tcBorders>
              <w:top w:val="nil"/>
            </w:tcBorders>
          </w:tcPr>
          <w:p w:rsidR="008A3CD2" w:rsidRDefault="008A3CD2">
            <w:pPr>
              <w:jc w:val="both"/>
            </w:pPr>
          </w:p>
        </w:tc>
        <w:tc>
          <w:tcPr>
            <w:tcW w:w="1417" w:type="dxa"/>
            <w:tcBorders>
              <w:top w:val="nil"/>
            </w:tcBorders>
          </w:tcPr>
          <w:p w:rsidR="008A3CD2" w:rsidRDefault="008A3CD2">
            <w:pPr>
              <w:jc w:val="both"/>
            </w:pPr>
          </w:p>
        </w:tc>
        <w:tc>
          <w:tcPr>
            <w:tcW w:w="1418" w:type="dxa"/>
            <w:tcBorders>
              <w:top w:val="nil"/>
            </w:tcBorders>
          </w:tcPr>
          <w:p w:rsidR="008A3CD2" w:rsidRDefault="008A3CD2">
            <w:pPr>
              <w:jc w:val="both"/>
            </w:pPr>
          </w:p>
        </w:tc>
        <w:tc>
          <w:tcPr>
            <w:tcW w:w="1322" w:type="dxa"/>
            <w:tcBorders>
              <w:top w:val="nil"/>
            </w:tcBorders>
          </w:tcPr>
          <w:p w:rsidR="008A3CD2" w:rsidRDefault="008A3CD2">
            <w:pPr>
              <w:jc w:val="both"/>
            </w:pPr>
            <w:r>
              <w:t>3000</w:t>
            </w:r>
          </w:p>
        </w:tc>
        <w:tc>
          <w:tcPr>
            <w:tcW w:w="1417" w:type="dxa"/>
            <w:tcBorders>
              <w:top w:val="nil"/>
            </w:tcBorders>
          </w:tcPr>
          <w:p w:rsidR="008A3CD2" w:rsidRDefault="008A3CD2">
            <w:pPr>
              <w:jc w:val="both"/>
            </w:pPr>
            <w:r>
              <w:t>0,636</w:t>
            </w:r>
          </w:p>
        </w:tc>
        <w:tc>
          <w:tcPr>
            <w:tcW w:w="1371" w:type="dxa"/>
            <w:tcBorders>
              <w:top w:val="nil"/>
            </w:tcBorders>
          </w:tcPr>
          <w:p w:rsidR="008A3CD2" w:rsidRDefault="008A3CD2">
            <w:pPr>
              <w:jc w:val="both"/>
            </w:pPr>
            <w:r>
              <w:t>1908</w:t>
            </w:r>
          </w:p>
        </w:tc>
      </w:tr>
      <w:tr w:rsidR="008A3CD2">
        <w:trPr>
          <w:jc w:val="center"/>
        </w:trPr>
        <w:tc>
          <w:tcPr>
            <w:tcW w:w="958" w:type="dxa"/>
          </w:tcPr>
          <w:p w:rsidR="008A3CD2" w:rsidRDefault="008A3CD2">
            <w:pPr>
              <w:jc w:val="both"/>
            </w:pPr>
          </w:p>
        </w:tc>
        <w:tc>
          <w:tcPr>
            <w:tcW w:w="1276" w:type="dxa"/>
          </w:tcPr>
          <w:p w:rsidR="008A3CD2" w:rsidRDefault="008A3CD2">
            <w:pPr>
              <w:jc w:val="both"/>
            </w:pPr>
            <w:r>
              <w:t>10000</w:t>
            </w:r>
          </w:p>
        </w:tc>
        <w:tc>
          <w:tcPr>
            <w:tcW w:w="1417" w:type="dxa"/>
          </w:tcPr>
          <w:p w:rsidR="008A3CD2" w:rsidRDefault="008A3CD2">
            <w:pPr>
              <w:jc w:val="both"/>
            </w:pPr>
          </w:p>
        </w:tc>
        <w:tc>
          <w:tcPr>
            <w:tcW w:w="1418" w:type="dxa"/>
          </w:tcPr>
          <w:p w:rsidR="008A3CD2" w:rsidRDefault="008A3CD2">
            <w:pPr>
              <w:jc w:val="both"/>
            </w:pPr>
            <w:r>
              <w:t>8758</w:t>
            </w:r>
          </w:p>
        </w:tc>
        <w:tc>
          <w:tcPr>
            <w:tcW w:w="1322" w:type="dxa"/>
          </w:tcPr>
          <w:p w:rsidR="008A3CD2" w:rsidRDefault="008A3CD2">
            <w:pPr>
              <w:jc w:val="both"/>
            </w:pPr>
            <w:r>
              <w:t>11000</w:t>
            </w:r>
          </w:p>
        </w:tc>
        <w:tc>
          <w:tcPr>
            <w:tcW w:w="1417" w:type="dxa"/>
          </w:tcPr>
          <w:p w:rsidR="008A3CD2" w:rsidRDefault="008A3CD2">
            <w:pPr>
              <w:jc w:val="both"/>
            </w:pPr>
          </w:p>
        </w:tc>
        <w:tc>
          <w:tcPr>
            <w:tcW w:w="1371" w:type="dxa"/>
          </w:tcPr>
          <w:p w:rsidR="008A3CD2" w:rsidRDefault="008A3CD2">
            <w:pPr>
              <w:jc w:val="both"/>
            </w:pPr>
            <w:r>
              <w:t>8221</w:t>
            </w:r>
          </w:p>
        </w:tc>
      </w:tr>
    </w:tbl>
    <w:p w:rsidR="008A3CD2" w:rsidRDefault="008A3CD2">
      <w:pPr>
        <w:ind w:firstLine="851"/>
        <w:jc w:val="both"/>
      </w:pPr>
    </w:p>
    <w:p w:rsidR="008A3CD2" w:rsidRDefault="008A3CD2">
      <w:pPr>
        <w:ind w:firstLine="851"/>
        <w:jc w:val="both"/>
      </w:pPr>
      <w:r>
        <w:t>Таким образом, для инвестиционных проектов чистый приведенный доход составит: ЧПД</w:t>
      </w:r>
      <w:r>
        <w:rPr>
          <w:vertAlign w:val="subscript"/>
        </w:rPr>
        <w:t>А</w:t>
      </w:r>
      <w:r>
        <w:t xml:space="preserve"> = 8758 – 7000 = 1758;   ЧПД</w:t>
      </w:r>
      <w:r>
        <w:rPr>
          <w:vertAlign w:val="subscript"/>
        </w:rPr>
        <w:t>В</w:t>
      </w:r>
      <w:r>
        <w:t xml:space="preserve"> = 8221 – 6700 </w:t>
      </w:r>
    </w:p>
    <w:p w:rsidR="008A3CD2" w:rsidRDefault="008A3CD2">
      <w:pPr>
        <w:ind w:firstLine="851"/>
        <w:jc w:val="both"/>
      </w:pPr>
    </w:p>
    <w:p w:rsidR="008A3CD2" w:rsidRDefault="008A3CD2">
      <w:pPr>
        <w:ind w:firstLine="851"/>
        <w:jc w:val="both"/>
      </w:pPr>
      <w:r>
        <w:t>Таким образом, сравнение показывает, сумма по этому показателю проект “А” является более эффективным, что не следует из непосредственного анализа приведенных данных:</w:t>
      </w:r>
    </w:p>
    <w:p w:rsidR="008A3CD2" w:rsidRDefault="008A3CD2">
      <w:pPr>
        <w:ind w:left="851"/>
        <w:jc w:val="both"/>
      </w:pPr>
      <w:r>
        <w:t>по проекту “А” сумма инвестиционных средств больше (7000&gt;6700),а</w:t>
      </w:r>
    </w:p>
    <w:p w:rsidR="008A3CD2" w:rsidRDefault="008A3CD2">
      <w:pPr>
        <w:ind w:left="851"/>
        <w:jc w:val="both"/>
      </w:pPr>
      <w:r>
        <w:t>отдача меньше (10000&lt;11000).</w:t>
      </w:r>
    </w:p>
    <w:p w:rsidR="008A3CD2" w:rsidRDefault="008A3CD2">
      <w:pPr>
        <w:pStyle w:val="a4"/>
        <w:jc w:val="both"/>
      </w:pPr>
      <w:r>
        <w:t>Данный показатель является индикатом эффективности инвестиционного проектирования: если он отрицательный, то это говорит о том, что такой инвестиционный проект должен быть отвергнут.</w:t>
      </w:r>
    </w:p>
    <w:p w:rsidR="008A3CD2" w:rsidRDefault="008A3CD2">
      <w:pPr>
        <w:ind w:firstLine="851"/>
        <w:jc w:val="both"/>
      </w:pPr>
    </w:p>
    <w:p w:rsidR="008A3CD2" w:rsidRDefault="008A3CD2">
      <w:pPr>
        <w:ind w:firstLine="851"/>
        <w:jc w:val="both"/>
      </w:pPr>
      <w:r>
        <w:t>Индекс доходности.</w:t>
      </w:r>
    </w:p>
    <w:p w:rsidR="008A3CD2" w:rsidRDefault="008A3CD2">
      <w:pPr>
        <w:ind w:firstLine="851"/>
        <w:jc w:val="both"/>
      </w:pPr>
      <w:r>
        <w:t xml:space="preserve">Расчет этого показателя осуществляется по формуле: </w:t>
      </w:r>
    </w:p>
    <w:p w:rsidR="008A3CD2" w:rsidRDefault="008A3CD2">
      <w:pPr>
        <w:ind w:firstLine="851"/>
        <w:jc w:val="both"/>
      </w:pPr>
    </w:p>
    <w:p w:rsidR="008A3CD2" w:rsidRDefault="008A3CD2">
      <w:pPr>
        <w:ind w:firstLine="851"/>
        <w:jc w:val="both"/>
      </w:pPr>
      <w:r>
        <w:rPr>
          <w:position w:val="-24"/>
        </w:rPr>
        <w:object w:dxaOrig="1080" w:dyaOrig="620">
          <v:shape id="_x0000_i1056" type="#_x0000_t75" style="width:54pt;height:30.75pt" o:ole="" fillcolor="window">
            <v:imagedata r:id="rId67" o:title=""/>
          </v:shape>
          <o:OLEObject Type="Embed" ProgID="Equation.3" ShapeID="_x0000_i1056" DrawAspect="Content" ObjectID="_1466580617" r:id="rId68"/>
        </w:object>
      </w:r>
      <w:r>
        <w:t xml:space="preserve">                               (35)</w:t>
      </w:r>
    </w:p>
    <w:p w:rsidR="008A3CD2" w:rsidRDefault="008A3CD2">
      <w:pPr>
        <w:ind w:firstLine="851"/>
        <w:jc w:val="both"/>
      </w:pPr>
      <w:r>
        <w:t xml:space="preserve">ДП – денежный поток в настоящей стоимости </w:t>
      </w:r>
    </w:p>
    <w:p w:rsidR="008A3CD2" w:rsidRDefault="008A3CD2">
      <w:pPr>
        <w:ind w:firstLine="851"/>
        <w:jc w:val="both"/>
      </w:pPr>
      <w:r>
        <w:t>ИС – сумма инвестируемых средств.</w:t>
      </w:r>
    </w:p>
    <w:p w:rsidR="008A3CD2" w:rsidRDefault="008A3CD2">
      <w:pPr>
        <w:ind w:firstLine="851"/>
        <w:jc w:val="both"/>
      </w:pPr>
      <w:r>
        <w:t>Производем расчет на основании приведенных данных :</w:t>
      </w:r>
    </w:p>
    <w:p w:rsidR="008A3CD2" w:rsidRDefault="008A3CD2">
      <w:pPr>
        <w:ind w:firstLine="851"/>
        <w:jc w:val="both"/>
      </w:pPr>
    </w:p>
    <w:p w:rsidR="008A3CD2" w:rsidRDefault="008A3CD2">
      <w:pPr>
        <w:ind w:firstLine="851"/>
        <w:jc w:val="both"/>
      </w:pPr>
      <w:r>
        <w:rPr>
          <w:position w:val="-24"/>
        </w:rPr>
        <w:object w:dxaOrig="1960" w:dyaOrig="620">
          <v:shape id="_x0000_i1057" type="#_x0000_t75" style="width:98.25pt;height:30.75pt" o:ole="" fillcolor="window">
            <v:imagedata r:id="rId69" o:title=""/>
          </v:shape>
          <o:OLEObject Type="Embed" ProgID="Equation.3" ShapeID="_x0000_i1057" DrawAspect="Content" ObjectID="_1466580618" r:id="rId70"/>
        </w:object>
      </w:r>
      <w:r>
        <w:t xml:space="preserve">   (36)           </w:t>
      </w:r>
      <w:r>
        <w:rPr>
          <w:position w:val="-24"/>
        </w:rPr>
        <w:object w:dxaOrig="1960" w:dyaOrig="620">
          <v:shape id="_x0000_i1058" type="#_x0000_t75" style="width:98.25pt;height:30.75pt" o:ole="" fillcolor="window">
            <v:imagedata r:id="rId71" o:title=""/>
          </v:shape>
          <o:OLEObject Type="Embed" ProgID="Equation.3" ShapeID="_x0000_i1058" DrawAspect="Content" ObjectID="_1466580619" r:id="rId72"/>
        </w:object>
      </w:r>
      <w:r>
        <w:t xml:space="preserve">               (37)</w:t>
      </w:r>
    </w:p>
    <w:p w:rsidR="008A3CD2" w:rsidRDefault="008A3CD2">
      <w:pPr>
        <w:ind w:firstLine="851"/>
        <w:jc w:val="both"/>
      </w:pPr>
    </w:p>
    <w:p w:rsidR="008A3CD2" w:rsidRDefault="008A3CD2">
      <w:pPr>
        <w:ind w:firstLine="851"/>
        <w:jc w:val="both"/>
      </w:pPr>
      <w:r>
        <w:t>Таким образом, по этому показателю проект “А” является также более эффективным.</w:t>
      </w:r>
    </w:p>
    <w:p w:rsidR="008A3CD2" w:rsidRDefault="008A3CD2">
      <w:pPr>
        <w:ind w:firstLine="851"/>
        <w:jc w:val="both"/>
      </w:pPr>
      <w:r>
        <w:t>Показатель ИД может быть использован не только для сравнительной оценки, но и в качестве критерия: если значение ИД &gt; 1, то это говорит о эффективности инвестиционного проекта, если ИД &lt;1, то о неэффективном инвестиционном проекте.</w:t>
      </w:r>
    </w:p>
    <w:p w:rsidR="008A3CD2" w:rsidRDefault="008A3CD2">
      <w:pPr>
        <w:ind w:firstLine="851"/>
        <w:jc w:val="both"/>
      </w:pPr>
    </w:p>
    <w:p w:rsidR="008A3CD2" w:rsidRDefault="008A3CD2">
      <w:pPr>
        <w:ind w:firstLine="851"/>
        <w:jc w:val="both"/>
      </w:pPr>
      <w:r>
        <w:t>Период окупаемости.</w:t>
      </w:r>
    </w:p>
    <w:p w:rsidR="008A3CD2" w:rsidRDefault="008A3CD2">
      <w:pPr>
        <w:ind w:firstLine="851"/>
        <w:jc w:val="both"/>
      </w:pPr>
      <w:r>
        <w:t>Расчет осуществляется в соответствии со следующей формулой:</w:t>
      </w:r>
    </w:p>
    <w:p w:rsidR="008A3CD2" w:rsidRDefault="008A3CD2">
      <w:pPr>
        <w:ind w:firstLine="851"/>
        <w:jc w:val="both"/>
      </w:pPr>
    </w:p>
    <w:p w:rsidR="008A3CD2" w:rsidRDefault="008A3CD2">
      <w:pPr>
        <w:ind w:firstLine="851"/>
        <w:jc w:val="both"/>
      </w:pPr>
      <w:r>
        <w:rPr>
          <w:position w:val="-30"/>
        </w:rPr>
        <w:object w:dxaOrig="1260" w:dyaOrig="680">
          <v:shape id="_x0000_i1059" type="#_x0000_t75" style="width:63pt;height:33.75pt" o:ole="" fillcolor="window">
            <v:imagedata r:id="rId73" o:title=""/>
          </v:shape>
          <o:OLEObject Type="Embed" ProgID="Equation.3" ShapeID="_x0000_i1059" DrawAspect="Content" ObjectID="_1466580620" r:id="rId74"/>
        </w:object>
      </w:r>
      <w:r>
        <w:t xml:space="preserve">                                  (38)</w:t>
      </w:r>
    </w:p>
    <w:p w:rsidR="008A3CD2" w:rsidRDefault="008A3CD2">
      <w:pPr>
        <w:ind w:firstLine="851"/>
        <w:jc w:val="both"/>
      </w:pPr>
      <w:r>
        <w:t>ИС- сумма инвестиционных средств</w:t>
      </w:r>
    </w:p>
    <w:p w:rsidR="008A3CD2" w:rsidRDefault="008A3CD2">
      <w:pPr>
        <w:ind w:firstLine="851"/>
        <w:jc w:val="both"/>
      </w:pPr>
      <w:r>
        <w:t>ДП</w:t>
      </w:r>
      <w:r>
        <w:rPr>
          <w:vertAlign w:val="subscript"/>
        </w:rPr>
        <w:t>П</w:t>
      </w:r>
      <w:r>
        <w:t xml:space="preserve"> – денежный поток за определенный период.</w:t>
      </w:r>
    </w:p>
    <w:p w:rsidR="008A3CD2" w:rsidRDefault="008A3CD2">
      <w:pPr>
        <w:ind w:firstLine="851"/>
        <w:jc w:val="both"/>
      </w:pPr>
    </w:p>
    <w:p w:rsidR="008A3CD2" w:rsidRDefault="008A3CD2">
      <w:pPr>
        <w:ind w:firstLine="851"/>
        <w:jc w:val="both"/>
      </w:pPr>
      <w:r>
        <w:t>В соответствии с полученными данными определим среднегодовую сумму денежного потока в настоящей стоимости по проекту А и В:</w:t>
      </w:r>
    </w:p>
    <w:p w:rsidR="008A3CD2" w:rsidRDefault="008A3CD2">
      <w:pPr>
        <w:ind w:firstLine="851"/>
        <w:jc w:val="both"/>
      </w:pPr>
      <w:r>
        <w:rPr>
          <w:position w:val="-68"/>
        </w:rPr>
        <w:object w:dxaOrig="2439" w:dyaOrig="1480">
          <v:shape id="_x0000_i1060" type="#_x0000_t75" style="width:122.25pt;height:74.25pt" o:ole="" fillcolor="window">
            <v:imagedata r:id="rId75" o:title=""/>
          </v:shape>
          <o:OLEObject Type="Embed" ProgID="Equation.3" ShapeID="_x0000_i1060" DrawAspect="Content" ObjectID="_1466580621" r:id="rId76"/>
        </w:object>
      </w:r>
      <w:r>
        <w:t xml:space="preserve">    Тогда период окупаемости составит:</w:t>
      </w:r>
    </w:p>
    <w:p w:rsidR="008A3CD2" w:rsidRDefault="008A3CD2">
      <w:pPr>
        <w:ind w:firstLine="851"/>
        <w:jc w:val="both"/>
      </w:pPr>
    </w:p>
    <w:p w:rsidR="008A3CD2" w:rsidRDefault="008A3CD2">
      <w:pPr>
        <w:ind w:firstLine="851"/>
        <w:jc w:val="both"/>
      </w:pPr>
      <w:r>
        <w:t>По этому показателю преимущества инвестиционного проекта “А” более очевидны. Эти преимущества стали заметны именно при этом показателе. К недостаткам его можно отнести то, что не учитываются те денежные потоки, которые будут сформированы после периода окупаемости.</w:t>
      </w:r>
    </w:p>
    <w:p w:rsidR="008A3CD2" w:rsidRDefault="008A3CD2">
      <w:pPr>
        <w:ind w:firstLine="851"/>
        <w:jc w:val="both"/>
      </w:pPr>
    </w:p>
    <w:p w:rsidR="008A3CD2" w:rsidRDefault="008A3CD2">
      <w:pPr>
        <w:ind w:firstLine="851"/>
        <w:jc w:val="both"/>
      </w:pPr>
      <w:r>
        <w:t>Внутренняя норма доходности (ВНД).</w:t>
      </w:r>
    </w:p>
    <w:p w:rsidR="008A3CD2" w:rsidRDefault="008A3CD2">
      <w:pPr>
        <w:ind w:firstLine="851"/>
        <w:jc w:val="both"/>
      </w:pPr>
      <w:r>
        <w:t>Является наиболее сложным показателем и показывает уровень доходности конкретного инвестиционного проекта. Выражается дисконтной ставкой, при которой будущий чистый приведенный доход в процессе дисконтирования будет приведен к нулю.</w:t>
      </w:r>
    </w:p>
    <w:p w:rsidR="008A3CD2" w:rsidRDefault="008A3CD2">
      <w:pPr>
        <w:ind w:firstLine="851"/>
        <w:jc w:val="both"/>
      </w:pPr>
      <w:r>
        <w:t>Используя данные двух проектов, определим по ним ВНД, по проекту А необходимо найти размер дисконтной ставки, при которой настоящая стоимость денежного потока 8758 за два года будет приведена к сумме инвестируемых средств 7000 ед., то есть решить уравнение:</w:t>
      </w:r>
    </w:p>
    <w:p w:rsidR="008A3CD2" w:rsidRDefault="008A3CD2">
      <w:pPr>
        <w:ind w:firstLine="851"/>
        <w:jc w:val="both"/>
      </w:pPr>
    </w:p>
    <w:p w:rsidR="008A3CD2" w:rsidRDefault="008A3CD2">
      <w:pPr>
        <w:ind w:firstLine="851"/>
        <w:jc w:val="both"/>
        <w:rPr>
          <w:vertAlign w:val="superscript"/>
        </w:rPr>
      </w:pPr>
      <w:r>
        <w:t>7000 = 8758 / (1+r)</w:t>
      </w:r>
      <w:r>
        <w:rPr>
          <w:vertAlign w:val="superscript"/>
        </w:rPr>
        <w:t>2</w:t>
      </w:r>
    </w:p>
    <w:p w:rsidR="008A3CD2" w:rsidRDefault="008A3CD2">
      <w:pPr>
        <w:ind w:firstLine="851"/>
        <w:jc w:val="both"/>
      </w:pPr>
      <w:r>
        <w:rPr>
          <w:position w:val="-44"/>
        </w:rPr>
        <w:object w:dxaOrig="1420" w:dyaOrig="999">
          <v:shape id="_x0000_i1061" type="#_x0000_t75" style="width:71.25pt;height:50.25pt" o:ole="" fillcolor="window">
            <v:imagedata r:id="rId77" o:title=""/>
          </v:shape>
          <o:OLEObject Type="Embed" ProgID="Equation.3" ShapeID="_x0000_i1061" DrawAspect="Content" ObjectID="_1466580622" r:id="rId78"/>
        </w:object>
      </w:r>
    </w:p>
    <w:p w:rsidR="008A3CD2" w:rsidRDefault="008A3CD2">
      <w:pPr>
        <w:ind w:firstLine="851"/>
        <w:jc w:val="both"/>
      </w:pPr>
    </w:p>
    <w:p w:rsidR="008A3CD2" w:rsidRDefault="008A3CD2">
      <w:pPr>
        <w:ind w:firstLine="851"/>
        <w:jc w:val="both"/>
      </w:pPr>
      <w:r>
        <w:t>Для проекта “В”:</w:t>
      </w:r>
    </w:p>
    <w:p w:rsidR="008A3CD2" w:rsidRDefault="008A3CD2">
      <w:pPr>
        <w:ind w:firstLine="851"/>
        <w:jc w:val="both"/>
      </w:pPr>
    </w:p>
    <w:p w:rsidR="008A3CD2" w:rsidRDefault="008A3CD2">
      <w:pPr>
        <w:ind w:firstLine="851"/>
        <w:jc w:val="both"/>
      </w:pPr>
      <w:r>
        <w:t>6700 = 8221 / (1+r)</w:t>
      </w:r>
      <w:r>
        <w:rPr>
          <w:vertAlign w:val="superscript"/>
        </w:rPr>
        <w:t>4</w:t>
      </w:r>
    </w:p>
    <w:p w:rsidR="008A3CD2" w:rsidRDefault="008A3CD2">
      <w:pPr>
        <w:ind w:firstLine="851"/>
        <w:jc w:val="both"/>
      </w:pPr>
      <w:r>
        <w:rPr>
          <w:position w:val="-44"/>
        </w:rPr>
        <w:object w:dxaOrig="1420" w:dyaOrig="999">
          <v:shape id="_x0000_i1062" type="#_x0000_t75" style="width:71.25pt;height:50.25pt" o:ole="" fillcolor="window">
            <v:imagedata r:id="rId79" o:title=""/>
          </v:shape>
          <o:OLEObject Type="Embed" ProgID="Equation.3" ShapeID="_x0000_i1062" DrawAspect="Content" ObjectID="_1466580623" r:id="rId80"/>
        </w:object>
      </w:r>
    </w:p>
    <w:p w:rsidR="008A3CD2" w:rsidRDefault="008A3CD2">
      <w:pPr>
        <w:ind w:firstLine="851"/>
        <w:jc w:val="both"/>
      </w:pPr>
    </w:p>
    <w:p w:rsidR="008A3CD2" w:rsidRDefault="008A3CD2">
      <w:pPr>
        <w:ind w:firstLine="851"/>
        <w:jc w:val="both"/>
      </w:pPr>
    </w:p>
    <w:p w:rsidR="008A3CD2" w:rsidRDefault="008A3CD2">
      <w:pPr>
        <w:ind w:firstLine="851"/>
        <w:jc w:val="both"/>
      </w:pPr>
      <w:r>
        <w:t>Значение этого показателя определяется чаще всего с помощью математических программ или методом аппроксимации.</w:t>
      </w:r>
    </w:p>
    <w:p w:rsidR="008A3CD2" w:rsidRDefault="008A3CD2">
      <w:pPr>
        <w:ind w:firstLine="851"/>
        <w:jc w:val="both"/>
      </w:pPr>
      <w:r>
        <w:t>Этот показатель наиболее приемлем для сравнительной оценки, так как с его помощью можно получить конкретную ставку процента, обеспечивающую доходность инвестиций.</w:t>
      </w:r>
    </w:p>
    <w:p w:rsidR="008A3CD2" w:rsidRDefault="008A3CD2">
      <w:pPr>
        <w:ind w:firstLine="851"/>
        <w:jc w:val="both"/>
      </w:pPr>
      <w:r>
        <w:t>Проекты с более низким значением полученной ставки процента должны быть отклонены. Все рассмотренные показатели находятся в тесной взаимосвязи между собой. Поэтому при оценки эффективности реальных инвестиций все показатели следует рассматривать в комплексе.</w:t>
      </w:r>
    </w:p>
    <w:p w:rsidR="008A3CD2" w:rsidRDefault="008A3CD2">
      <w:pPr>
        <w:ind w:firstLine="851"/>
        <w:jc w:val="both"/>
      </w:pPr>
    </w:p>
    <w:p w:rsidR="008A3CD2" w:rsidRDefault="008A3CD2">
      <w:pPr>
        <w:ind w:firstLine="851"/>
        <w:jc w:val="both"/>
      </w:pPr>
    </w:p>
    <w:p w:rsidR="008A3CD2" w:rsidRDefault="008A3CD2">
      <w:pPr>
        <w:pStyle w:val="a4"/>
        <w:jc w:val="both"/>
      </w:pPr>
      <w:r>
        <w:rPr>
          <w:b/>
        </w:rPr>
        <w:t xml:space="preserve">ЧТС - </w:t>
      </w:r>
      <w:r>
        <w:t xml:space="preserve"> чистая текущая стоимость</w:t>
      </w:r>
    </w:p>
    <w:p w:rsidR="008A3CD2" w:rsidRDefault="008A3CD2">
      <w:pPr>
        <w:pStyle w:val="a4"/>
        <w:jc w:val="both"/>
      </w:pPr>
      <w:r>
        <w:rPr>
          <w:b/>
        </w:rPr>
        <w:t xml:space="preserve">ЧТД - </w:t>
      </w:r>
      <w:r>
        <w:t xml:space="preserve"> чистый текущий доход</w:t>
      </w:r>
    </w:p>
    <w:p w:rsidR="008A3CD2" w:rsidRDefault="008A3CD2">
      <w:pPr>
        <w:pStyle w:val="a4"/>
        <w:jc w:val="both"/>
      </w:pPr>
      <w:r>
        <w:rPr>
          <w:b/>
        </w:rPr>
        <w:t xml:space="preserve">ЧТЦ - </w:t>
      </w:r>
      <w:r>
        <w:t xml:space="preserve"> чистая текущая ценность</w:t>
      </w:r>
    </w:p>
    <w:p w:rsidR="008A3CD2" w:rsidRDefault="008A3CD2">
      <w:pPr>
        <w:pStyle w:val="a4"/>
        <w:jc w:val="both"/>
      </w:pPr>
    </w:p>
    <w:p w:rsidR="008A3CD2" w:rsidRDefault="00AE4333">
      <w:pPr>
        <w:pStyle w:val="a4"/>
        <w:jc w:val="both"/>
        <w:rPr>
          <w:lang w:val="en-US"/>
        </w:rPr>
      </w:pPr>
      <w:r>
        <w:rPr>
          <w:noProof/>
        </w:rPr>
        <w:pict>
          <v:shape id="_x0000_s2243" type="#_x0000_t19" style="position:absolute;left:0;text-align:left;margin-left:85.3pt;margin-top:12.1pt;width:198.8pt;height:191.7pt;flip:x y;z-index:252205056" o:allowincell="f"/>
        </w:pict>
      </w:r>
      <w:r>
        <w:rPr>
          <w:noProof/>
        </w:rPr>
        <w:pict>
          <v:line id="_x0000_s2241" style="position:absolute;left:0;text-align:left;flip:y;z-index:252203008" from="71.1pt,5pt" to="71.1pt,161.2pt" o:allowincell="f">
            <v:stroke endarrow="block"/>
          </v:line>
        </w:pict>
      </w:r>
      <w:r w:rsidR="008A3CD2">
        <w:rPr>
          <w:lang w:val="en-US"/>
        </w:rPr>
        <w:t>NPV</w:t>
      </w:r>
    </w:p>
    <w:p w:rsidR="008A3CD2" w:rsidRDefault="008A3CD2">
      <w:pPr>
        <w:pStyle w:val="a4"/>
        <w:jc w:val="both"/>
      </w:pPr>
      <w:r>
        <w:tab/>
      </w:r>
      <w:r>
        <w:tab/>
      </w:r>
      <w:r>
        <w:tab/>
      </w:r>
      <w:r>
        <w:tab/>
      </w:r>
      <w:r>
        <w:rPr>
          <w:lang w:val="en-US"/>
        </w:rPr>
        <w:t>i</w:t>
      </w:r>
      <w:r>
        <w:rPr>
          <w:vertAlign w:val="superscript"/>
        </w:rPr>
        <w:t xml:space="preserve">* </w:t>
      </w:r>
      <w:r>
        <w:t xml:space="preserve">- характеризует переход из положительного качества          </w:t>
      </w:r>
      <w:r>
        <w:tab/>
      </w:r>
      <w:r>
        <w:tab/>
      </w:r>
      <w:r>
        <w:tab/>
        <w:t>ЧТС                                               в отрицательное</w:t>
      </w:r>
    </w:p>
    <w:p w:rsidR="008A3CD2" w:rsidRDefault="008A3CD2">
      <w:pPr>
        <w:pStyle w:val="a4"/>
        <w:jc w:val="both"/>
      </w:pPr>
      <w:r>
        <w:tab/>
      </w:r>
      <w:r>
        <w:tab/>
        <w:t>ЧТД</w:t>
      </w:r>
    </w:p>
    <w:p w:rsidR="008A3CD2" w:rsidRDefault="008A3CD2">
      <w:pPr>
        <w:pStyle w:val="a4"/>
        <w:jc w:val="both"/>
      </w:pPr>
      <w:r>
        <w:tab/>
      </w:r>
      <w:r>
        <w:tab/>
        <w:t>ЧТЦ</w:t>
      </w:r>
    </w:p>
    <w:p w:rsidR="008A3CD2" w:rsidRDefault="008A3CD2">
      <w:pPr>
        <w:pStyle w:val="a4"/>
        <w:jc w:val="both"/>
      </w:pPr>
    </w:p>
    <w:p w:rsidR="008A3CD2" w:rsidRDefault="008A3CD2">
      <w:pPr>
        <w:pStyle w:val="a4"/>
        <w:jc w:val="both"/>
      </w:pPr>
    </w:p>
    <w:p w:rsidR="008A3CD2" w:rsidRDefault="008A3CD2">
      <w:pPr>
        <w:pStyle w:val="a4"/>
        <w:jc w:val="both"/>
      </w:pPr>
    </w:p>
    <w:p w:rsidR="008A3CD2" w:rsidRDefault="008A3CD2">
      <w:pPr>
        <w:pStyle w:val="a4"/>
        <w:jc w:val="both"/>
      </w:pPr>
    </w:p>
    <w:p w:rsidR="008A3CD2" w:rsidRDefault="008A3CD2">
      <w:pPr>
        <w:pStyle w:val="a4"/>
        <w:jc w:val="both"/>
      </w:pPr>
      <w:r>
        <w:tab/>
      </w:r>
      <w:r>
        <w:tab/>
      </w:r>
      <w:r>
        <w:tab/>
      </w:r>
      <w:r>
        <w:tab/>
      </w:r>
      <w:r>
        <w:rPr>
          <w:lang w:val="en-US"/>
        </w:rPr>
        <w:t>IRR</w:t>
      </w:r>
      <w:r>
        <w:t xml:space="preserve"> – внутренняя норма доходности</w:t>
      </w:r>
      <w:r>
        <w:tab/>
      </w:r>
    </w:p>
    <w:p w:rsidR="008A3CD2" w:rsidRDefault="008A3CD2">
      <w:pPr>
        <w:pStyle w:val="a4"/>
        <w:jc w:val="both"/>
        <w:rPr>
          <w:lang w:val="en-US"/>
        </w:rPr>
      </w:pPr>
      <w:r>
        <w:rPr>
          <w:lang w:val="en-US"/>
        </w:rPr>
        <w:tab/>
      </w:r>
      <w:r>
        <w:rPr>
          <w:lang w:val="en-US"/>
        </w:rPr>
        <w:tab/>
      </w:r>
      <w:r>
        <w:rPr>
          <w:lang w:val="en-US"/>
        </w:rPr>
        <w:tab/>
        <w:t xml:space="preserve">     </w:t>
      </w:r>
    </w:p>
    <w:p w:rsidR="008A3CD2" w:rsidRDefault="008A3CD2">
      <w:pPr>
        <w:pStyle w:val="a4"/>
        <w:jc w:val="both"/>
        <w:rPr>
          <w:lang w:val="en-US"/>
        </w:rPr>
      </w:pPr>
      <w:r>
        <w:rPr>
          <w:lang w:val="en-US"/>
        </w:rPr>
        <w:t xml:space="preserve">                                        i</w:t>
      </w:r>
      <w:r>
        <w:rPr>
          <w:vertAlign w:val="superscript"/>
        </w:rPr>
        <w:t>*</w:t>
      </w:r>
      <w:r w:rsidR="00AE4333">
        <w:rPr>
          <w:noProof/>
        </w:rPr>
        <w:pict>
          <v:line id="_x0000_s2242" style="position:absolute;left:0;text-align:left;z-index:252204032;mso-position-horizontal-relative:text;mso-position-vertical-relative:text" from="71.1pt,9.45pt" to="312.5pt,9.45pt" o:allowincell="f">
            <v:stroke endarrow="block"/>
          </v:line>
        </w:pict>
      </w:r>
      <w:r>
        <w:rPr>
          <w:lang w:val="en-US"/>
        </w:rPr>
        <w:tab/>
      </w:r>
      <w:r>
        <w:rPr>
          <w:lang w:val="en-US"/>
        </w:rPr>
        <w:tab/>
      </w:r>
      <w:r>
        <w:rPr>
          <w:lang w:val="en-US"/>
        </w:rPr>
        <w:tab/>
      </w:r>
      <w:r>
        <w:rPr>
          <w:lang w:val="en-US"/>
        </w:rPr>
        <w:tab/>
      </w:r>
    </w:p>
    <w:p w:rsidR="008A3CD2" w:rsidRDefault="00AE4333">
      <w:pPr>
        <w:pStyle w:val="a4"/>
        <w:ind w:firstLine="0"/>
        <w:jc w:val="both"/>
      </w:pPr>
      <w:r>
        <w:rPr>
          <w:b/>
          <w:noProof/>
          <w:sz w:val="36"/>
        </w:rPr>
        <w:pict>
          <v:line id="_x0000_s2244" style="position:absolute;left:0;text-align:left;z-index:252206080" from="198.9pt,9.85pt" to="277pt,9.85pt" o:allowincell="f">
            <v:stroke endarrow="block"/>
          </v:line>
        </w:pict>
      </w:r>
      <w:r w:rsidR="008A3CD2">
        <w:rPr>
          <w:b/>
          <w:sz w:val="36"/>
        </w:rPr>
        <w:t xml:space="preserve">                </w:t>
      </w:r>
      <w:r w:rsidR="008A3CD2">
        <w:rPr>
          <w:b/>
          <w:sz w:val="36"/>
        </w:rPr>
        <w:tab/>
      </w:r>
      <w:r w:rsidR="008A3CD2">
        <w:rPr>
          <w:b/>
          <w:sz w:val="36"/>
        </w:rPr>
        <w:tab/>
      </w:r>
      <w:r w:rsidR="008A3CD2">
        <w:rPr>
          <w:b/>
          <w:sz w:val="36"/>
        </w:rPr>
        <w:tab/>
      </w:r>
      <w:r w:rsidR="008A3CD2">
        <w:rPr>
          <w:b/>
          <w:sz w:val="36"/>
        </w:rPr>
        <w:tab/>
      </w:r>
      <w:r w:rsidR="008A3CD2">
        <w:rPr>
          <w:b/>
          <w:sz w:val="36"/>
        </w:rPr>
        <w:tab/>
      </w:r>
      <w:r w:rsidR="008A3CD2">
        <w:rPr>
          <w:b/>
          <w:sz w:val="36"/>
        </w:rPr>
        <w:tab/>
        <w:t xml:space="preserve">      </w:t>
      </w:r>
      <w:r w:rsidR="008A3CD2">
        <w:rPr>
          <w:lang w:val="en-US"/>
        </w:rPr>
        <w:t>i</w:t>
      </w:r>
    </w:p>
    <w:p w:rsidR="008A3CD2" w:rsidRDefault="008A3CD2">
      <w:pPr>
        <w:pStyle w:val="a4"/>
        <w:ind w:firstLine="0"/>
        <w:jc w:val="center"/>
        <w:rPr>
          <w:b/>
          <w:sz w:val="36"/>
        </w:rPr>
      </w:pPr>
    </w:p>
    <w:p w:rsidR="008A3CD2" w:rsidRDefault="008A3CD2">
      <w:pPr>
        <w:pStyle w:val="a4"/>
        <w:ind w:firstLine="0"/>
        <w:jc w:val="center"/>
        <w:rPr>
          <w:b/>
        </w:rPr>
      </w:pPr>
    </w:p>
    <w:p w:rsidR="008A3CD2" w:rsidRDefault="008A3CD2">
      <w:pPr>
        <w:pStyle w:val="a4"/>
        <w:ind w:firstLine="0"/>
        <w:jc w:val="center"/>
        <w:rPr>
          <w:b/>
        </w:rPr>
      </w:pPr>
    </w:p>
    <w:p w:rsidR="008A3CD2" w:rsidRDefault="008A3CD2">
      <w:pPr>
        <w:pStyle w:val="a4"/>
        <w:ind w:firstLine="0"/>
        <w:jc w:val="center"/>
        <w:rPr>
          <w:b/>
        </w:rPr>
      </w:pPr>
    </w:p>
    <w:p w:rsidR="008A3CD2" w:rsidRDefault="008A3CD2">
      <w:pPr>
        <w:pStyle w:val="a4"/>
        <w:ind w:firstLine="0"/>
        <w:jc w:val="center"/>
        <w:rPr>
          <w:b/>
        </w:rPr>
      </w:pPr>
    </w:p>
    <w:p w:rsidR="008A3CD2" w:rsidRDefault="008A3CD2">
      <w:pPr>
        <w:pStyle w:val="a4"/>
        <w:ind w:firstLine="0"/>
        <w:jc w:val="center"/>
        <w:rPr>
          <w:b/>
        </w:rPr>
      </w:pPr>
    </w:p>
    <w:p w:rsidR="008A3CD2" w:rsidRDefault="008A3CD2">
      <w:pPr>
        <w:pStyle w:val="a4"/>
        <w:ind w:firstLine="0"/>
        <w:jc w:val="center"/>
        <w:rPr>
          <w:b/>
        </w:rPr>
      </w:pPr>
    </w:p>
    <w:p w:rsidR="008A3CD2" w:rsidRDefault="008A3CD2">
      <w:pPr>
        <w:pStyle w:val="a4"/>
        <w:ind w:firstLine="0"/>
        <w:jc w:val="center"/>
        <w:rPr>
          <w:b/>
        </w:rPr>
      </w:pPr>
    </w:p>
    <w:p w:rsidR="008A3CD2" w:rsidRDefault="008A3CD2">
      <w:pPr>
        <w:pStyle w:val="a4"/>
        <w:ind w:firstLine="0"/>
        <w:jc w:val="center"/>
        <w:rPr>
          <w:b/>
        </w:rPr>
      </w:pPr>
    </w:p>
    <w:p w:rsidR="008A3CD2" w:rsidRDefault="008A3CD2">
      <w:pPr>
        <w:pStyle w:val="a4"/>
        <w:ind w:firstLine="0"/>
        <w:jc w:val="center"/>
        <w:rPr>
          <w:b/>
        </w:rPr>
      </w:pPr>
    </w:p>
    <w:p w:rsidR="008A3CD2" w:rsidRDefault="008A3CD2">
      <w:pPr>
        <w:pStyle w:val="a4"/>
        <w:ind w:firstLine="0"/>
        <w:jc w:val="center"/>
        <w:rPr>
          <w:b/>
        </w:rPr>
      </w:pPr>
      <w:r>
        <w:rPr>
          <w:b/>
        </w:rPr>
        <w:t>«Основные стоимостные обобщающие критерии эффективности инвестиций»</w:t>
      </w:r>
    </w:p>
    <w:p w:rsidR="008A3CD2" w:rsidRDefault="008A3CD2">
      <w:pPr>
        <w:pStyle w:val="a4"/>
        <w:ind w:firstLine="0"/>
        <w:jc w:val="center"/>
        <w:rPr>
          <w:b/>
        </w:rPr>
      </w:pPr>
    </w:p>
    <w:tbl>
      <w:tblPr>
        <w:tblW w:w="0" w:type="auto"/>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1777"/>
        <w:gridCol w:w="2027"/>
        <w:gridCol w:w="1441"/>
        <w:gridCol w:w="2126"/>
        <w:gridCol w:w="1701"/>
      </w:tblGrid>
      <w:tr w:rsidR="008A3CD2">
        <w:tc>
          <w:tcPr>
            <w:tcW w:w="425" w:type="dxa"/>
            <w:tcBorders>
              <w:top w:val="single" w:sz="12" w:space="0" w:color="auto"/>
              <w:left w:val="single" w:sz="12" w:space="0" w:color="auto"/>
              <w:bottom w:val="single" w:sz="12" w:space="0" w:color="auto"/>
              <w:right w:val="single" w:sz="12" w:space="0" w:color="auto"/>
            </w:tcBorders>
          </w:tcPr>
          <w:p w:rsidR="008A3CD2" w:rsidRDefault="008A3CD2">
            <w:pPr>
              <w:pStyle w:val="a4"/>
              <w:ind w:left="-108" w:right="-108" w:firstLine="0"/>
              <w:jc w:val="center"/>
              <w:rPr>
                <w:b/>
              </w:rPr>
            </w:pPr>
            <w:r>
              <w:rPr>
                <w:b/>
              </w:rPr>
              <w:t>№ п/п</w:t>
            </w:r>
          </w:p>
        </w:tc>
        <w:tc>
          <w:tcPr>
            <w:tcW w:w="1777" w:type="dxa"/>
            <w:tcBorders>
              <w:top w:val="single" w:sz="12" w:space="0" w:color="auto"/>
              <w:left w:val="single" w:sz="12" w:space="0" w:color="auto"/>
              <w:bottom w:val="single" w:sz="12" w:space="0" w:color="auto"/>
              <w:right w:val="single" w:sz="12" w:space="0" w:color="auto"/>
            </w:tcBorders>
          </w:tcPr>
          <w:p w:rsidR="008A3CD2" w:rsidRDefault="008A3CD2">
            <w:pPr>
              <w:pStyle w:val="a4"/>
              <w:ind w:firstLine="0"/>
              <w:jc w:val="center"/>
              <w:rPr>
                <w:b/>
              </w:rPr>
            </w:pPr>
            <w:r>
              <w:rPr>
                <w:b/>
              </w:rPr>
              <w:t>Название критерия</w:t>
            </w:r>
          </w:p>
        </w:tc>
        <w:tc>
          <w:tcPr>
            <w:tcW w:w="2027" w:type="dxa"/>
            <w:tcBorders>
              <w:top w:val="single" w:sz="12" w:space="0" w:color="auto"/>
              <w:left w:val="single" w:sz="12" w:space="0" w:color="auto"/>
              <w:bottom w:val="single" w:sz="12" w:space="0" w:color="auto"/>
              <w:right w:val="single" w:sz="12" w:space="0" w:color="auto"/>
            </w:tcBorders>
          </w:tcPr>
          <w:p w:rsidR="008A3CD2" w:rsidRDefault="008A3CD2">
            <w:pPr>
              <w:pStyle w:val="a4"/>
              <w:ind w:firstLine="0"/>
              <w:jc w:val="center"/>
              <w:rPr>
                <w:b/>
              </w:rPr>
            </w:pPr>
            <w:r>
              <w:rPr>
                <w:b/>
              </w:rPr>
              <w:t>Краткое</w:t>
            </w:r>
          </w:p>
          <w:p w:rsidR="008A3CD2" w:rsidRDefault="008A3CD2">
            <w:pPr>
              <w:pStyle w:val="a4"/>
              <w:ind w:firstLine="0"/>
              <w:jc w:val="center"/>
              <w:rPr>
                <w:b/>
              </w:rPr>
            </w:pPr>
            <w:r>
              <w:rPr>
                <w:b/>
              </w:rPr>
              <w:t xml:space="preserve"> описание</w:t>
            </w:r>
          </w:p>
        </w:tc>
        <w:tc>
          <w:tcPr>
            <w:tcW w:w="1441" w:type="dxa"/>
            <w:tcBorders>
              <w:top w:val="single" w:sz="12" w:space="0" w:color="auto"/>
              <w:left w:val="single" w:sz="12" w:space="0" w:color="auto"/>
              <w:bottom w:val="single" w:sz="12" w:space="0" w:color="auto"/>
              <w:right w:val="single" w:sz="12" w:space="0" w:color="auto"/>
            </w:tcBorders>
          </w:tcPr>
          <w:p w:rsidR="008A3CD2" w:rsidRDefault="008A3CD2">
            <w:pPr>
              <w:pStyle w:val="a4"/>
              <w:ind w:firstLine="0"/>
              <w:jc w:val="center"/>
              <w:rPr>
                <w:b/>
              </w:rPr>
            </w:pPr>
            <w:r>
              <w:rPr>
                <w:b/>
              </w:rPr>
              <w:t xml:space="preserve">Достоинства </w:t>
            </w:r>
          </w:p>
        </w:tc>
        <w:tc>
          <w:tcPr>
            <w:tcW w:w="2126" w:type="dxa"/>
            <w:tcBorders>
              <w:top w:val="single" w:sz="12" w:space="0" w:color="auto"/>
              <w:left w:val="single" w:sz="12" w:space="0" w:color="auto"/>
              <w:bottom w:val="single" w:sz="12" w:space="0" w:color="auto"/>
              <w:right w:val="single" w:sz="12" w:space="0" w:color="auto"/>
            </w:tcBorders>
          </w:tcPr>
          <w:p w:rsidR="008A3CD2" w:rsidRDefault="008A3CD2">
            <w:pPr>
              <w:pStyle w:val="a4"/>
              <w:ind w:firstLine="0"/>
              <w:jc w:val="center"/>
              <w:rPr>
                <w:b/>
              </w:rPr>
            </w:pPr>
            <w:r>
              <w:rPr>
                <w:b/>
              </w:rPr>
              <w:t>Недостатки</w:t>
            </w:r>
          </w:p>
        </w:tc>
        <w:tc>
          <w:tcPr>
            <w:tcW w:w="1701" w:type="dxa"/>
            <w:tcBorders>
              <w:top w:val="single" w:sz="12" w:space="0" w:color="auto"/>
              <w:left w:val="single" w:sz="12" w:space="0" w:color="auto"/>
              <w:bottom w:val="single" w:sz="12" w:space="0" w:color="auto"/>
              <w:right w:val="single" w:sz="12" w:space="0" w:color="auto"/>
            </w:tcBorders>
          </w:tcPr>
          <w:p w:rsidR="008A3CD2" w:rsidRDefault="008A3CD2">
            <w:pPr>
              <w:pStyle w:val="a4"/>
              <w:ind w:firstLine="0"/>
              <w:jc w:val="center"/>
              <w:rPr>
                <w:b/>
              </w:rPr>
            </w:pPr>
            <w:r>
              <w:rPr>
                <w:b/>
              </w:rPr>
              <w:t>Область использования</w:t>
            </w:r>
          </w:p>
        </w:tc>
      </w:tr>
      <w:tr w:rsidR="008A3CD2">
        <w:tc>
          <w:tcPr>
            <w:tcW w:w="425" w:type="dxa"/>
            <w:tcBorders>
              <w:top w:val="single" w:sz="12" w:space="0" w:color="auto"/>
              <w:left w:val="single" w:sz="12" w:space="0" w:color="auto"/>
              <w:bottom w:val="single" w:sz="12" w:space="0" w:color="auto"/>
              <w:right w:val="single" w:sz="12" w:space="0" w:color="auto"/>
            </w:tcBorders>
          </w:tcPr>
          <w:p w:rsidR="008A3CD2" w:rsidRDefault="008A3CD2">
            <w:pPr>
              <w:pStyle w:val="a4"/>
              <w:ind w:left="-108" w:right="-108" w:firstLine="0"/>
              <w:jc w:val="center"/>
              <w:rPr>
                <w:b/>
              </w:rPr>
            </w:pPr>
            <w:r>
              <w:rPr>
                <w:b/>
              </w:rPr>
              <w:t>1</w:t>
            </w:r>
          </w:p>
        </w:tc>
        <w:tc>
          <w:tcPr>
            <w:tcW w:w="1777" w:type="dxa"/>
            <w:tcBorders>
              <w:top w:val="single" w:sz="12" w:space="0" w:color="auto"/>
              <w:left w:val="single" w:sz="12" w:space="0" w:color="auto"/>
              <w:bottom w:val="single" w:sz="12" w:space="0" w:color="auto"/>
              <w:right w:val="single" w:sz="12" w:space="0" w:color="auto"/>
            </w:tcBorders>
          </w:tcPr>
          <w:p w:rsidR="008A3CD2" w:rsidRDefault="008A3CD2">
            <w:pPr>
              <w:pStyle w:val="a4"/>
              <w:ind w:firstLine="0"/>
              <w:jc w:val="center"/>
              <w:rPr>
                <w:b/>
              </w:rPr>
            </w:pPr>
            <w:r>
              <w:rPr>
                <w:b/>
              </w:rPr>
              <w:t>2</w:t>
            </w:r>
          </w:p>
        </w:tc>
        <w:tc>
          <w:tcPr>
            <w:tcW w:w="2027" w:type="dxa"/>
            <w:tcBorders>
              <w:top w:val="single" w:sz="12" w:space="0" w:color="auto"/>
              <w:left w:val="single" w:sz="12" w:space="0" w:color="auto"/>
              <w:bottom w:val="single" w:sz="12" w:space="0" w:color="auto"/>
              <w:right w:val="single" w:sz="12" w:space="0" w:color="auto"/>
            </w:tcBorders>
          </w:tcPr>
          <w:p w:rsidR="008A3CD2" w:rsidRDefault="008A3CD2">
            <w:pPr>
              <w:pStyle w:val="a4"/>
              <w:ind w:firstLine="0"/>
              <w:jc w:val="center"/>
              <w:rPr>
                <w:b/>
              </w:rPr>
            </w:pPr>
            <w:r>
              <w:rPr>
                <w:b/>
              </w:rPr>
              <w:t>3</w:t>
            </w:r>
          </w:p>
        </w:tc>
        <w:tc>
          <w:tcPr>
            <w:tcW w:w="1441" w:type="dxa"/>
            <w:tcBorders>
              <w:top w:val="single" w:sz="12" w:space="0" w:color="auto"/>
              <w:left w:val="single" w:sz="12" w:space="0" w:color="auto"/>
              <w:bottom w:val="single" w:sz="12" w:space="0" w:color="auto"/>
              <w:right w:val="single" w:sz="12" w:space="0" w:color="auto"/>
            </w:tcBorders>
          </w:tcPr>
          <w:p w:rsidR="008A3CD2" w:rsidRDefault="008A3CD2">
            <w:pPr>
              <w:pStyle w:val="a4"/>
              <w:ind w:firstLine="0"/>
              <w:jc w:val="center"/>
              <w:rPr>
                <w:b/>
              </w:rPr>
            </w:pPr>
            <w:r>
              <w:rPr>
                <w:b/>
              </w:rPr>
              <w:t>4</w:t>
            </w:r>
          </w:p>
        </w:tc>
        <w:tc>
          <w:tcPr>
            <w:tcW w:w="2126" w:type="dxa"/>
            <w:tcBorders>
              <w:top w:val="single" w:sz="12" w:space="0" w:color="auto"/>
              <w:left w:val="single" w:sz="12" w:space="0" w:color="auto"/>
              <w:bottom w:val="single" w:sz="12" w:space="0" w:color="auto"/>
              <w:right w:val="single" w:sz="12" w:space="0" w:color="auto"/>
            </w:tcBorders>
          </w:tcPr>
          <w:p w:rsidR="008A3CD2" w:rsidRDefault="008A3CD2">
            <w:pPr>
              <w:pStyle w:val="a4"/>
              <w:ind w:firstLine="0"/>
              <w:jc w:val="center"/>
              <w:rPr>
                <w:b/>
              </w:rPr>
            </w:pPr>
            <w:r>
              <w:rPr>
                <w:b/>
              </w:rPr>
              <w:t>5</w:t>
            </w:r>
          </w:p>
        </w:tc>
        <w:tc>
          <w:tcPr>
            <w:tcW w:w="1701" w:type="dxa"/>
            <w:tcBorders>
              <w:top w:val="single" w:sz="12" w:space="0" w:color="auto"/>
              <w:left w:val="single" w:sz="12" w:space="0" w:color="auto"/>
              <w:bottom w:val="single" w:sz="12" w:space="0" w:color="auto"/>
              <w:right w:val="single" w:sz="12" w:space="0" w:color="auto"/>
            </w:tcBorders>
          </w:tcPr>
          <w:p w:rsidR="008A3CD2" w:rsidRDefault="008A3CD2">
            <w:pPr>
              <w:pStyle w:val="a4"/>
              <w:ind w:firstLine="0"/>
              <w:jc w:val="center"/>
              <w:rPr>
                <w:b/>
              </w:rPr>
            </w:pPr>
            <w:r>
              <w:rPr>
                <w:b/>
              </w:rPr>
              <w:t>6</w:t>
            </w:r>
          </w:p>
        </w:tc>
      </w:tr>
      <w:tr w:rsidR="008A3CD2">
        <w:tc>
          <w:tcPr>
            <w:tcW w:w="425" w:type="dxa"/>
            <w:tcBorders>
              <w:top w:val="nil"/>
              <w:left w:val="single" w:sz="12" w:space="0" w:color="auto"/>
            </w:tcBorders>
          </w:tcPr>
          <w:p w:rsidR="008A3CD2" w:rsidRDefault="008A3CD2">
            <w:pPr>
              <w:pStyle w:val="a4"/>
              <w:ind w:left="-108" w:right="-108" w:firstLine="0"/>
              <w:jc w:val="center"/>
              <w:rPr>
                <w:b/>
              </w:rPr>
            </w:pPr>
            <w:r>
              <w:rPr>
                <w:b/>
              </w:rPr>
              <w:t>1.</w:t>
            </w:r>
          </w:p>
        </w:tc>
        <w:tc>
          <w:tcPr>
            <w:tcW w:w="1777" w:type="dxa"/>
            <w:tcBorders>
              <w:top w:val="nil"/>
            </w:tcBorders>
          </w:tcPr>
          <w:p w:rsidR="008A3CD2" w:rsidRDefault="008A3CD2">
            <w:pPr>
              <w:pStyle w:val="a4"/>
              <w:ind w:firstLine="0"/>
            </w:pPr>
            <w:r>
              <w:t>Простая норма прибыли</w:t>
            </w:r>
          </w:p>
        </w:tc>
        <w:tc>
          <w:tcPr>
            <w:tcW w:w="2027" w:type="dxa"/>
            <w:tcBorders>
              <w:top w:val="nil"/>
            </w:tcBorders>
          </w:tcPr>
          <w:p w:rsidR="008A3CD2" w:rsidRDefault="008A3CD2">
            <w:pPr>
              <w:pStyle w:val="a4"/>
              <w:ind w:firstLine="0"/>
              <w:rPr>
                <w:sz w:val="20"/>
              </w:rPr>
            </w:pPr>
            <w:r>
              <w:rPr>
                <w:sz w:val="20"/>
              </w:rPr>
              <w:t>Средняя за срок жизни объекта чистая бухгалтерская прибыль, отнесенная к средним инвестициям</w:t>
            </w:r>
          </w:p>
        </w:tc>
        <w:tc>
          <w:tcPr>
            <w:tcW w:w="1441" w:type="dxa"/>
            <w:tcBorders>
              <w:top w:val="nil"/>
            </w:tcBorders>
          </w:tcPr>
          <w:p w:rsidR="008A3CD2" w:rsidRDefault="008A3CD2">
            <w:pPr>
              <w:pStyle w:val="a4"/>
              <w:ind w:firstLine="0"/>
              <w:rPr>
                <w:sz w:val="20"/>
              </w:rPr>
            </w:pPr>
            <w:r>
              <w:rPr>
                <w:sz w:val="20"/>
              </w:rPr>
              <w:t xml:space="preserve">Простота </w:t>
            </w:r>
          </w:p>
          <w:p w:rsidR="008A3CD2" w:rsidRDefault="008A3CD2">
            <w:pPr>
              <w:pStyle w:val="a4"/>
              <w:ind w:firstLine="0"/>
              <w:rPr>
                <w:sz w:val="20"/>
              </w:rPr>
            </w:pPr>
            <w:r>
              <w:rPr>
                <w:sz w:val="20"/>
              </w:rPr>
              <w:t>Расчетов</w:t>
            </w:r>
          </w:p>
        </w:tc>
        <w:tc>
          <w:tcPr>
            <w:tcW w:w="2126" w:type="dxa"/>
            <w:tcBorders>
              <w:top w:val="nil"/>
            </w:tcBorders>
          </w:tcPr>
          <w:p w:rsidR="008A3CD2" w:rsidRDefault="008A3CD2">
            <w:pPr>
              <w:pStyle w:val="a4"/>
              <w:ind w:firstLine="0"/>
              <w:rPr>
                <w:sz w:val="20"/>
              </w:rPr>
            </w:pPr>
            <w:r>
              <w:rPr>
                <w:sz w:val="20"/>
              </w:rPr>
              <w:t>Не учитывает возможность пополнения денежных потоков за счет активов и других источников, не приводит денежные средства будущих периодов к настоящей стоимости.</w:t>
            </w:r>
          </w:p>
        </w:tc>
        <w:tc>
          <w:tcPr>
            <w:tcW w:w="1701" w:type="dxa"/>
            <w:tcBorders>
              <w:top w:val="nil"/>
              <w:right w:val="single" w:sz="12" w:space="0" w:color="auto"/>
            </w:tcBorders>
          </w:tcPr>
          <w:p w:rsidR="008A3CD2" w:rsidRDefault="008A3CD2">
            <w:pPr>
              <w:pStyle w:val="a4"/>
              <w:ind w:firstLine="0"/>
              <w:rPr>
                <w:sz w:val="20"/>
              </w:rPr>
            </w:pPr>
            <w:r>
              <w:rPr>
                <w:sz w:val="20"/>
              </w:rPr>
              <w:t>Экспертная оценка приближенного характера</w:t>
            </w:r>
          </w:p>
        </w:tc>
      </w:tr>
      <w:tr w:rsidR="008A3CD2">
        <w:tc>
          <w:tcPr>
            <w:tcW w:w="425" w:type="dxa"/>
            <w:tcBorders>
              <w:left w:val="single" w:sz="12" w:space="0" w:color="auto"/>
              <w:bottom w:val="nil"/>
            </w:tcBorders>
          </w:tcPr>
          <w:p w:rsidR="008A3CD2" w:rsidRDefault="00AE4333">
            <w:pPr>
              <w:pStyle w:val="a4"/>
              <w:ind w:left="-108" w:right="-108" w:firstLine="0"/>
              <w:jc w:val="center"/>
              <w:rPr>
                <w:b/>
              </w:rPr>
            </w:pPr>
            <w:r>
              <w:rPr>
                <w:b/>
                <w:noProof/>
              </w:rPr>
              <w:pict>
                <v:line id="_x0000_s2245" style="position:absolute;left:0;text-align:left;flip:y;z-index:252207104;mso-position-horizontal-relative:text;mso-position-vertical-relative:text" from="468.7pt,22.75pt" to="468.7pt,36.95pt" o:allowincell="f">
                  <v:stroke endarrow="block"/>
                </v:line>
              </w:pict>
            </w:r>
            <w:r>
              <w:rPr>
                <w:b/>
                <w:noProof/>
              </w:rPr>
              <w:pict>
                <v:line id="_x0000_s2247" style="position:absolute;left:0;text-align:left;flip:y;z-index:252209152;mso-position-horizontal-relative:text;mso-position-vertical-relative:text" from="277pt,22.75pt" to="277pt,36.95pt" o:allowincell="f">
                  <v:stroke endarrow="block"/>
                </v:line>
              </w:pict>
            </w:r>
            <w:r>
              <w:rPr>
                <w:b/>
                <w:noProof/>
              </w:rPr>
              <w:pict>
                <v:line id="_x0000_s2246" style="position:absolute;left:0;text-align:left;flip:y;z-index:252208128;mso-position-horizontal-relative:text;mso-position-vertical-relative:text" from="369.3pt,22.75pt" to="369.3pt,36.95pt" o:allowincell="f">
                  <v:stroke endarrow="block"/>
                </v:line>
              </w:pict>
            </w:r>
            <w:r w:rsidR="008A3CD2">
              <w:rPr>
                <w:b/>
              </w:rPr>
              <w:t>2.</w:t>
            </w:r>
          </w:p>
        </w:tc>
        <w:tc>
          <w:tcPr>
            <w:tcW w:w="1777" w:type="dxa"/>
            <w:tcBorders>
              <w:bottom w:val="nil"/>
            </w:tcBorders>
          </w:tcPr>
          <w:p w:rsidR="008A3CD2" w:rsidRDefault="008A3CD2">
            <w:pPr>
              <w:pStyle w:val="a4"/>
              <w:ind w:firstLine="0"/>
            </w:pPr>
            <w:r>
              <w:t>Срок окупаемости</w:t>
            </w:r>
          </w:p>
        </w:tc>
        <w:tc>
          <w:tcPr>
            <w:tcW w:w="2027" w:type="dxa"/>
            <w:tcBorders>
              <w:bottom w:val="nil"/>
            </w:tcBorders>
          </w:tcPr>
          <w:p w:rsidR="008A3CD2" w:rsidRDefault="008A3CD2">
            <w:pPr>
              <w:pStyle w:val="a4"/>
              <w:ind w:firstLine="0"/>
              <w:rPr>
                <w:sz w:val="20"/>
              </w:rPr>
            </w:pPr>
            <w:r>
              <w:rPr>
                <w:sz w:val="20"/>
              </w:rPr>
              <w:t>Средний срок окупаемости инвестиций, является обратным показателем простой нормы прибыли</w:t>
            </w:r>
          </w:p>
        </w:tc>
        <w:tc>
          <w:tcPr>
            <w:tcW w:w="1441" w:type="dxa"/>
            <w:tcBorders>
              <w:bottom w:val="nil"/>
            </w:tcBorders>
            <w:vAlign w:val="center"/>
          </w:tcPr>
          <w:p w:rsidR="008A3CD2" w:rsidRDefault="008A3CD2">
            <w:pPr>
              <w:pStyle w:val="a4"/>
              <w:ind w:firstLine="0"/>
              <w:jc w:val="center"/>
              <w:rPr>
                <w:sz w:val="20"/>
              </w:rPr>
            </w:pPr>
            <w:r>
              <w:rPr>
                <w:sz w:val="20"/>
              </w:rPr>
              <w:t>См. выше</w:t>
            </w:r>
          </w:p>
        </w:tc>
        <w:tc>
          <w:tcPr>
            <w:tcW w:w="2126" w:type="dxa"/>
            <w:tcBorders>
              <w:bottom w:val="nil"/>
            </w:tcBorders>
            <w:vAlign w:val="center"/>
          </w:tcPr>
          <w:p w:rsidR="008A3CD2" w:rsidRDefault="008A3CD2">
            <w:pPr>
              <w:pStyle w:val="a4"/>
              <w:ind w:firstLine="0"/>
              <w:jc w:val="center"/>
              <w:rPr>
                <w:sz w:val="20"/>
              </w:rPr>
            </w:pPr>
            <w:r>
              <w:rPr>
                <w:sz w:val="20"/>
              </w:rPr>
              <w:t>См. выше</w:t>
            </w:r>
          </w:p>
        </w:tc>
        <w:tc>
          <w:tcPr>
            <w:tcW w:w="1701" w:type="dxa"/>
            <w:tcBorders>
              <w:bottom w:val="nil"/>
              <w:right w:val="single" w:sz="12" w:space="0" w:color="auto"/>
            </w:tcBorders>
            <w:vAlign w:val="center"/>
          </w:tcPr>
          <w:p w:rsidR="008A3CD2" w:rsidRDefault="008A3CD2">
            <w:pPr>
              <w:pStyle w:val="a4"/>
              <w:ind w:firstLine="0"/>
              <w:jc w:val="center"/>
              <w:rPr>
                <w:sz w:val="20"/>
              </w:rPr>
            </w:pPr>
            <w:r>
              <w:rPr>
                <w:sz w:val="20"/>
              </w:rPr>
              <w:t>См. выше</w:t>
            </w:r>
          </w:p>
        </w:tc>
      </w:tr>
      <w:tr w:rsidR="008A3CD2">
        <w:tc>
          <w:tcPr>
            <w:tcW w:w="425" w:type="dxa"/>
            <w:tcBorders>
              <w:left w:val="single" w:sz="12" w:space="0" w:color="auto"/>
              <w:bottom w:val="single" w:sz="12" w:space="0" w:color="auto"/>
            </w:tcBorders>
          </w:tcPr>
          <w:p w:rsidR="008A3CD2" w:rsidRDefault="008A3CD2">
            <w:pPr>
              <w:pStyle w:val="a4"/>
              <w:ind w:left="-108" w:right="-108" w:firstLine="0"/>
              <w:jc w:val="center"/>
              <w:rPr>
                <w:b/>
              </w:rPr>
            </w:pPr>
            <w:r>
              <w:rPr>
                <w:b/>
              </w:rPr>
              <w:t>3.</w:t>
            </w:r>
          </w:p>
        </w:tc>
        <w:tc>
          <w:tcPr>
            <w:tcW w:w="1777" w:type="dxa"/>
            <w:tcBorders>
              <w:bottom w:val="single" w:sz="12" w:space="0" w:color="auto"/>
            </w:tcBorders>
          </w:tcPr>
          <w:p w:rsidR="008A3CD2" w:rsidRDefault="008A3CD2">
            <w:pPr>
              <w:pStyle w:val="a4"/>
              <w:ind w:firstLine="0"/>
            </w:pPr>
            <w:r>
              <w:t>Чистый дисконтированный доход</w:t>
            </w:r>
          </w:p>
        </w:tc>
        <w:tc>
          <w:tcPr>
            <w:tcW w:w="2027" w:type="dxa"/>
            <w:tcBorders>
              <w:bottom w:val="single" w:sz="12" w:space="0" w:color="auto"/>
            </w:tcBorders>
          </w:tcPr>
          <w:p w:rsidR="008A3CD2" w:rsidRDefault="008A3CD2">
            <w:pPr>
              <w:pStyle w:val="a4"/>
              <w:ind w:firstLine="0"/>
              <w:rPr>
                <w:sz w:val="20"/>
              </w:rPr>
            </w:pPr>
            <w:r>
              <w:rPr>
                <w:sz w:val="20"/>
              </w:rPr>
              <w:t>Сумма дисконтных по ставке сравнения чистых потоков денежных средств по объекту инвестиций за срок его жизни, приведенных к началу инвестиционной деятельности</w:t>
            </w:r>
          </w:p>
        </w:tc>
        <w:tc>
          <w:tcPr>
            <w:tcW w:w="1441" w:type="dxa"/>
            <w:tcBorders>
              <w:bottom w:val="single" w:sz="12" w:space="0" w:color="auto"/>
            </w:tcBorders>
          </w:tcPr>
          <w:p w:rsidR="008A3CD2" w:rsidRDefault="008A3CD2">
            <w:pPr>
              <w:pStyle w:val="a4"/>
              <w:ind w:firstLine="0"/>
              <w:rPr>
                <w:sz w:val="20"/>
              </w:rPr>
            </w:pPr>
            <w:r>
              <w:rPr>
                <w:sz w:val="20"/>
              </w:rPr>
              <w:t>Учитывает за счет процесса дисконтирования будущие доходы, отражает денежные потоки в соответствии с временем и по соответствующим временным периодам</w:t>
            </w:r>
          </w:p>
        </w:tc>
        <w:tc>
          <w:tcPr>
            <w:tcW w:w="2126" w:type="dxa"/>
            <w:tcBorders>
              <w:bottom w:val="single" w:sz="12" w:space="0" w:color="auto"/>
            </w:tcBorders>
          </w:tcPr>
          <w:p w:rsidR="008A3CD2" w:rsidRDefault="008A3CD2">
            <w:pPr>
              <w:pStyle w:val="a4"/>
              <w:ind w:firstLine="0"/>
              <w:rPr>
                <w:sz w:val="20"/>
              </w:rPr>
            </w:pPr>
            <w:r>
              <w:rPr>
                <w:sz w:val="20"/>
              </w:rPr>
              <w:t>Сложность расчета соотношений денежных потоков</w:t>
            </w:r>
          </w:p>
        </w:tc>
        <w:tc>
          <w:tcPr>
            <w:tcW w:w="1701" w:type="dxa"/>
            <w:tcBorders>
              <w:bottom w:val="single" w:sz="12" w:space="0" w:color="auto"/>
              <w:right w:val="single" w:sz="12" w:space="0" w:color="auto"/>
            </w:tcBorders>
          </w:tcPr>
          <w:p w:rsidR="008A3CD2" w:rsidRDefault="008A3CD2">
            <w:pPr>
              <w:pStyle w:val="a4"/>
              <w:ind w:firstLine="0"/>
              <w:rPr>
                <w:sz w:val="20"/>
              </w:rPr>
            </w:pPr>
            <w:r>
              <w:rPr>
                <w:sz w:val="20"/>
              </w:rPr>
              <w:t>Анализ доходности инвестиций</w:t>
            </w:r>
          </w:p>
        </w:tc>
      </w:tr>
      <w:tr w:rsidR="008A3CD2">
        <w:tc>
          <w:tcPr>
            <w:tcW w:w="425" w:type="dxa"/>
            <w:tcBorders>
              <w:top w:val="nil"/>
              <w:left w:val="single" w:sz="12" w:space="0" w:color="auto"/>
            </w:tcBorders>
          </w:tcPr>
          <w:p w:rsidR="008A3CD2" w:rsidRDefault="00AE4333">
            <w:pPr>
              <w:pStyle w:val="a4"/>
              <w:ind w:left="-108" w:right="-108" w:firstLine="0"/>
              <w:jc w:val="center"/>
              <w:rPr>
                <w:b/>
              </w:rPr>
            </w:pPr>
            <w:r>
              <w:rPr>
                <w:b/>
                <w:noProof/>
              </w:rPr>
              <w:pict>
                <v:line id="_x0000_s2248" style="position:absolute;left:0;text-align:left;flip:y;z-index:252210176;mso-position-horizontal-relative:text;mso-position-vertical-relative:text" from="284.1pt,15.1pt" to="284.1pt,36.4pt" o:allowincell="f">
                  <v:stroke endarrow="block"/>
                </v:line>
              </w:pict>
            </w:r>
            <w:r>
              <w:rPr>
                <w:b/>
                <w:noProof/>
              </w:rPr>
              <w:pict>
                <v:line id="_x0000_s2249" style="position:absolute;left:0;text-align:left;flip:y;z-index:252211200;mso-position-horizontal-relative:text;mso-position-vertical-relative:text" from="468.7pt,15.1pt" to="468.7pt,36.4pt" o:allowincell="f">
                  <v:stroke endarrow="block"/>
                </v:line>
              </w:pict>
            </w:r>
            <w:r w:rsidR="008A3CD2">
              <w:rPr>
                <w:b/>
              </w:rPr>
              <w:t>4.</w:t>
            </w:r>
          </w:p>
        </w:tc>
        <w:tc>
          <w:tcPr>
            <w:tcW w:w="1777" w:type="dxa"/>
            <w:tcBorders>
              <w:top w:val="nil"/>
            </w:tcBorders>
          </w:tcPr>
          <w:p w:rsidR="008A3CD2" w:rsidRDefault="008A3CD2">
            <w:pPr>
              <w:pStyle w:val="a4"/>
              <w:ind w:right="-174" w:firstLine="0"/>
            </w:pPr>
            <w:r>
              <w:t xml:space="preserve">Внутренняя норма доходности </w:t>
            </w:r>
          </w:p>
        </w:tc>
        <w:tc>
          <w:tcPr>
            <w:tcW w:w="2027" w:type="dxa"/>
            <w:tcBorders>
              <w:top w:val="nil"/>
            </w:tcBorders>
          </w:tcPr>
          <w:p w:rsidR="008A3CD2" w:rsidRDefault="008A3CD2">
            <w:pPr>
              <w:pStyle w:val="a4"/>
              <w:ind w:firstLine="0"/>
              <w:rPr>
                <w:sz w:val="20"/>
              </w:rPr>
            </w:pPr>
            <w:r>
              <w:rPr>
                <w:sz w:val="20"/>
              </w:rPr>
              <w:t xml:space="preserve">Ставка сравнения, при которой чистый дисконтированный доход (ЧДД) будет равен нулю ( </w:t>
            </w:r>
            <w:r>
              <w:rPr>
                <w:lang w:val="en-US"/>
              </w:rPr>
              <w:t>i</w:t>
            </w:r>
            <w:r>
              <w:rPr>
                <w:vertAlign w:val="superscript"/>
              </w:rPr>
              <w:t xml:space="preserve">* </w:t>
            </w:r>
            <w:r>
              <w:rPr>
                <w:sz w:val="20"/>
              </w:rPr>
              <w:t>)</w:t>
            </w:r>
          </w:p>
        </w:tc>
        <w:tc>
          <w:tcPr>
            <w:tcW w:w="1441" w:type="dxa"/>
            <w:tcBorders>
              <w:top w:val="nil"/>
            </w:tcBorders>
            <w:vAlign w:val="center"/>
          </w:tcPr>
          <w:p w:rsidR="008A3CD2" w:rsidRDefault="008A3CD2">
            <w:pPr>
              <w:pStyle w:val="a4"/>
              <w:ind w:firstLine="0"/>
              <w:jc w:val="center"/>
              <w:rPr>
                <w:sz w:val="20"/>
              </w:rPr>
            </w:pPr>
            <w:r>
              <w:rPr>
                <w:sz w:val="20"/>
              </w:rPr>
              <w:t>См. выше</w:t>
            </w:r>
          </w:p>
        </w:tc>
        <w:tc>
          <w:tcPr>
            <w:tcW w:w="2126" w:type="dxa"/>
            <w:tcBorders>
              <w:top w:val="nil"/>
            </w:tcBorders>
          </w:tcPr>
          <w:p w:rsidR="008A3CD2" w:rsidRDefault="008A3CD2">
            <w:pPr>
              <w:pStyle w:val="a4"/>
              <w:ind w:firstLine="0"/>
              <w:rPr>
                <w:sz w:val="20"/>
              </w:rPr>
            </w:pPr>
            <w:r>
              <w:rPr>
                <w:sz w:val="20"/>
              </w:rPr>
              <w:t>Трудоемкость расчета и необходимость программируемых средств</w:t>
            </w:r>
          </w:p>
        </w:tc>
        <w:tc>
          <w:tcPr>
            <w:tcW w:w="1701" w:type="dxa"/>
            <w:tcBorders>
              <w:top w:val="nil"/>
              <w:right w:val="single" w:sz="12" w:space="0" w:color="auto"/>
            </w:tcBorders>
            <w:vAlign w:val="center"/>
          </w:tcPr>
          <w:p w:rsidR="008A3CD2" w:rsidRDefault="008A3CD2">
            <w:pPr>
              <w:pStyle w:val="a4"/>
              <w:ind w:firstLine="0"/>
              <w:jc w:val="center"/>
              <w:rPr>
                <w:sz w:val="20"/>
              </w:rPr>
            </w:pPr>
            <w:r>
              <w:rPr>
                <w:sz w:val="20"/>
              </w:rPr>
              <w:t>См. выше</w:t>
            </w:r>
          </w:p>
        </w:tc>
      </w:tr>
      <w:tr w:rsidR="008A3CD2">
        <w:tc>
          <w:tcPr>
            <w:tcW w:w="425" w:type="dxa"/>
            <w:tcBorders>
              <w:left w:val="single" w:sz="12" w:space="0" w:color="auto"/>
              <w:bottom w:val="nil"/>
            </w:tcBorders>
          </w:tcPr>
          <w:p w:rsidR="008A3CD2" w:rsidRDefault="008A3CD2">
            <w:pPr>
              <w:pStyle w:val="a4"/>
              <w:ind w:left="-108" w:right="-108" w:firstLine="0"/>
              <w:jc w:val="center"/>
              <w:rPr>
                <w:b/>
              </w:rPr>
            </w:pPr>
            <w:r>
              <w:rPr>
                <w:b/>
              </w:rPr>
              <w:t>5.</w:t>
            </w:r>
          </w:p>
        </w:tc>
        <w:tc>
          <w:tcPr>
            <w:tcW w:w="1777" w:type="dxa"/>
            <w:tcBorders>
              <w:bottom w:val="nil"/>
            </w:tcBorders>
          </w:tcPr>
          <w:p w:rsidR="008A3CD2" w:rsidRDefault="008A3CD2">
            <w:pPr>
              <w:pStyle w:val="a4"/>
              <w:ind w:right="-174" w:firstLine="0"/>
            </w:pPr>
            <w:r>
              <w:t>Модифицированная внутренняя норма прибыли</w:t>
            </w:r>
          </w:p>
        </w:tc>
        <w:tc>
          <w:tcPr>
            <w:tcW w:w="2027" w:type="dxa"/>
            <w:tcBorders>
              <w:bottom w:val="nil"/>
            </w:tcBorders>
          </w:tcPr>
          <w:p w:rsidR="008A3CD2" w:rsidRDefault="008A3CD2">
            <w:pPr>
              <w:pStyle w:val="a4"/>
              <w:ind w:firstLine="0"/>
              <w:rPr>
                <w:sz w:val="20"/>
              </w:rPr>
            </w:pPr>
            <w:r>
              <w:rPr>
                <w:sz w:val="20"/>
              </w:rPr>
              <w:t xml:space="preserve">Ставка сравнения, при которой ЧДД, рассчитанный как средневзвешенная стоимость капитала за срок жизни объекта, равен нулю </w:t>
            </w:r>
          </w:p>
        </w:tc>
        <w:tc>
          <w:tcPr>
            <w:tcW w:w="1441" w:type="dxa"/>
            <w:tcBorders>
              <w:bottom w:val="nil"/>
            </w:tcBorders>
          </w:tcPr>
          <w:p w:rsidR="008A3CD2" w:rsidRDefault="008A3CD2">
            <w:pPr>
              <w:pStyle w:val="a4"/>
              <w:ind w:firstLine="0"/>
              <w:rPr>
                <w:sz w:val="20"/>
              </w:rPr>
            </w:pPr>
            <w:r>
              <w:rPr>
                <w:sz w:val="20"/>
              </w:rPr>
              <w:t xml:space="preserve">Более точно учитывает стоимость капитала, исходя из портфеля капитала </w:t>
            </w:r>
          </w:p>
        </w:tc>
        <w:tc>
          <w:tcPr>
            <w:tcW w:w="2126" w:type="dxa"/>
            <w:tcBorders>
              <w:bottom w:val="nil"/>
            </w:tcBorders>
          </w:tcPr>
          <w:p w:rsidR="008A3CD2" w:rsidRDefault="008A3CD2">
            <w:pPr>
              <w:pStyle w:val="a4"/>
              <w:ind w:firstLine="0"/>
              <w:rPr>
                <w:sz w:val="20"/>
              </w:rPr>
            </w:pPr>
            <w:r>
              <w:rPr>
                <w:sz w:val="20"/>
              </w:rPr>
              <w:t xml:space="preserve">Сложность расчета, особенно средневзвешенной величины </w:t>
            </w:r>
          </w:p>
        </w:tc>
        <w:tc>
          <w:tcPr>
            <w:tcW w:w="1701" w:type="dxa"/>
            <w:tcBorders>
              <w:bottom w:val="nil"/>
              <w:right w:val="single" w:sz="12" w:space="0" w:color="auto"/>
            </w:tcBorders>
          </w:tcPr>
          <w:p w:rsidR="008A3CD2" w:rsidRDefault="008A3CD2">
            <w:pPr>
              <w:pStyle w:val="a4"/>
              <w:ind w:firstLine="0"/>
              <w:rPr>
                <w:sz w:val="20"/>
              </w:rPr>
            </w:pPr>
            <w:r>
              <w:rPr>
                <w:sz w:val="20"/>
              </w:rPr>
              <w:t>Анализ доходности</w:t>
            </w:r>
          </w:p>
        </w:tc>
      </w:tr>
      <w:tr w:rsidR="008A3CD2">
        <w:tc>
          <w:tcPr>
            <w:tcW w:w="425" w:type="dxa"/>
            <w:tcBorders>
              <w:left w:val="single" w:sz="12" w:space="0" w:color="auto"/>
              <w:bottom w:val="single" w:sz="12" w:space="0" w:color="auto"/>
            </w:tcBorders>
          </w:tcPr>
          <w:p w:rsidR="008A3CD2" w:rsidRDefault="00AE4333">
            <w:pPr>
              <w:pStyle w:val="a4"/>
              <w:ind w:left="-108" w:right="-108" w:firstLine="0"/>
              <w:jc w:val="center"/>
              <w:rPr>
                <w:b/>
              </w:rPr>
            </w:pPr>
            <w:r>
              <w:rPr>
                <w:b/>
                <w:noProof/>
              </w:rPr>
              <w:pict>
                <v:line id="_x0000_s2250" style="position:absolute;left:0;text-align:left;flip:y;z-index:252212224;mso-position-horizontal-relative:text;mso-position-vertical-relative:text" from="468.7pt,15.8pt" to="468.7pt,37.1pt" o:allowincell="f">
                  <v:stroke endarrow="block"/>
                </v:line>
              </w:pict>
            </w:r>
            <w:r w:rsidR="008A3CD2">
              <w:rPr>
                <w:b/>
              </w:rPr>
              <w:t>6.</w:t>
            </w:r>
          </w:p>
        </w:tc>
        <w:tc>
          <w:tcPr>
            <w:tcW w:w="1777" w:type="dxa"/>
            <w:tcBorders>
              <w:bottom w:val="single" w:sz="12" w:space="0" w:color="auto"/>
            </w:tcBorders>
          </w:tcPr>
          <w:p w:rsidR="008A3CD2" w:rsidRDefault="008A3CD2">
            <w:pPr>
              <w:pStyle w:val="a4"/>
              <w:ind w:right="-174" w:firstLine="0"/>
            </w:pPr>
            <w:r>
              <w:t>Рентабельность приведенных инвестиционных затрат</w:t>
            </w:r>
          </w:p>
        </w:tc>
        <w:tc>
          <w:tcPr>
            <w:tcW w:w="2027" w:type="dxa"/>
            <w:tcBorders>
              <w:bottom w:val="single" w:sz="12" w:space="0" w:color="auto"/>
            </w:tcBorders>
          </w:tcPr>
          <w:p w:rsidR="008A3CD2" w:rsidRDefault="008A3CD2">
            <w:pPr>
              <w:pStyle w:val="a4"/>
              <w:ind w:firstLine="0"/>
              <w:rPr>
                <w:sz w:val="20"/>
              </w:rPr>
            </w:pPr>
            <w:r>
              <w:rPr>
                <w:sz w:val="20"/>
              </w:rPr>
              <w:t>Отношение ЧДД за срок жизни проекта к настоящей величине инвестиционных затрат</w:t>
            </w:r>
          </w:p>
        </w:tc>
        <w:tc>
          <w:tcPr>
            <w:tcW w:w="1441" w:type="dxa"/>
            <w:tcBorders>
              <w:bottom w:val="single" w:sz="12" w:space="0" w:color="auto"/>
            </w:tcBorders>
          </w:tcPr>
          <w:p w:rsidR="008A3CD2" w:rsidRDefault="008A3CD2">
            <w:pPr>
              <w:pStyle w:val="a4"/>
              <w:ind w:right="-108" w:firstLine="0"/>
              <w:rPr>
                <w:sz w:val="20"/>
              </w:rPr>
            </w:pPr>
            <w:r>
              <w:rPr>
                <w:sz w:val="20"/>
              </w:rPr>
              <w:t>Учитывает относительные соотношения  затрат и результатов</w:t>
            </w:r>
          </w:p>
        </w:tc>
        <w:tc>
          <w:tcPr>
            <w:tcW w:w="2126" w:type="dxa"/>
            <w:tcBorders>
              <w:bottom w:val="single" w:sz="12" w:space="0" w:color="auto"/>
            </w:tcBorders>
          </w:tcPr>
          <w:p w:rsidR="008A3CD2" w:rsidRDefault="008A3CD2">
            <w:pPr>
              <w:pStyle w:val="a4"/>
              <w:ind w:firstLine="0"/>
              <w:rPr>
                <w:sz w:val="20"/>
              </w:rPr>
            </w:pPr>
            <w:r>
              <w:rPr>
                <w:sz w:val="20"/>
              </w:rPr>
              <w:t>Сложность расчета</w:t>
            </w:r>
          </w:p>
        </w:tc>
        <w:tc>
          <w:tcPr>
            <w:tcW w:w="1701" w:type="dxa"/>
            <w:tcBorders>
              <w:bottom w:val="single" w:sz="12" w:space="0" w:color="auto"/>
              <w:right w:val="single" w:sz="12" w:space="0" w:color="auto"/>
            </w:tcBorders>
            <w:vAlign w:val="center"/>
          </w:tcPr>
          <w:p w:rsidR="008A3CD2" w:rsidRDefault="008A3CD2">
            <w:pPr>
              <w:pStyle w:val="a4"/>
              <w:ind w:firstLine="0"/>
              <w:jc w:val="center"/>
              <w:rPr>
                <w:sz w:val="20"/>
              </w:rPr>
            </w:pPr>
            <w:r>
              <w:rPr>
                <w:sz w:val="20"/>
              </w:rPr>
              <w:t xml:space="preserve">См. выше </w:t>
            </w:r>
          </w:p>
        </w:tc>
      </w:tr>
    </w:tbl>
    <w:p w:rsidR="008A3CD2" w:rsidRDefault="008A3CD2">
      <w:pPr>
        <w:pStyle w:val="a4"/>
        <w:ind w:firstLine="0"/>
        <w:jc w:val="center"/>
        <w:rPr>
          <w:b/>
        </w:rPr>
      </w:pPr>
    </w:p>
    <w:p w:rsidR="008A3CD2" w:rsidRDefault="008A3CD2">
      <w:pPr>
        <w:ind w:firstLine="851"/>
        <w:jc w:val="both"/>
      </w:pPr>
    </w:p>
    <w:p w:rsidR="008A3CD2" w:rsidRDefault="008A3CD2">
      <w:pPr>
        <w:ind w:firstLine="851"/>
        <w:jc w:val="both"/>
      </w:pPr>
    </w:p>
    <w:p w:rsidR="008A3CD2" w:rsidRDefault="008A3CD2">
      <w:pPr>
        <w:pStyle w:val="20"/>
        <w:ind w:firstLine="851"/>
        <w:jc w:val="both"/>
        <w:rPr>
          <w:b/>
        </w:rPr>
      </w:pPr>
      <w:r>
        <w:rPr>
          <w:b/>
        </w:rPr>
        <w:t>Тема 2. Инвестиционные риски.</w:t>
      </w:r>
    </w:p>
    <w:p w:rsidR="008A3CD2" w:rsidRDefault="008A3CD2">
      <w:pPr>
        <w:pStyle w:val="a4"/>
        <w:ind w:firstLine="900"/>
        <w:jc w:val="both"/>
        <w:rPr>
          <w:b/>
        </w:rPr>
      </w:pPr>
      <w:r>
        <w:rPr>
          <w:b/>
        </w:rPr>
        <w:t>2.1. Сущность, содержание и виды рисков.</w:t>
      </w:r>
    </w:p>
    <w:p w:rsidR="008A3CD2" w:rsidRDefault="008A3CD2">
      <w:pPr>
        <w:pStyle w:val="a4"/>
        <w:jc w:val="center"/>
        <w:rPr>
          <w:b/>
        </w:rPr>
      </w:pPr>
    </w:p>
    <w:p w:rsidR="008A3CD2" w:rsidRDefault="008A3CD2">
      <w:pPr>
        <w:pStyle w:val="a4"/>
        <w:jc w:val="both"/>
      </w:pPr>
      <w:r>
        <w:t xml:space="preserve">Под </w:t>
      </w:r>
      <w:r>
        <w:rPr>
          <w:i/>
        </w:rPr>
        <w:t>риском</w:t>
      </w:r>
      <w:r>
        <w:t xml:space="preserve"> понимается возможность потерь, вытекающая из специфики тех или иных явлений природы и видов человеческой деятельности. Как  экономическая категория </w:t>
      </w:r>
      <w:r>
        <w:rPr>
          <w:i/>
        </w:rPr>
        <w:t>риск</w:t>
      </w:r>
      <w:r>
        <w:t xml:space="preserve"> – это событие, которое может произойти или не произойти, и соответственно возможны 3 экономических результата:</w:t>
      </w:r>
    </w:p>
    <w:p w:rsidR="008A3CD2" w:rsidRDefault="008A3CD2" w:rsidP="008A3CD2">
      <w:pPr>
        <w:pStyle w:val="a4"/>
        <w:numPr>
          <w:ilvl w:val="0"/>
          <w:numId w:val="182"/>
        </w:numPr>
        <w:jc w:val="both"/>
      </w:pPr>
      <w:r>
        <w:t>Отрицательный  (проигрыш, ущерб, убыток)</w:t>
      </w:r>
    </w:p>
    <w:p w:rsidR="008A3CD2" w:rsidRDefault="008A3CD2" w:rsidP="008A3CD2">
      <w:pPr>
        <w:pStyle w:val="a4"/>
        <w:numPr>
          <w:ilvl w:val="0"/>
          <w:numId w:val="182"/>
        </w:numPr>
        <w:jc w:val="both"/>
      </w:pPr>
      <w:r>
        <w:t>Положительный (выигрыш, выгода, прибыль)</w:t>
      </w:r>
    </w:p>
    <w:p w:rsidR="008A3CD2" w:rsidRDefault="008A3CD2" w:rsidP="008A3CD2">
      <w:pPr>
        <w:pStyle w:val="a4"/>
        <w:numPr>
          <w:ilvl w:val="0"/>
          <w:numId w:val="182"/>
        </w:numPr>
        <w:jc w:val="both"/>
      </w:pPr>
      <w:r>
        <w:t>Нулевой (нейтральный)</w:t>
      </w:r>
    </w:p>
    <w:p w:rsidR="008A3CD2" w:rsidRDefault="008A3CD2">
      <w:pPr>
        <w:pStyle w:val="a4"/>
        <w:jc w:val="both"/>
      </w:pPr>
      <w:r>
        <w:t>Экономическая деятельность субъектов предполагает использование различных методов, позволяющих прогнозировать наступление риска, оценивать возможность риска, принимать меры к уменьшению степени риска с помощью различных действий.</w:t>
      </w:r>
    </w:p>
    <w:p w:rsidR="008A3CD2" w:rsidRDefault="008A3CD2">
      <w:pPr>
        <w:pStyle w:val="a4"/>
        <w:jc w:val="both"/>
      </w:pPr>
      <w:r>
        <w:t>Для этого необходимо классифицировать риск на конкретные группы по определенным признакам для достижения поставленной цели.</w:t>
      </w:r>
    </w:p>
    <w:p w:rsidR="008A3CD2" w:rsidRDefault="008A3CD2">
      <w:pPr>
        <w:pStyle w:val="a4"/>
        <w:jc w:val="both"/>
      </w:pPr>
      <w:r>
        <w:t>В зависимости от рисковости операций, риски можно разделить, принципиально, на 2 большие группы:</w:t>
      </w:r>
    </w:p>
    <w:p w:rsidR="008A3CD2" w:rsidRDefault="008A3CD2" w:rsidP="008A3CD2">
      <w:pPr>
        <w:pStyle w:val="a4"/>
        <w:numPr>
          <w:ilvl w:val="0"/>
          <w:numId w:val="183"/>
        </w:numPr>
        <w:tabs>
          <w:tab w:val="num" w:pos="1276"/>
        </w:tabs>
        <w:jc w:val="both"/>
      </w:pPr>
      <w:r>
        <w:t>Чистые риски</w:t>
      </w:r>
    </w:p>
    <w:p w:rsidR="008A3CD2" w:rsidRDefault="008A3CD2" w:rsidP="008A3CD2">
      <w:pPr>
        <w:pStyle w:val="a4"/>
        <w:numPr>
          <w:ilvl w:val="0"/>
          <w:numId w:val="183"/>
        </w:numPr>
        <w:tabs>
          <w:tab w:val="num" w:pos="1276"/>
        </w:tabs>
        <w:jc w:val="both"/>
      </w:pPr>
      <w:r>
        <w:t>Спекулятивные риски</w:t>
      </w:r>
    </w:p>
    <w:p w:rsidR="008A3CD2" w:rsidRDefault="008A3CD2">
      <w:pPr>
        <w:pStyle w:val="a4"/>
        <w:jc w:val="both"/>
      </w:pPr>
      <w:r>
        <w:rPr>
          <w:i/>
          <w:u w:val="single"/>
        </w:rPr>
        <w:t>Чистые риски</w:t>
      </w:r>
      <w:r>
        <w:t>: природно-естественные, экологические, политические, транспортные, часть коммерческих рисков (имущественные, производственные, торговые).</w:t>
      </w:r>
    </w:p>
    <w:p w:rsidR="008A3CD2" w:rsidRDefault="008A3CD2">
      <w:pPr>
        <w:pStyle w:val="a4"/>
        <w:jc w:val="both"/>
      </w:pPr>
      <w:r>
        <w:t xml:space="preserve"> </w:t>
      </w:r>
      <w:r>
        <w:rPr>
          <w:i/>
        </w:rPr>
        <w:t xml:space="preserve">Коммерческие риски </w:t>
      </w:r>
      <w:r>
        <w:t xml:space="preserve"> состоят из:</w:t>
      </w:r>
    </w:p>
    <w:p w:rsidR="008A3CD2" w:rsidRDefault="008A3CD2" w:rsidP="008A3CD2">
      <w:pPr>
        <w:pStyle w:val="a4"/>
        <w:numPr>
          <w:ilvl w:val="0"/>
          <w:numId w:val="184"/>
        </w:numPr>
        <w:ind w:left="0" w:firstLine="851"/>
        <w:jc w:val="both"/>
      </w:pPr>
      <w:r>
        <w:t>Имущественных – это риски , связанные с вероятностью потерь имущества предприятия по причинам кражи, диверсии, халатности и т.п.</w:t>
      </w:r>
    </w:p>
    <w:p w:rsidR="008A3CD2" w:rsidRDefault="008A3CD2" w:rsidP="008A3CD2">
      <w:pPr>
        <w:pStyle w:val="a4"/>
        <w:numPr>
          <w:ilvl w:val="0"/>
          <w:numId w:val="184"/>
        </w:numPr>
        <w:ind w:left="0" w:firstLine="851"/>
        <w:jc w:val="both"/>
      </w:pPr>
      <w:r>
        <w:t>Производственные – связаны с убытком от остановки производства в связи с гибелью или повреждением основных или оборотных средств, в т.ч. с риском внесения в производство  новой техники и технологии</w:t>
      </w:r>
    </w:p>
    <w:p w:rsidR="008A3CD2" w:rsidRDefault="008A3CD2" w:rsidP="008A3CD2">
      <w:pPr>
        <w:pStyle w:val="a4"/>
        <w:numPr>
          <w:ilvl w:val="0"/>
          <w:numId w:val="184"/>
        </w:numPr>
        <w:ind w:left="0" w:firstLine="851"/>
        <w:jc w:val="both"/>
      </w:pPr>
      <w:r>
        <w:t>Торговые – это возможные риски,  связанные с задержкой платежей, непоставкой товара и т.п.</w:t>
      </w:r>
    </w:p>
    <w:p w:rsidR="008A3CD2" w:rsidRDefault="008A3CD2">
      <w:pPr>
        <w:pStyle w:val="a4"/>
        <w:jc w:val="both"/>
      </w:pPr>
      <w:r>
        <w:rPr>
          <w:i/>
          <w:u w:val="single"/>
        </w:rPr>
        <w:t>Спекулятивные риски</w:t>
      </w:r>
      <w:r>
        <w:t xml:space="preserve"> – финансовые риски, которые являются основной частью коммерческих рисков. Они делятся на 2 составляющих. Одна часть связана с покупательной способностью денег. Вторая – с вложением капитала. Первая составляющая имеет разновидности:</w:t>
      </w:r>
    </w:p>
    <w:p w:rsidR="008A3CD2" w:rsidRDefault="008A3CD2" w:rsidP="008A3CD2">
      <w:pPr>
        <w:pStyle w:val="a4"/>
        <w:numPr>
          <w:ilvl w:val="0"/>
          <w:numId w:val="185"/>
        </w:numPr>
        <w:jc w:val="both"/>
      </w:pPr>
      <w:r>
        <w:t>Инфляционный риск  (1)</w:t>
      </w:r>
    </w:p>
    <w:p w:rsidR="008A3CD2" w:rsidRDefault="008A3CD2" w:rsidP="008A3CD2">
      <w:pPr>
        <w:pStyle w:val="a4"/>
        <w:numPr>
          <w:ilvl w:val="0"/>
          <w:numId w:val="185"/>
        </w:numPr>
        <w:jc w:val="both"/>
      </w:pPr>
      <w:r>
        <w:t>Дефляционный риск   (2)</w:t>
      </w:r>
    </w:p>
    <w:p w:rsidR="008A3CD2" w:rsidRDefault="008A3CD2" w:rsidP="008A3CD2">
      <w:pPr>
        <w:pStyle w:val="a4"/>
        <w:numPr>
          <w:ilvl w:val="0"/>
          <w:numId w:val="185"/>
        </w:numPr>
        <w:jc w:val="both"/>
      </w:pPr>
      <w:r>
        <w:t xml:space="preserve">Валютный риск           (3)   </w:t>
      </w:r>
    </w:p>
    <w:p w:rsidR="008A3CD2" w:rsidRDefault="008A3CD2" w:rsidP="008A3CD2">
      <w:pPr>
        <w:pStyle w:val="a4"/>
        <w:numPr>
          <w:ilvl w:val="0"/>
          <w:numId w:val="185"/>
        </w:numPr>
        <w:jc w:val="both"/>
      </w:pPr>
      <w:r>
        <w:t xml:space="preserve">Риск ликвидности       (4) </w:t>
      </w:r>
    </w:p>
    <w:p w:rsidR="008A3CD2" w:rsidRDefault="008A3CD2">
      <w:pPr>
        <w:pStyle w:val="a4"/>
        <w:jc w:val="both"/>
      </w:pPr>
    </w:p>
    <w:p w:rsidR="008A3CD2" w:rsidRDefault="008A3CD2">
      <w:pPr>
        <w:pStyle w:val="a4"/>
        <w:jc w:val="both"/>
      </w:pPr>
      <w:r>
        <w:rPr>
          <w:b/>
        </w:rPr>
        <w:t>1</w:t>
      </w:r>
      <w:r>
        <w:t xml:space="preserve"> и </w:t>
      </w:r>
      <w:r>
        <w:rPr>
          <w:b/>
        </w:rPr>
        <w:t>2.</w:t>
      </w:r>
      <w:r>
        <w:t xml:space="preserve"> Означает обесценивание или удорожание денежных средств с точки зрения их покупательной способности. И тот и другой могут нанести ущерб.</w:t>
      </w:r>
    </w:p>
    <w:p w:rsidR="008A3CD2" w:rsidRDefault="008A3CD2">
      <w:pPr>
        <w:pStyle w:val="a4"/>
        <w:jc w:val="both"/>
      </w:pPr>
      <w:r>
        <w:rPr>
          <w:b/>
        </w:rPr>
        <w:t xml:space="preserve">3.  </w:t>
      </w:r>
      <w:r>
        <w:t>Представляет собой опасность валютных потерь, связанных с изменением курса одной иностранной валюты по отношению к другой.</w:t>
      </w:r>
    </w:p>
    <w:p w:rsidR="008A3CD2" w:rsidRDefault="008A3CD2">
      <w:pPr>
        <w:pStyle w:val="a4"/>
        <w:jc w:val="both"/>
      </w:pPr>
      <w:r>
        <w:rPr>
          <w:b/>
        </w:rPr>
        <w:t>4.</w:t>
      </w:r>
      <w:r>
        <w:t xml:space="preserve">  Это риски, связанные с возможностью потерь при реализации ценных бумаг или других товаров, связанных с изменением оценки их качества и потребительской стоимости.</w:t>
      </w:r>
    </w:p>
    <w:p w:rsidR="008A3CD2" w:rsidRDefault="008A3CD2">
      <w:pPr>
        <w:pStyle w:val="a4"/>
        <w:jc w:val="both"/>
      </w:pPr>
      <w:r>
        <w:rPr>
          <w:i/>
        </w:rPr>
        <w:t>Инфляционный риск</w:t>
      </w:r>
      <w:r>
        <w:t xml:space="preserve"> включает в себя следующие составляющие:</w:t>
      </w:r>
    </w:p>
    <w:p w:rsidR="008A3CD2" w:rsidRDefault="008A3CD2" w:rsidP="008A3CD2">
      <w:pPr>
        <w:pStyle w:val="a4"/>
        <w:numPr>
          <w:ilvl w:val="0"/>
          <w:numId w:val="186"/>
        </w:numPr>
        <w:ind w:left="1211"/>
        <w:jc w:val="both"/>
      </w:pPr>
      <w:r>
        <w:t>Риск упущенной выгоды (а)</w:t>
      </w:r>
    </w:p>
    <w:p w:rsidR="008A3CD2" w:rsidRDefault="008A3CD2" w:rsidP="008A3CD2">
      <w:pPr>
        <w:pStyle w:val="a4"/>
        <w:numPr>
          <w:ilvl w:val="0"/>
          <w:numId w:val="186"/>
        </w:numPr>
        <w:ind w:left="1211"/>
        <w:jc w:val="both"/>
      </w:pPr>
      <w:r>
        <w:t>Риск снижения доходности (б)</w:t>
      </w:r>
    </w:p>
    <w:p w:rsidR="008A3CD2" w:rsidRDefault="008A3CD2" w:rsidP="008A3CD2">
      <w:pPr>
        <w:pStyle w:val="a4"/>
        <w:numPr>
          <w:ilvl w:val="0"/>
          <w:numId w:val="186"/>
        </w:numPr>
        <w:ind w:left="1211"/>
        <w:jc w:val="both"/>
      </w:pPr>
      <w:r>
        <w:t>Риск финансовых потерь (в)</w:t>
      </w:r>
    </w:p>
    <w:p w:rsidR="008A3CD2" w:rsidRDefault="008A3CD2">
      <w:pPr>
        <w:pStyle w:val="a4"/>
        <w:jc w:val="both"/>
      </w:pPr>
      <w:r>
        <w:t>а)  Это риск наступления какого-либо финансового ущерба в результате неосуществления какого-либо мероприятия. Например, неполученная прибыль в условиях неосуществления страховки и отсутствия договора хеджирования.</w:t>
      </w:r>
    </w:p>
    <w:p w:rsidR="008A3CD2" w:rsidRDefault="008A3CD2">
      <w:pPr>
        <w:pStyle w:val="a4"/>
        <w:jc w:val="both"/>
      </w:pPr>
      <w:r>
        <w:t>б) Может возникнуть в результате уменьшения процентов по ценным бумагам,           портфельным инвестициям, вкладам и кредитам. Включает в себя:</w:t>
      </w:r>
    </w:p>
    <w:p w:rsidR="008A3CD2" w:rsidRDefault="008A3CD2" w:rsidP="008A3CD2">
      <w:pPr>
        <w:pStyle w:val="a4"/>
        <w:numPr>
          <w:ilvl w:val="0"/>
          <w:numId w:val="181"/>
        </w:numPr>
        <w:ind w:firstLine="916"/>
        <w:jc w:val="both"/>
      </w:pPr>
      <w:r>
        <w:t>процентные риски</w:t>
      </w:r>
    </w:p>
    <w:p w:rsidR="008A3CD2" w:rsidRDefault="008A3CD2" w:rsidP="008A3CD2">
      <w:pPr>
        <w:pStyle w:val="a4"/>
        <w:numPr>
          <w:ilvl w:val="0"/>
          <w:numId w:val="181"/>
        </w:numPr>
        <w:ind w:firstLine="916"/>
        <w:jc w:val="both"/>
      </w:pPr>
      <w:r>
        <w:t>кредитные риски</w:t>
      </w:r>
    </w:p>
    <w:p w:rsidR="008A3CD2" w:rsidRDefault="008A3CD2">
      <w:pPr>
        <w:pStyle w:val="a4"/>
        <w:jc w:val="both"/>
      </w:pPr>
      <w:r>
        <w:t>К</w:t>
      </w:r>
      <w:r>
        <w:rPr>
          <w:b/>
        </w:rPr>
        <w:t xml:space="preserve"> </w:t>
      </w:r>
      <w:r>
        <w:rPr>
          <w:i/>
        </w:rPr>
        <w:t xml:space="preserve">процентным рискам </w:t>
      </w:r>
      <w:r>
        <w:t>относится опасность кредитных учреждений в результате увеличения процентных ставок, выплачиваемые ими за предоставление средств.</w:t>
      </w:r>
    </w:p>
    <w:p w:rsidR="008A3CD2" w:rsidRDefault="008A3CD2">
      <w:pPr>
        <w:pStyle w:val="a4"/>
        <w:jc w:val="both"/>
      </w:pPr>
      <w:r>
        <w:rPr>
          <w:i/>
        </w:rPr>
        <w:t>Кредитные риски</w:t>
      </w:r>
      <w:r>
        <w:t xml:space="preserve"> – это опасность неуплаты заемщиком основного долга и процентов, причитающихся кредитору. К этому риску относится также риск нерасчета с поставщиками в виду дебиторской задолженности.</w:t>
      </w:r>
    </w:p>
    <w:p w:rsidR="008A3CD2" w:rsidRDefault="008A3CD2">
      <w:pPr>
        <w:pStyle w:val="a4"/>
        <w:jc w:val="both"/>
      </w:pPr>
      <w:r>
        <w:t>в)  Может быть: -    биржевым риском</w:t>
      </w:r>
    </w:p>
    <w:p w:rsidR="008A3CD2" w:rsidRDefault="008A3CD2" w:rsidP="008A3CD2">
      <w:pPr>
        <w:pStyle w:val="a4"/>
        <w:numPr>
          <w:ilvl w:val="0"/>
          <w:numId w:val="181"/>
        </w:numPr>
        <w:ind w:firstLine="2192"/>
        <w:jc w:val="both"/>
      </w:pPr>
      <w:r>
        <w:t>риском банкротства</w:t>
      </w:r>
    </w:p>
    <w:p w:rsidR="008A3CD2" w:rsidRDefault="008A3CD2" w:rsidP="008A3CD2">
      <w:pPr>
        <w:pStyle w:val="a4"/>
        <w:numPr>
          <w:ilvl w:val="0"/>
          <w:numId w:val="181"/>
        </w:numPr>
        <w:ind w:firstLine="2192"/>
        <w:jc w:val="both"/>
      </w:pPr>
      <w:r>
        <w:t>селективным риском</w:t>
      </w:r>
    </w:p>
    <w:p w:rsidR="008A3CD2" w:rsidRDefault="008A3CD2">
      <w:pPr>
        <w:pStyle w:val="a4"/>
        <w:jc w:val="both"/>
      </w:pPr>
      <w:r>
        <w:rPr>
          <w:i/>
        </w:rPr>
        <w:t>Биржевой риск</w:t>
      </w:r>
      <w:r>
        <w:t xml:space="preserve"> – это опасность потерь подбиржевых сделок.</w:t>
      </w:r>
    </w:p>
    <w:p w:rsidR="008A3CD2" w:rsidRDefault="008A3CD2">
      <w:pPr>
        <w:pStyle w:val="a4"/>
        <w:jc w:val="both"/>
      </w:pPr>
      <w:r>
        <w:rPr>
          <w:i/>
        </w:rPr>
        <w:t>Риск банкротства</w:t>
      </w:r>
      <w:r>
        <w:t xml:space="preserve"> – это опасность полной потери собственного капитала и неспособности рассчитаться по взятым на себя обязательствам.</w:t>
      </w:r>
    </w:p>
    <w:p w:rsidR="008A3CD2" w:rsidRDefault="008A3CD2">
      <w:pPr>
        <w:pStyle w:val="a4"/>
        <w:jc w:val="both"/>
      </w:pPr>
      <w:r>
        <w:rPr>
          <w:i/>
        </w:rPr>
        <w:t>Селективный риск</w:t>
      </w:r>
      <w:r>
        <w:t xml:space="preserve"> – риск неправильного вложения капитала в ценные бумаги, в инвестиционные проекты, неправильное формирование инвестиционного портфеля.</w:t>
      </w:r>
    </w:p>
    <w:p w:rsidR="008A3CD2" w:rsidRDefault="008A3CD2">
      <w:pPr>
        <w:pStyle w:val="a4"/>
        <w:ind w:firstLine="0"/>
        <w:jc w:val="both"/>
      </w:pPr>
    </w:p>
    <w:p w:rsidR="008A3CD2" w:rsidRDefault="008A3CD2">
      <w:pPr>
        <w:pStyle w:val="a4"/>
        <w:jc w:val="both"/>
      </w:pPr>
    </w:p>
    <w:p w:rsidR="008A3CD2" w:rsidRDefault="008A3CD2" w:rsidP="008A3CD2">
      <w:pPr>
        <w:pStyle w:val="a4"/>
        <w:numPr>
          <w:ilvl w:val="1"/>
          <w:numId w:val="183"/>
        </w:numPr>
        <w:jc w:val="both"/>
        <w:rPr>
          <w:b/>
        </w:rPr>
      </w:pPr>
      <w:r>
        <w:rPr>
          <w:b/>
        </w:rPr>
        <w:t>Способы оценки степени риска.</w:t>
      </w:r>
    </w:p>
    <w:p w:rsidR="008A3CD2" w:rsidRDefault="008A3CD2">
      <w:pPr>
        <w:pStyle w:val="a4"/>
        <w:jc w:val="both"/>
        <w:rPr>
          <w:b/>
        </w:rPr>
      </w:pPr>
    </w:p>
    <w:p w:rsidR="008A3CD2" w:rsidRDefault="008A3CD2">
      <w:pPr>
        <w:pStyle w:val="a4"/>
        <w:jc w:val="both"/>
      </w:pPr>
      <w:r>
        <w:t>С математической точки зрения, риск оценивается вероятностью наступления потерь на основании статистических данных и может быть рассчитана с достаточной степенью точности. Фактически, задача сводится к определению значений вероятности наступления событий и к выбору из возможных событий самого предпочтительного. Вероятность наступления события может быть определена объективным или  субъективным способом.</w:t>
      </w:r>
    </w:p>
    <w:p w:rsidR="008A3CD2" w:rsidRDefault="008A3CD2">
      <w:pPr>
        <w:pStyle w:val="a4"/>
        <w:jc w:val="both"/>
      </w:pPr>
      <w:r>
        <w:rPr>
          <w:i/>
        </w:rPr>
        <w:t>Объективный метод</w:t>
      </w:r>
      <w:r>
        <w:t xml:space="preserve"> основан на вычислении частоты, с которой происходит данное событие. Например, если при вложении капитала в какое-либо мероприятие прибыль в сумме 25 единиц была получена в 120 случаях из 200, то вероятность получения прибыли составляет 60% (120 / 200).</w:t>
      </w:r>
    </w:p>
    <w:p w:rsidR="008A3CD2" w:rsidRDefault="008A3CD2">
      <w:pPr>
        <w:pStyle w:val="a4"/>
        <w:jc w:val="both"/>
      </w:pPr>
      <w:r>
        <w:rPr>
          <w:i/>
        </w:rPr>
        <w:t>Субъективный метод</w:t>
      </w:r>
      <w:r>
        <w:t xml:space="preserve"> основан на использовании субъективных критериев, где большая роль принадлежит эксперту.</w:t>
      </w:r>
    </w:p>
    <w:p w:rsidR="008A3CD2" w:rsidRDefault="008A3CD2">
      <w:pPr>
        <w:pStyle w:val="a4"/>
        <w:jc w:val="both"/>
      </w:pPr>
      <w:r>
        <w:t>Степень риска определяется с помощью следующих величин:</w:t>
      </w:r>
    </w:p>
    <w:p w:rsidR="008A3CD2" w:rsidRDefault="008A3CD2" w:rsidP="008A3CD2">
      <w:pPr>
        <w:pStyle w:val="a4"/>
        <w:numPr>
          <w:ilvl w:val="0"/>
          <w:numId w:val="187"/>
        </w:numPr>
        <w:jc w:val="both"/>
      </w:pPr>
      <w:r>
        <w:t>Среднее ожидаемое значение</w:t>
      </w:r>
    </w:p>
    <w:p w:rsidR="008A3CD2" w:rsidRDefault="008A3CD2" w:rsidP="008A3CD2">
      <w:pPr>
        <w:pStyle w:val="a4"/>
        <w:numPr>
          <w:ilvl w:val="0"/>
          <w:numId w:val="187"/>
        </w:numPr>
        <w:jc w:val="both"/>
      </w:pPr>
      <w:r>
        <w:t>Изменчивость возможного результата.</w:t>
      </w:r>
    </w:p>
    <w:p w:rsidR="008A3CD2" w:rsidRDefault="008A3CD2">
      <w:pPr>
        <w:pStyle w:val="a4"/>
        <w:jc w:val="both"/>
      </w:pPr>
    </w:p>
    <w:p w:rsidR="008A3CD2" w:rsidRDefault="008A3CD2">
      <w:pPr>
        <w:pStyle w:val="a4"/>
        <w:jc w:val="both"/>
        <w:rPr>
          <w:i/>
        </w:rPr>
      </w:pPr>
      <w:r>
        <w:rPr>
          <w:i/>
        </w:rPr>
        <w:t>1</w:t>
      </w:r>
      <w:r>
        <w:t xml:space="preserve">. Это обобщенная характеристика и не дает возможность сделать вывод в пользу какого-либо варианта. Поэтому проходится пользоваться методом </w:t>
      </w:r>
      <w:r>
        <w:rPr>
          <w:i/>
        </w:rPr>
        <w:t>2.</w:t>
      </w:r>
    </w:p>
    <w:p w:rsidR="008A3CD2" w:rsidRDefault="008A3CD2">
      <w:pPr>
        <w:pStyle w:val="a4"/>
        <w:jc w:val="both"/>
      </w:pPr>
      <w:r>
        <w:rPr>
          <w:i/>
        </w:rPr>
        <w:t>2.</w:t>
      </w:r>
      <w:r>
        <w:t xml:space="preserve"> Характеризует отклонение возможного результата от средней величины. Для этой цели используется дисперсия и среднее квадратическое отклонение.</w:t>
      </w:r>
    </w:p>
    <w:p w:rsidR="008A3CD2" w:rsidRDefault="008A3CD2">
      <w:pPr>
        <w:pStyle w:val="a4"/>
        <w:jc w:val="both"/>
      </w:pPr>
      <w:r>
        <w:rPr>
          <w:i/>
        </w:rPr>
        <w:t>Дисперсия</w:t>
      </w:r>
      <w:r>
        <w:t xml:space="preserve"> – это средневзвешенное значение из квадратов отклонений действительных результатов от средне ожидаемых:</w:t>
      </w:r>
    </w:p>
    <w:p w:rsidR="008A3CD2" w:rsidRDefault="008A3CD2">
      <w:pPr>
        <w:pStyle w:val="a4"/>
        <w:jc w:val="both"/>
      </w:pPr>
    </w:p>
    <w:tbl>
      <w:tblPr>
        <w:tblW w:w="0" w:type="auto"/>
        <w:tblInd w:w="2112" w:type="dxa"/>
        <w:tblBorders>
          <w:top w:val="single" w:sz="12" w:space="0" w:color="auto"/>
          <w:left w:val="single" w:sz="12" w:space="0" w:color="auto"/>
          <w:bottom w:val="single" w:sz="12" w:space="0" w:color="auto"/>
          <w:right w:val="single" w:sz="12" w:space="0" w:color="auto"/>
          <w:insideH w:val="single" w:sz="12" w:space="0" w:color="auto"/>
        </w:tblBorders>
        <w:tblLayout w:type="fixed"/>
        <w:tblLook w:val="0000" w:firstRow="0" w:lastRow="0" w:firstColumn="0" w:lastColumn="0" w:noHBand="0" w:noVBand="0"/>
      </w:tblPr>
      <w:tblGrid>
        <w:gridCol w:w="1134"/>
        <w:gridCol w:w="1842"/>
      </w:tblGrid>
      <w:tr w:rsidR="008A3CD2">
        <w:trPr>
          <w:cantSplit/>
        </w:trPr>
        <w:tc>
          <w:tcPr>
            <w:tcW w:w="1134" w:type="dxa"/>
            <w:vMerge w:val="restart"/>
            <w:vAlign w:val="center"/>
          </w:tcPr>
          <w:p w:rsidR="008A3CD2" w:rsidRDefault="00AE4333">
            <w:pPr>
              <w:pStyle w:val="a4"/>
              <w:ind w:firstLine="0"/>
              <w:jc w:val="both"/>
              <w:rPr>
                <w:b/>
              </w:rPr>
            </w:pPr>
            <w:r>
              <w:rPr>
                <w:b/>
                <w:noProof/>
              </w:rPr>
              <w:pict>
                <v:shape id="_x0000_s2252" style="position:absolute;left:0;text-align:left;margin-left:124.05pt;margin-top:2.1pt;width:21.45pt;height:21.75pt;z-index:252214272;mso-position-horizontal:absolute;mso-position-horizontal-relative:text;mso-position-vertical:absolute;mso-position-vertical-relative:text" coordsize="429,435" o:allowincell="f" path="m187,240hdc228,226,337,180,367,240,429,364,326,380,267,400,227,396,21,435,7,320,3,286,,241,27,220,70,186,187,180,187,180v20,-13,45,-21,60,-40c272,108,288,,227,e" filled="f" strokeweight="1.5pt">
                  <v:path arrowok="t"/>
                </v:shape>
              </w:pict>
            </w:r>
            <w:r>
              <w:rPr>
                <w:b/>
                <w:noProof/>
              </w:rPr>
              <w:pict>
                <v:line id="_x0000_s2251" style="position:absolute;left:0;text-align:left;z-index:252213248" from="206pt,2.2pt" to="213.1pt,2.2pt" o:allowincell="f"/>
              </w:pict>
            </w:r>
            <w:r w:rsidR="008A3CD2">
              <w:rPr>
                <w:b/>
              </w:rPr>
              <w:t xml:space="preserve">          </w:t>
            </w:r>
            <w:r w:rsidR="008A3CD2">
              <w:rPr>
                <w:b/>
                <w:vertAlign w:val="superscript"/>
              </w:rPr>
              <w:t>2</w:t>
            </w:r>
            <w:r w:rsidR="008A3CD2">
              <w:rPr>
                <w:b/>
              </w:rPr>
              <w:t xml:space="preserve">  </w:t>
            </w:r>
          </w:p>
          <w:p w:rsidR="008A3CD2" w:rsidRDefault="008A3CD2">
            <w:pPr>
              <w:pStyle w:val="a4"/>
              <w:ind w:firstLine="0"/>
              <w:jc w:val="both"/>
              <w:rPr>
                <w:b/>
                <w:vertAlign w:val="superscript"/>
              </w:rPr>
            </w:pPr>
            <w:r>
              <w:rPr>
                <w:b/>
              </w:rPr>
              <w:t xml:space="preserve">            =   </w:t>
            </w:r>
          </w:p>
        </w:tc>
        <w:tc>
          <w:tcPr>
            <w:tcW w:w="1842" w:type="dxa"/>
          </w:tcPr>
          <w:p w:rsidR="008A3CD2" w:rsidRDefault="008A3CD2">
            <w:pPr>
              <w:pStyle w:val="a4"/>
              <w:ind w:firstLine="0"/>
              <w:jc w:val="both"/>
              <w:rPr>
                <w:b/>
              </w:rPr>
            </w:pPr>
            <w:r>
              <w:rPr>
                <w:b/>
              </w:rPr>
              <w:t>∑ ( х –  х )</w:t>
            </w:r>
            <w:r>
              <w:rPr>
                <w:b/>
                <w:vertAlign w:val="superscript"/>
              </w:rPr>
              <w:t>2</w:t>
            </w:r>
            <w:r>
              <w:rPr>
                <w:b/>
              </w:rPr>
              <w:t xml:space="preserve"> * </w:t>
            </w:r>
            <w:r>
              <w:rPr>
                <w:b/>
                <w:lang w:val="en-US"/>
              </w:rPr>
              <w:t>n</w:t>
            </w:r>
          </w:p>
        </w:tc>
      </w:tr>
      <w:tr w:rsidR="008A3CD2">
        <w:trPr>
          <w:cantSplit/>
        </w:trPr>
        <w:tc>
          <w:tcPr>
            <w:tcW w:w="1134" w:type="dxa"/>
            <w:vMerge/>
          </w:tcPr>
          <w:p w:rsidR="008A3CD2" w:rsidRDefault="008A3CD2">
            <w:pPr>
              <w:pStyle w:val="a4"/>
              <w:ind w:firstLine="0"/>
              <w:jc w:val="both"/>
              <w:rPr>
                <w:b/>
              </w:rPr>
            </w:pPr>
          </w:p>
        </w:tc>
        <w:tc>
          <w:tcPr>
            <w:tcW w:w="1842" w:type="dxa"/>
          </w:tcPr>
          <w:p w:rsidR="008A3CD2" w:rsidRDefault="008A3CD2">
            <w:pPr>
              <w:pStyle w:val="a4"/>
              <w:ind w:firstLine="0"/>
              <w:jc w:val="both"/>
              <w:rPr>
                <w:b/>
              </w:rPr>
            </w:pPr>
            <w:r>
              <w:rPr>
                <w:b/>
              </w:rPr>
              <w:t xml:space="preserve">      ∑ </w:t>
            </w:r>
            <w:r>
              <w:rPr>
                <w:b/>
                <w:lang w:val="en-US"/>
              </w:rPr>
              <w:t>n</w:t>
            </w:r>
          </w:p>
        </w:tc>
      </w:tr>
    </w:tbl>
    <w:p w:rsidR="008A3CD2" w:rsidRDefault="008A3CD2">
      <w:pPr>
        <w:pStyle w:val="a4"/>
        <w:jc w:val="both"/>
      </w:pPr>
      <w:r>
        <w:t xml:space="preserve">    </w:t>
      </w:r>
    </w:p>
    <w:p w:rsidR="008A3CD2" w:rsidRDefault="00AE4333">
      <w:pPr>
        <w:pStyle w:val="a4"/>
        <w:ind w:firstLine="0"/>
        <w:jc w:val="both"/>
        <w:rPr>
          <w:sz w:val="20"/>
        </w:rPr>
      </w:pPr>
      <w:r>
        <w:rPr>
          <w:b/>
          <w:noProof/>
        </w:rPr>
        <w:pict>
          <v:shape id="_x0000_s2253" style="position:absolute;left:0;text-align:left;margin-left:56.9pt;margin-top:6pt;width:21.45pt;height:21.75pt;z-index:252215296;mso-position-horizontal:absolute;mso-position-horizontal-relative:text;mso-position-vertical:absolute;mso-position-vertical-relative:text" coordsize="429,435" o:allowincell="f" path="m187,240hdc228,226,337,180,367,240,429,364,326,380,267,400,227,396,21,435,7,320,3,286,,241,27,220,70,186,187,180,187,180v20,-13,45,-21,60,-40c272,108,288,,227,e" filled="f" strokeweight="1.5pt">
            <v:path arrowok="t"/>
          </v:shape>
        </w:pict>
      </w:r>
      <w:r w:rsidR="008A3CD2">
        <w:rPr>
          <w:b/>
        </w:rPr>
        <w:t xml:space="preserve">                         </w:t>
      </w:r>
      <w:r w:rsidR="008A3CD2">
        <w:rPr>
          <w:b/>
          <w:vertAlign w:val="superscript"/>
        </w:rPr>
        <w:t>2</w:t>
      </w:r>
      <w:r w:rsidR="008A3CD2">
        <w:rPr>
          <w:b/>
        </w:rPr>
        <w:t xml:space="preserve">  </w:t>
      </w:r>
    </w:p>
    <w:p w:rsidR="008A3CD2" w:rsidRDefault="008A3CD2" w:rsidP="008A3CD2">
      <w:pPr>
        <w:pStyle w:val="a4"/>
        <w:numPr>
          <w:ilvl w:val="0"/>
          <w:numId w:val="181"/>
        </w:numPr>
        <w:tabs>
          <w:tab w:val="left" w:pos="1843"/>
        </w:tabs>
        <w:ind w:firstLine="1341"/>
        <w:jc w:val="both"/>
      </w:pPr>
      <w:r>
        <w:t>дисперсия</w:t>
      </w:r>
    </w:p>
    <w:p w:rsidR="008A3CD2" w:rsidRDefault="008A3CD2">
      <w:pPr>
        <w:pStyle w:val="a4"/>
        <w:tabs>
          <w:tab w:val="left" w:pos="1843"/>
        </w:tabs>
        <w:ind w:left="360" w:firstLine="0"/>
        <w:jc w:val="both"/>
      </w:pPr>
      <w:r>
        <w:t xml:space="preserve">                  </w:t>
      </w:r>
      <w:r>
        <w:rPr>
          <w:b/>
        </w:rPr>
        <w:t xml:space="preserve">х </w:t>
      </w:r>
      <w:r>
        <w:t>– ожидаемое значение</w:t>
      </w:r>
    </w:p>
    <w:p w:rsidR="008A3CD2" w:rsidRDefault="00AE4333">
      <w:pPr>
        <w:pStyle w:val="a4"/>
        <w:tabs>
          <w:tab w:val="left" w:pos="1843"/>
        </w:tabs>
        <w:ind w:left="360" w:firstLine="0"/>
        <w:jc w:val="both"/>
      </w:pPr>
      <w:r>
        <w:rPr>
          <w:b/>
          <w:noProof/>
        </w:rPr>
        <w:pict>
          <v:line id="_x0000_s2254" style="position:absolute;left:0;text-align:left;z-index:252216320" from="71.1pt,.5pt" to="78.2pt,.5pt" o:allowincell="f"/>
        </w:pict>
      </w:r>
      <w:r w:rsidR="008A3CD2">
        <w:t xml:space="preserve">                  </w:t>
      </w:r>
      <w:r w:rsidR="008A3CD2">
        <w:rPr>
          <w:b/>
        </w:rPr>
        <w:t xml:space="preserve">х – </w:t>
      </w:r>
      <w:r w:rsidR="008A3CD2">
        <w:t>среднеожидаемая</w:t>
      </w:r>
    </w:p>
    <w:p w:rsidR="008A3CD2" w:rsidRDefault="008A3CD2">
      <w:pPr>
        <w:pStyle w:val="a4"/>
        <w:tabs>
          <w:tab w:val="left" w:pos="1843"/>
        </w:tabs>
        <w:ind w:left="360" w:firstLine="0"/>
        <w:jc w:val="both"/>
      </w:pPr>
      <w:r>
        <w:rPr>
          <w:b/>
        </w:rPr>
        <w:t xml:space="preserve">                  </w:t>
      </w:r>
      <w:r>
        <w:rPr>
          <w:b/>
          <w:lang w:val="en-US"/>
        </w:rPr>
        <w:t>n</w:t>
      </w:r>
      <w:r>
        <w:rPr>
          <w:b/>
        </w:rPr>
        <w:t xml:space="preserve"> – </w:t>
      </w:r>
      <w:r>
        <w:t>число наблюдений</w:t>
      </w:r>
    </w:p>
    <w:p w:rsidR="008A3CD2" w:rsidRDefault="008A3CD2">
      <w:pPr>
        <w:pStyle w:val="a4"/>
        <w:tabs>
          <w:tab w:val="left" w:pos="1843"/>
        </w:tabs>
        <w:ind w:left="360" w:firstLine="0"/>
        <w:jc w:val="both"/>
        <w:rPr>
          <w:b/>
          <w:lang w:val="en-US"/>
        </w:rPr>
      </w:pPr>
    </w:p>
    <w:p w:rsidR="008A3CD2" w:rsidRDefault="008A3CD2">
      <w:pPr>
        <w:pStyle w:val="a4"/>
        <w:tabs>
          <w:tab w:val="left" w:pos="1843"/>
        </w:tabs>
        <w:jc w:val="both"/>
      </w:pPr>
      <w:r>
        <w:rPr>
          <w:i/>
        </w:rPr>
        <w:t>Среднеквадратическое отклонение</w:t>
      </w:r>
      <w:r>
        <w:t xml:space="preserve"> – это величина, которая содержит в себе знак отклонения. Для анализа обычно  используется относительная величина, которая называется </w:t>
      </w:r>
      <w:r>
        <w:rPr>
          <w:b/>
        </w:rPr>
        <w:t>коэффициент вариации</w:t>
      </w:r>
      <w:r>
        <w:t>. В частном случае может быть получено выражение:</w:t>
      </w:r>
    </w:p>
    <w:p w:rsidR="008A3CD2" w:rsidRDefault="008A3CD2">
      <w:pPr>
        <w:pStyle w:val="a4"/>
        <w:tabs>
          <w:tab w:val="left" w:pos="1843"/>
        </w:tabs>
        <w:jc w:val="both"/>
      </w:pPr>
    </w:p>
    <w:p w:rsidR="008A3CD2" w:rsidRDefault="008A3CD2">
      <w:pPr>
        <w:pStyle w:val="a4"/>
        <w:tabs>
          <w:tab w:val="left" w:pos="1843"/>
        </w:tabs>
        <w:jc w:val="both"/>
      </w:pPr>
      <w:r>
        <w:t xml:space="preserve"> </w:t>
      </w:r>
      <w:r>
        <w:rPr>
          <w:b/>
          <w:i/>
        </w:rPr>
        <w:tab/>
      </w:r>
      <w:r>
        <w:rPr>
          <w:b/>
        </w:rPr>
        <w:t xml:space="preserve">    </w:t>
      </w:r>
    </w:p>
    <w:tbl>
      <w:tblPr>
        <w:tblW w:w="0" w:type="auto"/>
        <w:tblInd w:w="2127" w:type="dxa"/>
        <w:tblBorders>
          <w:insideH w:val="single" w:sz="12" w:space="0" w:color="auto"/>
        </w:tblBorders>
        <w:tblLayout w:type="fixed"/>
        <w:tblLook w:val="0000" w:firstRow="0" w:lastRow="0" w:firstColumn="0" w:lastColumn="0" w:noHBand="0" w:noVBand="0"/>
      </w:tblPr>
      <w:tblGrid>
        <w:gridCol w:w="1134"/>
        <w:gridCol w:w="1842"/>
      </w:tblGrid>
      <w:tr w:rsidR="008A3CD2">
        <w:trPr>
          <w:cantSplit/>
        </w:trPr>
        <w:tc>
          <w:tcPr>
            <w:tcW w:w="1134" w:type="dxa"/>
            <w:vMerge w:val="restart"/>
            <w:vAlign w:val="center"/>
          </w:tcPr>
          <w:p w:rsidR="008A3CD2" w:rsidRDefault="00AE4333">
            <w:pPr>
              <w:pStyle w:val="a4"/>
              <w:ind w:firstLine="0"/>
              <w:jc w:val="both"/>
              <w:rPr>
                <w:b/>
              </w:rPr>
            </w:pPr>
            <w:r>
              <w:rPr>
                <w:b/>
                <w:noProof/>
              </w:rPr>
              <w:pict>
                <v:shape id="_x0000_s2256" style="position:absolute;left:0;text-align:left;margin-left:124.05pt;margin-top:2.1pt;width:21.45pt;height:21.75pt;z-index:252218368;mso-position-horizontal:absolute;mso-position-horizontal-relative:text;mso-position-vertical:absolute;mso-position-vertical-relative:text" coordsize="429,435" o:allowincell="f" path="m187,240hdc228,226,337,180,367,240,429,364,326,380,267,400,227,396,21,435,7,320,3,286,,241,27,220,70,186,187,180,187,180v20,-13,45,-21,60,-40c272,108,288,,227,e" filled="f" strokeweight="1.5pt">
                  <v:path arrowok="t"/>
                </v:shape>
              </w:pict>
            </w:r>
            <w:r>
              <w:rPr>
                <w:b/>
                <w:noProof/>
              </w:rPr>
              <w:pict>
                <v:line id="_x0000_s2255" style="position:absolute;left:0;text-align:left;z-index:252217344" from="206pt,2.2pt" to="213.1pt,2.2pt" o:allowincell="f"/>
              </w:pict>
            </w:r>
            <w:r w:rsidR="008A3CD2">
              <w:rPr>
                <w:b/>
              </w:rPr>
              <w:t xml:space="preserve">          </w:t>
            </w:r>
            <w:r w:rsidR="008A3CD2">
              <w:rPr>
                <w:b/>
                <w:vertAlign w:val="superscript"/>
              </w:rPr>
              <w:t>2</w:t>
            </w:r>
            <w:r w:rsidR="008A3CD2">
              <w:rPr>
                <w:b/>
              </w:rPr>
              <w:t xml:space="preserve">  </w:t>
            </w:r>
          </w:p>
          <w:p w:rsidR="008A3CD2" w:rsidRDefault="008A3CD2">
            <w:pPr>
              <w:pStyle w:val="a4"/>
              <w:ind w:firstLine="0"/>
              <w:jc w:val="both"/>
              <w:rPr>
                <w:b/>
                <w:vertAlign w:val="superscript"/>
              </w:rPr>
            </w:pPr>
            <w:r>
              <w:rPr>
                <w:b/>
              </w:rPr>
              <w:t xml:space="preserve">            =   </w:t>
            </w:r>
          </w:p>
        </w:tc>
        <w:tc>
          <w:tcPr>
            <w:tcW w:w="1842" w:type="dxa"/>
          </w:tcPr>
          <w:p w:rsidR="008A3CD2" w:rsidRDefault="008A3CD2">
            <w:pPr>
              <w:pStyle w:val="a4"/>
              <w:ind w:firstLine="0"/>
              <w:jc w:val="both"/>
              <w:rPr>
                <w:b/>
              </w:rPr>
            </w:pPr>
            <w:r>
              <w:rPr>
                <w:b/>
              </w:rPr>
              <w:t>∑ ( х –  х )</w:t>
            </w:r>
            <w:r>
              <w:rPr>
                <w:b/>
                <w:vertAlign w:val="superscript"/>
              </w:rPr>
              <w:t>2</w:t>
            </w:r>
            <w:r>
              <w:rPr>
                <w:b/>
              </w:rPr>
              <w:t xml:space="preserve"> * </w:t>
            </w:r>
            <w:r>
              <w:rPr>
                <w:b/>
                <w:lang w:val="en-US"/>
              </w:rPr>
              <w:t>n</w:t>
            </w:r>
          </w:p>
        </w:tc>
      </w:tr>
      <w:tr w:rsidR="008A3CD2">
        <w:trPr>
          <w:cantSplit/>
        </w:trPr>
        <w:tc>
          <w:tcPr>
            <w:tcW w:w="1134" w:type="dxa"/>
            <w:vMerge/>
          </w:tcPr>
          <w:p w:rsidR="008A3CD2" w:rsidRDefault="008A3CD2">
            <w:pPr>
              <w:pStyle w:val="a4"/>
              <w:ind w:firstLine="0"/>
              <w:jc w:val="both"/>
              <w:rPr>
                <w:b/>
              </w:rPr>
            </w:pPr>
          </w:p>
        </w:tc>
        <w:tc>
          <w:tcPr>
            <w:tcW w:w="1842" w:type="dxa"/>
          </w:tcPr>
          <w:p w:rsidR="008A3CD2" w:rsidRDefault="008A3CD2">
            <w:pPr>
              <w:pStyle w:val="a4"/>
              <w:ind w:firstLine="0"/>
              <w:jc w:val="both"/>
              <w:rPr>
                <w:b/>
              </w:rPr>
            </w:pPr>
            <w:r>
              <w:rPr>
                <w:b/>
              </w:rPr>
              <w:t xml:space="preserve">          </w:t>
            </w:r>
            <w:r>
              <w:rPr>
                <w:b/>
                <w:lang w:val="en-US"/>
              </w:rPr>
              <w:t>n</w:t>
            </w:r>
          </w:p>
        </w:tc>
      </w:tr>
    </w:tbl>
    <w:p w:rsidR="008A3CD2" w:rsidRDefault="008A3CD2">
      <w:pPr>
        <w:pStyle w:val="a4"/>
        <w:tabs>
          <w:tab w:val="left" w:pos="1843"/>
        </w:tabs>
        <w:jc w:val="both"/>
      </w:pPr>
    </w:p>
    <w:p w:rsidR="008A3CD2" w:rsidRDefault="008A3CD2">
      <w:pPr>
        <w:pStyle w:val="a4"/>
        <w:tabs>
          <w:tab w:val="left" w:pos="1843"/>
        </w:tabs>
        <w:jc w:val="both"/>
      </w:pPr>
    </w:p>
    <w:p w:rsidR="008A3CD2" w:rsidRDefault="008A3CD2">
      <w:pPr>
        <w:pStyle w:val="a4"/>
        <w:tabs>
          <w:tab w:val="left" w:pos="1843"/>
        </w:tabs>
        <w:jc w:val="both"/>
      </w:pPr>
      <w:r>
        <w:t>С помощью коэффициента вариации можно сравнить изменчивость признаков в процентах от 0 до 100%. Чем больше коэффициент вариации, тем сильнее изменяются признаки. Существует следующая оценка:</w:t>
      </w:r>
    </w:p>
    <w:p w:rsidR="008A3CD2" w:rsidRDefault="008A3CD2" w:rsidP="008A3CD2">
      <w:pPr>
        <w:pStyle w:val="a4"/>
        <w:numPr>
          <w:ilvl w:val="0"/>
          <w:numId w:val="188"/>
        </w:numPr>
        <w:tabs>
          <w:tab w:val="left" w:pos="1134"/>
        </w:tabs>
        <w:ind w:left="1134" w:hanging="283"/>
        <w:jc w:val="both"/>
      </w:pPr>
      <w:r>
        <w:t>вариация &lt; 10% - слабая изменчивость</w:t>
      </w:r>
    </w:p>
    <w:p w:rsidR="008A3CD2" w:rsidRDefault="008A3CD2" w:rsidP="008A3CD2">
      <w:pPr>
        <w:pStyle w:val="a4"/>
        <w:numPr>
          <w:ilvl w:val="0"/>
          <w:numId w:val="188"/>
        </w:numPr>
        <w:tabs>
          <w:tab w:val="left" w:pos="1134"/>
        </w:tabs>
        <w:ind w:left="1134" w:hanging="283"/>
        <w:jc w:val="both"/>
      </w:pPr>
      <w:r>
        <w:t>10–25% - умеренная изменчивость</w:t>
      </w:r>
    </w:p>
    <w:p w:rsidR="008A3CD2" w:rsidRDefault="008A3CD2" w:rsidP="008A3CD2">
      <w:pPr>
        <w:pStyle w:val="a4"/>
        <w:numPr>
          <w:ilvl w:val="0"/>
          <w:numId w:val="188"/>
        </w:numPr>
        <w:tabs>
          <w:tab w:val="left" w:pos="1134"/>
        </w:tabs>
        <w:ind w:left="1134" w:hanging="283"/>
        <w:jc w:val="both"/>
      </w:pPr>
      <w:r>
        <w:t>свыше 25% - высокая изменчивость</w:t>
      </w:r>
    </w:p>
    <w:p w:rsidR="008A3CD2" w:rsidRDefault="008A3CD2">
      <w:pPr>
        <w:pStyle w:val="20"/>
        <w:ind w:firstLine="0"/>
        <w:jc w:val="both"/>
        <w:rPr>
          <w:b/>
        </w:rPr>
      </w:pPr>
    </w:p>
    <w:p w:rsidR="008A3CD2" w:rsidRDefault="008A3CD2">
      <w:pPr>
        <w:ind w:left="851"/>
        <w:jc w:val="both"/>
        <w:rPr>
          <w:b/>
        </w:rPr>
      </w:pPr>
      <w:r>
        <w:rPr>
          <w:b/>
        </w:rPr>
        <w:t xml:space="preserve"> 2.1. Классификация инвестиционных рисков.</w:t>
      </w:r>
    </w:p>
    <w:p w:rsidR="008A3CD2" w:rsidRDefault="008A3CD2">
      <w:pPr>
        <w:jc w:val="both"/>
      </w:pPr>
    </w:p>
    <w:p w:rsidR="008A3CD2" w:rsidRDefault="008A3CD2">
      <w:pPr>
        <w:pStyle w:val="1"/>
        <w:ind w:left="0" w:firstLine="900"/>
        <w:jc w:val="both"/>
      </w:pPr>
      <w:r>
        <w:t>Для анализа и оценки надежности и доходности инвестиционных решений, требуется учитывать влияние разнообразных рисков, которым они подвержено. Будем называть такие риски инвестиционными или рисками инвестирования. Они делятся на внутренние и внешние инвестиционные риски. Внутренние инвестиционные риски определяются действиями участников инвестирования. Внешние инвестиционные риски определяются состоянием внешней среды. В принципе такое разделение является достаточно условным, так как внутренние и внешние факторы риска взаимозависимы.</w:t>
      </w:r>
    </w:p>
    <w:p w:rsidR="008A3CD2" w:rsidRDefault="008A3CD2"/>
    <w:p w:rsidR="008A3CD2" w:rsidRDefault="008A3CD2">
      <w:pPr>
        <w:pStyle w:val="1"/>
        <w:jc w:val="both"/>
      </w:pPr>
    </w:p>
    <w:p w:rsidR="008A3CD2" w:rsidRDefault="00AE4333">
      <w:pPr>
        <w:jc w:val="both"/>
      </w:pPr>
      <w:r>
        <w:pict>
          <v:line id="_x0000_s1751" style="position:absolute;left:0;text-align:left;z-index:251744256" from="241.2pt,7.2pt" to="241.2pt,79.2pt" o:allowincell="f">
            <w10:anchorlock/>
          </v:line>
        </w:pict>
      </w:r>
      <w:r>
        <w:pict>
          <v:line id="_x0000_s1750" style="position:absolute;left:0;text-align:left;z-index:251743232" from="111.6pt,7.2pt" to="111.6pt,36pt" o:allowincell="f">
            <w10:anchorlock/>
          </v:line>
        </w:pict>
      </w:r>
      <w:r>
        <w:pict>
          <v:line id="_x0000_s1749" style="position:absolute;left:0;text-align:left;z-index:251742208" from="-3.6pt,7.2pt" to="-3.6pt,50.4pt" o:allowincell="f">
            <w10:anchorlock/>
          </v:line>
        </w:pict>
      </w:r>
      <w:r>
        <w:pict>
          <v:line id="_x0000_s1748" style="position:absolute;left:0;text-align:left;z-index:251741184" from="-3.6pt,7.2pt" to="241.2pt,7.2pt" o:allowincell="f">
            <w10:anchorlock/>
          </v:line>
        </w:pict>
      </w:r>
      <w:r w:rsidR="008A3CD2">
        <w:t xml:space="preserve">      </w:t>
      </w:r>
    </w:p>
    <w:p w:rsidR="008A3CD2" w:rsidRDefault="008A3CD2">
      <w:pPr>
        <w:jc w:val="both"/>
      </w:pPr>
      <w:r>
        <w:t xml:space="preserve">   А                                    Б                                В                          </w:t>
      </w:r>
    </w:p>
    <w:p w:rsidR="008A3CD2" w:rsidRDefault="008A3CD2">
      <w:pPr>
        <w:jc w:val="both"/>
      </w:pPr>
      <w:r>
        <w:t xml:space="preserve">1                                      1                                   1                </w:t>
      </w:r>
    </w:p>
    <w:p w:rsidR="008A3CD2" w:rsidRDefault="008A3CD2">
      <w:pPr>
        <w:jc w:val="both"/>
      </w:pPr>
      <w:r>
        <w:t>2                                                                           2</w:t>
      </w:r>
    </w:p>
    <w:p w:rsidR="008A3CD2" w:rsidRDefault="008A3CD2">
      <w:pPr>
        <w:jc w:val="both"/>
      </w:pPr>
      <w:r>
        <w:t xml:space="preserve">                                                                             3</w:t>
      </w:r>
    </w:p>
    <w:p w:rsidR="008A3CD2" w:rsidRDefault="008A3CD2">
      <w:pPr>
        <w:jc w:val="both"/>
      </w:pPr>
      <w:r>
        <w:t xml:space="preserve">                                                                             4</w:t>
      </w:r>
    </w:p>
    <w:p w:rsidR="008A3CD2" w:rsidRDefault="008A3CD2">
      <w:pPr>
        <w:tabs>
          <w:tab w:val="left" w:pos="5540"/>
        </w:tabs>
        <w:jc w:val="both"/>
      </w:pPr>
      <w:r>
        <w:t xml:space="preserve">                                                                             5</w:t>
      </w:r>
    </w:p>
    <w:p w:rsidR="008A3CD2" w:rsidRDefault="008A3CD2">
      <w:pPr>
        <w:tabs>
          <w:tab w:val="left" w:pos="5540"/>
        </w:tabs>
        <w:jc w:val="both"/>
      </w:pPr>
      <w:r>
        <w:t xml:space="preserve"> </w:t>
      </w:r>
    </w:p>
    <w:p w:rsidR="008A3CD2" w:rsidRDefault="008A3CD2">
      <w:pPr>
        <w:ind w:left="851"/>
        <w:jc w:val="both"/>
      </w:pPr>
      <w:r>
        <w:t xml:space="preserve"> рис.2.1.  Внутренний инвестиционный риск.</w:t>
      </w:r>
    </w:p>
    <w:p w:rsidR="008A3CD2" w:rsidRDefault="008A3CD2">
      <w:pPr>
        <w:tabs>
          <w:tab w:val="left" w:pos="5540"/>
        </w:tabs>
        <w:jc w:val="both"/>
      </w:pPr>
      <w:r>
        <w:t xml:space="preserve">                                                             </w:t>
      </w:r>
    </w:p>
    <w:p w:rsidR="008A3CD2" w:rsidRDefault="008A3CD2">
      <w:pPr>
        <w:jc w:val="both"/>
      </w:pPr>
      <w:r>
        <w:t xml:space="preserve">         </w:t>
      </w:r>
    </w:p>
    <w:p w:rsidR="008A3CD2" w:rsidRDefault="008A3CD2">
      <w:pPr>
        <w:pStyle w:val="1"/>
        <w:ind w:left="0"/>
        <w:jc w:val="both"/>
      </w:pPr>
      <w:r>
        <w:t>А – прединвестиционная стадия,</w:t>
      </w:r>
    </w:p>
    <w:p w:rsidR="008A3CD2" w:rsidRDefault="008A3CD2">
      <w:pPr>
        <w:pStyle w:val="1"/>
        <w:ind w:left="0"/>
        <w:jc w:val="both"/>
      </w:pPr>
      <w:r>
        <w:t>Б – инвестиционная стадия,</w:t>
      </w:r>
    </w:p>
    <w:p w:rsidR="008A3CD2" w:rsidRDefault="008A3CD2">
      <w:pPr>
        <w:pStyle w:val="1"/>
        <w:ind w:left="0"/>
        <w:jc w:val="both"/>
      </w:pPr>
      <w:r>
        <w:t>В – эксплуатационная стадия</w:t>
      </w:r>
    </w:p>
    <w:p w:rsidR="008A3CD2" w:rsidRDefault="008A3CD2">
      <w:pPr>
        <w:pStyle w:val="1"/>
        <w:jc w:val="both"/>
      </w:pPr>
      <w:r>
        <w:t>А) 1 – обоснование (выбор неправильной стратегии решения; ошибки в бизнес-плане (правовые, технические, экологические)).</w:t>
      </w:r>
    </w:p>
    <w:p w:rsidR="008A3CD2" w:rsidRDefault="008A3CD2">
      <w:pPr>
        <w:pStyle w:val="1"/>
        <w:jc w:val="both"/>
      </w:pPr>
      <w:r>
        <w:t>2 – проектировочные ошибки и риски (ошибки в выборе технологии и выборе оборудования, нестыковка частей инвестиционного проекта, ухудшение качества продукции, ошибка при планировании, недостатки в координации работ).</w:t>
      </w:r>
    </w:p>
    <w:p w:rsidR="008A3CD2" w:rsidRDefault="008A3CD2">
      <w:pPr>
        <w:pStyle w:val="1"/>
        <w:jc w:val="both"/>
      </w:pPr>
      <w:r>
        <w:t>Б) 1 – строительно-монтажные работы (недопоставки материалов и техники, неквалифицированная рабочая сила, труднодоступность объекта, слабое управление)</w:t>
      </w:r>
    </w:p>
    <w:p w:rsidR="008A3CD2" w:rsidRDefault="008A3CD2">
      <w:pPr>
        <w:pStyle w:val="1"/>
        <w:jc w:val="both"/>
      </w:pPr>
      <w:r>
        <w:t>В) 1 – сбои в снабжении</w:t>
      </w:r>
    </w:p>
    <w:p w:rsidR="008A3CD2" w:rsidRDefault="008A3CD2">
      <w:pPr>
        <w:pStyle w:val="1"/>
        <w:jc w:val="both"/>
      </w:pPr>
      <w:r>
        <w:t>2 – недостатки в управлении,</w:t>
      </w:r>
    </w:p>
    <w:p w:rsidR="008A3CD2" w:rsidRDefault="008A3CD2">
      <w:pPr>
        <w:pStyle w:val="1"/>
        <w:jc w:val="both"/>
      </w:pPr>
      <w:r>
        <w:t>3 – некачественные ресурсы,</w:t>
      </w:r>
    </w:p>
    <w:p w:rsidR="008A3CD2" w:rsidRDefault="008A3CD2">
      <w:pPr>
        <w:pStyle w:val="1"/>
        <w:jc w:val="both"/>
      </w:pPr>
      <w:r>
        <w:t>4 – неучет внешних факторов,</w:t>
      </w:r>
    </w:p>
    <w:p w:rsidR="008A3CD2" w:rsidRDefault="008A3CD2">
      <w:r>
        <w:t xml:space="preserve">         5 – неудовлетворительная структура финансов.</w:t>
      </w:r>
    </w:p>
    <w:p w:rsidR="008A3CD2" w:rsidRDefault="008A3CD2"/>
    <w:p w:rsidR="008A3CD2" w:rsidRDefault="008A3CD2">
      <w:pPr>
        <w:jc w:val="both"/>
      </w:pPr>
    </w:p>
    <w:p w:rsidR="008A3CD2" w:rsidRDefault="008A3CD2">
      <w:pPr>
        <w:jc w:val="both"/>
      </w:pPr>
      <w:r>
        <w:t>(для всех стадий жизни инвестиционного проекта)</w:t>
      </w:r>
    </w:p>
    <w:p w:rsidR="008A3CD2" w:rsidRDefault="00AE4333">
      <w:pPr>
        <w:jc w:val="both"/>
      </w:pPr>
      <w:r>
        <w:pict>
          <v:line id="_x0000_s1759" style="position:absolute;left:0;text-align:left;z-index:251751424" from="-3.6pt,3.95pt" to="-3.6pt,25.55pt" o:allowincell="f">
            <w10:anchorlock/>
          </v:line>
        </w:pict>
      </w:r>
      <w:r>
        <w:pict>
          <v:line id="_x0000_s1758" style="position:absolute;left:0;text-align:left;z-index:251750400" from="270pt,3.95pt" to="270pt,25.55pt" o:allowincell="f">
            <w10:anchorlock/>
          </v:line>
        </w:pict>
      </w:r>
      <w:r>
        <w:pict>
          <v:line id="_x0000_s1757" style="position:absolute;left:0;text-align:left;z-index:251749376" from="198pt,3.95pt" to="198pt,54.35pt" o:allowincell="f">
            <w10:anchorlock/>
          </v:line>
        </w:pict>
      </w:r>
      <w:r>
        <w:pict>
          <v:line id="_x0000_s1756" style="position:absolute;left:0;text-align:left;z-index:251748352" from="61.2pt,3.95pt" to="61.2pt,25.55pt" o:allowincell="f">
            <w10:anchorlock/>
          </v:line>
        </w:pict>
      </w:r>
      <w:r>
        <w:pict>
          <v:line id="_x0000_s1755" style="position:absolute;left:0;text-align:left;z-index:251747328" from="126pt,3.95pt" to="126pt,25.55pt" o:allowincell="f">
            <w10:anchorlock/>
          </v:line>
        </w:pict>
      </w:r>
      <w:r>
        <w:pict>
          <v:line id="_x0000_s1754" style="position:absolute;left:0;text-align:left;z-index:251746304" from="-3.6pt,3.95pt" to="-3.6pt,18.35pt" o:allowincell="f">
            <w10:anchorlock/>
          </v:line>
        </w:pict>
      </w:r>
      <w:r>
        <w:pict>
          <v:line id="_x0000_s1753" style="position:absolute;left:0;text-align:left;z-index:251745280" from="-3.6pt,3.95pt" to="270pt,3.95pt" o:allowincell="f">
            <w10:anchorlock/>
          </v:line>
        </w:pict>
      </w:r>
    </w:p>
    <w:p w:rsidR="008A3CD2" w:rsidRDefault="008A3CD2">
      <w:pPr>
        <w:jc w:val="both"/>
      </w:pPr>
      <w:r>
        <w:t>1                   2                    3                  4                     5</w:t>
      </w:r>
    </w:p>
    <w:p w:rsidR="008A3CD2" w:rsidRDefault="00AE4333">
      <w:pPr>
        <w:jc w:val="both"/>
      </w:pPr>
      <w:r>
        <w:pict>
          <v:line id="_x0000_s1762" style="position:absolute;left:0;text-align:left;flip:x;z-index:251753472" from="190.8pt,7.45pt" to="198pt,7.45pt" o:allowincell="f">
            <w10:anchorlock/>
          </v:line>
        </w:pict>
      </w:r>
      <w:r>
        <w:pict>
          <v:line id="_x0000_s1760" style="position:absolute;left:0;text-align:left;flip:x;z-index:251752448" from="190.8pt,.25pt" to="198pt,.25pt" o:allowincell="f">
            <w10:anchorlock/>
          </v:line>
        </w:pict>
      </w:r>
    </w:p>
    <w:p w:rsidR="008A3CD2" w:rsidRDefault="008A3CD2">
      <w:pPr>
        <w:jc w:val="both"/>
      </w:pPr>
    </w:p>
    <w:p w:rsidR="008A3CD2" w:rsidRDefault="008A3CD2">
      <w:pPr>
        <w:jc w:val="both"/>
      </w:pPr>
    </w:p>
    <w:p w:rsidR="008A3CD2" w:rsidRDefault="008A3CD2">
      <w:pPr>
        <w:jc w:val="both"/>
      </w:pPr>
      <w:r>
        <w:t>рис.2.2.Внешнии инвестиционные риски.</w:t>
      </w:r>
    </w:p>
    <w:p w:rsidR="008A3CD2" w:rsidRDefault="008A3CD2">
      <w:pPr>
        <w:jc w:val="both"/>
      </w:pPr>
    </w:p>
    <w:p w:rsidR="008A3CD2" w:rsidRDefault="008A3CD2">
      <w:pPr>
        <w:jc w:val="both"/>
      </w:pPr>
      <w:r>
        <w:t>1 – политические риски</w:t>
      </w:r>
    </w:p>
    <w:p w:rsidR="008A3CD2" w:rsidRDefault="008A3CD2">
      <w:pPr>
        <w:jc w:val="both"/>
      </w:pPr>
      <w:r>
        <w:t>2 – военные риски</w:t>
      </w:r>
    </w:p>
    <w:p w:rsidR="008A3CD2" w:rsidRDefault="008A3CD2">
      <w:pPr>
        <w:jc w:val="both"/>
      </w:pPr>
      <w:r>
        <w:t>3 – социальные риски</w:t>
      </w:r>
    </w:p>
    <w:p w:rsidR="008A3CD2" w:rsidRDefault="008A3CD2">
      <w:pPr>
        <w:jc w:val="both"/>
      </w:pPr>
      <w:r>
        <w:t>4 – экономические риски: а) инфляционные; б) процентные; в) валютные; г) конкурентные; д) налоговые.</w:t>
      </w:r>
    </w:p>
    <w:p w:rsidR="008A3CD2" w:rsidRDefault="008A3CD2">
      <w:pPr>
        <w:jc w:val="both"/>
      </w:pPr>
      <w:r>
        <w:t>5 – экологические</w:t>
      </w:r>
    </w:p>
    <w:p w:rsidR="008A3CD2" w:rsidRDefault="008A3CD2">
      <w:pPr>
        <w:jc w:val="both"/>
      </w:pPr>
      <w:r>
        <w:t>6 – форс-мажорные (чрезвычайные).</w:t>
      </w:r>
    </w:p>
    <w:p w:rsidR="008A3CD2" w:rsidRDefault="008A3CD2">
      <w:pPr>
        <w:pStyle w:val="1"/>
        <w:jc w:val="both"/>
      </w:pPr>
    </w:p>
    <w:p w:rsidR="008A3CD2" w:rsidRDefault="008A3CD2">
      <w:pPr>
        <w:pStyle w:val="1"/>
        <w:ind w:left="851"/>
        <w:jc w:val="both"/>
        <w:rPr>
          <w:b/>
        </w:rPr>
      </w:pPr>
      <w:r>
        <w:rPr>
          <w:b/>
        </w:rPr>
        <w:t>2.2. Способы компенсации последствии инвестиционных рисков.</w:t>
      </w:r>
    </w:p>
    <w:p w:rsidR="008A3CD2" w:rsidRDefault="008A3CD2">
      <w:pPr>
        <w:pStyle w:val="1"/>
        <w:jc w:val="both"/>
      </w:pPr>
    </w:p>
    <w:p w:rsidR="008A3CD2" w:rsidRDefault="008A3CD2">
      <w:pPr>
        <w:pStyle w:val="1"/>
        <w:jc w:val="both"/>
      </w:pPr>
      <w:r>
        <w:t>Надежность инвестирования существенно повысится, если все участники инвестиционной деятельности выполняют принятые на себя обязательства и несут ответственность за риски, вызванные собственными действиями или бездействием, последствия которых проявляются ущербом для других участников.</w:t>
      </w:r>
    </w:p>
    <w:p w:rsidR="008A3CD2" w:rsidRDefault="008A3CD2"/>
    <w:p w:rsidR="008A3CD2" w:rsidRDefault="00AE4333">
      <w:pPr>
        <w:pStyle w:val="1"/>
        <w:jc w:val="both"/>
      </w:pPr>
      <w:r>
        <w:pict>
          <v:line id="_x0000_s1788" style="position:absolute;left:0;text-align:left;flip:x;z-index:251778048" from="385.2pt,10.2pt" to="457.2pt,10.2pt" o:allowincell="f">
            <w10:anchorlock/>
          </v:line>
        </w:pict>
      </w:r>
      <w:r>
        <w:pict>
          <v:line id="_x0000_s1787" style="position:absolute;left:0;text-align:left;flip:y;z-index:251777024" from="457.2pt,10.2pt" to="457.2pt,60.6pt" o:allowincell="f">
            <w10:anchorlock/>
          </v:line>
        </w:pict>
      </w:r>
      <w:r>
        <w:pict>
          <v:line id="_x0000_s1785" style="position:absolute;left:0;text-align:left;z-index:251774976" from="385.2pt,10.2pt" to="385.2pt,60.6pt" o:allowincell="f">
            <w10:anchorlock/>
          </v:line>
        </w:pict>
      </w:r>
      <w:r>
        <w:pict>
          <v:line id="_x0000_s1784" style="position:absolute;left:0;text-align:left;flip:x;z-index:251773952" from="313.2pt,10.2pt" to="370.8pt,10.2pt" o:allowincell="f">
            <w10:anchorlock/>
          </v:line>
        </w:pict>
      </w:r>
      <w:r>
        <w:pict>
          <v:line id="_x0000_s1783" style="position:absolute;left:0;text-align:left;flip:y;z-index:251772928" from="370.8pt,10.2pt" to="370.8pt,53.4pt" o:allowincell="f">
            <w10:anchorlock/>
          </v:line>
        </w:pict>
      </w:r>
      <w:r>
        <w:pict>
          <v:line id="_x0000_s1781" style="position:absolute;left:0;text-align:left;z-index:251770880" from="313.2pt,10.2pt" to="313.2pt,53.4pt" o:allowincell="f">
            <w10:anchorlock/>
          </v:line>
        </w:pict>
      </w:r>
      <w:r>
        <w:pict>
          <v:line id="_x0000_s1780" style="position:absolute;left:0;text-align:left;flip:x;z-index:251769856" from="248.4pt,10.2pt" to="298.8pt,10.2pt" o:allowincell="f">
            <w10:anchorlock/>
          </v:line>
        </w:pict>
      </w:r>
      <w:r>
        <w:pict>
          <v:line id="_x0000_s1779" style="position:absolute;left:0;text-align:left;flip:y;z-index:251768832" from="298.8pt,10.2pt" to="298.8pt,46.2pt" o:allowincell="f">
            <w10:anchorlock/>
          </v:line>
        </w:pict>
      </w:r>
      <w:r>
        <w:pict>
          <v:line id="_x0000_s1777" style="position:absolute;left:0;text-align:left;z-index:251766784" from="248.4pt,10.2pt" to="248.4pt,46.2pt" o:allowincell="f">
            <w10:anchorlock/>
          </v:line>
        </w:pict>
      </w:r>
      <w:r>
        <w:pict>
          <v:line id="_x0000_s1776" style="position:absolute;left:0;text-align:left;flip:x;z-index:251765760" from="133.2pt,10.2pt" to="241.2pt,10.2pt" o:allowincell="f">
            <w10:anchorlock/>
          </v:line>
        </w:pict>
      </w:r>
      <w:r>
        <w:pict>
          <v:line id="_x0000_s1775" style="position:absolute;left:0;text-align:left;flip:y;z-index:251764736" from="241.2pt,10.2pt" to="241.2pt,60.6pt" o:allowincell="f">
            <w10:anchorlock/>
          </v:line>
        </w:pict>
      </w:r>
      <w:r>
        <w:pict>
          <v:line id="_x0000_s1773" style="position:absolute;left:0;text-align:left;z-index:251762688" from="133.2pt,10.2pt" to="133.2pt,60.6pt" o:allowincell="f">
            <w10:anchorlock/>
          </v:line>
        </w:pict>
      </w:r>
      <w:r>
        <w:pict>
          <v:line id="_x0000_s1771" style="position:absolute;left:0;text-align:left;z-index:251760640" from="126pt,10.2pt" to="126pt,60.6pt" o:allowincell="f">
            <w10:anchorlock/>
          </v:line>
        </w:pict>
      </w:r>
      <w:r>
        <w:pict>
          <v:line id="_x0000_s1770" style="position:absolute;left:0;text-align:left;z-index:251759616" from="54pt,10.2pt" to="126pt,10.2pt" o:allowincell="f">
            <w10:anchorlock/>
          </v:line>
        </w:pict>
      </w:r>
      <w:r>
        <w:pict>
          <v:line id="_x0000_s1769" style="position:absolute;left:0;text-align:left;z-index:251758592" from="54pt,10.2pt" to="54pt,60.6pt" o:allowincell="f">
            <w10:anchorlock/>
          </v:line>
        </w:pict>
      </w:r>
      <w:r>
        <w:pict>
          <v:line id="_x0000_s1768" style="position:absolute;left:0;text-align:left;flip:x;z-index:251757568" from="-3.6pt,10.2pt" to="46.8pt,10.2pt" o:allowincell="f">
            <w10:anchorlock/>
          </v:line>
        </w:pict>
      </w:r>
      <w:r>
        <w:pict>
          <v:line id="_x0000_s1767" style="position:absolute;left:0;text-align:left;flip:y;z-index:251756544" from="46.8pt,10.2pt" to="46.8pt,31.8pt" o:allowincell="f">
            <w10:anchorlock/>
          </v:line>
        </w:pict>
      </w:r>
      <w:r>
        <w:pict>
          <v:line id="_x0000_s1765" style="position:absolute;left:0;text-align:left;z-index:251754496" from="-3.6pt,10.2pt" to="-3.6pt,31.8pt" o:allowincell="f">
            <w10:anchorlock/>
          </v:line>
        </w:pict>
      </w:r>
    </w:p>
    <w:p w:rsidR="008A3CD2" w:rsidRDefault="008A3CD2">
      <w:pPr>
        <w:pStyle w:val="1"/>
        <w:ind w:left="0" w:right="-766"/>
        <w:jc w:val="both"/>
      </w:pPr>
      <w:r>
        <w:t>Резервы      Гарантии,         Состав и органи -        Условия         Страхо -          Источник и</w:t>
      </w:r>
    </w:p>
    <w:p w:rsidR="008A3CD2" w:rsidRDefault="00AE4333">
      <w:pPr>
        <w:pStyle w:val="1"/>
        <w:ind w:right="-766"/>
        <w:jc w:val="both"/>
      </w:pPr>
      <w:r>
        <w:pict>
          <v:line id="_x0000_s1789" style="position:absolute;left:0;text-align:left;z-index:251779072" from="25.2pt,4.2pt" to="25.2pt,40.2pt" o:allowincell="f">
            <w10:anchorlock/>
          </v:line>
        </w:pict>
      </w:r>
      <w:r>
        <w:pict>
          <v:line id="_x0000_s1766" style="position:absolute;left:0;text-align:left;z-index:251755520" from="-3.6pt,4.2pt" to="46.8pt,4.2pt" o:allowincell="f">
            <w10:anchorlock/>
          </v:line>
        </w:pict>
      </w:r>
      <w:r w:rsidR="008A3CD2">
        <w:t xml:space="preserve">           поручитель -     зационно-правовые    договора         вание             анализ </w:t>
      </w:r>
    </w:p>
    <w:p w:rsidR="008A3CD2" w:rsidRDefault="00AE4333">
      <w:pPr>
        <w:ind w:right="-908"/>
        <w:jc w:val="both"/>
      </w:pPr>
      <w:r>
        <w:pict>
          <v:line id="_x0000_s1801" style="position:absolute;left:0;text-align:left;z-index:251791360" from="334.8pt,12pt" to="334.8pt,48pt" o:allowincell="f">
            <w10:anchorlock/>
          </v:line>
        </w:pict>
      </w:r>
      <w:r>
        <w:pict>
          <v:line id="_x0000_s1791" style="position:absolute;left:0;text-align:left;z-index:251781120" from="-3.6pt,26.4pt" to="-3.6pt,112.8pt" o:allowincell="f">
            <w10:anchorlock/>
          </v:line>
        </w:pict>
      </w:r>
      <w:r>
        <w:pict>
          <v:line id="_x0000_s1790" style="position:absolute;left:0;text-align:left;z-index:251780096" from="-3.6pt,26.4pt" to="54pt,26.4pt" o:allowincell="f">
            <w10:anchorlock/>
          </v:line>
        </w:pict>
      </w:r>
      <w:r>
        <w:pict>
          <v:line id="_x0000_s1786" style="position:absolute;left:0;text-align:left;z-index:251776000" from="385.2pt,19.2pt" to="457.2pt,19.2pt" o:allowincell="f">
            <w10:anchorlock/>
          </v:line>
        </w:pict>
      </w:r>
      <w:r>
        <w:pict>
          <v:line id="_x0000_s1782" style="position:absolute;left:0;text-align:left;z-index:251771904" from="313.2pt,12pt" to="370.8pt,12pt" o:allowincell="f">
            <w10:anchorlock/>
          </v:line>
        </w:pict>
      </w:r>
      <w:r>
        <w:pict>
          <v:line id="_x0000_s1778" style="position:absolute;left:0;text-align:left;z-index:251767808" from="248.4pt,4.8pt" to="298.8pt,4.8pt" o:allowincell="f">
            <w10:anchorlock/>
          </v:line>
        </w:pict>
      </w:r>
      <w:r>
        <w:pict>
          <v:line id="_x0000_s1774" style="position:absolute;left:0;text-align:left;z-index:251763712" from="133.2pt,19.2pt" to="241.2pt,19.2pt" o:allowincell="f">
            <w10:anchorlock/>
          </v:line>
        </w:pict>
      </w:r>
      <w:r>
        <w:pict>
          <v:line id="_x0000_s1772" style="position:absolute;left:0;text-align:left;flip:x;z-index:251761664" from="54pt,19.2pt" to="126pt,19.2pt" o:allowincell="f">
            <w10:anchorlock/>
          </v:line>
        </w:pict>
      </w:r>
      <w:r w:rsidR="008A3CD2">
        <w:t xml:space="preserve">                    сво, залоги…     формы отношений                                                   информации   </w:t>
      </w:r>
    </w:p>
    <w:p w:rsidR="008A3CD2" w:rsidRDefault="00AE4333">
      <w:pPr>
        <w:ind w:right="-908"/>
        <w:jc w:val="both"/>
      </w:pPr>
      <w:r>
        <w:pict>
          <v:line id="_x0000_s1795" style="position:absolute;left:0;text-align:left;z-index:251785216" from="183.6pt,5.4pt" to="183.6pt,19.8pt" o:allowincell="f">
            <w10:anchorlock/>
          </v:line>
        </w:pict>
      </w:r>
      <w:r>
        <w:pict>
          <v:line id="_x0000_s1794" style="position:absolute;left:0;text-align:left;z-index:251784192" from="54pt,12.6pt" to="54pt,41.4pt" o:allowincell="f">
            <w10:anchorlock/>
          </v:line>
        </w:pict>
      </w:r>
    </w:p>
    <w:p w:rsidR="008A3CD2" w:rsidRDefault="00AE4333">
      <w:pPr>
        <w:ind w:right="-908"/>
        <w:jc w:val="both"/>
      </w:pPr>
      <w:r>
        <w:pict>
          <v:line id="_x0000_s1803" style="position:absolute;left:0;text-align:left;z-index:251793408" from="385.2pt,6.05pt" to="385.2pt,20.45pt" o:allowincell="f">
            <w10:anchorlock/>
          </v:line>
        </w:pict>
      </w:r>
      <w:r>
        <w:pict>
          <v:line id="_x0000_s1802" style="position:absolute;left:0;text-align:left;z-index:251792384" from="334.8pt,6.05pt" to="385.2pt,6.05pt" o:allowincell="f">
            <w10:anchorlock/>
          </v:line>
        </w:pict>
      </w:r>
      <w:r>
        <w:pict>
          <v:line id="_x0000_s1800" style="position:absolute;left:0;text-align:left;z-index:251790336" from="205.2pt,6.05pt" to="205.2pt,20.45pt" o:allowincell="f">
            <w10:anchorlock/>
          </v:line>
        </w:pict>
      </w:r>
      <w:r>
        <w:pict>
          <v:line id="_x0000_s1799" style="position:absolute;left:0;text-align:left;z-index:251789312" from="169.2pt,6.05pt" to="169.2pt,20.45pt" o:allowincell="f">
            <w10:anchorlock/>
          </v:line>
        </w:pict>
      </w:r>
      <w:r>
        <w:pict>
          <v:line id="_x0000_s1798" style="position:absolute;left:0;text-align:left;z-index:251788288" from="241.2pt,6.05pt" to="241.2pt,20.45pt" o:allowincell="f">
            <w10:anchorlock/>
          </v:line>
        </w:pict>
      </w:r>
      <w:r>
        <w:pict>
          <v:line id="_x0000_s1797" style="position:absolute;left:0;text-align:left;z-index:251787264" from="133.2pt,6.05pt" to="133.2pt,20.45pt" o:allowincell="f">
            <w10:anchorlock/>
          </v:line>
        </w:pict>
      </w:r>
      <w:r>
        <w:pict>
          <v:line id="_x0000_s1796" style="position:absolute;left:0;text-align:left;z-index:251786240" from="133.2pt,6.05pt" to="241.2pt,6.05pt" o:allowincell="f">
            <w10:anchorlock/>
          </v:line>
        </w:pict>
      </w:r>
      <w:r w:rsidR="008A3CD2">
        <w:t xml:space="preserve">                                                                                                         А                       Б</w:t>
      </w:r>
    </w:p>
    <w:p w:rsidR="008A3CD2" w:rsidRDefault="00AE4333">
      <w:pPr>
        <w:ind w:right="-908"/>
        <w:jc w:val="both"/>
      </w:pPr>
      <w:r>
        <w:pict>
          <v:line id="_x0000_s1809" style="position:absolute;left:0;text-align:left;z-index:251799552" from="342pt,6.65pt" to="342pt,21.05pt" o:allowincell="f">
            <w10:anchorlock/>
          </v:line>
        </w:pict>
      </w:r>
      <w:r>
        <w:pict>
          <v:line id="_x0000_s1808" style="position:absolute;left:0;text-align:left;z-index:251798528" from="327.6pt,6.65pt" to="327.6pt,21.05pt" o:allowincell="f">
            <w10:anchorlock/>
          </v:line>
        </w:pict>
      </w:r>
      <w:r>
        <w:pict>
          <v:line id="_x0000_s1807" style="position:absolute;left:0;text-align:left;z-index:251797504" from="363.6pt,6.65pt" to="363.6pt,21.05pt" o:allowincell="f">
            <w10:anchorlock/>
          </v:line>
        </w:pict>
      </w:r>
      <w:r>
        <w:pict>
          <v:line id="_x0000_s1806" style="position:absolute;left:0;text-align:left;z-index:251796480" from="363.6pt,6.65pt" to="363.6pt,13.85pt" o:allowincell="f">
            <w10:anchorlock/>
          </v:line>
        </w:pict>
      </w:r>
      <w:r>
        <w:pict>
          <v:line id="_x0000_s1805" style="position:absolute;left:0;text-align:left;z-index:251795456" from="306pt,6.65pt" to="306pt,21.05pt" o:allowincell="f">
            <w10:anchorlock/>
          </v:line>
        </w:pict>
      </w:r>
      <w:r>
        <w:pict>
          <v:line id="_x0000_s1804" style="position:absolute;left:0;text-align:left;z-index:251794432" from="306pt,6.65pt" to="363.6pt,6.65pt" o:allowincell="f">
            <w10:anchorlock/>
          </v:line>
        </w:pict>
      </w:r>
      <w:r w:rsidR="008A3CD2">
        <w:t xml:space="preserve">1             2                             1         2       3          4                                                                              </w:t>
      </w:r>
    </w:p>
    <w:p w:rsidR="008A3CD2" w:rsidRDefault="008A3CD2">
      <w:pPr>
        <w:ind w:right="-908"/>
        <w:jc w:val="both"/>
      </w:pPr>
      <w:r>
        <w:t xml:space="preserve">материальные                                                                               а   б    в    г             </w:t>
      </w:r>
    </w:p>
    <w:p w:rsidR="008A3CD2" w:rsidRDefault="008A3CD2">
      <w:pPr>
        <w:ind w:right="-908"/>
        <w:jc w:val="both"/>
      </w:pPr>
      <w:r>
        <w:t>трудовые</w:t>
      </w:r>
    </w:p>
    <w:p w:rsidR="008A3CD2" w:rsidRDefault="008A3CD2">
      <w:pPr>
        <w:ind w:right="-908"/>
        <w:jc w:val="both"/>
      </w:pPr>
      <w:r>
        <w:t>финансовые</w:t>
      </w:r>
    </w:p>
    <w:p w:rsidR="008A3CD2" w:rsidRDefault="00AE4333">
      <w:pPr>
        <w:ind w:right="-908"/>
        <w:jc w:val="both"/>
      </w:pPr>
      <w:r>
        <w:pict>
          <v:line id="_x0000_s1792" style="position:absolute;left:0;text-align:left;z-index:251782144" from="-3.6pt,9.05pt" to="-3.6pt,30.65pt" o:allowincell="f">
            <w10:anchorlock/>
          </v:line>
        </w:pict>
      </w:r>
      <w:r w:rsidR="008A3CD2">
        <w:t>информационные</w:t>
      </w:r>
    </w:p>
    <w:p w:rsidR="008A3CD2" w:rsidRDefault="008A3CD2">
      <w:pPr>
        <w:ind w:right="-908"/>
        <w:jc w:val="both"/>
      </w:pPr>
      <w:r>
        <w:t>организ. - правовые</w:t>
      </w:r>
    </w:p>
    <w:p w:rsidR="008A3CD2" w:rsidRDefault="00AE4333">
      <w:pPr>
        <w:ind w:right="-908"/>
        <w:jc w:val="both"/>
      </w:pPr>
      <w:r>
        <w:pict>
          <v:line id="_x0000_s1793" style="position:absolute;left:0;text-align:left;z-index:251783168" from="-3.6pt,3.05pt" to="3.6pt,3.05pt" o:allowincell="f">
            <w10:anchorlock/>
          </v:line>
        </w:pict>
      </w:r>
      <w:r w:rsidR="008A3CD2">
        <w:t xml:space="preserve">   </w:t>
      </w:r>
    </w:p>
    <w:p w:rsidR="008A3CD2" w:rsidRDefault="008A3CD2">
      <w:pPr>
        <w:ind w:right="-908"/>
        <w:jc w:val="both"/>
      </w:pPr>
      <w:r>
        <w:t>рис.2.3.Укрепненная классификация способов компенсации инвестиционных рисков.</w:t>
      </w:r>
    </w:p>
    <w:p w:rsidR="008A3CD2" w:rsidRDefault="008A3CD2">
      <w:pPr>
        <w:ind w:right="-908"/>
        <w:jc w:val="both"/>
      </w:pPr>
      <w:r>
        <w:t xml:space="preserve">          </w:t>
      </w:r>
    </w:p>
    <w:p w:rsidR="008A3CD2" w:rsidRDefault="008A3CD2">
      <w:pPr>
        <w:pStyle w:val="1"/>
        <w:ind w:left="0"/>
        <w:jc w:val="both"/>
      </w:pPr>
      <w:r>
        <w:t xml:space="preserve">         Резервы: 1 – инвестиционные решения;</w:t>
      </w:r>
    </w:p>
    <w:p w:rsidR="008A3CD2" w:rsidRDefault="008A3CD2">
      <w:r>
        <w:t xml:space="preserve">                        2 – собственные, заемные и привлеченные.</w:t>
      </w:r>
    </w:p>
    <w:p w:rsidR="008A3CD2" w:rsidRDefault="008A3CD2">
      <w:pPr>
        <w:pStyle w:val="1"/>
        <w:jc w:val="both"/>
      </w:pPr>
      <w:r>
        <w:t>1 – условия поставки</w:t>
      </w:r>
    </w:p>
    <w:p w:rsidR="008A3CD2" w:rsidRDefault="008A3CD2">
      <w:pPr>
        <w:pStyle w:val="1"/>
        <w:jc w:val="both"/>
      </w:pPr>
      <w:r>
        <w:t>2 – условия платежа</w:t>
      </w:r>
    </w:p>
    <w:p w:rsidR="008A3CD2" w:rsidRDefault="008A3CD2">
      <w:pPr>
        <w:pStyle w:val="1"/>
        <w:jc w:val="both"/>
      </w:pPr>
      <w:r>
        <w:t>3 – ответственность сторон</w:t>
      </w:r>
    </w:p>
    <w:p w:rsidR="008A3CD2" w:rsidRDefault="008A3CD2">
      <w:r>
        <w:t>4 – защитные условия</w:t>
      </w:r>
    </w:p>
    <w:p w:rsidR="008A3CD2" w:rsidRDefault="008A3CD2">
      <w:pPr>
        <w:pStyle w:val="1"/>
        <w:jc w:val="both"/>
      </w:pPr>
    </w:p>
    <w:p w:rsidR="008A3CD2" w:rsidRDefault="008A3CD2">
      <w:pPr>
        <w:pStyle w:val="1"/>
        <w:jc w:val="both"/>
      </w:pPr>
      <w:r>
        <w:t>А – деятельность страховых организаций:</w:t>
      </w:r>
    </w:p>
    <w:p w:rsidR="008A3CD2" w:rsidRDefault="008A3CD2">
      <w:pPr>
        <w:pStyle w:val="1"/>
        <w:ind w:left="851"/>
        <w:jc w:val="both"/>
      </w:pPr>
      <w:r>
        <w:t>а -  страхование имущества</w:t>
      </w:r>
    </w:p>
    <w:p w:rsidR="008A3CD2" w:rsidRDefault="008A3CD2">
      <w:pPr>
        <w:pStyle w:val="1"/>
        <w:ind w:left="851"/>
        <w:jc w:val="both"/>
      </w:pPr>
      <w:r>
        <w:t>б - страхование грузов</w:t>
      </w:r>
    </w:p>
    <w:p w:rsidR="008A3CD2" w:rsidRDefault="008A3CD2">
      <w:pPr>
        <w:pStyle w:val="1"/>
        <w:ind w:left="851"/>
        <w:jc w:val="both"/>
      </w:pPr>
      <w:r>
        <w:t>в - страхование ответственности</w:t>
      </w:r>
    </w:p>
    <w:p w:rsidR="008A3CD2" w:rsidRDefault="008A3CD2">
      <w:pPr>
        <w:pStyle w:val="1"/>
        <w:ind w:left="851"/>
        <w:jc w:val="both"/>
      </w:pPr>
      <w:r>
        <w:t>г - страхование жизни и здоровья</w:t>
      </w:r>
    </w:p>
    <w:p w:rsidR="008A3CD2" w:rsidRDefault="008A3CD2">
      <w:r>
        <w:t xml:space="preserve">Б – страхование операций на рынке капитала.В соответствии со способами компенсации последствии инвестиционных рисков разрабатываются требования по учету рисков и способов их реализации по стадиям жизни инвестиционного решения. </w:t>
      </w:r>
    </w:p>
    <w:p w:rsidR="008A3CD2" w:rsidRDefault="008A3CD2">
      <w:r>
        <w:t>Таблица 2.1.ТЭО.</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gridCol w:w="2840"/>
      </w:tblGrid>
      <w:tr w:rsidR="008A3CD2">
        <w:tc>
          <w:tcPr>
            <w:tcW w:w="2840" w:type="dxa"/>
          </w:tcPr>
          <w:p w:rsidR="008A3CD2" w:rsidRDefault="008A3CD2">
            <w:pPr>
              <w:pStyle w:val="1"/>
              <w:ind w:left="0"/>
              <w:jc w:val="both"/>
            </w:pPr>
            <w:r>
              <w:t>Стадии и этапы жизни инвестиционного проекта</w:t>
            </w:r>
          </w:p>
        </w:tc>
        <w:tc>
          <w:tcPr>
            <w:tcW w:w="2840" w:type="dxa"/>
          </w:tcPr>
          <w:p w:rsidR="008A3CD2" w:rsidRDefault="008A3CD2">
            <w:pPr>
              <w:pStyle w:val="1"/>
              <w:jc w:val="both"/>
            </w:pPr>
            <w:r>
              <w:t>Требования по учету инвестиционного риска</w:t>
            </w:r>
          </w:p>
        </w:tc>
        <w:tc>
          <w:tcPr>
            <w:tcW w:w="2840" w:type="dxa"/>
          </w:tcPr>
          <w:p w:rsidR="008A3CD2" w:rsidRDefault="008A3CD2">
            <w:pPr>
              <w:pStyle w:val="1"/>
              <w:jc w:val="both"/>
            </w:pPr>
            <w:r>
              <w:t>Способы реализации требований</w:t>
            </w:r>
          </w:p>
        </w:tc>
      </w:tr>
      <w:tr w:rsidR="008A3CD2">
        <w:trPr>
          <w:cantSplit/>
          <w:trHeight w:val="551"/>
        </w:trPr>
        <w:tc>
          <w:tcPr>
            <w:tcW w:w="2840" w:type="dxa"/>
          </w:tcPr>
          <w:p w:rsidR="008A3CD2" w:rsidRDefault="008A3CD2">
            <w:pPr>
              <w:pStyle w:val="1"/>
              <w:jc w:val="both"/>
            </w:pPr>
            <w:r>
              <w:t>1. предварительная (прединвестиционные исследования и анализ возможностей)</w:t>
            </w:r>
          </w:p>
        </w:tc>
        <w:tc>
          <w:tcPr>
            <w:tcW w:w="2840" w:type="dxa"/>
          </w:tcPr>
          <w:p w:rsidR="008A3CD2" w:rsidRDefault="008A3CD2">
            <w:pPr>
              <w:pStyle w:val="1"/>
              <w:jc w:val="both"/>
            </w:pPr>
            <w:r>
              <w:t>Классификация рисков, присущих инвестиционному решению</w:t>
            </w:r>
          </w:p>
        </w:tc>
        <w:tc>
          <w:tcPr>
            <w:tcW w:w="2840" w:type="dxa"/>
          </w:tcPr>
          <w:p w:rsidR="008A3CD2" w:rsidRDefault="008A3CD2">
            <w:pPr>
              <w:pStyle w:val="1"/>
              <w:jc w:val="both"/>
            </w:pPr>
            <w:r>
              <w:t>Сбор базы данных по родственным проектам, подбор экспертных методов оценки</w:t>
            </w:r>
          </w:p>
        </w:tc>
      </w:tr>
      <w:tr w:rsidR="008A3CD2">
        <w:trPr>
          <w:cantSplit/>
          <w:trHeight w:val="550"/>
        </w:trPr>
        <w:tc>
          <w:tcPr>
            <w:tcW w:w="2840" w:type="dxa"/>
          </w:tcPr>
          <w:p w:rsidR="008A3CD2" w:rsidRDefault="008A3CD2">
            <w:pPr>
              <w:pStyle w:val="1"/>
              <w:jc w:val="both"/>
            </w:pPr>
            <w:r>
              <w:t>2. предварительная ТЭО</w:t>
            </w:r>
          </w:p>
        </w:tc>
        <w:tc>
          <w:tcPr>
            <w:tcW w:w="2840" w:type="dxa"/>
          </w:tcPr>
          <w:p w:rsidR="008A3CD2" w:rsidRDefault="008A3CD2">
            <w:pPr>
              <w:pStyle w:val="1"/>
              <w:jc w:val="both"/>
            </w:pPr>
            <w:r>
              <w:t>Расчет показателей доходности и надежности в условиях изменения критических переменных</w:t>
            </w:r>
          </w:p>
        </w:tc>
        <w:tc>
          <w:tcPr>
            <w:tcW w:w="2840" w:type="dxa"/>
          </w:tcPr>
          <w:p w:rsidR="008A3CD2" w:rsidRDefault="008A3CD2">
            <w:pPr>
              <w:pStyle w:val="1"/>
              <w:jc w:val="both"/>
            </w:pPr>
            <w:r>
              <w:t xml:space="preserve">Произвести расчет условий безубыточности, выявить критические величины, произвести анализ чувствительности инвестиционного проекта по отношению к этим переменным  </w:t>
            </w:r>
          </w:p>
        </w:tc>
      </w:tr>
      <w:tr w:rsidR="008A3CD2">
        <w:trPr>
          <w:trHeight w:val="6405"/>
        </w:trPr>
        <w:tc>
          <w:tcPr>
            <w:tcW w:w="2840" w:type="dxa"/>
          </w:tcPr>
          <w:p w:rsidR="008A3CD2" w:rsidRDefault="008A3CD2">
            <w:pPr>
              <w:pStyle w:val="1"/>
              <w:jc w:val="both"/>
            </w:pPr>
            <w:r>
              <w:t>3. ТЭО</w:t>
            </w:r>
          </w:p>
        </w:tc>
        <w:tc>
          <w:tcPr>
            <w:tcW w:w="2840" w:type="dxa"/>
          </w:tcPr>
          <w:p w:rsidR="008A3CD2" w:rsidRDefault="008A3CD2">
            <w:pPr>
              <w:pStyle w:val="1"/>
              <w:jc w:val="both"/>
            </w:pPr>
            <w:r>
              <w:t xml:space="preserve">А) произвести расчет показателей доходности и надежности для различных сценариев для развития будущего; </w:t>
            </w:r>
          </w:p>
          <w:p w:rsidR="008A3CD2" w:rsidRDefault="008A3CD2">
            <w:pPr>
              <w:jc w:val="both"/>
            </w:pPr>
            <w:r>
              <w:t>Б) произвести выработку стратегии приспособления к изменениям среды;</w:t>
            </w:r>
          </w:p>
          <w:p w:rsidR="008A3CD2" w:rsidRDefault="008A3CD2">
            <w:pPr>
              <w:jc w:val="both"/>
            </w:pPr>
            <w:r>
              <w:t>В) осуществить распределения рисков среди участников;</w:t>
            </w:r>
          </w:p>
          <w:p w:rsidR="008A3CD2" w:rsidRDefault="008A3CD2">
            <w:pPr>
              <w:jc w:val="both"/>
            </w:pPr>
            <w:r>
              <w:t>Г) выработать требования к резервам,</w:t>
            </w:r>
          </w:p>
          <w:p w:rsidR="008A3CD2" w:rsidRDefault="008A3CD2">
            <w:pPr>
              <w:jc w:val="both"/>
            </w:pPr>
            <w:r>
              <w:t>Д) выработать требования к участникам инвестирования.</w:t>
            </w:r>
          </w:p>
        </w:tc>
        <w:tc>
          <w:tcPr>
            <w:tcW w:w="2840" w:type="dxa"/>
          </w:tcPr>
          <w:p w:rsidR="008A3CD2" w:rsidRDefault="008A3CD2">
            <w:pPr>
              <w:pStyle w:val="1"/>
              <w:jc w:val="both"/>
            </w:pPr>
            <w:r>
              <w:t>А) разработать и проанализировать сценарий инвестиций и возможные стратегии поведения;</w:t>
            </w:r>
          </w:p>
          <w:p w:rsidR="008A3CD2" w:rsidRDefault="008A3CD2">
            <w:pPr>
              <w:jc w:val="both"/>
            </w:pPr>
            <w:r>
              <w:t>Б) подобрать соответствующие вероятностные методы подсчета реализации инвестиций;</w:t>
            </w:r>
          </w:p>
          <w:p w:rsidR="008A3CD2" w:rsidRDefault="008A3CD2">
            <w:pPr>
              <w:jc w:val="both"/>
            </w:pPr>
            <w:r>
              <w:t>В) произвести расчет финансовой устойчивости, необходимости потенциальных кредитов, объема необходимых резервов;</w:t>
            </w:r>
          </w:p>
          <w:p w:rsidR="008A3CD2" w:rsidRDefault="008A3CD2">
            <w:pPr>
              <w:jc w:val="both"/>
            </w:pPr>
            <w:r>
              <w:t>Г) подготовить необходимые кадры</w:t>
            </w:r>
          </w:p>
          <w:p w:rsidR="008A3CD2" w:rsidRDefault="008A3CD2">
            <w:pPr>
              <w:jc w:val="both"/>
            </w:pPr>
          </w:p>
        </w:tc>
      </w:tr>
      <w:tr w:rsidR="008A3CD2">
        <w:trPr>
          <w:trHeight w:val="4244"/>
        </w:trPr>
        <w:tc>
          <w:tcPr>
            <w:tcW w:w="2840" w:type="dxa"/>
          </w:tcPr>
          <w:p w:rsidR="008A3CD2" w:rsidRDefault="008A3CD2">
            <w:pPr>
              <w:pStyle w:val="1"/>
              <w:ind w:left="0"/>
              <w:jc w:val="left"/>
            </w:pPr>
            <w:r>
              <w:t>4. осуществление проектирования</w:t>
            </w:r>
          </w:p>
        </w:tc>
        <w:tc>
          <w:tcPr>
            <w:tcW w:w="2840" w:type="dxa"/>
          </w:tcPr>
          <w:p w:rsidR="008A3CD2" w:rsidRDefault="008A3CD2">
            <w:pPr>
              <w:pStyle w:val="1"/>
              <w:ind w:left="0"/>
              <w:jc w:val="both"/>
            </w:pPr>
            <w:r>
              <w:t>1.Реализовать рекомендации по обеспечению надежности, сформулированные в ТЭО;</w:t>
            </w:r>
          </w:p>
          <w:p w:rsidR="008A3CD2" w:rsidRDefault="008A3CD2">
            <w:pPr>
              <w:jc w:val="both"/>
            </w:pPr>
            <w:r>
              <w:t>2. выявить критические зоны и запасы надежности для реализации инвестиционного решения</w:t>
            </w:r>
          </w:p>
        </w:tc>
        <w:tc>
          <w:tcPr>
            <w:tcW w:w="2840" w:type="dxa"/>
          </w:tcPr>
          <w:p w:rsidR="008A3CD2" w:rsidRDefault="008A3CD2">
            <w:pPr>
              <w:pStyle w:val="1"/>
              <w:ind w:left="0"/>
              <w:jc w:val="both"/>
            </w:pPr>
            <w:r>
              <w:t>1.Произвести оптимизацию харак -теристик объекта;</w:t>
            </w:r>
          </w:p>
          <w:p w:rsidR="008A3CD2" w:rsidRDefault="008A3CD2">
            <w:pPr>
              <w:jc w:val="both"/>
            </w:pPr>
            <w:r>
              <w:t>2.Осуществить выработку защитных условий в контракте с проектировщиками</w:t>
            </w:r>
          </w:p>
        </w:tc>
      </w:tr>
      <w:tr w:rsidR="008A3CD2">
        <w:tc>
          <w:tcPr>
            <w:tcW w:w="2840" w:type="dxa"/>
          </w:tcPr>
          <w:p w:rsidR="008A3CD2" w:rsidRDefault="008A3CD2">
            <w:pPr>
              <w:pStyle w:val="1"/>
              <w:jc w:val="both"/>
            </w:pPr>
            <w:r>
              <w:t>5. материально-техническая подготовка</w:t>
            </w:r>
          </w:p>
        </w:tc>
        <w:tc>
          <w:tcPr>
            <w:tcW w:w="2840" w:type="dxa"/>
          </w:tcPr>
          <w:p w:rsidR="008A3CD2" w:rsidRDefault="008A3CD2">
            <w:pPr>
              <w:pStyle w:val="1"/>
              <w:jc w:val="both"/>
            </w:pPr>
            <w:r>
              <w:t>Подготовить условия выполнения контракта (сроки, цены, защитные оговорки)</w:t>
            </w:r>
          </w:p>
        </w:tc>
        <w:tc>
          <w:tcPr>
            <w:tcW w:w="2840" w:type="dxa"/>
          </w:tcPr>
          <w:p w:rsidR="008A3CD2" w:rsidRDefault="008A3CD2">
            <w:pPr>
              <w:pStyle w:val="1"/>
              <w:jc w:val="both"/>
            </w:pPr>
            <w:r>
              <w:t xml:space="preserve">Произвести отбор надежных поставщиков, выработать условия страхования, произвести экспертизу поставляемых образцов </w:t>
            </w:r>
          </w:p>
        </w:tc>
      </w:tr>
      <w:tr w:rsidR="008A3CD2">
        <w:tc>
          <w:tcPr>
            <w:tcW w:w="2840" w:type="dxa"/>
          </w:tcPr>
          <w:p w:rsidR="008A3CD2" w:rsidRDefault="008A3CD2">
            <w:pPr>
              <w:pStyle w:val="1"/>
              <w:jc w:val="both"/>
            </w:pPr>
            <w:r>
              <w:t>6. инвестиционная стадия и строительство</w:t>
            </w:r>
          </w:p>
        </w:tc>
        <w:tc>
          <w:tcPr>
            <w:tcW w:w="2840" w:type="dxa"/>
          </w:tcPr>
          <w:p w:rsidR="008A3CD2" w:rsidRDefault="008A3CD2">
            <w:pPr>
              <w:pStyle w:val="1"/>
              <w:jc w:val="both"/>
            </w:pPr>
            <w:r>
              <w:t>Произвести учет рисков при увеличении сроков строительства и сметной стоимости</w:t>
            </w:r>
          </w:p>
        </w:tc>
        <w:tc>
          <w:tcPr>
            <w:tcW w:w="2840" w:type="dxa"/>
          </w:tcPr>
          <w:p w:rsidR="008A3CD2" w:rsidRDefault="008A3CD2">
            <w:pPr>
              <w:pStyle w:val="1"/>
              <w:jc w:val="both"/>
            </w:pPr>
            <w:r>
              <w:t>Выработать условия страхования имущества и условий расчета с подрядчиками</w:t>
            </w:r>
          </w:p>
        </w:tc>
      </w:tr>
      <w:tr w:rsidR="008A3CD2">
        <w:tc>
          <w:tcPr>
            <w:tcW w:w="2840" w:type="dxa"/>
          </w:tcPr>
          <w:p w:rsidR="008A3CD2" w:rsidRDefault="008A3CD2">
            <w:pPr>
              <w:pStyle w:val="1"/>
              <w:jc w:val="both"/>
            </w:pPr>
            <w:r>
              <w:t xml:space="preserve">7. приобретение оборудования </w:t>
            </w:r>
          </w:p>
        </w:tc>
        <w:tc>
          <w:tcPr>
            <w:tcW w:w="2840" w:type="dxa"/>
          </w:tcPr>
          <w:p w:rsidR="008A3CD2" w:rsidRDefault="008A3CD2">
            <w:pPr>
              <w:pStyle w:val="1"/>
              <w:jc w:val="both"/>
            </w:pPr>
            <w:r>
              <w:t>Произвести учет транспортных рисков, выработать условия ответственности поставщиков за невыполнение поставок по срокам</w:t>
            </w:r>
          </w:p>
        </w:tc>
        <w:tc>
          <w:tcPr>
            <w:tcW w:w="2840" w:type="dxa"/>
          </w:tcPr>
          <w:p w:rsidR="008A3CD2" w:rsidRDefault="008A3CD2">
            <w:pPr>
              <w:pStyle w:val="1"/>
              <w:jc w:val="both"/>
            </w:pPr>
            <w:r>
              <w:t>Осуществление страхования ответственности грузов и валютных операций</w:t>
            </w:r>
          </w:p>
        </w:tc>
      </w:tr>
      <w:tr w:rsidR="008A3CD2">
        <w:tc>
          <w:tcPr>
            <w:tcW w:w="2840" w:type="dxa"/>
          </w:tcPr>
          <w:p w:rsidR="008A3CD2" w:rsidRDefault="008A3CD2">
            <w:pPr>
              <w:pStyle w:val="1"/>
              <w:jc w:val="both"/>
            </w:pPr>
            <w:r>
              <w:t>8. монтаж и пусконаладочные условия</w:t>
            </w:r>
          </w:p>
        </w:tc>
        <w:tc>
          <w:tcPr>
            <w:tcW w:w="2840" w:type="dxa"/>
          </w:tcPr>
          <w:p w:rsidR="008A3CD2" w:rsidRDefault="008A3CD2">
            <w:pPr>
              <w:pStyle w:val="1"/>
              <w:jc w:val="both"/>
            </w:pPr>
            <w:r>
              <w:t xml:space="preserve">Произвести учет рисков, увеличения сроков и стоимости монтажа </w:t>
            </w:r>
          </w:p>
        </w:tc>
        <w:tc>
          <w:tcPr>
            <w:tcW w:w="2840" w:type="dxa"/>
          </w:tcPr>
          <w:p w:rsidR="008A3CD2" w:rsidRDefault="008A3CD2">
            <w:pPr>
              <w:pStyle w:val="1"/>
              <w:jc w:val="both"/>
            </w:pPr>
            <w:r>
              <w:t>Выработать защитные условия</w:t>
            </w:r>
          </w:p>
        </w:tc>
      </w:tr>
      <w:tr w:rsidR="008A3CD2">
        <w:tc>
          <w:tcPr>
            <w:tcW w:w="2840" w:type="dxa"/>
          </w:tcPr>
          <w:p w:rsidR="008A3CD2" w:rsidRDefault="008A3CD2">
            <w:pPr>
              <w:pStyle w:val="1"/>
              <w:jc w:val="both"/>
            </w:pPr>
            <w:r>
              <w:t>9. защита окружающей среды</w:t>
            </w:r>
          </w:p>
        </w:tc>
        <w:tc>
          <w:tcPr>
            <w:tcW w:w="2840" w:type="dxa"/>
          </w:tcPr>
          <w:p w:rsidR="008A3CD2" w:rsidRDefault="008A3CD2">
            <w:pPr>
              <w:pStyle w:val="1"/>
              <w:jc w:val="both"/>
            </w:pPr>
            <w:r>
              <w:t>Выработать условия соблюдения экологического законодательства</w:t>
            </w:r>
          </w:p>
        </w:tc>
        <w:tc>
          <w:tcPr>
            <w:tcW w:w="2840" w:type="dxa"/>
          </w:tcPr>
          <w:p w:rsidR="008A3CD2" w:rsidRDefault="008A3CD2">
            <w:pPr>
              <w:pStyle w:val="1"/>
              <w:jc w:val="both"/>
            </w:pPr>
            <w:r>
              <w:t>Осуществляются обязательные меры по недопущению нарушения законодательства</w:t>
            </w:r>
          </w:p>
        </w:tc>
      </w:tr>
      <w:tr w:rsidR="008A3CD2">
        <w:tc>
          <w:tcPr>
            <w:tcW w:w="2840" w:type="dxa"/>
          </w:tcPr>
          <w:p w:rsidR="008A3CD2" w:rsidRDefault="008A3CD2">
            <w:pPr>
              <w:pStyle w:val="1"/>
              <w:jc w:val="both"/>
            </w:pPr>
            <w:r>
              <w:t xml:space="preserve">10. эксплуатационные стадии </w:t>
            </w:r>
          </w:p>
        </w:tc>
        <w:tc>
          <w:tcPr>
            <w:tcW w:w="2840" w:type="dxa"/>
          </w:tcPr>
          <w:p w:rsidR="008A3CD2" w:rsidRDefault="008A3CD2">
            <w:pPr>
              <w:pStyle w:val="1"/>
              <w:jc w:val="both"/>
            </w:pPr>
            <w:r>
              <w:t xml:space="preserve">Выход на проектную мощность, осуществление учетов рисков поставки некачественного сырья, материалов, несоответствие квалификации работников </w:t>
            </w:r>
          </w:p>
        </w:tc>
        <w:tc>
          <w:tcPr>
            <w:tcW w:w="2840" w:type="dxa"/>
          </w:tcPr>
          <w:p w:rsidR="008A3CD2" w:rsidRDefault="008A3CD2">
            <w:pPr>
              <w:pStyle w:val="1"/>
              <w:jc w:val="both"/>
            </w:pPr>
            <w:r>
              <w:t>Осуществить реализацию защитных оговорок контрактов, подготовить квалифицированные кадры</w:t>
            </w:r>
          </w:p>
        </w:tc>
      </w:tr>
      <w:tr w:rsidR="008A3CD2">
        <w:tc>
          <w:tcPr>
            <w:tcW w:w="2840" w:type="dxa"/>
            <w:tcBorders>
              <w:bottom w:val="nil"/>
            </w:tcBorders>
          </w:tcPr>
          <w:p w:rsidR="008A3CD2" w:rsidRDefault="008A3CD2">
            <w:pPr>
              <w:pStyle w:val="1"/>
              <w:jc w:val="both"/>
            </w:pPr>
            <w:r>
              <w:t>11.этап стационарной работы</w:t>
            </w:r>
          </w:p>
        </w:tc>
        <w:tc>
          <w:tcPr>
            <w:tcW w:w="2840" w:type="dxa"/>
            <w:tcBorders>
              <w:bottom w:val="nil"/>
            </w:tcBorders>
          </w:tcPr>
          <w:p w:rsidR="008A3CD2" w:rsidRDefault="008A3CD2">
            <w:pPr>
              <w:pStyle w:val="1"/>
              <w:jc w:val="both"/>
            </w:pPr>
            <w:r>
              <w:t>Обеспечить требуемую доходность и надежность объекта инвестирования</w:t>
            </w:r>
          </w:p>
        </w:tc>
        <w:tc>
          <w:tcPr>
            <w:tcW w:w="2840" w:type="dxa"/>
            <w:tcBorders>
              <w:bottom w:val="nil"/>
            </w:tcBorders>
          </w:tcPr>
          <w:p w:rsidR="008A3CD2" w:rsidRDefault="008A3CD2">
            <w:pPr>
              <w:pStyle w:val="1"/>
              <w:jc w:val="both"/>
            </w:pPr>
            <w:r>
              <w:t xml:space="preserve">Осуществить необходимую структуру активов и пассивов, баланса предприятия, обеспечить ликвидность активов, выполнить условия контрактов с покупателями и поставщиками с целью недопущения кредиторской задолженности </w:t>
            </w:r>
          </w:p>
        </w:tc>
      </w:tr>
    </w:tbl>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 w:rsidR="008A3CD2" w:rsidRDefault="008A3CD2">
      <w:pPr>
        <w:pStyle w:val="1"/>
        <w:ind w:left="0"/>
        <w:jc w:val="both"/>
        <w:rPr>
          <w:b/>
        </w:rPr>
      </w:pPr>
      <w:r>
        <w:rPr>
          <w:sz w:val="28"/>
        </w:rPr>
        <w:t xml:space="preserve">        </w:t>
      </w:r>
      <w:r>
        <w:rPr>
          <w:b/>
          <w:sz w:val="28"/>
        </w:rPr>
        <w:t>Раздел 6. Управление предпринимательской деятельностью</w:t>
      </w:r>
      <w:r>
        <w:rPr>
          <w:b/>
        </w:rPr>
        <w:t>.</w:t>
      </w:r>
    </w:p>
    <w:p w:rsidR="008A3CD2" w:rsidRDefault="008A3CD2">
      <w:pPr>
        <w:pStyle w:val="1"/>
        <w:jc w:val="both"/>
        <w:rPr>
          <w:b/>
        </w:rPr>
      </w:pPr>
      <w:r>
        <w:rPr>
          <w:b/>
        </w:rPr>
        <w:t>Тема 1. Основы бизнес - планирования.</w:t>
      </w:r>
    </w:p>
    <w:p w:rsidR="008A3CD2" w:rsidRDefault="008A3CD2" w:rsidP="008A3CD2">
      <w:pPr>
        <w:pStyle w:val="1"/>
        <w:numPr>
          <w:ilvl w:val="1"/>
          <w:numId w:val="110"/>
        </w:numPr>
        <w:jc w:val="both"/>
        <w:rPr>
          <w:b/>
        </w:rPr>
      </w:pPr>
      <w:r>
        <w:rPr>
          <w:b/>
        </w:rPr>
        <w:t>основные принципы составления бизнес – плана.</w:t>
      </w:r>
    </w:p>
    <w:p w:rsidR="008A3CD2" w:rsidRDefault="008A3CD2">
      <w:pPr>
        <w:pStyle w:val="1"/>
        <w:jc w:val="both"/>
      </w:pPr>
    </w:p>
    <w:p w:rsidR="008A3CD2" w:rsidRDefault="008A3CD2">
      <w:pPr>
        <w:pStyle w:val="1"/>
        <w:jc w:val="both"/>
      </w:pPr>
      <w:r>
        <w:t>Бизнес – план – это документ, на основе которого инвестор или кредитор составляют свое мнение о фирме и принимает решения о предоставлении ей средств, поэтому при составлении бизнес – плана необходимо четко представлять, кому он адресован-кредитору или инвестору. Кредитор, ознакомившись с бизнес – планом хочет убедиться, что данная фирма достаточно надежна, и он сможет получить свой долг, при этом его не будет интересовать общая доходность предприятия, для него самое главное, что этой прибыли достаточно для покрытия долга. У инвестора риск значительно больше и, следовательно, он будет рисковать только в том случае, если убедиться, что у организации прибыль достаточно высокая. Таким образом, кредитор будет анализировать деятельность фирмы с точки зрения ее надежности и устойчивости, а инвестор с точки зрения доходности.</w:t>
      </w:r>
    </w:p>
    <w:p w:rsidR="008A3CD2" w:rsidRDefault="008A3CD2">
      <w:pPr>
        <w:pStyle w:val="1"/>
        <w:jc w:val="both"/>
      </w:pPr>
      <w:r>
        <w:t>Вне зависимости от того, на кого ориентирован бизнес – план, он должен быть:</w:t>
      </w:r>
    </w:p>
    <w:p w:rsidR="008A3CD2" w:rsidRDefault="008A3CD2" w:rsidP="008A3CD2">
      <w:pPr>
        <w:pStyle w:val="1"/>
        <w:numPr>
          <w:ilvl w:val="0"/>
          <w:numId w:val="111"/>
        </w:numPr>
        <w:jc w:val="both"/>
      </w:pPr>
      <w:r>
        <w:t>не громоздким (не более 30-40 страниц)</w:t>
      </w:r>
    </w:p>
    <w:p w:rsidR="008A3CD2" w:rsidRDefault="008A3CD2" w:rsidP="008A3CD2">
      <w:pPr>
        <w:pStyle w:val="1"/>
        <w:numPr>
          <w:ilvl w:val="0"/>
          <w:numId w:val="111"/>
        </w:numPr>
        <w:jc w:val="both"/>
      </w:pPr>
      <w:r>
        <w:t>должен легко читаться</w:t>
      </w:r>
    </w:p>
    <w:p w:rsidR="008A3CD2" w:rsidRDefault="008A3CD2" w:rsidP="008A3CD2">
      <w:pPr>
        <w:pStyle w:val="1"/>
        <w:numPr>
          <w:ilvl w:val="0"/>
          <w:numId w:val="111"/>
        </w:numPr>
        <w:jc w:val="both"/>
      </w:pPr>
      <w:r>
        <w:t>должен быть хорошо оформлен</w:t>
      </w:r>
    </w:p>
    <w:p w:rsidR="008A3CD2" w:rsidRDefault="008A3CD2" w:rsidP="008A3CD2">
      <w:pPr>
        <w:pStyle w:val="1"/>
        <w:numPr>
          <w:ilvl w:val="0"/>
          <w:numId w:val="111"/>
        </w:numPr>
        <w:jc w:val="both"/>
      </w:pPr>
      <w:r>
        <w:t>вспомогательный материал должен быть в приложении</w:t>
      </w:r>
    </w:p>
    <w:p w:rsidR="008A3CD2" w:rsidRDefault="008A3CD2" w:rsidP="008A3CD2">
      <w:pPr>
        <w:pStyle w:val="1"/>
        <w:numPr>
          <w:ilvl w:val="0"/>
          <w:numId w:val="111"/>
        </w:numPr>
        <w:jc w:val="both"/>
      </w:pPr>
      <w:r>
        <w:t>должен содержать глоссарий (чтобы непосвященный в технические сложности банкир мог быстро ознакомиться с сущностью проблемы)</w:t>
      </w:r>
    </w:p>
    <w:p w:rsidR="008A3CD2" w:rsidRDefault="008A3CD2">
      <w:pPr>
        <w:pStyle w:val="1"/>
        <w:jc w:val="both"/>
      </w:pPr>
      <w:r>
        <w:t>Бизнес – план во время его написания помогает экономистам и предпринимателям изложить в законченном виде следующие положения:</w:t>
      </w:r>
    </w:p>
    <w:p w:rsidR="008A3CD2" w:rsidRDefault="008A3CD2" w:rsidP="008A3CD2">
      <w:pPr>
        <w:pStyle w:val="1"/>
        <w:numPr>
          <w:ilvl w:val="0"/>
          <w:numId w:val="106"/>
        </w:numPr>
        <w:jc w:val="both"/>
      </w:pPr>
      <w:r>
        <w:t>емкость и перспектива развития рынка того товара или услуги, который описывается</w:t>
      </w:r>
    </w:p>
    <w:p w:rsidR="008A3CD2" w:rsidRDefault="008A3CD2" w:rsidP="008A3CD2">
      <w:pPr>
        <w:pStyle w:val="1"/>
        <w:numPr>
          <w:ilvl w:val="0"/>
          <w:numId w:val="106"/>
        </w:numPr>
        <w:jc w:val="both"/>
      </w:pPr>
      <w:r>
        <w:t>оценить затраты для изготовления и сбыта продукции</w:t>
      </w:r>
    </w:p>
    <w:p w:rsidR="008A3CD2" w:rsidRDefault="008A3CD2" w:rsidP="008A3CD2">
      <w:pPr>
        <w:pStyle w:val="1"/>
        <w:numPr>
          <w:ilvl w:val="0"/>
          <w:numId w:val="106"/>
        </w:numPr>
        <w:jc w:val="both"/>
      </w:pPr>
      <w:r>
        <w:t>оценить возможную прибыльность проекта</w:t>
      </w:r>
    </w:p>
    <w:p w:rsidR="008A3CD2" w:rsidRDefault="008A3CD2" w:rsidP="008A3CD2">
      <w:pPr>
        <w:pStyle w:val="1"/>
        <w:numPr>
          <w:ilvl w:val="0"/>
          <w:numId w:val="106"/>
        </w:numPr>
        <w:jc w:val="both"/>
      </w:pPr>
      <w:r>
        <w:t>выявить возможные «узкие» места проекта и «подводные камни» при его осуществлении</w:t>
      </w:r>
    </w:p>
    <w:p w:rsidR="008A3CD2" w:rsidRDefault="008A3CD2" w:rsidP="008A3CD2">
      <w:pPr>
        <w:pStyle w:val="1"/>
        <w:numPr>
          <w:ilvl w:val="0"/>
          <w:numId w:val="106"/>
        </w:numPr>
        <w:jc w:val="both"/>
      </w:pPr>
      <w:r>
        <w:t>определить те показатели, по которым можно оценить эффективность проекта.</w:t>
      </w:r>
    </w:p>
    <w:p w:rsidR="008A3CD2" w:rsidRDefault="008A3CD2">
      <w:pPr>
        <w:pStyle w:val="1"/>
        <w:jc w:val="both"/>
      </w:pPr>
      <w:r>
        <w:t>При составлении бизнес – плана самым главным является новизна предлагаемого товара или услуги. Желательно это подчеркнуть авторскими свидетельствами или патентами. Важным так же является команда менеджеров, так как квалифицированные менеджеры, имеющие хорошую репутацию, внушают доверие инвесторам и кредиторам. При составлении бизнес – плана большая роль принадлежит руководителю проекта (руководителю фирмы). Многие зарубежные инвестиционные фирмы и банки вообще не рассматривают заявки, если бизнес – план был подготовлен консультантами и только подписан руководителем.</w:t>
      </w:r>
    </w:p>
    <w:p w:rsidR="008A3CD2" w:rsidRDefault="008A3CD2">
      <w:pPr>
        <w:pStyle w:val="1"/>
        <w:jc w:val="both"/>
      </w:pPr>
    </w:p>
    <w:p w:rsidR="008A3CD2" w:rsidRDefault="008A3CD2" w:rsidP="008A3CD2">
      <w:pPr>
        <w:pStyle w:val="1"/>
        <w:numPr>
          <w:ilvl w:val="1"/>
          <w:numId w:val="110"/>
        </w:numPr>
        <w:jc w:val="both"/>
        <w:rPr>
          <w:b/>
        </w:rPr>
      </w:pPr>
      <w:r>
        <w:rPr>
          <w:b/>
        </w:rPr>
        <w:t>Техника составления бизнес – плана.</w:t>
      </w:r>
    </w:p>
    <w:p w:rsidR="008A3CD2" w:rsidRDefault="008A3CD2">
      <w:pPr>
        <w:pStyle w:val="1"/>
        <w:jc w:val="both"/>
        <w:rPr>
          <w:b/>
        </w:rPr>
      </w:pPr>
    </w:p>
    <w:p w:rsidR="008A3CD2" w:rsidRDefault="008A3CD2" w:rsidP="008A3CD2">
      <w:pPr>
        <w:pStyle w:val="1"/>
        <w:numPr>
          <w:ilvl w:val="0"/>
          <w:numId w:val="112"/>
        </w:numPr>
        <w:jc w:val="both"/>
      </w:pPr>
      <w:r>
        <w:t>Титульный лист: он должен содержать следующую информацию: а) полное официальное название фирмы, под которым она значиться в регистрационных документах; б) адрес фирмы; в) имена и адреса учредителей фирмы; г) суть предлагаемого проекта; д) стоимость проекта; е) дата составления и рассылки бизнес – плана; ж) порядковый номер экземпляров (банкиры и инвесторы во время знакомства с бизнес – планом часто интересуются, кому был направлен этот документ, поэтому к бизнес – плану прилагается список рассылки); з) гриф конфиденциальность документа (он содержит формулировку о том, что все идеи, расчеты и прочий материал является собственностью его составителей и без их письменного согласия не могут быть использованы в каких-либо изданиях).</w:t>
      </w:r>
    </w:p>
    <w:p w:rsidR="008A3CD2" w:rsidRDefault="008A3CD2" w:rsidP="008A3CD2">
      <w:pPr>
        <w:pStyle w:val="1"/>
        <w:numPr>
          <w:ilvl w:val="0"/>
          <w:numId w:val="112"/>
        </w:numPr>
        <w:jc w:val="both"/>
      </w:pPr>
      <w:r>
        <w:t>Оглавление: каждый бизнес – план должен иметь подробное оглавление с указанием страниц. Это облегчит работу с бизнес – планом и не вызовет раздрожений инвесторов и кредиторов, так как они получают в день их по несколько десятков и тратят на ознакомление минуты, поэтому если при беглом просмотре бизнес – плана их в плане что-нибудь заинтересует, то оглавление может им помочь. Оглавление помогает привлечь внимание к наиболее интересным разделам с точки зрения инвестора (так как они специализируются по направлениям).</w:t>
      </w:r>
    </w:p>
    <w:p w:rsidR="008A3CD2" w:rsidRDefault="008A3CD2" w:rsidP="008A3CD2">
      <w:pPr>
        <w:pStyle w:val="1"/>
        <w:numPr>
          <w:ilvl w:val="0"/>
          <w:numId w:val="112"/>
        </w:numPr>
        <w:jc w:val="both"/>
      </w:pPr>
      <w:r>
        <w:t>Глоссарий: малопонятные термины, излагаемые в бизнес – плане, могут очень утомить непосвященного читателя, чтобы этого избежать при изложении в бизнес – плане число терминов надо ограничить минимальным количеством и расшифровать их в глоссарий.</w:t>
      </w:r>
    </w:p>
    <w:p w:rsidR="008A3CD2" w:rsidRDefault="008A3CD2" w:rsidP="008A3CD2">
      <w:pPr>
        <w:pStyle w:val="1"/>
        <w:numPr>
          <w:ilvl w:val="0"/>
          <w:numId w:val="112"/>
        </w:numPr>
        <w:jc w:val="both"/>
      </w:pPr>
      <w:r>
        <w:t>Сопроводительные документы: часто для убедительности приходиться ссылаться на документы: регистрационные свидетельства, устав организации и т. д. Включать их в основной текст нецелесообразно, поэтому их необходимо вносить в приложения под своими номерами.</w:t>
      </w:r>
    </w:p>
    <w:p w:rsidR="008A3CD2" w:rsidRDefault="008A3CD2" w:rsidP="008A3CD2">
      <w:pPr>
        <w:pStyle w:val="1"/>
        <w:numPr>
          <w:ilvl w:val="0"/>
          <w:numId w:val="112"/>
        </w:numPr>
        <w:jc w:val="both"/>
      </w:pPr>
      <w:r>
        <w:t>Исполнительское резюме: оно должно быть кратким, лаконичным, с минимальным использованием специальных терминов. В нем составители бизнес – плана должны кратко и сжато рассказать о предприятии, о ресурсах, о поставщиках, о клиентах, о рыночных возможностях, о перспективах, о финансовом положении предприятия.</w:t>
      </w:r>
    </w:p>
    <w:p w:rsidR="008A3CD2" w:rsidRDefault="008A3CD2">
      <w:pPr>
        <w:pStyle w:val="a4"/>
      </w:pPr>
      <w:r>
        <w:t>Обычно первоначальный вариант исполнительского резюме пишется вначале написания  всего бизнес-плана. Затем, по окончании пишется новый вариант. Затем оба варианта сравнивают и находят оптимальный вариант. При этом исполнительское резюме должно дать ответ на главный вопрос: что получит кредитор или инвестор и каков риск потерь. Если ответ будет получен – результат будет положительным.</w:t>
      </w:r>
    </w:p>
    <w:p w:rsidR="008A3CD2" w:rsidRDefault="008A3CD2">
      <w:pPr>
        <w:pStyle w:val="1"/>
        <w:jc w:val="both"/>
      </w:pPr>
    </w:p>
    <w:p w:rsidR="008A3CD2" w:rsidRDefault="008A3CD2" w:rsidP="008A3CD2">
      <w:pPr>
        <w:pStyle w:val="1"/>
        <w:numPr>
          <w:ilvl w:val="1"/>
          <w:numId w:val="110"/>
        </w:numPr>
        <w:jc w:val="both"/>
        <w:rPr>
          <w:b/>
        </w:rPr>
      </w:pPr>
      <w:r>
        <w:rPr>
          <w:b/>
        </w:rPr>
        <w:t>Функциональная роль основных разделов бизнес – плана.</w:t>
      </w:r>
    </w:p>
    <w:p w:rsidR="008A3CD2" w:rsidRDefault="008A3CD2">
      <w:pPr>
        <w:pStyle w:val="1"/>
        <w:jc w:val="both"/>
        <w:rPr>
          <w:b/>
        </w:rPr>
      </w:pPr>
    </w:p>
    <w:p w:rsidR="008A3CD2" w:rsidRDefault="008A3CD2">
      <w:pPr>
        <w:pStyle w:val="1"/>
        <w:jc w:val="both"/>
      </w:pPr>
      <w:r>
        <w:t>1. Описание фирмы: а) для кредиторов и инвесторов важно получить как можно больше сведений о фирме; б) должен быть указан статус фирмы, дата, место основания и регистрации, ее владельцы, управляющий аппарат, и все изменения за последние несколько лет.</w:t>
      </w:r>
    </w:p>
    <w:p w:rsidR="008A3CD2" w:rsidRDefault="008A3CD2">
      <w:pPr>
        <w:pStyle w:val="1"/>
        <w:jc w:val="both"/>
      </w:pPr>
      <w:r>
        <w:t>2. Описание бизнеса: а) направление деятельности; б) состояние отрасли; в) положение фирмы в отрасли; г) потребители; д) является бизнес сезонным или круглогодичным; е) ориентирован бизнес на производство дорогих товаров или массовых.</w:t>
      </w:r>
    </w:p>
    <w:p w:rsidR="008A3CD2" w:rsidRDefault="008A3CD2">
      <w:pPr>
        <w:pStyle w:val="1"/>
        <w:jc w:val="both"/>
      </w:pPr>
      <w:r>
        <w:t>В результате ознакомления с этим разделом кредиторы и инвесторы должны найти привлекательные стороны бизнеса. Этот раздел дает шанс обратить внимание на наиболее привлекательные стороны фирмы.</w:t>
      </w:r>
    </w:p>
    <w:p w:rsidR="008A3CD2" w:rsidRDefault="008A3CD2">
      <w:pPr>
        <w:pStyle w:val="1"/>
        <w:jc w:val="both"/>
      </w:pPr>
      <w:r>
        <w:t>3. Описание проекта продукции. В этой части необходимо описать конкретные преимущества того, что получит рядовой потребитель в результате приобретения товара. В связи с этим необходимо подчеркнуть уникальность товара или услуги.</w:t>
      </w:r>
    </w:p>
    <w:p w:rsidR="008A3CD2" w:rsidRDefault="008A3CD2">
      <w:pPr>
        <w:pStyle w:val="1"/>
        <w:jc w:val="both"/>
      </w:pPr>
      <w:r>
        <w:t>4. Производственный план. Основной целью является доказать способность фирмы качественно  и в срок, произвести товар или услугу. В зависимости от того, на кого ориентирован производственный план, он может быть либо развернутым, либо схематичным.</w:t>
      </w:r>
    </w:p>
    <w:p w:rsidR="008A3CD2" w:rsidRDefault="008A3CD2">
      <w:pPr>
        <w:pStyle w:val="a4"/>
        <w:ind w:left="540" w:firstLine="0"/>
        <w:jc w:val="both"/>
      </w:pPr>
      <w:r>
        <w:t xml:space="preserve">Степень детализации зависит от сложности технического процесса и должен содержать освящение следующих моментов: а) </w:t>
      </w:r>
      <w:r>
        <w:rPr>
          <w:i/>
        </w:rPr>
        <w:t>технологии производства</w:t>
      </w:r>
      <w:r>
        <w:t xml:space="preserve"> – в этом разделе излагается технология изготовления в виде последовательности операций, особенностей производства, возможные затраты и структура этих затрат с местами их появления; б) </w:t>
      </w:r>
      <w:r>
        <w:rPr>
          <w:i/>
        </w:rPr>
        <w:t>внешние факторы</w:t>
      </w:r>
      <w:r>
        <w:t xml:space="preserve">, рассматриваются особенности внешней среды деятельности предприятия: доступ к экономическим ресурсам, поставщики этих ресурсов, потребители продукции, особенности законодательства федерального и местного; в) </w:t>
      </w:r>
      <w:r>
        <w:rPr>
          <w:i/>
        </w:rPr>
        <w:t>риски</w:t>
      </w:r>
      <w:r>
        <w:t>, в этом разделе показываются возможные риски данного бизнеса, возможные меры защиты от рисков. В связи с этим желательно приложить расшифрованный перечень рисков с вероятностью появления каждого, ориентировочная оценка убытков от наступления рискованных операций. Здесь же желательно показать организационные меры по профилактике и нейтрализации рисков; г)</w:t>
      </w:r>
      <w:r>
        <w:rPr>
          <w:i/>
        </w:rPr>
        <w:t xml:space="preserve"> ресурсы</w:t>
      </w:r>
      <w:r>
        <w:t xml:space="preserve"> – здесь рассматриваются материальные и людские ресурсы. К материальным ресурсам относятся производственные помещения, транспортные средства, машины и оборудование, сырье и материалы, запасы готовой продукции. В этом же разделе рассматриваются место расположения предприятия, транспортная инфраструктура, производственные площади, количество оборудования. В качестве людских ресурсов для кредиторов представляется анализ управленческого аппарата. Этот раздел раскрывает  инвесторам кто стоит за конкретными разделами бизнес-плана.  Это очень важный раздел, т.к. успех бизнеса многими инвесторами определяется, прежде всего, умением и мастерством организаторов; д) </w:t>
      </w:r>
      <w:r>
        <w:rPr>
          <w:i/>
        </w:rPr>
        <w:t>менеджеры и владельцы</w:t>
      </w:r>
      <w:r>
        <w:t xml:space="preserve"> – в этом разделе отдельно рассматриваются 2 группы. Это активные инвесторы, предоставляющие капитал предприятию,  и сотрудники на ключевых постах (директор по производству, маркетингу, кадрам, финансам, юрисконсульты, члены совета директоров); ж) </w:t>
      </w:r>
      <w:r>
        <w:rPr>
          <w:i/>
        </w:rPr>
        <w:t>организационная сфера управления</w:t>
      </w:r>
      <w:r>
        <w:t xml:space="preserve"> – рассматриваются вопросы взаимодействия отдельных служб, перечисляются важнейшие функциональные особенности. Если  это предприятие малое, то ее структура, хоть и не сложная, но должна быть четко описана; з) </w:t>
      </w:r>
      <w:r>
        <w:rPr>
          <w:i/>
        </w:rPr>
        <w:t>кадровая политика и стратегия</w:t>
      </w:r>
      <w:r>
        <w:t xml:space="preserve"> – в этом разделе дается представление о философии кадровой политики, определяется лицо фирмы по вопросу условий подбора и найма персонала, размеры и структура вознаграждения, участие в прибылях и т.п.</w:t>
      </w:r>
    </w:p>
    <w:p w:rsidR="008A3CD2" w:rsidRDefault="008A3CD2">
      <w:pPr>
        <w:pStyle w:val="a4"/>
        <w:ind w:left="540" w:firstLine="0"/>
        <w:jc w:val="both"/>
      </w:pPr>
      <w:r>
        <w:t>5. Маркетинговый план: а) маркетинговая стратегия, излагается планирование и организацию материальных средств в наиболее выгодные и перспективные направления; б) анализ рынка, проводиться анализ состояния рынка, выявляются основные конкуренты. На основе анализа рынка может быть предложен вариант благоприятного или неблагоприятного развития фирмы с определением доли рынка. Соответственно формируются варианты консервативного, оптимистического и пессимистического развития ситуации; в) ценообразование. – рассматриваются вопросы общего подхода фирмы к ценовой политике и ценовая стратегия. Принцип ценообразования зависит к какому виду товара относится предлагаемый фирмой. В этом же разделе желательно представить расчет эластичности товара, что поможет выявить реакцию потребителя  на возможное изменение цен. ценовая политика фирмы исходит как из целей фирмы, так и уровня жизни товара. Если товар является лидером и выходит на рынок с гарантированным успехом, то цена может существенно отличаться от общего уровня цены. Естественно может быть получена максимальная прибыль и высокая эффективность всей сделки; г) система продвижения товара, представляет собой оптимальную схему создания каналов сбыта (фирменные магазины, фирмы-посредники, сеть дилеров). Здесь же желательно указать систему организации послепродажного обслуживания, методы организации рекламы, методы формирования общественного мнения; д) послепродажное обслуживание. Должна быть представлена схема организации послепродажного обслуживания, методы формирования общественного мнения, схема гарантийного обслуживания.</w:t>
      </w:r>
    </w:p>
    <w:p w:rsidR="008A3CD2" w:rsidRDefault="008A3CD2">
      <w:pPr>
        <w:pStyle w:val="1"/>
        <w:jc w:val="both"/>
      </w:pPr>
      <w:r>
        <w:t>6 – финансовый план. Является наиболее сложным разделом бизнес – плана, в нем должно быть отображено в финансовых расчетах все то, что было изложено словесно в предыдущих разделах. Финансовый план важен как для потенциальных инвесторов, так и для внутреннего пользования. Основными требованиями при составлении финансового плана являются:</w:t>
      </w:r>
    </w:p>
    <w:p w:rsidR="008A3CD2" w:rsidRDefault="008A3CD2">
      <w:pPr>
        <w:pStyle w:val="a4"/>
        <w:ind w:left="540" w:firstLine="0"/>
      </w:pPr>
      <w:r>
        <w:tab/>
        <w:t>а) оперативные планы (отчеты) за каждый период по каждому товару и рынку;</w:t>
      </w:r>
    </w:p>
    <w:p w:rsidR="008A3CD2" w:rsidRDefault="008A3CD2">
      <w:pPr>
        <w:pStyle w:val="a4"/>
        <w:ind w:left="540" w:firstLine="0"/>
      </w:pPr>
      <w:r>
        <w:tab/>
        <w:t>б) планы-отчеты о доходах и расходах с доказательством того, получает фирма прибыль или убыток;</w:t>
      </w:r>
    </w:p>
    <w:p w:rsidR="008A3CD2" w:rsidRDefault="008A3CD2">
      <w:pPr>
        <w:pStyle w:val="a4"/>
        <w:ind w:left="540" w:firstLine="0"/>
      </w:pPr>
      <w:r>
        <w:tab/>
        <w:t>в) план-отчет о движении денежных средств в процессе производственной деятельности;</w:t>
      </w:r>
    </w:p>
    <w:p w:rsidR="008A3CD2" w:rsidRDefault="008A3CD2">
      <w:pPr>
        <w:pStyle w:val="a4"/>
        <w:ind w:left="540" w:firstLine="0"/>
      </w:pPr>
      <w:r>
        <w:tab/>
        <w:t>г) балансовый отчет;</w:t>
      </w:r>
    </w:p>
    <w:p w:rsidR="008A3CD2" w:rsidRDefault="008A3CD2">
      <w:pPr>
        <w:pStyle w:val="a4"/>
        <w:ind w:left="540" w:firstLine="0"/>
      </w:pPr>
      <w:r>
        <w:tab/>
        <w:t>д) важным элементом финансового плана в настоящее время является анализ убыточности, который может быть проведен либо аналитически, либо графически.</w:t>
      </w:r>
    </w:p>
    <w:p w:rsidR="008A3CD2" w:rsidRDefault="008A3CD2">
      <w:pPr>
        <w:pStyle w:val="a4"/>
        <w:ind w:left="540" w:firstLine="0"/>
      </w:pPr>
    </w:p>
    <w:p w:rsidR="008A3CD2" w:rsidRDefault="008A3CD2" w:rsidP="008A3CD2">
      <w:pPr>
        <w:pStyle w:val="1"/>
        <w:numPr>
          <w:ilvl w:val="1"/>
          <w:numId w:val="110"/>
        </w:numPr>
        <w:jc w:val="both"/>
        <w:rPr>
          <w:b/>
        </w:rPr>
      </w:pPr>
      <w:r>
        <w:rPr>
          <w:b/>
        </w:rPr>
        <w:t>Финансовый план инвестиционного проекта.</w:t>
      </w:r>
    </w:p>
    <w:p w:rsidR="008A3CD2" w:rsidRDefault="008A3CD2">
      <w:pPr>
        <w:pStyle w:val="1"/>
        <w:jc w:val="both"/>
        <w:rPr>
          <w:b/>
        </w:rPr>
      </w:pPr>
      <w:r>
        <w:rPr>
          <w:b/>
        </w:rPr>
        <w:t>1.4.1. Показатели финансовой части бизнес – плана.</w:t>
      </w:r>
    </w:p>
    <w:p w:rsidR="008A3CD2" w:rsidRDefault="008A3CD2">
      <w:pPr>
        <w:pStyle w:val="1"/>
        <w:jc w:val="both"/>
        <w:rPr>
          <w:b/>
        </w:rPr>
      </w:pPr>
    </w:p>
    <w:p w:rsidR="008A3CD2" w:rsidRDefault="008A3CD2">
      <w:pPr>
        <w:pStyle w:val="1"/>
        <w:jc w:val="both"/>
      </w:pPr>
      <w:r>
        <w:t xml:space="preserve">Для ТЭО необходимо иметь следующие исходные данные: а) стоимость инвестиций; б) цена изделия; в) переменные и постоянные издержки; г) производственную программу по годам реализации; д) процентной ставки по кредитам; е) налоговые ставки в соответствии с законодательством. </w:t>
      </w:r>
    </w:p>
    <w:p w:rsidR="008A3CD2" w:rsidRDefault="008A3CD2">
      <w:pPr>
        <w:pStyle w:val="1"/>
        <w:jc w:val="both"/>
      </w:pPr>
      <w:r>
        <w:t>Стоимость инвестиций должна быть представлена в виде основного и оборотного капиталов с учетом источников финансирования.</w:t>
      </w:r>
    </w:p>
    <w:p w:rsidR="008A3CD2" w:rsidRDefault="008A3CD2">
      <w:pPr>
        <w:pStyle w:val="1"/>
        <w:jc w:val="both"/>
      </w:pPr>
      <w:r>
        <w:t>Цена изделия принимаются для продукции, которая занимает наибольший удельный вес в производственной программе.</w:t>
      </w:r>
    </w:p>
    <w:p w:rsidR="008A3CD2" w:rsidRDefault="008A3CD2">
      <w:pPr>
        <w:pStyle w:val="1"/>
        <w:jc w:val="both"/>
      </w:pPr>
      <w:r>
        <w:t>Основные финансовые показатели, рассчитываемые при обосновании инвестиционных проектов (по методологии ЮНИДО, ООН).</w:t>
      </w:r>
    </w:p>
    <w:p w:rsidR="008A3CD2" w:rsidRDefault="008A3CD2" w:rsidP="008A3CD2">
      <w:pPr>
        <w:pStyle w:val="1"/>
        <w:numPr>
          <w:ilvl w:val="0"/>
          <w:numId w:val="114"/>
        </w:numPr>
        <w:jc w:val="both"/>
      </w:pPr>
      <w:r>
        <w:t>основной, оборотный, собственный и заемный капитал</w:t>
      </w:r>
    </w:p>
    <w:p w:rsidR="008A3CD2" w:rsidRDefault="008A3CD2" w:rsidP="008A3CD2">
      <w:pPr>
        <w:numPr>
          <w:ilvl w:val="0"/>
          <w:numId w:val="114"/>
        </w:numPr>
        <w:jc w:val="both"/>
      </w:pPr>
      <w:r>
        <w:t>себестоимость одного изделия и всей продукции</w:t>
      </w:r>
    </w:p>
    <w:p w:rsidR="008A3CD2" w:rsidRDefault="008A3CD2" w:rsidP="008A3CD2">
      <w:pPr>
        <w:numPr>
          <w:ilvl w:val="0"/>
          <w:numId w:val="114"/>
        </w:numPr>
        <w:jc w:val="both"/>
      </w:pPr>
      <w:r>
        <w:t>объем продаж в натуральном и стоимостном выражении</w:t>
      </w:r>
    </w:p>
    <w:p w:rsidR="008A3CD2" w:rsidRDefault="008A3CD2" w:rsidP="008A3CD2">
      <w:pPr>
        <w:numPr>
          <w:ilvl w:val="0"/>
          <w:numId w:val="114"/>
        </w:numPr>
        <w:jc w:val="both"/>
      </w:pPr>
      <w:r>
        <w:t>финансовые издержки</w:t>
      </w:r>
    </w:p>
    <w:p w:rsidR="008A3CD2" w:rsidRDefault="008A3CD2" w:rsidP="008A3CD2">
      <w:pPr>
        <w:numPr>
          <w:ilvl w:val="0"/>
          <w:numId w:val="114"/>
        </w:numPr>
        <w:jc w:val="both"/>
      </w:pPr>
      <w:r>
        <w:t>прибыль по изделию и всему объему производства</w:t>
      </w:r>
    </w:p>
    <w:p w:rsidR="008A3CD2" w:rsidRDefault="008A3CD2" w:rsidP="008A3CD2">
      <w:pPr>
        <w:numPr>
          <w:ilvl w:val="0"/>
          <w:numId w:val="114"/>
        </w:numPr>
        <w:jc w:val="both"/>
      </w:pPr>
      <w:r>
        <w:t>финансовая независимость предприятия</w:t>
      </w:r>
    </w:p>
    <w:p w:rsidR="008A3CD2" w:rsidRDefault="008A3CD2" w:rsidP="008A3CD2">
      <w:pPr>
        <w:numPr>
          <w:ilvl w:val="0"/>
          <w:numId w:val="114"/>
        </w:numPr>
        <w:jc w:val="both"/>
      </w:pPr>
      <w:r>
        <w:t>рентабельность капитала</w:t>
      </w:r>
    </w:p>
    <w:p w:rsidR="008A3CD2" w:rsidRDefault="008A3CD2" w:rsidP="008A3CD2">
      <w:pPr>
        <w:numPr>
          <w:ilvl w:val="0"/>
          <w:numId w:val="114"/>
        </w:numPr>
        <w:jc w:val="both"/>
      </w:pPr>
      <w:r>
        <w:t>прибыльность продаж</w:t>
      </w:r>
    </w:p>
    <w:p w:rsidR="008A3CD2" w:rsidRDefault="008A3CD2" w:rsidP="008A3CD2">
      <w:pPr>
        <w:numPr>
          <w:ilvl w:val="0"/>
          <w:numId w:val="114"/>
        </w:numPr>
        <w:jc w:val="both"/>
      </w:pPr>
      <w:r>
        <w:t>пороговую норму рентабельности</w:t>
      </w:r>
    </w:p>
    <w:p w:rsidR="008A3CD2" w:rsidRDefault="008A3CD2" w:rsidP="008A3CD2">
      <w:pPr>
        <w:numPr>
          <w:ilvl w:val="0"/>
          <w:numId w:val="114"/>
        </w:numPr>
        <w:jc w:val="both"/>
      </w:pPr>
      <w:r>
        <w:t xml:space="preserve">чистую текущую стоимость </w:t>
      </w:r>
    </w:p>
    <w:p w:rsidR="008A3CD2" w:rsidRDefault="008A3CD2" w:rsidP="008A3CD2">
      <w:pPr>
        <w:numPr>
          <w:ilvl w:val="0"/>
          <w:numId w:val="114"/>
        </w:numPr>
        <w:jc w:val="both"/>
      </w:pPr>
      <w:r>
        <w:t>финансовый профиль проекта</w:t>
      </w:r>
    </w:p>
    <w:p w:rsidR="008A3CD2" w:rsidRDefault="008A3CD2" w:rsidP="008A3CD2">
      <w:pPr>
        <w:numPr>
          <w:ilvl w:val="0"/>
          <w:numId w:val="114"/>
        </w:numPr>
        <w:jc w:val="both"/>
      </w:pPr>
      <w:r>
        <w:t>внутреннюю норму рентабельности</w:t>
      </w:r>
    </w:p>
    <w:p w:rsidR="008A3CD2" w:rsidRDefault="008A3CD2" w:rsidP="008A3CD2">
      <w:pPr>
        <w:numPr>
          <w:ilvl w:val="0"/>
          <w:numId w:val="114"/>
        </w:numPr>
        <w:jc w:val="both"/>
      </w:pPr>
      <w:r>
        <w:t>точка безубыточности</w:t>
      </w:r>
    </w:p>
    <w:p w:rsidR="008A3CD2" w:rsidRDefault="008A3CD2" w:rsidP="008A3CD2">
      <w:pPr>
        <w:numPr>
          <w:ilvl w:val="0"/>
          <w:numId w:val="114"/>
        </w:numPr>
        <w:jc w:val="both"/>
      </w:pPr>
      <w:r>
        <w:t>срок возврата капитала</w:t>
      </w:r>
    </w:p>
    <w:p w:rsidR="008A3CD2" w:rsidRDefault="008A3CD2" w:rsidP="008A3CD2">
      <w:pPr>
        <w:numPr>
          <w:ilvl w:val="0"/>
          <w:numId w:val="114"/>
        </w:numPr>
        <w:jc w:val="both"/>
      </w:pPr>
      <w:r>
        <w:t>поток наличности</w:t>
      </w:r>
    </w:p>
    <w:p w:rsidR="008A3CD2" w:rsidRDefault="008A3CD2" w:rsidP="008A3CD2">
      <w:pPr>
        <w:numPr>
          <w:ilvl w:val="0"/>
          <w:numId w:val="114"/>
        </w:numPr>
        <w:jc w:val="both"/>
      </w:pPr>
      <w:r>
        <w:t>чувствительность проекта</w:t>
      </w:r>
    </w:p>
    <w:p w:rsidR="008A3CD2" w:rsidRDefault="008A3CD2">
      <w:pPr>
        <w:jc w:val="both"/>
      </w:pPr>
    </w:p>
    <w:p w:rsidR="008A3CD2" w:rsidRDefault="008A3CD2" w:rsidP="008A3CD2">
      <w:pPr>
        <w:pStyle w:val="20"/>
        <w:numPr>
          <w:ilvl w:val="2"/>
          <w:numId w:val="115"/>
        </w:numPr>
        <w:jc w:val="both"/>
        <w:rPr>
          <w:b/>
        </w:rPr>
      </w:pPr>
      <w:r>
        <w:rPr>
          <w:b/>
        </w:rPr>
        <w:t>Основные формулы для ТЭО.</w:t>
      </w:r>
    </w:p>
    <w:p w:rsidR="008A3CD2" w:rsidRDefault="008A3CD2">
      <w:pPr>
        <w:pStyle w:val="20"/>
        <w:ind w:left="850" w:firstLine="0"/>
        <w:jc w:val="both"/>
        <w:rPr>
          <w:b/>
        </w:rPr>
      </w:pPr>
    </w:p>
    <w:p w:rsidR="008A3CD2" w:rsidRDefault="008A3CD2" w:rsidP="008A3CD2">
      <w:pPr>
        <w:pStyle w:val="a4"/>
        <w:numPr>
          <w:ilvl w:val="0"/>
          <w:numId w:val="175"/>
        </w:numPr>
        <w:jc w:val="both"/>
        <w:rPr>
          <w:i/>
        </w:rPr>
      </w:pPr>
      <w:r>
        <w:rPr>
          <w:i/>
        </w:rPr>
        <w:t>Рентабельность капитала</w:t>
      </w:r>
    </w:p>
    <w:p w:rsidR="008A3CD2" w:rsidRDefault="008A3CD2">
      <w:pPr>
        <w:pStyle w:val="a4"/>
        <w:jc w:val="both"/>
        <w:rPr>
          <w:i/>
        </w:rPr>
      </w:pPr>
    </w:p>
    <w:tbl>
      <w:tblPr>
        <w:tblW w:w="0" w:type="auto"/>
        <w:tblInd w:w="1843" w:type="dxa"/>
        <w:tblBorders>
          <w:insideH w:val="single" w:sz="4" w:space="0" w:color="auto"/>
          <w:insideV w:val="single" w:sz="4" w:space="0" w:color="auto"/>
        </w:tblBorders>
        <w:tblLayout w:type="fixed"/>
        <w:tblLook w:val="0000" w:firstRow="0" w:lastRow="0" w:firstColumn="0" w:lastColumn="0" w:noHBand="0" w:noVBand="0"/>
      </w:tblPr>
      <w:tblGrid>
        <w:gridCol w:w="4819"/>
        <w:gridCol w:w="1135"/>
      </w:tblGrid>
      <w:tr w:rsidR="008A3CD2">
        <w:trPr>
          <w:cantSplit/>
        </w:trPr>
        <w:tc>
          <w:tcPr>
            <w:tcW w:w="4819" w:type="dxa"/>
            <w:tcBorders>
              <w:top w:val="nil"/>
              <w:bottom w:val="single" w:sz="4" w:space="0" w:color="auto"/>
              <w:right w:val="nil"/>
            </w:tcBorders>
          </w:tcPr>
          <w:p w:rsidR="008A3CD2" w:rsidRDefault="008A3CD2">
            <w:pPr>
              <w:pStyle w:val="a4"/>
              <w:ind w:firstLine="0"/>
              <w:jc w:val="center"/>
              <w:rPr>
                <w:b/>
              </w:rPr>
            </w:pPr>
            <w:r>
              <w:rPr>
                <w:b/>
              </w:rPr>
              <w:t>Прибыль балансовая (чистая прибыль)</w:t>
            </w:r>
          </w:p>
        </w:tc>
        <w:tc>
          <w:tcPr>
            <w:tcW w:w="1135" w:type="dxa"/>
            <w:vMerge w:val="restart"/>
            <w:tcBorders>
              <w:left w:val="nil"/>
            </w:tcBorders>
            <w:vAlign w:val="center"/>
          </w:tcPr>
          <w:p w:rsidR="008A3CD2" w:rsidRDefault="008A3CD2">
            <w:pPr>
              <w:pStyle w:val="a4"/>
              <w:ind w:firstLine="0"/>
              <w:jc w:val="both"/>
              <w:rPr>
                <w:b/>
              </w:rPr>
            </w:pPr>
            <w:r>
              <w:rPr>
                <w:b/>
              </w:rPr>
              <w:t>* 100%</w:t>
            </w:r>
          </w:p>
        </w:tc>
      </w:tr>
      <w:tr w:rsidR="008A3CD2">
        <w:trPr>
          <w:cantSplit/>
        </w:trPr>
        <w:tc>
          <w:tcPr>
            <w:tcW w:w="4819" w:type="dxa"/>
            <w:tcBorders>
              <w:top w:val="single" w:sz="4" w:space="0" w:color="auto"/>
              <w:bottom w:val="nil"/>
              <w:right w:val="nil"/>
            </w:tcBorders>
          </w:tcPr>
          <w:p w:rsidR="008A3CD2" w:rsidRDefault="008A3CD2">
            <w:pPr>
              <w:pStyle w:val="a4"/>
              <w:ind w:firstLine="0"/>
              <w:jc w:val="center"/>
              <w:rPr>
                <w:b/>
              </w:rPr>
            </w:pPr>
            <w:r>
              <w:rPr>
                <w:b/>
              </w:rPr>
              <w:t>Активы</w:t>
            </w:r>
          </w:p>
        </w:tc>
        <w:tc>
          <w:tcPr>
            <w:tcW w:w="1135" w:type="dxa"/>
            <w:vMerge/>
            <w:tcBorders>
              <w:left w:val="nil"/>
            </w:tcBorders>
          </w:tcPr>
          <w:p w:rsidR="008A3CD2" w:rsidRDefault="008A3CD2">
            <w:pPr>
              <w:pStyle w:val="a4"/>
              <w:ind w:firstLine="0"/>
              <w:jc w:val="both"/>
              <w:rPr>
                <w:i/>
              </w:rPr>
            </w:pPr>
          </w:p>
        </w:tc>
      </w:tr>
    </w:tbl>
    <w:p w:rsidR="008A3CD2" w:rsidRDefault="008A3CD2">
      <w:pPr>
        <w:pStyle w:val="a4"/>
        <w:jc w:val="both"/>
        <w:rPr>
          <w:i/>
        </w:rPr>
      </w:pPr>
    </w:p>
    <w:p w:rsidR="008A3CD2" w:rsidRDefault="008A3CD2">
      <w:pPr>
        <w:pStyle w:val="a4"/>
        <w:ind w:left="851" w:firstLine="0"/>
        <w:jc w:val="both"/>
        <w:rPr>
          <w:i/>
        </w:rPr>
      </w:pPr>
    </w:p>
    <w:p w:rsidR="008A3CD2" w:rsidRDefault="008A3CD2" w:rsidP="008A3CD2">
      <w:pPr>
        <w:pStyle w:val="a4"/>
        <w:numPr>
          <w:ilvl w:val="0"/>
          <w:numId w:val="175"/>
        </w:numPr>
        <w:jc w:val="both"/>
        <w:rPr>
          <w:i/>
        </w:rPr>
      </w:pPr>
      <w:r>
        <w:rPr>
          <w:i/>
        </w:rPr>
        <w:t>Прибыльность продаж</w:t>
      </w:r>
    </w:p>
    <w:p w:rsidR="008A3CD2" w:rsidRDefault="008A3CD2">
      <w:pPr>
        <w:pStyle w:val="a4"/>
        <w:jc w:val="both"/>
        <w:rPr>
          <w:i/>
        </w:rPr>
      </w:pPr>
    </w:p>
    <w:tbl>
      <w:tblPr>
        <w:tblW w:w="0" w:type="auto"/>
        <w:tblInd w:w="1843" w:type="dxa"/>
        <w:tblBorders>
          <w:insideH w:val="single" w:sz="4" w:space="0" w:color="auto"/>
          <w:insideV w:val="single" w:sz="4" w:space="0" w:color="auto"/>
        </w:tblBorders>
        <w:tblLayout w:type="fixed"/>
        <w:tblLook w:val="0000" w:firstRow="0" w:lastRow="0" w:firstColumn="0" w:lastColumn="0" w:noHBand="0" w:noVBand="0"/>
      </w:tblPr>
      <w:tblGrid>
        <w:gridCol w:w="4819"/>
        <w:gridCol w:w="1135"/>
      </w:tblGrid>
      <w:tr w:rsidR="008A3CD2">
        <w:trPr>
          <w:cantSplit/>
        </w:trPr>
        <w:tc>
          <w:tcPr>
            <w:tcW w:w="4819" w:type="dxa"/>
            <w:tcBorders>
              <w:top w:val="nil"/>
              <w:bottom w:val="single" w:sz="4" w:space="0" w:color="auto"/>
              <w:right w:val="nil"/>
            </w:tcBorders>
          </w:tcPr>
          <w:p w:rsidR="008A3CD2" w:rsidRDefault="008A3CD2">
            <w:pPr>
              <w:pStyle w:val="a4"/>
              <w:ind w:firstLine="0"/>
              <w:jc w:val="center"/>
              <w:rPr>
                <w:b/>
              </w:rPr>
            </w:pPr>
            <w:r>
              <w:rPr>
                <w:b/>
              </w:rPr>
              <w:t>Балансовая прибыль (чистая прибыль)</w:t>
            </w:r>
          </w:p>
        </w:tc>
        <w:tc>
          <w:tcPr>
            <w:tcW w:w="1135" w:type="dxa"/>
            <w:vMerge w:val="restart"/>
            <w:tcBorders>
              <w:left w:val="nil"/>
            </w:tcBorders>
            <w:vAlign w:val="center"/>
          </w:tcPr>
          <w:p w:rsidR="008A3CD2" w:rsidRDefault="008A3CD2">
            <w:pPr>
              <w:pStyle w:val="a4"/>
              <w:ind w:firstLine="0"/>
              <w:jc w:val="both"/>
              <w:rPr>
                <w:b/>
              </w:rPr>
            </w:pPr>
            <w:r>
              <w:rPr>
                <w:b/>
              </w:rPr>
              <w:t>* 100%</w:t>
            </w:r>
          </w:p>
        </w:tc>
      </w:tr>
      <w:tr w:rsidR="008A3CD2">
        <w:trPr>
          <w:cantSplit/>
        </w:trPr>
        <w:tc>
          <w:tcPr>
            <w:tcW w:w="4819" w:type="dxa"/>
            <w:tcBorders>
              <w:top w:val="single" w:sz="4" w:space="0" w:color="auto"/>
              <w:bottom w:val="nil"/>
              <w:right w:val="nil"/>
            </w:tcBorders>
          </w:tcPr>
          <w:p w:rsidR="008A3CD2" w:rsidRDefault="008A3CD2">
            <w:pPr>
              <w:pStyle w:val="a4"/>
              <w:ind w:firstLine="0"/>
              <w:jc w:val="center"/>
              <w:rPr>
                <w:b/>
              </w:rPr>
            </w:pPr>
            <w:r>
              <w:rPr>
                <w:b/>
              </w:rPr>
              <w:t>Объем продаж</w:t>
            </w:r>
          </w:p>
        </w:tc>
        <w:tc>
          <w:tcPr>
            <w:tcW w:w="1135" w:type="dxa"/>
            <w:vMerge/>
            <w:tcBorders>
              <w:left w:val="nil"/>
            </w:tcBorders>
          </w:tcPr>
          <w:p w:rsidR="008A3CD2" w:rsidRDefault="008A3CD2">
            <w:pPr>
              <w:pStyle w:val="a4"/>
              <w:ind w:firstLine="0"/>
              <w:jc w:val="both"/>
              <w:rPr>
                <w:i/>
              </w:rPr>
            </w:pPr>
          </w:p>
        </w:tc>
      </w:tr>
    </w:tbl>
    <w:p w:rsidR="008A3CD2" w:rsidRDefault="008A3CD2">
      <w:pPr>
        <w:pStyle w:val="a4"/>
        <w:jc w:val="both"/>
        <w:rPr>
          <w:i/>
        </w:rPr>
      </w:pPr>
    </w:p>
    <w:p w:rsidR="008A3CD2" w:rsidRDefault="008A3CD2" w:rsidP="008A3CD2">
      <w:pPr>
        <w:pStyle w:val="a4"/>
        <w:numPr>
          <w:ilvl w:val="0"/>
          <w:numId w:val="175"/>
        </w:numPr>
        <w:jc w:val="both"/>
        <w:rPr>
          <w:i/>
        </w:rPr>
      </w:pPr>
      <w:r>
        <w:rPr>
          <w:i/>
        </w:rPr>
        <w:t>Рентабельность собственного капитала (эффективность проекта)</w:t>
      </w:r>
    </w:p>
    <w:p w:rsidR="008A3CD2" w:rsidRDefault="008A3CD2">
      <w:pPr>
        <w:pStyle w:val="a4"/>
        <w:jc w:val="both"/>
        <w:rPr>
          <w:i/>
        </w:rPr>
      </w:pPr>
    </w:p>
    <w:tbl>
      <w:tblPr>
        <w:tblW w:w="0" w:type="auto"/>
        <w:tblInd w:w="2835" w:type="dxa"/>
        <w:tblBorders>
          <w:insideH w:val="single" w:sz="4" w:space="0" w:color="auto"/>
          <w:insideV w:val="single" w:sz="4" w:space="0" w:color="auto"/>
        </w:tblBorders>
        <w:tblLayout w:type="fixed"/>
        <w:tblLook w:val="0000" w:firstRow="0" w:lastRow="0" w:firstColumn="0" w:lastColumn="0" w:noHBand="0" w:noVBand="0"/>
      </w:tblPr>
      <w:tblGrid>
        <w:gridCol w:w="2552"/>
        <w:gridCol w:w="1135"/>
      </w:tblGrid>
      <w:tr w:rsidR="008A3CD2">
        <w:trPr>
          <w:cantSplit/>
        </w:trPr>
        <w:tc>
          <w:tcPr>
            <w:tcW w:w="2552" w:type="dxa"/>
            <w:tcBorders>
              <w:top w:val="nil"/>
              <w:bottom w:val="single" w:sz="4" w:space="0" w:color="auto"/>
              <w:right w:val="nil"/>
            </w:tcBorders>
          </w:tcPr>
          <w:p w:rsidR="008A3CD2" w:rsidRDefault="008A3CD2">
            <w:pPr>
              <w:pStyle w:val="a4"/>
              <w:ind w:firstLine="0"/>
              <w:jc w:val="center"/>
              <w:rPr>
                <w:b/>
              </w:rPr>
            </w:pPr>
            <w:r>
              <w:rPr>
                <w:b/>
              </w:rPr>
              <w:t>Чистая прибыль</w:t>
            </w:r>
          </w:p>
        </w:tc>
        <w:tc>
          <w:tcPr>
            <w:tcW w:w="1135" w:type="dxa"/>
            <w:vMerge w:val="restart"/>
            <w:tcBorders>
              <w:left w:val="nil"/>
            </w:tcBorders>
            <w:vAlign w:val="center"/>
          </w:tcPr>
          <w:p w:rsidR="008A3CD2" w:rsidRDefault="008A3CD2">
            <w:pPr>
              <w:pStyle w:val="a4"/>
              <w:ind w:firstLine="0"/>
              <w:jc w:val="both"/>
              <w:rPr>
                <w:b/>
              </w:rPr>
            </w:pPr>
            <w:r>
              <w:rPr>
                <w:b/>
              </w:rPr>
              <w:t>* 100%</w:t>
            </w:r>
          </w:p>
        </w:tc>
      </w:tr>
      <w:tr w:rsidR="008A3CD2">
        <w:trPr>
          <w:cantSplit/>
        </w:trPr>
        <w:tc>
          <w:tcPr>
            <w:tcW w:w="2552" w:type="dxa"/>
            <w:tcBorders>
              <w:top w:val="single" w:sz="4" w:space="0" w:color="auto"/>
              <w:bottom w:val="nil"/>
              <w:right w:val="nil"/>
            </w:tcBorders>
          </w:tcPr>
          <w:p w:rsidR="008A3CD2" w:rsidRDefault="008A3CD2">
            <w:pPr>
              <w:pStyle w:val="a4"/>
              <w:ind w:firstLine="0"/>
              <w:jc w:val="center"/>
              <w:rPr>
                <w:b/>
              </w:rPr>
            </w:pPr>
            <w:r>
              <w:rPr>
                <w:b/>
              </w:rPr>
              <w:t>Активы</w:t>
            </w:r>
          </w:p>
        </w:tc>
        <w:tc>
          <w:tcPr>
            <w:tcW w:w="1135" w:type="dxa"/>
            <w:vMerge/>
            <w:tcBorders>
              <w:left w:val="nil"/>
            </w:tcBorders>
          </w:tcPr>
          <w:p w:rsidR="008A3CD2" w:rsidRDefault="008A3CD2">
            <w:pPr>
              <w:pStyle w:val="a4"/>
              <w:ind w:firstLine="0"/>
              <w:jc w:val="both"/>
              <w:rPr>
                <w:i/>
              </w:rPr>
            </w:pPr>
          </w:p>
        </w:tc>
      </w:tr>
    </w:tbl>
    <w:p w:rsidR="008A3CD2" w:rsidRDefault="008A3CD2">
      <w:pPr>
        <w:pStyle w:val="a4"/>
        <w:jc w:val="both"/>
        <w:rPr>
          <w:i/>
        </w:rPr>
      </w:pPr>
    </w:p>
    <w:p w:rsidR="008A3CD2" w:rsidRDefault="008A3CD2" w:rsidP="008A3CD2">
      <w:pPr>
        <w:pStyle w:val="a4"/>
        <w:numPr>
          <w:ilvl w:val="0"/>
          <w:numId w:val="175"/>
        </w:numPr>
        <w:jc w:val="both"/>
        <w:rPr>
          <w:i/>
        </w:rPr>
      </w:pPr>
      <w:r>
        <w:rPr>
          <w:i/>
        </w:rPr>
        <w:t>Финансовая независимость</w:t>
      </w:r>
    </w:p>
    <w:p w:rsidR="008A3CD2" w:rsidRDefault="008A3CD2">
      <w:pPr>
        <w:pStyle w:val="a4"/>
        <w:jc w:val="both"/>
        <w:rPr>
          <w:i/>
        </w:rPr>
      </w:pPr>
    </w:p>
    <w:tbl>
      <w:tblPr>
        <w:tblW w:w="0" w:type="auto"/>
        <w:tblInd w:w="2268" w:type="dxa"/>
        <w:tblBorders>
          <w:insideH w:val="single" w:sz="4" w:space="0" w:color="auto"/>
          <w:insideV w:val="single" w:sz="4" w:space="0" w:color="auto"/>
        </w:tblBorders>
        <w:tblLayout w:type="fixed"/>
        <w:tblLook w:val="0000" w:firstRow="0" w:lastRow="0" w:firstColumn="0" w:lastColumn="0" w:noHBand="0" w:noVBand="0"/>
      </w:tblPr>
      <w:tblGrid>
        <w:gridCol w:w="3827"/>
        <w:gridCol w:w="1135"/>
      </w:tblGrid>
      <w:tr w:rsidR="008A3CD2">
        <w:trPr>
          <w:cantSplit/>
        </w:trPr>
        <w:tc>
          <w:tcPr>
            <w:tcW w:w="3827" w:type="dxa"/>
            <w:tcBorders>
              <w:top w:val="nil"/>
              <w:bottom w:val="single" w:sz="4" w:space="0" w:color="auto"/>
              <w:right w:val="nil"/>
            </w:tcBorders>
          </w:tcPr>
          <w:p w:rsidR="008A3CD2" w:rsidRDefault="008A3CD2">
            <w:pPr>
              <w:pStyle w:val="a4"/>
              <w:ind w:firstLine="0"/>
              <w:jc w:val="center"/>
              <w:rPr>
                <w:b/>
              </w:rPr>
            </w:pPr>
            <w:r>
              <w:rPr>
                <w:b/>
              </w:rPr>
              <w:t>Собственный капитал</w:t>
            </w:r>
          </w:p>
        </w:tc>
        <w:tc>
          <w:tcPr>
            <w:tcW w:w="1135" w:type="dxa"/>
            <w:vMerge w:val="restart"/>
            <w:tcBorders>
              <w:left w:val="nil"/>
            </w:tcBorders>
            <w:vAlign w:val="center"/>
          </w:tcPr>
          <w:p w:rsidR="008A3CD2" w:rsidRDefault="008A3CD2">
            <w:pPr>
              <w:pStyle w:val="a4"/>
              <w:ind w:firstLine="0"/>
              <w:jc w:val="both"/>
              <w:rPr>
                <w:b/>
              </w:rPr>
            </w:pPr>
            <w:r>
              <w:rPr>
                <w:b/>
              </w:rPr>
              <w:t>* 100%</w:t>
            </w:r>
          </w:p>
        </w:tc>
      </w:tr>
      <w:tr w:rsidR="008A3CD2">
        <w:trPr>
          <w:cantSplit/>
        </w:trPr>
        <w:tc>
          <w:tcPr>
            <w:tcW w:w="3827" w:type="dxa"/>
            <w:tcBorders>
              <w:top w:val="single" w:sz="4" w:space="0" w:color="auto"/>
              <w:bottom w:val="nil"/>
              <w:right w:val="nil"/>
            </w:tcBorders>
          </w:tcPr>
          <w:p w:rsidR="008A3CD2" w:rsidRDefault="008A3CD2">
            <w:pPr>
              <w:pStyle w:val="a4"/>
              <w:ind w:firstLine="0"/>
              <w:jc w:val="center"/>
              <w:rPr>
                <w:b/>
              </w:rPr>
            </w:pPr>
            <w:r>
              <w:rPr>
                <w:b/>
              </w:rPr>
              <w:t>Активы</w:t>
            </w:r>
          </w:p>
        </w:tc>
        <w:tc>
          <w:tcPr>
            <w:tcW w:w="1135" w:type="dxa"/>
            <w:vMerge/>
            <w:tcBorders>
              <w:left w:val="nil"/>
            </w:tcBorders>
          </w:tcPr>
          <w:p w:rsidR="008A3CD2" w:rsidRDefault="008A3CD2">
            <w:pPr>
              <w:pStyle w:val="a4"/>
              <w:ind w:firstLine="0"/>
              <w:jc w:val="both"/>
              <w:rPr>
                <w:i/>
              </w:rPr>
            </w:pPr>
          </w:p>
        </w:tc>
      </w:tr>
    </w:tbl>
    <w:p w:rsidR="008A3CD2" w:rsidRDefault="008A3CD2">
      <w:pPr>
        <w:pStyle w:val="a4"/>
        <w:jc w:val="both"/>
        <w:rPr>
          <w:i/>
        </w:rPr>
      </w:pPr>
    </w:p>
    <w:p w:rsidR="008A3CD2" w:rsidRDefault="008A3CD2" w:rsidP="008A3CD2">
      <w:pPr>
        <w:pStyle w:val="a4"/>
        <w:numPr>
          <w:ilvl w:val="0"/>
          <w:numId w:val="175"/>
        </w:numPr>
        <w:jc w:val="both"/>
        <w:rPr>
          <w:i/>
        </w:rPr>
      </w:pPr>
      <w:r>
        <w:rPr>
          <w:i/>
        </w:rPr>
        <w:t>Точка безубыточности</w:t>
      </w:r>
    </w:p>
    <w:p w:rsidR="008A3CD2" w:rsidRDefault="008A3CD2">
      <w:pPr>
        <w:pStyle w:val="a4"/>
        <w:jc w:val="both"/>
        <w:rPr>
          <w:i/>
        </w:rPr>
      </w:pPr>
    </w:p>
    <w:tbl>
      <w:tblPr>
        <w:tblW w:w="0" w:type="auto"/>
        <w:tblInd w:w="1418" w:type="dxa"/>
        <w:tblBorders>
          <w:insideH w:val="single" w:sz="4" w:space="0" w:color="auto"/>
          <w:insideV w:val="single" w:sz="4" w:space="0" w:color="auto"/>
        </w:tblBorders>
        <w:tblLayout w:type="fixed"/>
        <w:tblLook w:val="0000" w:firstRow="0" w:lastRow="0" w:firstColumn="0" w:lastColumn="0" w:noHBand="0" w:noVBand="0"/>
      </w:tblPr>
      <w:tblGrid>
        <w:gridCol w:w="6095"/>
        <w:gridCol w:w="1135"/>
      </w:tblGrid>
      <w:tr w:rsidR="008A3CD2">
        <w:trPr>
          <w:cantSplit/>
        </w:trPr>
        <w:tc>
          <w:tcPr>
            <w:tcW w:w="6095" w:type="dxa"/>
            <w:tcBorders>
              <w:top w:val="nil"/>
              <w:bottom w:val="single" w:sz="4" w:space="0" w:color="auto"/>
              <w:right w:val="nil"/>
            </w:tcBorders>
          </w:tcPr>
          <w:p w:rsidR="008A3CD2" w:rsidRDefault="008A3CD2">
            <w:pPr>
              <w:pStyle w:val="a4"/>
              <w:ind w:firstLine="0"/>
              <w:jc w:val="center"/>
              <w:rPr>
                <w:b/>
              </w:rPr>
            </w:pPr>
            <w:r>
              <w:rPr>
                <w:b/>
              </w:rPr>
              <w:t>Постоянные затраты</w:t>
            </w:r>
          </w:p>
        </w:tc>
        <w:tc>
          <w:tcPr>
            <w:tcW w:w="1135" w:type="dxa"/>
            <w:vMerge w:val="restart"/>
            <w:tcBorders>
              <w:left w:val="nil"/>
            </w:tcBorders>
            <w:vAlign w:val="center"/>
          </w:tcPr>
          <w:p w:rsidR="008A3CD2" w:rsidRDefault="008A3CD2">
            <w:pPr>
              <w:pStyle w:val="a4"/>
              <w:ind w:firstLine="0"/>
              <w:jc w:val="both"/>
              <w:rPr>
                <w:b/>
              </w:rPr>
            </w:pPr>
            <w:r>
              <w:rPr>
                <w:b/>
              </w:rPr>
              <w:t>* 100%</w:t>
            </w:r>
          </w:p>
        </w:tc>
      </w:tr>
      <w:tr w:rsidR="008A3CD2">
        <w:trPr>
          <w:cantSplit/>
        </w:trPr>
        <w:tc>
          <w:tcPr>
            <w:tcW w:w="6095" w:type="dxa"/>
            <w:tcBorders>
              <w:top w:val="single" w:sz="4" w:space="0" w:color="auto"/>
              <w:bottom w:val="nil"/>
              <w:right w:val="nil"/>
            </w:tcBorders>
          </w:tcPr>
          <w:p w:rsidR="008A3CD2" w:rsidRDefault="008A3CD2">
            <w:pPr>
              <w:pStyle w:val="a4"/>
              <w:ind w:firstLine="0"/>
              <w:jc w:val="center"/>
              <w:rPr>
                <w:b/>
              </w:rPr>
            </w:pPr>
            <w:r>
              <w:rPr>
                <w:b/>
              </w:rPr>
              <w:t>Цена – Переменные затраты на единицу продукции</w:t>
            </w:r>
          </w:p>
        </w:tc>
        <w:tc>
          <w:tcPr>
            <w:tcW w:w="1135" w:type="dxa"/>
            <w:vMerge/>
            <w:tcBorders>
              <w:left w:val="nil"/>
            </w:tcBorders>
          </w:tcPr>
          <w:p w:rsidR="008A3CD2" w:rsidRDefault="008A3CD2">
            <w:pPr>
              <w:pStyle w:val="a4"/>
              <w:ind w:firstLine="0"/>
              <w:jc w:val="both"/>
              <w:rPr>
                <w:i/>
              </w:rPr>
            </w:pPr>
          </w:p>
        </w:tc>
      </w:tr>
    </w:tbl>
    <w:p w:rsidR="008A3CD2" w:rsidRDefault="008A3CD2">
      <w:pPr>
        <w:pStyle w:val="a4"/>
        <w:jc w:val="both"/>
        <w:rPr>
          <w:i/>
        </w:rPr>
      </w:pPr>
    </w:p>
    <w:p w:rsidR="008A3CD2" w:rsidRDefault="008A3CD2" w:rsidP="008A3CD2">
      <w:pPr>
        <w:pStyle w:val="a4"/>
        <w:numPr>
          <w:ilvl w:val="0"/>
          <w:numId w:val="175"/>
        </w:numPr>
        <w:jc w:val="both"/>
      </w:pPr>
      <w:r>
        <w:rPr>
          <w:i/>
        </w:rPr>
        <w:t xml:space="preserve">Пороговая норма рентабельности </w:t>
      </w:r>
      <w:r>
        <w:rPr>
          <w:b/>
        </w:rPr>
        <w:t xml:space="preserve"> - </w:t>
      </w:r>
      <w:r>
        <w:t>устанавливается выше процентной ставки кредитования в 1,5 – 2 раза.</w:t>
      </w:r>
    </w:p>
    <w:p w:rsidR="008A3CD2" w:rsidRDefault="008A3CD2">
      <w:pPr>
        <w:pStyle w:val="a4"/>
        <w:jc w:val="both"/>
        <w:rPr>
          <w:i/>
        </w:rPr>
      </w:pPr>
    </w:p>
    <w:p w:rsidR="008A3CD2" w:rsidRDefault="008A3CD2" w:rsidP="008A3CD2">
      <w:pPr>
        <w:pStyle w:val="a4"/>
        <w:numPr>
          <w:ilvl w:val="0"/>
          <w:numId w:val="175"/>
        </w:numPr>
        <w:jc w:val="both"/>
        <w:rPr>
          <w:i/>
        </w:rPr>
      </w:pPr>
      <w:r>
        <w:rPr>
          <w:i/>
        </w:rPr>
        <w:t>Коэффициент дисконтирования</w:t>
      </w:r>
    </w:p>
    <w:p w:rsidR="008A3CD2" w:rsidRDefault="008A3CD2">
      <w:pPr>
        <w:pStyle w:val="a4"/>
        <w:ind w:firstLine="0"/>
        <w:jc w:val="both"/>
        <w:rPr>
          <w:i/>
        </w:rPr>
      </w:pPr>
    </w:p>
    <w:tbl>
      <w:tblPr>
        <w:tblW w:w="0" w:type="auto"/>
        <w:tblInd w:w="2835" w:type="dxa"/>
        <w:tblBorders>
          <w:insideH w:val="single" w:sz="4" w:space="0" w:color="auto"/>
          <w:insideV w:val="single" w:sz="4" w:space="0" w:color="auto"/>
        </w:tblBorders>
        <w:tblLayout w:type="fixed"/>
        <w:tblLook w:val="0000" w:firstRow="0" w:lastRow="0" w:firstColumn="0" w:lastColumn="0" w:noHBand="0" w:noVBand="0"/>
      </w:tblPr>
      <w:tblGrid>
        <w:gridCol w:w="1985"/>
        <w:gridCol w:w="4536"/>
      </w:tblGrid>
      <w:tr w:rsidR="008A3CD2">
        <w:trPr>
          <w:cantSplit/>
        </w:trPr>
        <w:tc>
          <w:tcPr>
            <w:tcW w:w="1985" w:type="dxa"/>
            <w:tcBorders>
              <w:top w:val="nil"/>
              <w:bottom w:val="single" w:sz="4" w:space="0" w:color="auto"/>
              <w:right w:val="nil"/>
            </w:tcBorders>
          </w:tcPr>
          <w:p w:rsidR="008A3CD2" w:rsidRDefault="008A3CD2">
            <w:pPr>
              <w:pStyle w:val="a4"/>
              <w:ind w:firstLine="0"/>
              <w:jc w:val="center"/>
              <w:rPr>
                <w:b/>
              </w:rPr>
            </w:pPr>
            <w:r>
              <w:rPr>
                <w:b/>
              </w:rPr>
              <w:t>1</w:t>
            </w:r>
          </w:p>
        </w:tc>
        <w:tc>
          <w:tcPr>
            <w:tcW w:w="4536" w:type="dxa"/>
            <w:vMerge w:val="restart"/>
            <w:tcBorders>
              <w:left w:val="nil"/>
            </w:tcBorders>
            <w:vAlign w:val="center"/>
          </w:tcPr>
          <w:p w:rsidR="008A3CD2" w:rsidRDefault="008A3CD2">
            <w:pPr>
              <w:pStyle w:val="a4"/>
              <w:ind w:firstLine="0"/>
              <w:jc w:val="both"/>
            </w:pPr>
            <w:r>
              <w:rPr>
                <w:b/>
                <w:lang w:val="en-US"/>
              </w:rPr>
              <w:t>R</w:t>
            </w:r>
            <w:r>
              <w:rPr>
                <w:b/>
              </w:rPr>
              <w:t xml:space="preserve"> - </w:t>
            </w:r>
            <w:r>
              <w:t xml:space="preserve"> пороговая норма рентабельности</w:t>
            </w:r>
          </w:p>
          <w:p w:rsidR="008A3CD2" w:rsidRDefault="008A3CD2">
            <w:pPr>
              <w:pStyle w:val="a4"/>
              <w:ind w:firstLine="0"/>
              <w:jc w:val="both"/>
              <w:rPr>
                <w:b/>
              </w:rPr>
            </w:pPr>
            <w:r>
              <w:rPr>
                <w:b/>
                <w:lang w:val="en-US"/>
              </w:rPr>
              <w:t xml:space="preserve"> t  -  </w:t>
            </w:r>
            <w:r>
              <w:rPr>
                <w:lang w:val="en-US"/>
              </w:rPr>
              <w:t>период инвестиций</w:t>
            </w:r>
          </w:p>
        </w:tc>
      </w:tr>
      <w:tr w:rsidR="008A3CD2">
        <w:trPr>
          <w:cantSplit/>
        </w:trPr>
        <w:tc>
          <w:tcPr>
            <w:tcW w:w="1985" w:type="dxa"/>
            <w:tcBorders>
              <w:top w:val="single" w:sz="4" w:space="0" w:color="auto"/>
              <w:bottom w:val="nil"/>
              <w:right w:val="nil"/>
            </w:tcBorders>
          </w:tcPr>
          <w:p w:rsidR="008A3CD2" w:rsidRDefault="008A3CD2">
            <w:pPr>
              <w:pStyle w:val="a4"/>
              <w:ind w:firstLine="0"/>
              <w:jc w:val="center"/>
              <w:rPr>
                <w:b/>
              </w:rPr>
            </w:pPr>
            <w:r>
              <w:rPr>
                <w:b/>
              </w:rPr>
              <w:t xml:space="preserve">( 1 + </w:t>
            </w:r>
            <w:r>
              <w:rPr>
                <w:b/>
                <w:lang w:val="en-US"/>
              </w:rPr>
              <w:t>R</w:t>
            </w:r>
            <w:r>
              <w:rPr>
                <w:b/>
              </w:rPr>
              <w:t xml:space="preserve"> )</w:t>
            </w:r>
            <w:r>
              <w:rPr>
                <w:b/>
                <w:vertAlign w:val="superscript"/>
                <w:lang w:val="en-US"/>
              </w:rPr>
              <w:t>t</w:t>
            </w:r>
          </w:p>
        </w:tc>
        <w:tc>
          <w:tcPr>
            <w:tcW w:w="4536" w:type="dxa"/>
            <w:vMerge/>
            <w:tcBorders>
              <w:left w:val="nil"/>
            </w:tcBorders>
          </w:tcPr>
          <w:p w:rsidR="008A3CD2" w:rsidRDefault="008A3CD2">
            <w:pPr>
              <w:pStyle w:val="a4"/>
              <w:ind w:firstLine="0"/>
              <w:jc w:val="both"/>
              <w:rPr>
                <w:i/>
              </w:rPr>
            </w:pPr>
          </w:p>
        </w:tc>
      </w:tr>
    </w:tbl>
    <w:p w:rsidR="008A3CD2" w:rsidRDefault="008A3CD2">
      <w:pPr>
        <w:pStyle w:val="a4"/>
        <w:jc w:val="both"/>
        <w:rPr>
          <w:i/>
        </w:rPr>
      </w:pPr>
    </w:p>
    <w:p w:rsidR="008A3CD2" w:rsidRDefault="008A3CD2" w:rsidP="008A3CD2">
      <w:pPr>
        <w:pStyle w:val="a4"/>
        <w:numPr>
          <w:ilvl w:val="0"/>
          <w:numId w:val="175"/>
        </w:numPr>
        <w:jc w:val="both"/>
      </w:pPr>
      <w:r>
        <w:rPr>
          <w:i/>
        </w:rPr>
        <w:t>Чистая текущая стоимость (чистая приведенная стоимость и т.д.) –</w:t>
      </w:r>
      <w:r>
        <w:t xml:space="preserve"> это дисконтированная разница притока и оттока денежных средств за период формирования проекта (период инвестиций)</w:t>
      </w:r>
    </w:p>
    <w:p w:rsidR="008A3CD2" w:rsidRDefault="008A3CD2">
      <w:pPr>
        <w:pStyle w:val="a4"/>
        <w:jc w:val="both"/>
        <w:rPr>
          <w:i/>
        </w:rPr>
      </w:pPr>
    </w:p>
    <w:p w:rsidR="008A3CD2" w:rsidRDefault="008A3CD2" w:rsidP="008A3CD2">
      <w:pPr>
        <w:pStyle w:val="a4"/>
        <w:numPr>
          <w:ilvl w:val="0"/>
          <w:numId w:val="175"/>
        </w:numPr>
        <w:jc w:val="both"/>
        <w:rPr>
          <w:i/>
        </w:rPr>
      </w:pPr>
      <w:r>
        <w:rPr>
          <w:i/>
        </w:rPr>
        <w:t>Валовая маржа</w:t>
      </w:r>
    </w:p>
    <w:p w:rsidR="008A3CD2" w:rsidRDefault="008A3CD2">
      <w:pPr>
        <w:pStyle w:val="a4"/>
        <w:jc w:val="both"/>
        <w:rPr>
          <w:b/>
        </w:rPr>
      </w:pPr>
    </w:p>
    <w:p w:rsidR="008A3CD2" w:rsidRDefault="008A3CD2">
      <w:pPr>
        <w:pStyle w:val="a4"/>
        <w:jc w:val="both"/>
        <w:rPr>
          <w:b/>
        </w:rPr>
      </w:pPr>
      <w:r>
        <w:rPr>
          <w:b/>
        </w:rPr>
        <w:t>Валовая маржа (выручка от реализации)  –  переменные затраты (издержки)</w:t>
      </w:r>
    </w:p>
    <w:p w:rsidR="008A3CD2" w:rsidRDefault="008A3CD2">
      <w:pPr>
        <w:pStyle w:val="a4"/>
        <w:jc w:val="both"/>
      </w:pPr>
    </w:p>
    <w:p w:rsidR="008A3CD2" w:rsidRDefault="008A3CD2">
      <w:pPr>
        <w:pStyle w:val="a4"/>
        <w:jc w:val="both"/>
      </w:pPr>
      <w:r>
        <w:t>представляет собой доход, получаемый после покрытия постоянных затрат</w:t>
      </w:r>
    </w:p>
    <w:p w:rsidR="008A3CD2" w:rsidRDefault="00AE4333">
      <w:pPr>
        <w:pStyle w:val="a4"/>
        <w:jc w:val="both"/>
        <w:rPr>
          <w:i/>
        </w:rPr>
      </w:pPr>
      <w:r>
        <w:rPr>
          <w:noProof/>
        </w:rPr>
        <w:pict>
          <v:line id="_x0000_s2140" style="position:absolute;left:0;text-align:left;z-index:252099584" from="71.05pt,11.35pt" to="71.05pt,153.35pt" o:allowincell="f"/>
        </w:pict>
      </w:r>
    </w:p>
    <w:p w:rsidR="008A3CD2" w:rsidRDefault="00AE4333">
      <w:pPr>
        <w:pStyle w:val="a4"/>
        <w:jc w:val="both"/>
        <w:rPr>
          <w:b/>
        </w:rPr>
      </w:pPr>
      <w:r>
        <w:rPr>
          <w:i/>
          <w:noProof/>
        </w:rPr>
        <w:pict>
          <v:line id="_x0000_s2145" style="position:absolute;left:0;text-align:left;flip:x;z-index:252104704" from="71.05pt,.95pt" to="305.35pt,.95pt" o:allowincell="f">
            <v:stroke dashstyle="dash"/>
          </v:line>
        </w:pict>
      </w:r>
      <w:r>
        <w:rPr>
          <w:i/>
          <w:noProof/>
        </w:rPr>
        <w:pict>
          <v:line id="_x0000_s2144" style="position:absolute;left:0;text-align:left;z-index:252103680" from="305.35pt,.95pt" to="305.35pt,135.85pt" o:allowincell="f">
            <v:stroke dashstyle="dash"/>
          </v:line>
        </w:pict>
      </w:r>
      <w:r>
        <w:rPr>
          <w:i/>
          <w:noProof/>
        </w:rPr>
        <w:pict>
          <v:line id="_x0000_s2141" style="position:absolute;left:0;text-align:left;flip:y;z-index:252100608" from="71.05pt,.95pt" to="305.35pt,135.85pt" o:allowincell="f" strokeweight="1.5pt"/>
        </w:pict>
      </w:r>
    </w:p>
    <w:p w:rsidR="008A3CD2" w:rsidRDefault="008A3CD2">
      <w:pPr>
        <w:pStyle w:val="a4"/>
        <w:jc w:val="both"/>
        <w:rPr>
          <w:i/>
        </w:rPr>
      </w:pPr>
    </w:p>
    <w:p w:rsidR="008A3CD2" w:rsidRDefault="008A3CD2">
      <w:pPr>
        <w:pStyle w:val="a4"/>
        <w:jc w:val="both"/>
        <w:rPr>
          <w:i/>
        </w:rPr>
      </w:pPr>
      <w:r>
        <w:rPr>
          <w:i/>
        </w:rPr>
        <w:t xml:space="preserve">          </w:t>
      </w:r>
      <w:r>
        <w:t>прибыльность</w:t>
      </w:r>
      <w:r>
        <w:rPr>
          <w:i/>
        </w:rPr>
        <w:t xml:space="preserve"> </w:t>
      </w:r>
    </w:p>
    <w:p w:rsidR="008A3CD2" w:rsidRDefault="008A3CD2">
      <w:pPr>
        <w:pStyle w:val="a4"/>
        <w:ind w:firstLine="0"/>
        <w:jc w:val="both"/>
        <w:rPr>
          <w:b/>
          <w:i/>
        </w:rPr>
      </w:pPr>
      <w:r>
        <w:rPr>
          <w:b/>
          <w:i/>
        </w:rPr>
        <w:t xml:space="preserve">                         </w:t>
      </w:r>
    </w:p>
    <w:p w:rsidR="008A3CD2" w:rsidRDefault="008A3CD2">
      <w:pPr>
        <w:pStyle w:val="a4"/>
        <w:jc w:val="both"/>
      </w:pPr>
    </w:p>
    <w:p w:rsidR="008A3CD2" w:rsidRDefault="008A3CD2">
      <w:pPr>
        <w:pStyle w:val="a4"/>
        <w:jc w:val="both"/>
      </w:pPr>
      <w:r>
        <w:t xml:space="preserve">                                                                    </w:t>
      </w:r>
    </w:p>
    <w:p w:rsidR="008A3CD2" w:rsidRDefault="00AE4333">
      <w:pPr>
        <w:pStyle w:val="a4"/>
        <w:jc w:val="both"/>
      </w:pPr>
      <w:r>
        <w:rPr>
          <w:noProof/>
        </w:rPr>
        <w:pict>
          <v:line id="_x0000_s2142" style="position:absolute;left:0;text-align:left;z-index:252101632" from="71.05pt,17.15pt" to="319.55pt,17.15pt" o:allowincell="f" strokeweight="2.25pt"/>
        </w:pict>
      </w:r>
      <w:r w:rsidR="008A3CD2">
        <w:tab/>
        <w:t xml:space="preserve">                                                                     Ипост.</w:t>
      </w:r>
    </w:p>
    <w:p w:rsidR="008A3CD2" w:rsidRDefault="00AE4333">
      <w:pPr>
        <w:pStyle w:val="a4"/>
        <w:jc w:val="both"/>
      </w:pPr>
      <w:r>
        <w:rPr>
          <w:noProof/>
        </w:rPr>
        <w:pict>
          <v:line id="_x0000_s2226" style="position:absolute;left:0;text-align:left;z-index:252187648" from="284.15pt,6.15pt" to="284.15pt,34.55pt" o:allowincell="f">
            <v:stroke startarrow="block" endarrow="block"/>
          </v:line>
        </w:pict>
      </w:r>
    </w:p>
    <w:p w:rsidR="008A3CD2" w:rsidRDefault="00AE4333">
      <w:pPr>
        <w:pStyle w:val="a4"/>
        <w:jc w:val="both"/>
      </w:pPr>
      <w:r>
        <w:rPr>
          <w:noProof/>
        </w:rPr>
        <w:pict>
          <v:shape id="_x0000_s2146" type="#_x0000_t19" style="position:absolute;left:0;text-align:left;margin-left:92.35pt;margin-top:11.25pt;width:7.1pt;height:14.2pt;z-index:252105728" o:allowincell="f"/>
        </w:pict>
      </w:r>
    </w:p>
    <w:p w:rsidR="008A3CD2" w:rsidRDefault="00AE4333">
      <w:pPr>
        <w:pStyle w:val="a4"/>
        <w:jc w:val="both"/>
        <w:rPr>
          <w:b/>
        </w:rPr>
      </w:pPr>
      <w:r>
        <w:rPr>
          <w:noProof/>
        </w:rPr>
        <w:pict>
          <v:line id="_x0000_s2143" style="position:absolute;left:0;text-align:left;flip:x;z-index:252102656" from="71.05pt,11.65pt" to="319.55pt,11.65pt" o:allowincell="f"/>
        </w:pict>
      </w:r>
      <w:r w:rsidR="008A3CD2">
        <w:t xml:space="preserve">                    </w:t>
      </w:r>
      <w:r w:rsidR="008A3CD2">
        <w:rPr>
          <w:b/>
        </w:rPr>
        <w:t>а</w:t>
      </w:r>
    </w:p>
    <w:p w:rsidR="008A3CD2" w:rsidRDefault="008A3CD2">
      <w:pPr>
        <w:pStyle w:val="a4"/>
        <w:jc w:val="both"/>
      </w:pPr>
      <w:r>
        <w:t xml:space="preserve">                                                                                       Вр           </w:t>
      </w:r>
    </w:p>
    <w:p w:rsidR="008A3CD2" w:rsidRDefault="008A3CD2">
      <w:pPr>
        <w:pStyle w:val="a4"/>
        <w:jc w:val="both"/>
      </w:pPr>
    </w:p>
    <w:p w:rsidR="008A3CD2" w:rsidRDefault="008A3CD2">
      <w:pPr>
        <w:pStyle w:val="a4"/>
        <w:jc w:val="both"/>
      </w:pPr>
    </w:p>
    <w:tbl>
      <w:tblPr>
        <w:tblW w:w="0" w:type="auto"/>
        <w:tblInd w:w="2835" w:type="dxa"/>
        <w:tblBorders>
          <w:insideH w:val="single" w:sz="4" w:space="0" w:color="auto"/>
          <w:insideV w:val="single" w:sz="4" w:space="0" w:color="auto"/>
        </w:tblBorders>
        <w:tblLayout w:type="fixed"/>
        <w:tblLook w:val="0000" w:firstRow="0" w:lastRow="0" w:firstColumn="0" w:lastColumn="0" w:noHBand="0" w:noVBand="0"/>
      </w:tblPr>
      <w:tblGrid>
        <w:gridCol w:w="709"/>
        <w:gridCol w:w="1701"/>
        <w:gridCol w:w="4536"/>
      </w:tblGrid>
      <w:tr w:rsidR="008A3CD2">
        <w:trPr>
          <w:cantSplit/>
        </w:trPr>
        <w:tc>
          <w:tcPr>
            <w:tcW w:w="709" w:type="dxa"/>
            <w:vMerge w:val="restart"/>
            <w:tcBorders>
              <w:top w:val="nil"/>
              <w:bottom w:val="nil"/>
              <w:right w:val="nil"/>
            </w:tcBorders>
            <w:vAlign w:val="center"/>
          </w:tcPr>
          <w:p w:rsidR="008A3CD2" w:rsidRDefault="008A3CD2">
            <w:pPr>
              <w:pStyle w:val="a4"/>
              <w:ind w:firstLine="0"/>
              <w:jc w:val="both"/>
              <w:rPr>
                <w:b/>
              </w:rPr>
            </w:pPr>
            <w:r>
              <w:rPr>
                <w:b/>
              </w:rPr>
              <w:t xml:space="preserve">а = </w:t>
            </w:r>
          </w:p>
        </w:tc>
        <w:tc>
          <w:tcPr>
            <w:tcW w:w="1701" w:type="dxa"/>
            <w:tcBorders>
              <w:top w:val="nil"/>
              <w:left w:val="nil"/>
              <w:bottom w:val="single" w:sz="4" w:space="0" w:color="auto"/>
              <w:right w:val="nil"/>
            </w:tcBorders>
          </w:tcPr>
          <w:p w:rsidR="008A3CD2" w:rsidRDefault="008A3CD2">
            <w:pPr>
              <w:pStyle w:val="a4"/>
              <w:ind w:firstLine="0"/>
              <w:jc w:val="center"/>
              <w:rPr>
                <w:b/>
              </w:rPr>
            </w:pPr>
            <w:r>
              <w:rPr>
                <w:b/>
              </w:rPr>
              <w:t>Ц – Ипер</w:t>
            </w:r>
          </w:p>
        </w:tc>
        <w:tc>
          <w:tcPr>
            <w:tcW w:w="4536" w:type="dxa"/>
            <w:vMerge w:val="restart"/>
            <w:tcBorders>
              <w:top w:val="nil"/>
              <w:left w:val="nil"/>
              <w:bottom w:val="nil"/>
              <w:right w:val="nil"/>
            </w:tcBorders>
            <w:vAlign w:val="center"/>
          </w:tcPr>
          <w:p w:rsidR="008A3CD2" w:rsidRDefault="008A3CD2">
            <w:pPr>
              <w:pStyle w:val="a4"/>
              <w:ind w:firstLine="0"/>
              <w:jc w:val="both"/>
            </w:pPr>
            <w:r>
              <w:rPr>
                <w:b/>
              </w:rPr>
              <w:t xml:space="preserve">          Ц - </w:t>
            </w:r>
            <w:r>
              <w:t xml:space="preserve"> цена за единицу продукции</w:t>
            </w:r>
          </w:p>
        </w:tc>
      </w:tr>
      <w:tr w:rsidR="008A3CD2">
        <w:trPr>
          <w:cantSplit/>
        </w:trPr>
        <w:tc>
          <w:tcPr>
            <w:tcW w:w="709" w:type="dxa"/>
            <w:vMerge/>
            <w:tcBorders>
              <w:top w:val="nil"/>
              <w:bottom w:val="nil"/>
              <w:right w:val="nil"/>
            </w:tcBorders>
          </w:tcPr>
          <w:p w:rsidR="008A3CD2" w:rsidRDefault="008A3CD2">
            <w:pPr>
              <w:pStyle w:val="a4"/>
              <w:ind w:firstLine="0"/>
              <w:jc w:val="both"/>
              <w:rPr>
                <w:b/>
              </w:rPr>
            </w:pPr>
          </w:p>
        </w:tc>
        <w:tc>
          <w:tcPr>
            <w:tcW w:w="1701" w:type="dxa"/>
            <w:tcBorders>
              <w:top w:val="single" w:sz="4" w:space="0" w:color="auto"/>
              <w:left w:val="nil"/>
              <w:bottom w:val="nil"/>
              <w:right w:val="nil"/>
            </w:tcBorders>
          </w:tcPr>
          <w:p w:rsidR="008A3CD2" w:rsidRDefault="008A3CD2">
            <w:pPr>
              <w:pStyle w:val="a4"/>
              <w:ind w:firstLine="0"/>
              <w:jc w:val="center"/>
              <w:rPr>
                <w:b/>
              </w:rPr>
            </w:pPr>
            <w:r>
              <w:rPr>
                <w:b/>
              </w:rPr>
              <w:t>Ц</w:t>
            </w:r>
          </w:p>
        </w:tc>
        <w:tc>
          <w:tcPr>
            <w:tcW w:w="4536" w:type="dxa"/>
            <w:vMerge/>
            <w:tcBorders>
              <w:top w:val="nil"/>
              <w:left w:val="nil"/>
              <w:bottom w:val="nil"/>
              <w:right w:val="nil"/>
            </w:tcBorders>
          </w:tcPr>
          <w:p w:rsidR="008A3CD2" w:rsidRDefault="008A3CD2">
            <w:pPr>
              <w:pStyle w:val="a4"/>
              <w:ind w:firstLine="0"/>
              <w:jc w:val="both"/>
              <w:rPr>
                <w:i/>
              </w:rPr>
            </w:pPr>
          </w:p>
        </w:tc>
      </w:tr>
    </w:tbl>
    <w:p w:rsidR="008A3CD2" w:rsidRDefault="008A3CD2">
      <w:pPr>
        <w:pStyle w:val="a4"/>
        <w:jc w:val="both"/>
        <w:rPr>
          <w:i/>
        </w:rPr>
      </w:pPr>
    </w:p>
    <w:p w:rsidR="008A3CD2" w:rsidRDefault="008A3CD2">
      <w:pPr>
        <w:pStyle w:val="a4"/>
        <w:jc w:val="both"/>
      </w:pPr>
      <w:r>
        <w:rPr>
          <w:b/>
          <w:i/>
        </w:rPr>
        <w:t>Пример 1:</w:t>
      </w:r>
      <w:r>
        <w:t xml:space="preserve"> определим пороговый объем реализации исходя из следующих данных работы предприятия.</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38"/>
        <w:gridCol w:w="1418"/>
        <w:gridCol w:w="1417"/>
      </w:tblGrid>
      <w:tr w:rsidR="008A3CD2">
        <w:tc>
          <w:tcPr>
            <w:tcW w:w="6338" w:type="dxa"/>
          </w:tcPr>
          <w:p w:rsidR="008A3CD2" w:rsidRDefault="008A3CD2">
            <w:pPr>
              <w:pStyle w:val="a4"/>
              <w:ind w:firstLine="0"/>
              <w:jc w:val="center"/>
            </w:pPr>
            <w:r>
              <w:t>П О К А З А Т Е Л И</w:t>
            </w:r>
          </w:p>
        </w:tc>
        <w:tc>
          <w:tcPr>
            <w:tcW w:w="1418" w:type="dxa"/>
          </w:tcPr>
          <w:p w:rsidR="008A3CD2" w:rsidRDefault="008A3CD2">
            <w:pPr>
              <w:pStyle w:val="a4"/>
              <w:ind w:firstLine="0"/>
              <w:jc w:val="center"/>
            </w:pPr>
            <w:r>
              <w:t>Млн. руб.</w:t>
            </w:r>
          </w:p>
        </w:tc>
        <w:tc>
          <w:tcPr>
            <w:tcW w:w="1417" w:type="dxa"/>
          </w:tcPr>
          <w:p w:rsidR="008A3CD2" w:rsidRDefault="008A3CD2">
            <w:pPr>
              <w:pStyle w:val="a4"/>
              <w:ind w:firstLine="0"/>
              <w:jc w:val="both"/>
            </w:pPr>
            <w:r>
              <w:t xml:space="preserve">         %</w:t>
            </w:r>
          </w:p>
        </w:tc>
      </w:tr>
      <w:tr w:rsidR="008A3CD2">
        <w:tc>
          <w:tcPr>
            <w:tcW w:w="6338" w:type="dxa"/>
          </w:tcPr>
          <w:p w:rsidR="008A3CD2" w:rsidRDefault="008A3CD2" w:rsidP="008A3CD2">
            <w:pPr>
              <w:pStyle w:val="a4"/>
              <w:numPr>
                <w:ilvl w:val="0"/>
                <w:numId w:val="176"/>
              </w:numPr>
              <w:jc w:val="both"/>
            </w:pPr>
            <w:r>
              <w:t>Выручка от реализации</w:t>
            </w:r>
          </w:p>
          <w:p w:rsidR="008A3CD2" w:rsidRDefault="008A3CD2" w:rsidP="008A3CD2">
            <w:pPr>
              <w:pStyle w:val="a4"/>
              <w:numPr>
                <w:ilvl w:val="0"/>
                <w:numId w:val="176"/>
              </w:numPr>
              <w:jc w:val="both"/>
            </w:pPr>
            <w:r>
              <w:t>Переменные затраты</w:t>
            </w:r>
          </w:p>
          <w:p w:rsidR="008A3CD2" w:rsidRDefault="008A3CD2" w:rsidP="008A3CD2">
            <w:pPr>
              <w:pStyle w:val="a4"/>
              <w:numPr>
                <w:ilvl w:val="0"/>
                <w:numId w:val="176"/>
              </w:numPr>
              <w:jc w:val="both"/>
            </w:pPr>
            <w:r>
              <w:t>Валовая маржа (строка1 – строка2)</w:t>
            </w:r>
          </w:p>
          <w:p w:rsidR="008A3CD2" w:rsidRDefault="008A3CD2" w:rsidP="008A3CD2">
            <w:pPr>
              <w:pStyle w:val="a4"/>
              <w:numPr>
                <w:ilvl w:val="0"/>
                <w:numId w:val="176"/>
              </w:numPr>
              <w:jc w:val="both"/>
            </w:pPr>
            <w:r>
              <w:t>Постоянные затраты</w:t>
            </w:r>
          </w:p>
          <w:p w:rsidR="008A3CD2" w:rsidRDefault="008A3CD2" w:rsidP="008A3CD2">
            <w:pPr>
              <w:pStyle w:val="a4"/>
              <w:numPr>
                <w:ilvl w:val="0"/>
                <w:numId w:val="176"/>
              </w:numPr>
              <w:jc w:val="both"/>
            </w:pPr>
            <w:r>
              <w:t>Цена, тыс. руб. за штуку</w:t>
            </w:r>
          </w:p>
          <w:p w:rsidR="008A3CD2" w:rsidRDefault="008A3CD2" w:rsidP="008A3CD2">
            <w:pPr>
              <w:pStyle w:val="a4"/>
              <w:numPr>
                <w:ilvl w:val="0"/>
                <w:numId w:val="176"/>
              </w:numPr>
              <w:jc w:val="both"/>
            </w:pPr>
            <w:r>
              <w:t>Объем реализации, штук</w:t>
            </w:r>
          </w:p>
          <w:p w:rsidR="008A3CD2" w:rsidRDefault="008A3CD2" w:rsidP="008A3CD2">
            <w:pPr>
              <w:pStyle w:val="a4"/>
              <w:numPr>
                <w:ilvl w:val="0"/>
                <w:numId w:val="176"/>
              </w:numPr>
              <w:jc w:val="both"/>
            </w:pPr>
            <w:r>
              <w:t>Средние переменные затраты, тыс. руб. на штуку</w:t>
            </w:r>
          </w:p>
        </w:tc>
        <w:tc>
          <w:tcPr>
            <w:tcW w:w="1418" w:type="dxa"/>
          </w:tcPr>
          <w:p w:rsidR="008A3CD2" w:rsidRDefault="008A3CD2">
            <w:pPr>
              <w:pStyle w:val="a4"/>
              <w:ind w:firstLine="0"/>
              <w:jc w:val="center"/>
            </w:pPr>
            <w:r>
              <w:t>586</w:t>
            </w:r>
          </w:p>
          <w:p w:rsidR="008A3CD2" w:rsidRDefault="008A3CD2">
            <w:pPr>
              <w:pStyle w:val="a4"/>
              <w:ind w:firstLine="0"/>
              <w:jc w:val="center"/>
            </w:pPr>
            <w:r>
              <w:t>448</w:t>
            </w:r>
          </w:p>
          <w:p w:rsidR="008A3CD2" w:rsidRDefault="008A3CD2">
            <w:pPr>
              <w:pStyle w:val="a4"/>
              <w:ind w:firstLine="0"/>
              <w:jc w:val="center"/>
            </w:pPr>
            <w:r>
              <w:t>138</w:t>
            </w:r>
          </w:p>
          <w:p w:rsidR="008A3CD2" w:rsidRDefault="008A3CD2">
            <w:pPr>
              <w:pStyle w:val="a4"/>
              <w:ind w:firstLine="0"/>
              <w:jc w:val="center"/>
            </w:pPr>
            <w:r>
              <w:t>120</w:t>
            </w:r>
          </w:p>
          <w:p w:rsidR="008A3CD2" w:rsidRDefault="008A3CD2">
            <w:pPr>
              <w:pStyle w:val="a4"/>
              <w:ind w:firstLine="0"/>
              <w:jc w:val="center"/>
            </w:pPr>
            <w:r>
              <w:t>2100</w:t>
            </w:r>
          </w:p>
          <w:p w:rsidR="008A3CD2" w:rsidRDefault="008A3CD2">
            <w:pPr>
              <w:pStyle w:val="a4"/>
              <w:ind w:firstLine="0"/>
              <w:jc w:val="center"/>
            </w:pPr>
            <w:r>
              <w:t>1000</w:t>
            </w:r>
          </w:p>
          <w:p w:rsidR="008A3CD2" w:rsidRDefault="008A3CD2">
            <w:pPr>
              <w:pStyle w:val="a4"/>
              <w:ind w:firstLine="0"/>
              <w:jc w:val="center"/>
            </w:pPr>
            <w:r>
              <w:t>448</w:t>
            </w:r>
          </w:p>
        </w:tc>
        <w:tc>
          <w:tcPr>
            <w:tcW w:w="1417" w:type="dxa"/>
          </w:tcPr>
          <w:p w:rsidR="008A3CD2" w:rsidRDefault="008A3CD2">
            <w:pPr>
              <w:pStyle w:val="a4"/>
              <w:ind w:firstLine="0"/>
              <w:jc w:val="center"/>
            </w:pPr>
            <w:r>
              <w:t>100</w:t>
            </w:r>
          </w:p>
          <w:p w:rsidR="008A3CD2" w:rsidRDefault="008A3CD2">
            <w:pPr>
              <w:pStyle w:val="a4"/>
              <w:ind w:firstLine="0"/>
              <w:jc w:val="center"/>
            </w:pPr>
            <w:r>
              <w:t>76</w:t>
            </w:r>
          </w:p>
          <w:p w:rsidR="008A3CD2" w:rsidRDefault="008A3CD2">
            <w:pPr>
              <w:pStyle w:val="a4"/>
              <w:ind w:firstLine="0"/>
              <w:jc w:val="center"/>
            </w:pPr>
            <w:r>
              <w:t>24</w:t>
            </w:r>
          </w:p>
        </w:tc>
      </w:tr>
    </w:tbl>
    <w:p w:rsidR="008A3CD2" w:rsidRDefault="008A3CD2">
      <w:pPr>
        <w:pStyle w:val="a4"/>
        <w:jc w:val="both"/>
      </w:pPr>
    </w:p>
    <w:p w:rsidR="008A3CD2" w:rsidRDefault="008A3CD2">
      <w:pPr>
        <w:pStyle w:val="a4"/>
        <w:jc w:val="both"/>
      </w:pPr>
      <w:r>
        <w:t>Порог рентабельности может быть определен как отношение постоянных расходов к величине процента прибыли к выручке от реализации продукции:</w:t>
      </w:r>
    </w:p>
    <w:p w:rsidR="008A3CD2" w:rsidRDefault="008A3CD2">
      <w:pPr>
        <w:pStyle w:val="a4"/>
        <w:jc w:val="both"/>
      </w:pPr>
    </w:p>
    <w:tbl>
      <w:tblPr>
        <w:tblW w:w="0" w:type="auto"/>
        <w:tblInd w:w="2127" w:type="dxa"/>
        <w:tblBorders>
          <w:insideH w:val="single" w:sz="4" w:space="0" w:color="auto"/>
          <w:insideV w:val="single" w:sz="4" w:space="0" w:color="auto"/>
        </w:tblBorders>
        <w:tblLayout w:type="fixed"/>
        <w:tblLook w:val="0000" w:firstRow="0" w:lastRow="0" w:firstColumn="0" w:lastColumn="0" w:noHBand="0" w:noVBand="0"/>
      </w:tblPr>
      <w:tblGrid>
        <w:gridCol w:w="709"/>
        <w:gridCol w:w="1701"/>
        <w:gridCol w:w="425"/>
        <w:gridCol w:w="1701"/>
        <w:gridCol w:w="426"/>
        <w:gridCol w:w="1416"/>
      </w:tblGrid>
      <w:tr w:rsidR="008A3CD2">
        <w:trPr>
          <w:cantSplit/>
          <w:trHeight w:val="280"/>
        </w:trPr>
        <w:tc>
          <w:tcPr>
            <w:tcW w:w="709" w:type="dxa"/>
            <w:vMerge w:val="restart"/>
            <w:tcBorders>
              <w:top w:val="nil"/>
              <w:bottom w:val="nil"/>
              <w:right w:val="nil"/>
            </w:tcBorders>
            <w:vAlign w:val="center"/>
          </w:tcPr>
          <w:p w:rsidR="008A3CD2" w:rsidRDefault="008A3CD2">
            <w:pPr>
              <w:pStyle w:val="a4"/>
              <w:ind w:right="-108" w:firstLine="0"/>
              <w:jc w:val="center"/>
              <w:rPr>
                <w:b/>
              </w:rPr>
            </w:pPr>
            <w:r>
              <w:rPr>
                <w:b/>
                <w:lang w:val="en-US"/>
              </w:rPr>
              <w:t>R</w:t>
            </w:r>
            <w:r>
              <w:rPr>
                <w:b/>
              </w:rPr>
              <w:t>п =</w:t>
            </w:r>
          </w:p>
        </w:tc>
        <w:tc>
          <w:tcPr>
            <w:tcW w:w="1701" w:type="dxa"/>
            <w:tcBorders>
              <w:top w:val="nil"/>
              <w:left w:val="nil"/>
              <w:bottom w:val="single" w:sz="4" w:space="0" w:color="auto"/>
              <w:right w:val="nil"/>
            </w:tcBorders>
          </w:tcPr>
          <w:p w:rsidR="008A3CD2" w:rsidRDefault="008A3CD2">
            <w:pPr>
              <w:pStyle w:val="a4"/>
              <w:ind w:firstLine="0"/>
              <w:jc w:val="center"/>
              <w:rPr>
                <w:b/>
              </w:rPr>
            </w:pPr>
            <w:r>
              <w:rPr>
                <w:b/>
              </w:rPr>
              <w:t>И пост.</w:t>
            </w:r>
          </w:p>
        </w:tc>
        <w:tc>
          <w:tcPr>
            <w:tcW w:w="425" w:type="dxa"/>
            <w:vMerge w:val="restart"/>
            <w:tcBorders>
              <w:top w:val="nil"/>
              <w:left w:val="nil"/>
              <w:bottom w:val="nil"/>
              <w:right w:val="nil"/>
            </w:tcBorders>
            <w:vAlign w:val="center"/>
          </w:tcPr>
          <w:p w:rsidR="008A3CD2" w:rsidRDefault="008A3CD2">
            <w:pPr>
              <w:pStyle w:val="a4"/>
              <w:ind w:firstLine="0"/>
              <w:jc w:val="center"/>
              <w:rPr>
                <w:b/>
              </w:rPr>
            </w:pPr>
            <w:r>
              <w:rPr>
                <w:b/>
              </w:rPr>
              <w:t>=</w:t>
            </w:r>
          </w:p>
        </w:tc>
        <w:tc>
          <w:tcPr>
            <w:tcW w:w="1701" w:type="dxa"/>
            <w:tcBorders>
              <w:top w:val="nil"/>
              <w:left w:val="nil"/>
              <w:bottom w:val="single" w:sz="4" w:space="0" w:color="auto"/>
              <w:right w:val="nil"/>
            </w:tcBorders>
          </w:tcPr>
          <w:p w:rsidR="008A3CD2" w:rsidRDefault="008A3CD2">
            <w:pPr>
              <w:pStyle w:val="a4"/>
              <w:ind w:firstLine="0"/>
              <w:jc w:val="center"/>
              <w:rPr>
                <w:b/>
              </w:rPr>
            </w:pPr>
            <w:r>
              <w:rPr>
                <w:b/>
              </w:rPr>
              <w:t>120 млн.руб.</w:t>
            </w:r>
          </w:p>
        </w:tc>
        <w:tc>
          <w:tcPr>
            <w:tcW w:w="426" w:type="dxa"/>
            <w:vMerge w:val="restart"/>
            <w:tcBorders>
              <w:top w:val="nil"/>
              <w:left w:val="nil"/>
              <w:bottom w:val="nil"/>
              <w:right w:val="nil"/>
            </w:tcBorders>
            <w:vAlign w:val="center"/>
          </w:tcPr>
          <w:p w:rsidR="008A3CD2" w:rsidRDefault="008A3CD2">
            <w:pPr>
              <w:pStyle w:val="a4"/>
              <w:ind w:firstLine="0"/>
              <w:jc w:val="center"/>
              <w:rPr>
                <w:b/>
              </w:rPr>
            </w:pPr>
            <w:r>
              <w:rPr>
                <w:b/>
              </w:rPr>
              <w:t>=</w:t>
            </w:r>
          </w:p>
        </w:tc>
        <w:tc>
          <w:tcPr>
            <w:tcW w:w="1416" w:type="dxa"/>
            <w:vMerge w:val="restart"/>
            <w:tcBorders>
              <w:top w:val="nil"/>
              <w:left w:val="nil"/>
              <w:bottom w:val="nil"/>
              <w:right w:val="nil"/>
            </w:tcBorders>
            <w:vAlign w:val="center"/>
          </w:tcPr>
          <w:p w:rsidR="008A3CD2" w:rsidRDefault="008A3CD2">
            <w:pPr>
              <w:pStyle w:val="a4"/>
              <w:ind w:left="-109" w:firstLine="0"/>
              <w:jc w:val="center"/>
              <w:rPr>
                <w:b/>
              </w:rPr>
            </w:pPr>
            <w:r>
              <w:rPr>
                <w:b/>
              </w:rPr>
              <w:t>500 млн.</w:t>
            </w:r>
          </w:p>
        </w:tc>
      </w:tr>
      <w:tr w:rsidR="008A3CD2">
        <w:trPr>
          <w:cantSplit/>
          <w:trHeight w:val="280"/>
        </w:trPr>
        <w:tc>
          <w:tcPr>
            <w:tcW w:w="709" w:type="dxa"/>
            <w:vMerge/>
            <w:tcBorders>
              <w:top w:val="nil"/>
              <w:bottom w:val="nil"/>
              <w:right w:val="nil"/>
            </w:tcBorders>
          </w:tcPr>
          <w:p w:rsidR="008A3CD2" w:rsidRDefault="008A3CD2">
            <w:pPr>
              <w:pStyle w:val="a4"/>
              <w:ind w:firstLine="0"/>
              <w:jc w:val="both"/>
              <w:rPr>
                <w:b/>
              </w:rPr>
            </w:pPr>
          </w:p>
        </w:tc>
        <w:tc>
          <w:tcPr>
            <w:tcW w:w="1701" w:type="dxa"/>
            <w:tcBorders>
              <w:top w:val="single" w:sz="4" w:space="0" w:color="auto"/>
              <w:left w:val="nil"/>
              <w:bottom w:val="nil"/>
              <w:right w:val="nil"/>
            </w:tcBorders>
          </w:tcPr>
          <w:p w:rsidR="008A3CD2" w:rsidRDefault="008A3CD2">
            <w:pPr>
              <w:pStyle w:val="a4"/>
              <w:ind w:firstLine="0"/>
              <w:jc w:val="center"/>
              <w:rPr>
                <w:b/>
              </w:rPr>
            </w:pPr>
            <w:r>
              <w:rPr>
                <w:b/>
              </w:rPr>
              <w:t>М пр.</w:t>
            </w:r>
          </w:p>
        </w:tc>
        <w:tc>
          <w:tcPr>
            <w:tcW w:w="425" w:type="dxa"/>
            <w:vMerge/>
            <w:tcBorders>
              <w:top w:val="nil"/>
              <w:left w:val="nil"/>
              <w:bottom w:val="nil"/>
              <w:right w:val="nil"/>
            </w:tcBorders>
          </w:tcPr>
          <w:p w:rsidR="008A3CD2" w:rsidRDefault="008A3CD2">
            <w:pPr>
              <w:pStyle w:val="a4"/>
              <w:ind w:firstLine="0"/>
              <w:jc w:val="center"/>
              <w:rPr>
                <w:b/>
              </w:rPr>
            </w:pPr>
          </w:p>
        </w:tc>
        <w:tc>
          <w:tcPr>
            <w:tcW w:w="1701" w:type="dxa"/>
            <w:tcBorders>
              <w:top w:val="single" w:sz="4" w:space="0" w:color="auto"/>
              <w:left w:val="nil"/>
              <w:bottom w:val="nil"/>
              <w:right w:val="nil"/>
            </w:tcBorders>
          </w:tcPr>
          <w:p w:rsidR="008A3CD2" w:rsidRDefault="008A3CD2">
            <w:pPr>
              <w:pStyle w:val="a4"/>
              <w:ind w:firstLine="0"/>
              <w:jc w:val="center"/>
              <w:rPr>
                <w:b/>
              </w:rPr>
            </w:pPr>
            <w:r>
              <w:rPr>
                <w:b/>
              </w:rPr>
              <w:t>0,24</w:t>
            </w:r>
          </w:p>
        </w:tc>
        <w:tc>
          <w:tcPr>
            <w:tcW w:w="426" w:type="dxa"/>
            <w:vMerge/>
            <w:tcBorders>
              <w:top w:val="nil"/>
              <w:left w:val="nil"/>
              <w:bottom w:val="nil"/>
              <w:right w:val="nil"/>
            </w:tcBorders>
          </w:tcPr>
          <w:p w:rsidR="008A3CD2" w:rsidRDefault="008A3CD2">
            <w:pPr>
              <w:pStyle w:val="a4"/>
              <w:ind w:firstLine="0"/>
              <w:jc w:val="both"/>
              <w:rPr>
                <w:b/>
              </w:rPr>
            </w:pPr>
          </w:p>
        </w:tc>
        <w:tc>
          <w:tcPr>
            <w:tcW w:w="1416" w:type="dxa"/>
            <w:vMerge/>
            <w:tcBorders>
              <w:top w:val="nil"/>
              <w:left w:val="nil"/>
              <w:bottom w:val="nil"/>
              <w:right w:val="nil"/>
            </w:tcBorders>
          </w:tcPr>
          <w:p w:rsidR="008A3CD2" w:rsidRDefault="008A3CD2">
            <w:pPr>
              <w:pStyle w:val="a4"/>
              <w:ind w:firstLine="0"/>
              <w:jc w:val="both"/>
              <w:rPr>
                <w:b/>
              </w:rPr>
            </w:pPr>
          </w:p>
        </w:tc>
      </w:tr>
    </w:tbl>
    <w:p w:rsidR="008A3CD2" w:rsidRDefault="008A3CD2">
      <w:pPr>
        <w:pStyle w:val="a4"/>
        <w:jc w:val="both"/>
      </w:pPr>
    </w:p>
    <w:p w:rsidR="008A3CD2" w:rsidRDefault="008A3CD2">
      <w:pPr>
        <w:pStyle w:val="a4"/>
        <w:jc w:val="both"/>
        <w:rPr>
          <w:b/>
        </w:rPr>
      </w:pPr>
      <w:r>
        <w:t xml:space="preserve">Запас финансовой прочности будет составлять: </w:t>
      </w:r>
      <w:r>
        <w:rPr>
          <w:b/>
        </w:rPr>
        <w:t>∆ = 586 – 500 = 86 млн. руб.</w:t>
      </w:r>
    </w:p>
    <w:p w:rsidR="008A3CD2" w:rsidRDefault="008A3CD2">
      <w:pPr>
        <w:pStyle w:val="a4"/>
        <w:jc w:val="both"/>
        <w:rPr>
          <w:b/>
        </w:rPr>
      </w:pPr>
      <w:r>
        <w:rPr>
          <w:b/>
          <w:lang w:val="en-US"/>
        </w:rPr>
        <w:t>V</w:t>
      </w:r>
      <w:r>
        <w:rPr>
          <w:b/>
        </w:rPr>
        <w:t>порог=500/2100=238шт</w:t>
      </w:r>
    </w:p>
    <w:p w:rsidR="008A3CD2" w:rsidRDefault="008A3CD2">
      <w:pPr>
        <w:pStyle w:val="a4"/>
        <w:jc w:val="both"/>
      </w:pPr>
      <w:r>
        <w:t>Графически это можно представить на  двух графиках:</w:t>
      </w:r>
    </w:p>
    <w:p w:rsidR="008A3CD2" w:rsidRDefault="008A3CD2">
      <w:pPr>
        <w:pStyle w:val="a4"/>
        <w:jc w:val="both"/>
      </w:pPr>
    </w:p>
    <w:p w:rsidR="008A3CD2" w:rsidRDefault="008A3CD2">
      <w:pPr>
        <w:pStyle w:val="a4"/>
        <w:jc w:val="both"/>
      </w:pPr>
    </w:p>
    <w:p w:rsidR="008A3CD2" w:rsidRDefault="008A3CD2">
      <w:pPr>
        <w:pStyle w:val="a4"/>
        <w:jc w:val="both"/>
      </w:pPr>
    </w:p>
    <w:p w:rsidR="008A3CD2" w:rsidRDefault="00AE4333">
      <w:pPr>
        <w:pStyle w:val="a4"/>
        <w:jc w:val="both"/>
      </w:pPr>
      <w:r>
        <w:rPr>
          <w:noProof/>
        </w:rPr>
        <w:pict>
          <v:line id="_x0000_s2147" style="position:absolute;left:0;text-align:left;z-index:252106752" from="42.65pt,8.8pt" to="42.65pt,227.7pt" o:allowincell="f"/>
        </w:pict>
      </w:r>
    </w:p>
    <w:p w:rsidR="008A3CD2" w:rsidRDefault="00AE4333">
      <w:pPr>
        <w:pStyle w:val="a4"/>
        <w:ind w:firstLine="0"/>
        <w:jc w:val="both"/>
      </w:pPr>
      <w:r>
        <w:rPr>
          <w:noProof/>
        </w:rPr>
        <w:pict>
          <v:line id="_x0000_s2173" style="position:absolute;left:0;text-align:left;z-index:252133376" from="198.85pt,9.2pt" to="205.95pt,9.2pt" o:allowincell="f"/>
        </w:pict>
      </w:r>
      <w:r>
        <w:rPr>
          <w:noProof/>
        </w:rPr>
        <w:pict>
          <v:line id="_x0000_s2172" style="position:absolute;left:0;text-align:left;flip:y;z-index:252132352" from="170.45pt,9.2pt" to="198.85pt,16.3pt" o:allowincell="f"/>
        </w:pict>
      </w:r>
      <w:r>
        <w:rPr>
          <w:noProof/>
        </w:rPr>
        <w:pict>
          <v:line id="_x0000_s2169" style="position:absolute;left:0;text-align:left;flip:y;z-index:252129280" from="42.65pt,9.2pt" to="177.55pt,172.5pt" o:allowincell="f" strokeweight="2.25pt"/>
        </w:pict>
      </w:r>
      <w:r>
        <w:rPr>
          <w:noProof/>
        </w:rPr>
        <w:pict>
          <v:line id="_x0000_s2165" style="position:absolute;left:0;text-align:left;flip:y;z-index:252125184" from="42.65pt,9.2pt" to="170.45pt,215.1pt" o:allowincell="f" strokeweight="1.5pt"/>
        </w:pict>
      </w:r>
      <w:r w:rsidR="008A3CD2">
        <w:t xml:space="preserve"> </w:t>
      </w:r>
      <w:r w:rsidR="008A3CD2">
        <w:tab/>
      </w:r>
      <w:r w:rsidR="008A3CD2">
        <w:tab/>
      </w:r>
      <w:r w:rsidR="008A3CD2">
        <w:tab/>
      </w:r>
      <w:r w:rsidR="008A3CD2">
        <w:tab/>
      </w:r>
      <w:r w:rsidR="008A3CD2">
        <w:tab/>
        <w:t xml:space="preserve">          Издержки валовые</w:t>
      </w:r>
      <w:r w:rsidR="008A3CD2">
        <w:tab/>
      </w:r>
    </w:p>
    <w:p w:rsidR="008A3CD2" w:rsidRDefault="008A3CD2">
      <w:pPr>
        <w:pStyle w:val="a4"/>
        <w:jc w:val="both"/>
      </w:pPr>
    </w:p>
    <w:p w:rsidR="008A3CD2" w:rsidRDefault="008A3CD2">
      <w:pPr>
        <w:pStyle w:val="a4"/>
        <w:ind w:firstLine="0"/>
        <w:jc w:val="both"/>
      </w:pPr>
      <w:r>
        <w:t xml:space="preserve">      </w:t>
      </w:r>
    </w:p>
    <w:p w:rsidR="008A3CD2" w:rsidRDefault="00AE4333">
      <w:pPr>
        <w:pStyle w:val="a4"/>
        <w:ind w:firstLine="0"/>
        <w:jc w:val="both"/>
      </w:pPr>
      <w:r>
        <w:rPr>
          <w:noProof/>
        </w:rPr>
        <w:pict>
          <v:line id="_x0000_s2168" style="position:absolute;left:0;text-align:left;flip:x;z-index:252128256" from="42.65pt,10.4pt" to="142.05pt,10.4pt" o:allowincell="f">
            <v:stroke dashstyle="dash"/>
          </v:line>
        </w:pict>
      </w:r>
      <w:r>
        <w:rPr>
          <w:noProof/>
        </w:rPr>
        <w:pict>
          <v:line id="_x0000_s2167" style="position:absolute;left:0;text-align:left;flip:y;z-index:252127232" from="142.05pt,10.4pt" to="142.05pt,173.7pt" o:allowincell="f">
            <v:stroke dashstyle="dash"/>
          </v:line>
        </w:pict>
      </w:r>
      <w:r>
        <w:rPr>
          <w:noProof/>
        </w:rPr>
        <w:pict>
          <v:line id="_x0000_s2164" style="position:absolute;left:0;text-align:left;z-index:252124160" from="42.65pt,3.3pt" to="49.75pt,3.3pt" o:allowincell="f"/>
        </w:pict>
      </w:r>
      <w:r w:rsidR="008A3CD2">
        <w:t xml:space="preserve">      600    </w:t>
      </w:r>
    </w:p>
    <w:p w:rsidR="008A3CD2" w:rsidRDefault="008A3CD2">
      <w:pPr>
        <w:pStyle w:val="a4"/>
        <w:ind w:firstLine="0"/>
        <w:jc w:val="both"/>
      </w:pPr>
      <w:r>
        <w:t xml:space="preserve">                 586</w:t>
      </w:r>
    </w:p>
    <w:p w:rsidR="008A3CD2" w:rsidRDefault="00AE4333">
      <w:pPr>
        <w:pStyle w:val="a4"/>
        <w:ind w:firstLine="0"/>
        <w:jc w:val="both"/>
      </w:pPr>
      <w:r>
        <w:rPr>
          <w:noProof/>
        </w:rPr>
        <w:pict>
          <v:line id="_x0000_s2163" style="position:absolute;left:0;text-align:left;z-index:252123136" from="42.65pt,4.1pt" to="49.75pt,4.1pt" o:allowincell="f"/>
        </w:pict>
      </w:r>
      <w:r w:rsidR="008A3CD2">
        <w:t xml:space="preserve">      500</w:t>
      </w:r>
    </w:p>
    <w:p w:rsidR="008A3CD2" w:rsidRDefault="008A3CD2">
      <w:pPr>
        <w:pStyle w:val="a4"/>
        <w:jc w:val="both"/>
      </w:pPr>
    </w:p>
    <w:p w:rsidR="008A3CD2" w:rsidRDefault="00AE4333">
      <w:pPr>
        <w:pStyle w:val="a4"/>
        <w:tabs>
          <w:tab w:val="left" w:pos="284"/>
        </w:tabs>
        <w:ind w:left="284" w:hanging="284"/>
        <w:jc w:val="both"/>
      </w:pPr>
      <w:r>
        <w:rPr>
          <w:noProof/>
        </w:rPr>
        <w:pict>
          <v:line id="_x0000_s2171" style="position:absolute;left:0;text-align:left;z-index:252131328" from="127.85pt,4.9pt" to="134.95pt,4.9pt" o:allowincell="f"/>
        </w:pict>
      </w:r>
      <w:r>
        <w:rPr>
          <w:noProof/>
        </w:rPr>
        <w:pict>
          <v:line id="_x0000_s2170" style="position:absolute;left:0;text-align:left;flip:y;z-index:252130304" from="106.55pt,4.9pt" to="127.85pt,19.1pt" o:allowincell="f"/>
        </w:pict>
      </w:r>
      <w:r>
        <w:rPr>
          <w:noProof/>
        </w:rPr>
        <w:pict>
          <v:line id="_x0000_s2162" style="position:absolute;left:0;text-align:left;z-index:252122112" from="42.65pt,4.9pt" to="49.75pt,4.9pt" o:allowincell="f"/>
        </w:pict>
      </w:r>
      <w:r>
        <w:rPr>
          <w:noProof/>
        </w:rPr>
        <w:pict>
          <v:line id="_x0000_s2158" style="position:absolute;left:0;text-align:left;flip:y;z-index:252118016" from="127.85pt,110.2pt" to="127.85pt,117.3pt" o:allowincell="f"/>
        </w:pict>
      </w:r>
      <w:r>
        <w:rPr>
          <w:noProof/>
        </w:rPr>
        <w:pict>
          <v:line id="_x0000_s2157" style="position:absolute;left:0;text-align:left;flip:y;z-index:252116992" from="255.65pt,110.2pt" to="255.65pt,117.3pt" o:allowincell="f"/>
        </w:pict>
      </w:r>
      <w:r>
        <w:rPr>
          <w:noProof/>
        </w:rPr>
        <w:pict>
          <v:line id="_x0000_s2156" style="position:absolute;left:0;text-align:left;flip:y;z-index:252115968" from="234.35pt,110.2pt" to="234.35pt,117.3pt" o:allowincell="f"/>
        </w:pict>
      </w:r>
      <w:r>
        <w:rPr>
          <w:noProof/>
        </w:rPr>
        <w:pict>
          <v:line id="_x0000_s2155" style="position:absolute;left:0;text-align:left;flip:y;z-index:252114944" from="213.05pt,110.2pt" to="213.05pt,117.3pt" o:allowincell="f"/>
        </w:pict>
      </w:r>
      <w:r>
        <w:rPr>
          <w:noProof/>
        </w:rPr>
        <w:pict>
          <v:line id="_x0000_s2154" style="position:absolute;left:0;text-align:left;flip:y;z-index:252113920" from="191.75pt,110.2pt" to="191.75pt,117.3pt" o:allowincell="f"/>
        </w:pict>
      </w:r>
      <w:r>
        <w:rPr>
          <w:noProof/>
        </w:rPr>
        <w:pict>
          <v:line id="_x0000_s2153" style="position:absolute;left:0;text-align:left;flip:y;z-index:252112896" from="170.45pt,110.2pt" to="170.45pt,117.3pt" o:allowincell="f"/>
        </w:pict>
      </w:r>
      <w:r>
        <w:rPr>
          <w:noProof/>
        </w:rPr>
        <w:pict>
          <v:line id="_x0000_s2152" style="position:absolute;left:0;text-align:left;flip:y;z-index:252111872" from="149.15pt,110.2pt" to="149.15pt,117.3pt" o:allowincell="f"/>
        </w:pict>
      </w:r>
      <w:r>
        <w:rPr>
          <w:noProof/>
        </w:rPr>
        <w:pict>
          <v:line id="_x0000_s2151" style="position:absolute;left:0;text-align:left;flip:y;z-index:252110848" from="106.55pt,110.2pt" to="106.55pt,117.3pt" o:allowincell="f"/>
        </w:pict>
      </w:r>
      <w:r>
        <w:rPr>
          <w:noProof/>
        </w:rPr>
        <w:pict>
          <v:line id="_x0000_s2150" style="position:absolute;left:0;text-align:left;flip:y;z-index:252109824" from="85.25pt,110.2pt" to="85.25pt,117.3pt" o:allowincell="f"/>
        </w:pict>
      </w:r>
      <w:r>
        <w:rPr>
          <w:noProof/>
        </w:rPr>
        <w:pict>
          <v:line id="_x0000_s2149" style="position:absolute;left:0;text-align:left;flip:y;z-index:252108800" from="63.95pt,110.2pt" to="63.95pt,117.3pt" o:allowincell="f"/>
        </w:pict>
      </w:r>
      <w:r>
        <w:rPr>
          <w:noProof/>
        </w:rPr>
        <w:pict>
          <v:line id="_x0000_s2148" style="position:absolute;left:0;text-align:left;z-index:252107776" from="42.65pt,117.3pt" to="319.55pt,117.3pt" o:allowincell="f"/>
        </w:pict>
      </w:r>
      <w:r w:rsidR="008A3CD2">
        <w:t xml:space="preserve">      400</w:t>
      </w:r>
      <w:r w:rsidR="008A3CD2">
        <w:tab/>
      </w:r>
      <w:r w:rsidR="008A3CD2">
        <w:tab/>
        <w:t xml:space="preserve">          выручка  </w:t>
      </w:r>
      <w:r w:rsidR="008A3CD2">
        <w:tab/>
      </w:r>
      <w:r w:rsidR="008A3CD2">
        <w:tab/>
      </w:r>
    </w:p>
    <w:p w:rsidR="008A3CD2" w:rsidRDefault="008A3CD2">
      <w:pPr>
        <w:pStyle w:val="a4"/>
        <w:tabs>
          <w:tab w:val="left" w:pos="284"/>
        </w:tabs>
        <w:ind w:left="284" w:hanging="284"/>
        <w:jc w:val="both"/>
      </w:pPr>
    </w:p>
    <w:p w:rsidR="008A3CD2" w:rsidRDefault="00AE4333">
      <w:pPr>
        <w:pStyle w:val="a4"/>
        <w:tabs>
          <w:tab w:val="left" w:pos="284"/>
        </w:tabs>
        <w:ind w:left="284" w:hanging="284"/>
        <w:jc w:val="both"/>
      </w:pPr>
      <w:r>
        <w:rPr>
          <w:noProof/>
        </w:rPr>
        <w:pict>
          <v:line id="_x0000_s2161" style="position:absolute;left:0;text-align:left;z-index:252121088" from="42.65pt,5.7pt" to="49.75pt,5.7pt" o:allowincell="f"/>
        </w:pict>
      </w:r>
      <w:r w:rsidR="008A3CD2">
        <w:t xml:space="preserve">      300</w:t>
      </w:r>
    </w:p>
    <w:p w:rsidR="008A3CD2" w:rsidRDefault="008A3CD2">
      <w:pPr>
        <w:pStyle w:val="a4"/>
        <w:tabs>
          <w:tab w:val="left" w:pos="284"/>
        </w:tabs>
        <w:ind w:left="284" w:hanging="284"/>
        <w:jc w:val="both"/>
      </w:pPr>
      <w:r>
        <w:t xml:space="preserve">      </w:t>
      </w:r>
    </w:p>
    <w:p w:rsidR="008A3CD2" w:rsidRDefault="00AE4333">
      <w:pPr>
        <w:pStyle w:val="a4"/>
        <w:tabs>
          <w:tab w:val="left" w:pos="284"/>
        </w:tabs>
        <w:ind w:left="284" w:hanging="284"/>
        <w:jc w:val="both"/>
      </w:pPr>
      <w:r>
        <w:rPr>
          <w:noProof/>
        </w:rPr>
        <w:pict>
          <v:line id="_x0000_s2160" style="position:absolute;left:0;text-align:left;z-index:252120064" from="42.65pt,6.5pt" to="49.75pt,6.5pt" o:allowincell="f"/>
        </w:pict>
      </w:r>
      <w:r w:rsidR="008A3CD2">
        <w:t xml:space="preserve">      200</w:t>
      </w:r>
    </w:p>
    <w:p w:rsidR="008A3CD2" w:rsidRDefault="00AE4333">
      <w:pPr>
        <w:pStyle w:val="a4"/>
        <w:tabs>
          <w:tab w:val="left" w:pos="284"/>
        </w:tabs>
        <w:ind w:left="284" w:hanging="284"/>
        <w:jc w:val="both"/>
      </w:pPr>
      <w:r>
        <w:rPr>
          <w:noProof/>
        </w:rPr>
        <w:pict>
          <v:line id="_x0000_s2166" style="position:absolute;left:0;text-align:left;z-index:252126208" from="42.65pt,6.9pt" to="284.05pt,6.9pt" o:allowincell="f"/>
        </w:pict>
      </w:r>
      <w:r w:rsidR="008A3CD2">
        <w:t xml:space="preserve">      </w:t>
      </w:r>
    </w:p>
    <w:p w:rsidR="008A3CD2" w:rsidRDefault="00AE4333">
      <w:pPr>
        <w:pStyle w:val="a4"/>
        <w:tabs>
          <w:tab w:val="left" w:pos="284"/>
        </w:tabs>
        <w:ind w:left="284" w:hanging="284"/>
        <w:jc w:val="both"/>
      </w:pPr>
      <w:r>
        <w:rPr>
          <w:noProof/>
        </w:rPr>
        <w:pict>
          <v:line id="_x0000_s2159" style="position:absolute;left:0;text-align:left;z-index:252119040" from="42.65pt,7.3pt" to="49.75pt,7.3pt" o:allowincell="f"/>
        </w:pict>
      </w:r>
      <w:r w:rsidR="008A3CD2">
        <w:t xml:space="preserve">      100 </w:t>
      </w:r>
    </w:p>
    <w:p w:rsidR="008A3CD2" w:rsidRDefault="008A3CD2">
      <w:pPr>
        <w:pStyle w:val="a4"/>
        <w:tabs>
          <w:tab w:val="left" w:pos="284"/>
        </w:tabs>
        <w:ind w:left="284" w:hanging="284"/>
        <w:jc w:val="both"/>
      </w:pPr>
      <w:r>
        <w:t xml:space="preserve">                                             235</w:t>
      </w:r>
    </w:p>
    <w:p w:rsidR="008A3CD2" w:rsidRDefault="008A3CD2">
      <w:pPr>
        <w:pStyle w:val="a4"/>
        <w:tabs>
          <w:tab w:val="left" w:pos="284"/>
        </w:tabs>
        <w:ind w:left="284" w:hanging="284"/>
        <w:jc w:val="both"/>
      </w:pPr>
      <w:r>
        <w:t xml:space="preserve">                  </w:t>
      </w:r>
    </w:p>
    <w:p w:rsidR="008A3CD2" w:rsidRDefault="008A3CD2" w:rsidP="008A3CD2">
      <w:pPr>
        <w:pStyle w:val="a4"/>
        <w:numPr>
          <w:ilvl w:val="0"/>
          <w:numId w:val="177"/>
        </w:numPr>
        <w:tabs>
          <w:tab w:val="left" w:pos="284"/>
        </w:tabs>
        <w:jc w:val="both"/>
      </w:pPr>
      <w:r>
        <w:t>100  150  200  250 300 350 400 450 500</w:t>
      </w:r>
    </w:p>
    <w:p w:rsidR="008A3CD2" w:rsidRDefault="008A3CD2">
      <w:pPr>
        <w:pStyle w:val="a4"/>
        <w:tabs>
          <w:tab w:val="left" w:pos="284"/>
        </w:tabs>
        <w:jc w:val="both"/>
      </w:pPr>
    </w:p>
    <w:p w:rsidR="008A3CD2" w:rsidRDefault="008A3CD2">
      <w:pPr>
        <w:pStyle w:val="a4"/>
        <w:tabs>
          <w:tab w:val="left" w:pos="284"/>
        </w:tabs>
        <w:ind w:firstLine="0"/>
        <w:jc w:val="both"/>
      </w:pPr>
    </w:p>
    <w:p w:rsidR="008A3CD2" w:rsidRDefault="008A3CD2">
      <w:pPr>
        <w:pStyle w:val="a4"/>
        <w:tabs>
          <w:tab w:val="left" w:pos="284"/>
        </w:tabs>
        <w:jc w:val="both"/>
      </w:pPr>
    </w:p>
    <w:p w:rsidR="008A3CD2" w:rsidRDefault="008A3CD2">
      <w:pPr>
        <w:pStyle w:val="a4"/>
        <w:tabs>
          <w:tab w:val="left" w:pos="284"/>
        </w:tabs>
        <w:ind w:left="1440" w:hanging="589"/>
        <w:jc w:val="both"/>
      </w:pPr>
      <w:r>
        <w:t xml:space="preserve">  </w:t>
      </w:r>
      <w:r w:rsidR="00AE4333">
        <w:rPr>
          <w:noProof/>
        </w:rPr>
        <w:pict>
          <v:line id="_x0000_s2174" style="position:absolute;left:0;text-align:left;z-index:252134400;mso-position-horizontal-relative:text;mso-position-vertical-relative:text" from="42.65pt,6.9pt" to="42.65pt,134.7pt" o:allowincell="f"/>
        </w:pict>
      </w:r>
      <w:r>
        <w:t>Мв</w:t>
      </w:r>
    </w:p>
    <w:p w:rsidR="008A3CD2" w:rsidRDefault="008A3CD2">
      <w:pPr>
        <w:pStyle w:val="a4"/>
        <w:tabs>
          <w:tab w:val="left" w:pos="284"/>
        </w:tabs>
        <w:jc w:val="both"/>
      </w:pPr>
    </w:p>
    <w:p w:rsidR="008A3CD2" w:rsidRDefault="008A3CD2">
      <w:pPr>
        <w:pStyle w:val="a4"/>
        <w:tabs>
          <w:tab w:val="left" w:pos="284"/>
        </w:tabs>
        <w:ind w:firstLine="426"/>
        <w:jc w:val="both"/>
      </w:pPr>
      <w:r>
        <w:t>200</w:t>
      </w:r>
    </w:p>
    <w:p w:rsidR="008A3CD2" w:rsidRDefault="00AE4333">
      <w:pPr>
        <w:pStyle w:val="a4"/>
        <w:tabs>
          <w:tab w:val="left" w:pos="284"/>
        </w:tabs>
        <w:jc w:val="both"/>
      </w:pPr>
      <w:r>
        <w:rPr>
          <w:noProof/>
        </w:rPr>
        <w:pict>
          <v:line id="_x0000_s2185" style="position:absolute;left:0;text-align:left;z-index:252145664" from="42.65pt,.2pt" to="49.75pt,.2pt" o:allowincell="f"/>
        </w:pict>
      </w:r>
    </w:p>
    <w:p w:rsidR="008A3CD2" w:rsidRDefault="00AE4333">
      <w:pPr>
        <w:pStyle w:val="a4"/>
        <w:tabs>
          <w:tab w:val="left" w:pos="284"/>
        </w:tabs>
        <w:ind w:firstLine="0"/>
        <w:jc w:val="both"/>
      </w:pPr>
      <w:r>
        <w:rPr>
          <w:noProof/>
        </w:rPr>
        <w:pict>
          <v:line id="_x0000_s2225" style="position:absolute;left:0;text-align:left;flip:y;z-index:252186624" from="42.65pt,.6pt" to="284.05pt,78.7pt" o:allowincell="f"/>
        </w:pict>
      </w:r>
      <w:r>
        <w:rPr>
          <w:noProof/>
        </w:rPr>
        <w:pict>
          <v:line id="_x0000_s2184" style="position:absolute;left:0;text-align:left;z-index:252144640" from="42.65pt,7.7pt" to="49.75pt,7.7pt" o:allowincell="f"/>
        </w:pict>
      </w:r>
      <w:r>
        <w:rPr>
          <w:noProof/>
        </w:rPr>
        <w:pict>
          <v:line id="_x0000_s2187" style="position:absolute;left:0;text-align:left;z-index:252147712" from="42.65pt,12.15pt" to="248.55pt,12.15pt" o:allowincell="f">
            <v:stroke dashstyle="dash"/>
          </v:line>
        </w:pict>
      </w:r>
      <w:r>
        <w:rPr>
          <w:noProof/>
        </w:rPr>
        <w:pict>
          <v:line id="_x0000_s2188" style="position:absolute;left:0;text-align:left;z-index:252148736" from="248.55pt,12.15pt" to="248.55pt,83.15pt" o:allowincell="f">
            <v:stroke dashstyle="dash"/>
          </v:line>
        </w:pict>
      </w:r>
      <w:r>
        <w:rPr>
          <w:noProof/>
        </w:rPr>
        <w:pict>
          <v:line id="_x0000_s2186" style="position:absolute;left:0;text-align:left;z-index:252146688" from="42.65pt,12.15pt" to="49.75pt,12.15pt" o:allowincell="f"/>
        </w:pict>
      </w:r>
      <w:r w:rsidR="008A3CD2">
        <w:t xml:space="preserve">       150   138</w:t>
      </w:r>
    </w:p>
    <w:p w:rsidR="008A3CD2" w:rsidRDefault="00AE4333">
      <w:pPr>
        <w:pStyle w:val="a4"/>
        <w:tabs>
          <w:tab w:val="left" w:pos="284"/>
        </w:tabs>
        <w:jc w:val="both"/>
      </w:pPr>
      <w:r>
        <w:rPr>
          <w:noProof/>
        </w:rPr>
        <w:pict>
          <v:line id="_x0000_s2190" style="position:absolute;left:0;text-align:left;flip:y;z-index:252150784" from="220.15pt,8.1pt" to="220.15pt,64.9pt" o:allowincell="f">
            <v:stroke dashstyle="dash"/>
          </v:line>
        </w:pict>
      </w:r>
      <w:r>
        <w:rPr>
          <w:noProof/>
        </w:rPr>
        <w:pict>
          <v:line id="_x0000_s2189" style="position:absolute;left:0;text-align:left;z-index:252149760" from="42.65pt,8.1pt" to="220.15pt,8.1pt" o:allowincell="f">
            <v:stroke dashstyle="dash"/>
          </v:line>
        </w:pict>
      </w:r>
      <w:r w:rsidR="008A3CD2">
        <w:t xml:space="preserve">  120</w:t>
      </w:r>
    </w:p>
    <w:p w:rsidR="008A3CD2" w:rsidRDefault="00AE4333">
      <w:pPr>
        <w:pStyle w:val="a4"/>
        <w:tabs>
          <w:tab w:val="left" w:pos="284"/>
        </w:tabs>
        <w:ind w:firstLine="284"/>
        <w:jc w:val="both"/>
      </w:pPr>
      <w:r>
        <w:rPr>
          <w:noProof/>
        </w:rPr>
        <w:pict>
          <v:line id="_x0000_s2183" style="position:absolute;left:0;text-align:left;z-index:252143616" from="42.65pt,8.5pt" to="49.75pt,8.5pt" o:allowincell="f"/>
        </w:pict>
      </w:r>
      <w:r w:rsidR="008A3CD2">
        <w:t xml:space="preserve">  100</w:t>
      </w:r>
    </w:p>
    <w:p w:rsidR="008A3CD2" w:rsidRDefault="008A3CD2">
      <w:pPr>
        <w:pStyle w:val="a4"/>
        <w:tabs>
          <w:tab w:val="left" w:pos="284"/>
        </w:tabs>
        <w:jc w:val="both"/>
      </w:pPr>
    </w:p>
    <w:p w:rsidR="008A3CD2" w:rsidRDefault="00AE4333">
      <w:pPr>
        <w:pStyle w:val="a4"/>
        <w:tabs>
          <w:tab w:val="left" w:pos="284"/>
        </w:tabs>
        <w:ind w:firstLine="0"/>
        <w:jc w:val="both"/>
      </w:pPr>
      <w:r>
        <w:rPr>
          <w:noProof/>
        </w:rPr>
        <w:pict>
          <v:line id="_x0000_s2182" style="position:absolute;left:0;text-align:left;z-index:252142592" from="42.65pt,2.2pt" to="49.75pt,2.2pt" o:allowincell="f"/>
        </w:pict>
      </w:r>
      <w:r w:rsidR="008A3CD2">
        <w:t xml:space="preserve">         50</w:t>
      </w:r>
    </w:p>
    <w:p w:rsidR="008A3CD2" w:rsidRDefault="00AE4333">
      <w:pPr>
        <w:pStyle w:val="a4"/>
        <w:tabs>
          <w:tab w:val="left" w:pos="284"/>
        </w:tabs>
        <w:jc w:val="both"/>
      </w:pPr>
      <w:r>
        <w:rPr>
          <w:noProof/>
        </w:rPr>
        <w:pict>
          <v:line id="_x0000_s2181" style="position:absolute;left:0;text-align:left;flip:y;z-index:252141568" from="255.65pt,2.6pt" to="255.65pt,9.7pt" o:allowincell="f"/>
        </w:pict>
      </w:r>
      <w:r>
        <w:rPr>
          <w:noProof/>
        </w:rPr>
        <w:pict>
          <v:line id="_x0000_s2180" style="position:absolute;left:0;text-align:left;flip:y;z-index:252140544" from="220.15pt,2.6pt" to="220.15pt,9.7pt" o:allowincell="f"/>
        </w:pict>
      </w:r>
      <w:r>
        <w:rPr>
          <w:noProof/>
        </w:rPr>
        <w:pict>
          <v:line id="_x0000_s2179" style="position:absolute;left:0;text-align:left;flip:y;z-index:252139520" from="184.65pt,2.6pt" to="184.65pt,9.7pt" o:allowincell="f"/>
        </w:pict>
      </w:r>
      <w:r>
        <w:rPr>
          <w:noProof/>
        </w:rPr>
        <w:pict>
          <v:line id="_x0000_s2178" style="position:absolute;left:0;text-align:left;flip:y;z-index:252138496" from="149.15pt,2.6pt" to="149.15pt,9.7pt" o:allowincell="f"/>
        </w:pict>
      </w:r>
      <w:r>
        <w:rPr>
          <w:noProof/>
        </w:rPr>
        <w:pict>
          <v:line id="_x0000_s2177" style="position:absolute;left:0;text-align:left;flip:y;z-index:252137472" from="113.65pt,2.6pt" to="113.65pt,9.7pt" o:allowincell="f"/>
        </w:pict>
      </w:r>
      <w:r>
        <w:rPr>
          <w:noProof/>
        </w:rPr>
        <w:pict>
          <v:line id="_x0000_s2176" style="position:absolute;left:0;text-align:left;flip:y;z-index:252136448" from="78.15pt,2.6pt" to="78.15pt,9.7pt" o:allowincell="f"/>
        </w:pict>
      </w:r>
      <w:r>
        <w:rPr>
          <w:noProof/>
        </w:rPr>
        <w:pict>
          <v:line id="_x0000_s2175" style="position:absolute;left:0;text-align:left;z-index:252135424" from="42.65pt,9.7pt" to="298.25pt,9.7pt" o:allowincell="f"/>
        </w:pict>
      </w:r>
      <w:r w:rsidR="008A3CD2">
        <w:t xml:space="preserve">                                                                586</w:t>
      </w:r>
    </w:p>
    <w:p w:rsidR="008A3CD2" w:rsidRDefault="008A3CD2">
      <w:pPr>
        <w:pStyle w:val="a4"/>
        <w:tabs>
          <w:tab w:val="left" w:pos="284"/>
        </w:tabs>
        <w:jc w:val="both"/>
        <w:rPr>
          <w:lang w:val="en-US"/>
        </w:rPr>
      </w:pPr>
      <w:r>
        <w:t xml:space="preserve">          100      200      300     400      500      600         </w:t>
      </w:r>
      <w:r>
        <w:rPr>
          <w:lang w:val="en-US"/>
        </w:rPr>
        <w:t>V</w:t>
      </w:r>
    </w:p>
    <w:p w:rsidR="008A3CD2" w:rsidRDefault="008A3CD2">
      <w:pPr>
        <w:pStyle w:val="a4"/>
        <w:tabs>
          <w:tab w:val="left" w:pos="284"/>
        </w:tabs>
        <w:jc w:val="both"/>
        <w:rPr>
          <w:lang w:val="en-US"/>
        </w:rPr>
      </w:pPr>
    </w:p>
    <w:p w:rsidR="008A3CD2" w:rsidRDefault="008A3CD2" w:rsidP="008A3CD2">
      <w:pPr>
        <w:pStyle w:val="a4"/>
        <w:numPr>
          <w:ilvl w:val="0"/>
          <w:numId w:val="175"/>
        </w:numPr>
        <w:tabs>
          <w:tab w:val="left" w:pos="284"/>
        </w:tabs>
        <w:jc w:val="both"/>
        <w:rPr>
          <w:i/>
          <w:lang w:val="en-US"/>
        </w:rPr>
      </w:pPr>
      <w:r>
        <w:rPr>
          <w:i/>
          <w:lang w:val="en-US"/>
        </w:rPr>
        <w:t>Приток наличных денежных средств</w:t>
      </w:r>
    </w:p>
    <w:p w:rsidR="008A3CD2" w:rsidRDefault="008A3CD2">
      <w:pPr>
        <w:pStyle w:val="a4"/>
        <w:tabs>
          <w:tab w:val="left" w:pos="284"/>
        </w:tabs>
        <w:jc w:val="both"/>
        <w:rPr>
          <w:i/>
          <w:lang w:val="en-US"/>
        </w:rPr>
      </w:pPr>
    </w:p>
    <w:p w:rsidR="008A3CD2" w:rsidRDefault="008A3CD2">
      <w:pPr>
        <w:pStyle w:val="a4"/>
        <w:tabs>
          <w:tab w:val="left" w:pos="284"/>
        </w:tabs>
        <w:ind w:firstLine="0"/>
        <w:jc w:val="center"/>
        <w:rPr>
          <w:b/>
          <w:lang w:val="en-US"/>
        </w:rPr>
      </w:pPr>
      <w:r>
        <w:rPr>
          <w:b/>
          <w:lang w:val="en-US"/>
        </w:rPr>
        <w:t>Объем продаж + ликвидационная стоимость</w:t>
      </w:r>
    </w:p>
    <w:p w:rsidR="008A3CD2" w:rsidRDefault="008A3CD2">
      <w:pPr>
        <w:pStyle w:val="a4"/>
        <w:tabs>
          <w:tab w:val="left" w:pos="284"/>
        </w:tabs>
        <w:ind w:firstLine="0"/>
        <w:jc w:val="center"/>
        <w:rPr>
          <w:b/>
          <w:lang w:val="en-US"/>
        </w:rPr>
      </w:pPr>
      <w:r>
        <w:rPr>
          <w:b/>
          <w:lang w:val="en-US"/>
        </w:rPr>
        <w:t>(</w:t>
      </w:r>
      <w:r>
        <w:rPr>
          <w:lang w:val="en-US"/>
        </w:rPr>
        <w:t>при условии прекращения проекта</w:t>
      </w:r>
      <w:r>
        <w:rPr>
          <w:b/>
          <w:lang w:val="en-US"/>
        </w:rPr>
        <w:t>)</w:t>
      </w:r>
    </w:p>
    <w:p w:rsidR="008A3CD2" w:rsidRDefault="008A3CD2">
      <w:pPr>
        <w:pStyle w:val="a4"/>
        <w:tabs>
          <w:tab w:val="left" w:pos="284"/>
        </w:tabs>
        <w:jc w:val="center"/>
        <w:rPr>
          <w:i/>
          <w:lang w:val="en-US"/>
        </w:rPr>
      </w:pPr>
    </w:p>
    <w:p w:rsidR="008A3CD2" w:rsidRDefault="008A3CD2" w:rsidP="008A3CD2">
      <w:pPr>
        <w:pStyle w:val="a4"/>
        <w:numPr>
          <w:ilvl w:val="0"/>
          <w:numId w:val="175"/>
        </w:numPr>
        <w:tabs>
          <w:tab w:val="left" w:pos="284"/>
        </w:tabs>
        <w:jc w:val="both"/>
        <w:rPr>
          <w:i/>
        </w:rPr>
      </w:pPr>
      <w:r>
        <w:rPr>
          <w:i/>
          <w:lang w:val="en-US"/>
        </w:rPr>
        <w:t>О</w:t>
      </w:r>
      <w:r>
        <w:rPr>
          <w:i/>
        </w:rPr>
        <w:t xml:space="preserve">тток наличных денежных средств – </w:t>
      </w:r>
      <w:r>
        <w:rPr>
          <w:b/>
        </w:rPr>
        <w:t>произведенные издержки (без амортизации), собственный капитал, возврат кредита (включая издержки), налоги, обновление основного капитала, прирост оборотного капитала</w:t>
      </w:r>
    </w:p>
    <w:p w:rsidR="008A3CD2" w:rsidRDefault="008A3CD2">
      <w:pPr>
        <w:pStyle w:val="a4"/>
        <w:tabs>
          <w:tab w:val="left" w:pos="284"/>
        </w:tabs>
        <w:ind w:left="851" w:firstLine="0"/>
        <w:jc w:val="both"/>
        <w:rPr>
          <w:i/>
        </w:rPr>
      </w:pPr>
    </w:p>
    <w:p w:rsidR="008A3CD2" w:rsidRDefault="00AE4333" w:rsidP="008A3CD2">
      <w:pPr>
        <w:pStyle w:val="a4"/>
        <w:numPr>
          <w:ilvl w:val="0"/>
          <w:numId w:val="175"/>
        </w:numPr>
        <w:tabs>
          <w:tab w:val="left" w:pos="284"/>
        </w:tabs>
        <w:jc w:val="both"/>
        <w:rPr>
          <w:i/>
        </w:rPr>
      </w:pPr>
      <w:r>
        <w:rPr>
          <w:i/>
          <w:noProof/>
        </w:rPr>
        <w:pict>
          <v:shape id="_x0000_s2193" type="#_x0000_t19" style="position:absolute;left:0;text-align:left;margin-left:319.55pt;margin-top:15.2pt;width:63.9pt;height:63.9pt;flip:x y;z-index:252153856" o:allowincell="f"/>
        </w:pict>
      </w:r>
      <w:r>
        <w:rPr>
          <w:i/>
          <w:noProof/>
        </w:rPr>
        <w:pict>
          <v:line id="_x0000_s2191" style="position:absolute;left:0;text-align:left;z-index:252151808" from="319.55pt,15.2pt" to="319.55pt,1in" o:allowincell="f"/>
        </w:pict>
      </w:r>
      <w:r w:rsidR="008A3CD2">
        <w:rPr>
          <w:i/>
        </w:rPr>
        <w:t xml:space="preserve">Внутренняя норма рентабельности - </w:t>
      </w:r>
      <w:r w:rsidR="008A3CD2">
        <w:t xml:space="preserve"> определяется в результате расчета того процента, который обращает ЧТС в ноль.                       ЧТС</w:t>
      </w:r>
    </w:p>
    <w:p w:rsidR="008A3CD2" w:rsidRDefault="008A3CD2">
      <w:pPr>
        <w:pStyle w:val="a4"/>
        <w:tabs>
          <w:tab w:val="left" w:pos="284"/>
        </w:tabs>
        <w:jc w:val="both"/>
        <w:rPr>
          <w:i/>
        </w:rPr>
      </w:pPr>
    </w:p>
    <w:p w:rsidR="008A3CD2" w:rsidRDefault="008A3CD2">
      <w:pPr>
        <w:pStyle w:val="a4"/>
        <w:tabs>
          <w:tab w:val="left" w:pos="284"/>
        </w:tabs>
        <w:jc w:val="both"/>
        <w:rPr>
          <w:i/>
        </w:rPr>
      </w:pPr>
      <w:r>
        <w:rPr>
          <w:i/>
        </w:rPr>
        <w:t xml:space="preserve">  </w:t>
      </w:r>
    </w:p>
    <w:p w:rsidR="008A3CD2" w:rsidRDefault="008A3CD2">
      <w:pPr>
        <w:pStyle w:val="a4"/>
        <w:tabs>
          <w:tab w:val="left" w:pos="284"/>
        </w:tabs>
        <w:jc w:val="both"/>
      </w:pPr>
      <w:r>
        <w:tab/>
      </w:r>
      <w:r>
        <w:tab/>
      </w:r>
      <w:r>
        <w:tab/>
      </w:r>
      <w:r>
        <w:tab/>
      </w:r>
      <w:r>
        <w:tab/>
      </w:r>
      <w:r>
        <w:tab/>
      </w:r>
      <w:r>
        <w:tab/>
      </w:r>
      <w:r>
        <w:tab/>
        <w:t xml:space="preserve">           </w:t>
      </w:r>
      <w:r>
        <w:rPr>
          <w:lang w:val="en-US"/>
        </w:rPr>
        <w:t>IRR</w:t>
      </w:r>
      <w:r>
        <w:tab/>
      </w:r>
      <w:r>
        <w:tab/>
      </w:r>
    </w:p>
    <w:p w:rsidR="008A3CD2" w:rsidRDefault="00AE4333">
      <w:pPr>
        <w:pStyle w:val="a4"/>
        <w:tabs>
          <w:tab w:val="left" w:pos="284"/>
        </w:tabs>
        <w:jc w:val="both"/>
        <w:rPr>
          <w:lang w:val="en-US"/>
        </w:rPr>
      </w:pPr>
      <w:r>
        <w:rPr>
          <w:noProof/>
        </w:rPr>
        <w:pict>
          <v:line id="_x0000_s2192" style="position:absolute;left:0;text-align:left;z-index:252152832" from="319.55pt,3pt" to="397.65pt,3pt" o:allowincell="f"/>
        </w:pict>
      </w:r>
      <w:r w:rsidR="008A3CD2">
        <w:tab/>
      </w:r>
      <w:r w:rsidR="008A3CD2">
        <w:tab/>
      </w:r>
      <w:r w:rsidR="008A3CD2">
        <w:tab/>
      </w:r>
      <w:r w:rsidR="008A3CD2">
        <w:tab/>
      </w:r>
      <w:r w:rsidR="008A3CD2">
        <w:tab/>
      </w:r>
      <w:r w:rsidR="008A3CD2">
        <w:tab/>
      </w:r>
      <w:r w:rsidR="008A3CD2">
        <w:tab/>
      </w:r>
      <w:r w:rsidR="008A3CD2">
        <w:tab/>
      </w:r>
      <w:r w:rsidR="008A3CD2">
        <w:tab/>
        <w:t xml:space="preserve">            </w:t>
      </w:r>
      <w:r w:rsidR="008A3CD2">
        <w:rPr>
          <w:lang w:val="en-US"/>
        </w:rPr>
        <w:t>R</w:t>
      </w:r>
    </w:p>
    <w:p w:rsidR="008A3CD2" w:rsidRDefault="008A3CD2" w:rsidP="008A3CD2">
      <w:pPr>
        <w:pStyle w:val="a4"/>
        <w:numPr>
          <w:ilvl w:val="0"/>
          <w:numId w:val="175"/>
        </w:numPr>
        <w:tabs>
          <w:tab w:val="left" w:pos="284"/>
        </w:tabs>
        <w:jc w:val="both"/>
        <w:rPr>
          <w:i/>
          <w:lang w:val="en-US"/>
        </w:rPr>
      </w:pPr>
      <w:r>
        <w:rPr>
          <w:i/>
          <w:lang w:val="en-US"/>
        </w:rPr>
        <w:t>Чувствительность проекта к изменению финансовых исходных данных</w:t>
      </w:r>
    </w:p>
    <w:p w:rsidR="008A3CD2" w:rsidRDefault="008A3CD2">
      <w:pPr>
        <w:pStyle w:val="a4"/>
        <w:tabs>
          <w:tab w:val="left" w:pos="851"/>
        </w:tabs>
        <w:ind w:left="1211" w:firstLine="0"/>
        <w:jc w:val="both"/>
        <w:rPr>
          <w:lang w:val="en-US"/>
        </w:rPr>
      </w:pPr>
      <w:r>
        <w:rPr>
          <w:lang w:val="en-US"/>
        </w:rPr>
        <w:t>Целью данного анализа является определение степени влияния отдельных факторов на тот показатель, который взят в расчете за основной, чаще всего в качестве такого выбирается внутренняя норма рентабельности,, тогда различные факторы варьируются в пределах ± 40% от номинальных значений. Графически анализ чувствительности проекта может быть выражен в следующем виде:</w:t>
      </w:r>
    </w:p>
    <w:p w:rsidR="008A3CD2" w:rsidRDefault="00AE4333">
      <w:pPr>
        <w:pStyle w:val="a4"/>
        <w:tabs>
          <w:tab w:val="left" w:pos="284"/>
        </w:tabs>
        <w:jc w:val="both"/>
        <w:rPr>
          <w:i/>
          <w:lang w:val="en-US"/>
        </w:rPr>
      </w:pPr>
      <w:r>
        <w:rPr>
          <w:i/>
          <w:noProof/>
        </w:rPr>
        <w:pict>
          <v:line id="_x0000_s2194" style="position:absolute;left:0;text-align:left;z-index:252154880" from="99.45pt,13.05pt" to="99.45pt,190.8pt" o:allowincell="f"/>
        </w:pict>
      </w:r>
    </w:p>
    <w:p w:rsidR="008A3CD2" w:rsidRDefault="00AE4333">
      <w:pPr>
        <w:pStyle w:val="a4"/>
        <w:tabs>
          <w:tab w:val="left" w:pos="284"/>
        </w:tabs>
        <w:jc w:val="both"/>
      </w:pPr>
      <w:r>
        <w:rPr>
          <w:i/>
          <w:noProof/>
        </w:rPr>
        <w:pict>
          <v:line id="_x0000_s2205" style="position:absolute;left:0;text-align:left;flip:y;z-index:252166144" from="284.15pt,3.7pt" to="284.15pt,181.45pt" o:allowincell="f">
            <v:stroke dashstyle="dash"/>
          </v:line>
        </w:pict>
      </w:r>
      <w:r>
        <w:rPr>
          <w:noProof/>
        </w:rPr>
        <w:pict>
          <v:line id="_x0000_s2204" style="position:absolute;left:0;text-align:left;flip:y;z-index:252165120" from="418.95pt,169.9pt" to="418.95pt,177pt" o:allowincell="f"/>
        </w:pict>
      </w:r>
      <w:r>
        <w:rPr>
          <w:noProof/>
        </w:rPr>
        <w:pict>
          <v:line id="_x0000_s2203" style="position:absolute;left:0;text-align:left;flip:y;z-index:252164096" from="383.45pt,169.9pt" to="383.45pt,177pt" o:allowincell="f"/>
        </w:pict>
      </w:r>
      <w:r w:rsidR="008A3CD2">
        <w:t xml:space="preserve">                                 </w:t>
      </w:r>
    </w:p>
    <w:p w:rsidR="008A3CD2" w:rsidRDefault="008A3CD2">
      <w:pPr>
        <w:pStyle w:val="a4"/>
        <w:tabs>
          <w:tab w:val="left" w:pos="284"/>
        </w:tabs>
        <w:jc w:val="both"/>
      </w:pPr>
    </w:p>
    <w:p w:rsidR="008A3CD2" w:rsidRDefault="00AE4333">
      <w:pPr>
        <w:pStyle w:val="a4"/>
        <w:tabs>
          <w:tab w:val="left" w:pos="284"/>
        </w:tabs>
        <w:jc w:val="both"/>
      </w:pPr>
      <w:r>
        <w:rPr>
          <w:noProof/>
        </w:rPr>
        <w:pict>
          <v:line id="_x0000_s2219" style="position:absolute;left:0;text-align:left;flip:x;z-index:252180480" from="177.65pt,11.6pt" to="184.75pt,11.6pt" o:allowincell="f"/>
        </w:pict>
      </w:r>
      <w:r>
        <w:rPr>
          <w:noProof/>
        </w:rPr>
        <w:pict>
          <v:line id="_x0000_s2218" style="position:absolute;left:0;text-align:left;flip:x y;z-index:252179456" from="184.75pt,11.6pt" to="198.95pt,32.9pt" o:allowincell="f"/>
        </w:pict>
      </w:r>
      <w:r>
        <w:rPr>
          <w:i/>
          <w:noProof/>
        </w:rPr>
        <w:pict>
          <v:shape id="_x0000_s2227" type="#_x0000_t202" style="position:absolute;left:0;text-align:left;margin-left:340.95pt;margin-top:4.5pt;width:56.8pt;height:21.3pt;z-index:252188672" o:allowincell="f" filled="f" stroked="f">
            <v:textbox>
              <w:txbxContent>
                <w:p w:rsidR="008A3CD2" w:rsidRDefault="008A3CD2">
                  <w:r>
                    <w:t>маржа</w:t>
                  </w:r>
                </w:p>
              </w:txbxContent>
            </v:textbox>
          </v:shape>
        </w:pict>
      </w:r>
      <w:r>
        <w:rPr>
          <w:noProof/>
        </w:rPr>
        <w:pict>
          <v:line id="_x0000_s2210" style="position:absolute;left:0;text-align:left;z-index:252171264" from="99.45pt,7.4pt" to="106.55pt,7.4pt" o:allowincell="f"/>
        </w:pict>
      </w:r>
      <w:r w:rsidR="008A3CD2">
        <w:t xml:space="preserve">             50</w:t>
      </w:r>
      <w:r w:rsidR="008A3CD2">
        <w:tab/>
      </w:r>
      <w:r w:rsidR="008A3CD2">
        <w:tab/>
        <w:t xml:space="preserve">    инвестиции</w:t>
      </w:r>
      <w:r w:rsidR="008A3CD2">
        <w:tab/>
      </w:r>
      <w:r w:rsidR="008A3CD2">
        <w:tab/>
      </w:r>
      <w:r w:rsidR="008A3CD2">
        <w:tab/>
      </w:r>
      <w:r w:rsidR="008A3CD2">
        <w:tab/>
      </w:r>
      <w:r w:rsidR="008A3CD2">
        <w:tab/>
      </w:r>
      <w:r w:rsidR="008A3CD2">
        <w:tab/>
      </w:r>
      <w:r w:rsidR="008A3CD2">
        <w:tab/>
      </w:r>
    </w:p>
    <w:p w:rsidR="008A3CD2" w:rsidRDefault="00AE4333">
      <w:pPr>
        <w:pStyle w:val="a4"/>
        <w:tabs>
          <w:tab w:val="left" w:pos="284"/>
        </w:tabs>
        <w:jc w:val="both"/>
      </w:pPr>
      <w:r>
        <w:rPr>
          <w:i/>
          <w:noProof/>
        </w:rPr>
        <w:pict>
          <v:shape id="_x0000_s2228" type="#_x0000_t202" style="position:absolute;left:0;text-align:left;margin-left:433.25pt;margin-top:4.9pt;width:56.8pt;height:35.5pt;z-index:252189696" o:allowincell="f" filled="f" stroked="f">
            <v:textbox>
              <w:txbxContent>
                <w:p w:rsidR="008A3CD2" w:rsidRDefault="008A3CD2">
                  <w:r>
                    <w:t>объем продаж</w:t>
                  </w:r>
                </w:p>
              </w:txbxContent>
            </v:textbox>
          </v:shape>
        </w:pict>
      </w:r>
      <w:r>
        <w:rPr>
          <w:noProof/>
        </w:rPr>
        <w:pict>
          <v:line id="_x0000_s2217" style="position:absolute;left:0;text-align:left;flip:x;z-index:252178432" from="383.55pt,4.9pt" to="390.65pt,4.9pt" o:allowincell="f"/>
        </w:pict>
      </w:r>
      <w:r>
        <w:rPr>
          <w:noProof/>
        </w:rPr>
        <w:pict>
          <v:line id="_x0000_s2216" style="position:absolute;left:0;text-align:left;z-index:252177408" from="390.65pt,4.9pt" to="411.95pt,19.1pt" o:allowincell="f"/>
        </w:pict>
      </w:r>
      <w:r>
        <w:rPr>
          <w:noProof/>
        </w:rPr>
        <w:pict>
          <v:line id="_x0000_s2215" style="position:absolute;left:0;text-align:left;rotation:548393fd;z-index:252176384" from="106.65pt,4.9pt" to="461.65pt,125.6pt" o:allowincell="f" strokeweight="1.5pt"/>
        </w:pict>
      </w:r>
      <w:r>
        <w:rPr>
          <w:noProof/>
        </w:rPr>
        <w:pict>
          <v:line id="_x0000_s2211" style="position:absolute;left:0;text-align:left;flip:y;z-index:252172288" from="99.55pt,4.9pt" to="454.55pt,125.6pt" o:allowincell="f" strokeweight="1.5pt"/>
        </w:pict>
      </w:r>
      <w:r w:rsidR="008A3CD2">
        <w:tab/>
      </w:r>
      <w:r w:rsidR="008A3CD2">
        <w:tab/>
      </w:r>
      <w:r w:rsidR="008A3CD2">
        <w:tab/>
      </w:r>
      <w:r w:rsidR="008A3CD2">
        <w:tab/>
      </w:r>
      <w:r w:rsidR="008A3CD2">
        <w:tab/>
      </w:r>
      <w:r w:rsidR="008A3CD2">
        <w:tab/>
      </w:r>
      <w:r w:rsidR="008A3CD2">
        <w:tab/>
      </w:r>
      <w:r w:rsidR="008A3CD2">
        <w:tab/>
      </w:r>
      <w:r w:rsidR="008A3CD2">
        <w:tab/>
      </w:r>
      <w:r w:rsidR="008A3CD2">
        <w:tab/>
      </w:r>
      <w:r w:rsidR="008A3CD2">
        <w:tab/>
      </w:r>
    </w:p>
    <w:p w:rsidR="008A3CD2" w:rsidRDefault="00AE4333">
      <w:pPr>
        <w:pStyle w:val="a4"/>
        <w:tabs>
          <w:tab w:val="left" w:pos="284"/>
        </w:tabs>
        <w:jc w:val="both"/>
      </w:pPr>
      <w:r>
        <w:rPr>
          <w:noProof/>
        </w:rPr>
        <w:pict>
          <v:line id="_x0000_s2221" style="position:absolute;left:0;text-align:left;z-index:252182528" from="433.25pt,5.3pt" to="440.35pt,5.3pt" o:allowincell="f"/>
        </w:pict>
      </w:r>
      <w:r>
        <w:rPr>
          <w:noProof/>
        </w:rPr>
        <w:pict>
          <v:line id="_x0000_s2220" style="position:absolute;left:0;text-align:left;flip:y;z-index:252181504" from="426.15pt,5.3pt" to="433.25pt,19.5pt" o:allowincell="f"/>
        </w:pict>
      </w:r>
      <w:r>
        <w:rPr>
          <w:noProof/>
        </w:rPr>
        <w:pict>
          <v:line id="_x0000_s2214" style="position:absolute;left:0;text-align:left;z-index:252175360" from="85.35pt,26.6pt" to="440.35pt,69.2pt" o:allowincell="f" strokeweight="1.5pt"/>
        </w:pict>
      </w:r>
      <w:r>
        <w:rPr>
          <w:noProof/>
        </w:rPr>
        <w:pict>
          <v:line id="_x0000_s2212" style="position:absolute;left:0;text-align:left;flip:y;z-index:252173312" from="99.55pt,12.4pt" to="454.55pt,90.5pt" o:allowincell="f" strokeweight="1.5pt"/>
        </w:pict>
      </w:r>
      <w:r>
        <w:rPr>
          <w:noProof/>
        </w:rPr>
        <w:pict>
          <v:line id="_x0000_s2209" style="position:absolute;left:0;text-align:left;z-index:252170240" from="99.45pt,8.25pt" to="106.55pt,8.25pt" o:allowincell="f"/>
        </w:pict>
      </w:r>
      <w:r w:rsidR="008A3CD2">
        <w:t xml:space="preserve">             40</w:t>
      </w:r>
      <w:r w:rsidR="008A3CD2">
        <w:tab/>
      </w:r>
      <w:r w:rsidR="008A3CD2">
        <w:tab/>
      </w:r>
      <w:r w:rsidR="008A3CD2">
        <w:tab/>
      </w:r>
      <w:r w:rsidR="008A3CD2">
        <w:tab/>
      </w:r>
      <w:r w:rsidR="008A3CD2">
        <w:tab/>
      </w:r>
      <w:r w:rsidR="008A3CD2">
        <w:tab/>
      </w:r>
      <w:r w:rsidR="008A3CD2">
        <w:tab/>
      </w:r>
      <w:r w:rsidR="008A3CD2">
        <w:tab/>
      </w:r>
      <w:r w:rsidR="008A3CD2">
        <w:tab/>
      </w:r>
      <w:r w:rsidR="008A3CD2">
        <w:tab/>
      </w:r>
    </w:p>
    <w:p w:rsidR="008A3CD2" w:rsidRDefault="008A3CD2">
      <w:pPr>
        <w:pStyle w:val="a4"/>
        <w:tabs>
          <w:tab w:val="left" w:pos="284"/>
        </w:tabs>
        <w:jc w:val="both"/>
      </w:pPr>
    </w:p>
    <w:p w:rsidR="008A3CD2" w:rsidRDefault="00AE4333">
      <w:pPr>
        <w:pStyle w:val="a4"/>
        <w:tabs>
          <w:tab w:val="left" w:pos="284"/>
        </w:tabs>
        <w:jc w:val="both"/>
      </w:pPr>
      <w:r>
        <w:rPr>
          <w:noProof/>
        </w:rPr>
        <w:pict>
          <v:line id="_x0000_s2222" style="position:absolute;left:0;text-align:left;z-index:252183552" from="411.85pt,8.65pt" to="411.85pt,22.85pt" o:allowincell="f"/>
        </w:pict>
      </w:r>
      <w:r w:rsidR="008A3CD2">
        <w:t xml:space="preserve">     </w:t>
      </w:r>
      <w:r w:rsidR="008A3CD2">
        <w:tab/>
      </w:r>
      <w:r w:rsidR="008A3CD2">
        <w:tab/>
      </w:r>
      <w:r w:rsidR="008A3CD2">
        <w:tab/>
      </w:r>
      <w:r w:rsidR="008A3CD2">
        <w:tab/>
      </w:r>
      <w:r w:rsidR="008A3CD2">
        <w:tab/>
      </w:r>
      <w:r w:rsidR="008A3CD2">
        <w:tab/>
      </w:r>
      <w:r w:rsidR="008A3CD2">
        <w:tab/>
      </w:r>
      <w:r w:rsidR="008A3CD2">
        <w:tab/>
      </w:r>
      <w:r w:rsidR="008A3CD2">
        <w:tab/>
        <w:t xml:space="preserve">     процентная ставка</w:t>
      </w:r>
    </w:p>
    <w:p w:rsidR="008A3CD2" w:rsidRDefault="00AE4333">
      <w:pPr>
        <w:pStyle w:val="a4"/>
        <w:tabs>
          <w:tab w:val="left" w:pos="284"/>
        </w:tabs>
        <w:jc w:val="both"/>
      </w:pPr>
      <w:r>
        <w:rPr>
          <w:noProof/>
        </w:rPr>
        <w:pict>
          <v:line id="_x0000_s2213" style="position:absolute;left:0;text-align:left;z-index:252174336" from="92.35pt,9.05pt" to="447.35pt,9.05pt" o:allowincell="f" strokeweight="2.25pt"/>
        </w:pict>
      </w:r>
      <w:r>
        <w:rPr>
          <w:noProof/>
        </w:rPr>
        <w:pict>
          <v:line id="_x0000_s2208" style="position:absolute;left:0;text-align:left;z-index:252169216" from="99.45pt,9.05pt" to="106.55pt,9.05pt" o:allowincell="f"/>
        </w:pict>
      </w:r>
      <w:r w:rsidR="008A3CD2">
        <w:t xml:space="preserve">             30</w:t>
      </w:r>
      <w:r w:rsidR="008A3CD2">
        <w:tab/>
      </w:r>
      <w:r w:rsidR="008A3CD2">
        <w:tab/>
      </w:r>
      <w:r w:rsidR="008A3CD2">
        <w:tab/>
      </w:r>
      <w:r w:rsidR="008A3CD2">
        <w:tab/>
      </w:r>
      <w:r w:rsidR="008A3CD2">
        <w:tab/>
      </w:r>
      <w:r w:rsidR="008A3CD2">
        <w:tab/>
      </w:r>
      <w:r w:rsidR="008A3CD2">
        <w:tab/>
      </w:r>
      <w:r w:rsidR="008A3CD2">
        <w:tab/>
      </w:r>
      <w:r w:rsidR="008A3CD2">
        <w:tab/>
      </w:r>
    </w:p>
    <w:p w:rsidR="008A3CD2" w:rsidRDefault="00AE4333">
      <w:pPr>
        <w:pStyle w:val="a4"/>
        <w:tabs>
          <w:tab w:val="left" w:pos="284"/>
        </w:tabs>
        <w:jc w:val="both"/>
      </w:pPr>
      <w:r>
        <w:rPr>
          <w:noProof/>
        </w:rPr>
        <w:pict>
          <v:line id="_x0000_s2223" style="position:absolute;left:0;text-align:left;z-index:252184576" from="383.45pt,9.45pt" to="397.65pt,23.65pt" o:allowincell="f"/>
        </w:pict>
      </w:r>
    </w:p>
    <w:p w:rsidR="008A3CD2" w:rsidRDefault="00AE4333">
      <w:pPr>
        <w:pStyle w:val="a4"/>
        <w:tabs>
          <w:tab w:val="left" w:pos="284"/>
        </w:tabs>
        <w:jc w:val="both"/>
      </w:pPr>
      <w:r>
        <w:rPr>
          <w:noProof/>
        </w:rPr>
        <w:pict>
          <v:line id="_x0000_s2224" style="position:absolute;left:0;text-align:left;z-index:252185600" from="397.65pt,9.85pt" to="404.75pt,9.85pt" o:allowincell="f"/>
        </w:pict>
      </w:r>
      <w:r>
        <w:rPr>
          <w:noProof/>
        </w:rPr>
        <w:pict>
          <v:line id="_x0000_s2207" style="position:absolute;left:0;text-align:left;z-index:252168192" from="99.45pt,9.85pt" to="106.55pt,9.85pt" o:allowincell="f"/>
        </w:pict>
      </w:r>
      <w:r w:rsidR="008A3CD2">
        <w:t xml:space="preserve">             20</w:t>
      </w:r>
      <w:r w:rsidR="008A3CD2">
        <w:tab/>
      </w:r>
      <w:r w:rsidR="008A3CD2">
        <w:tab/>
      </w:r>
      <w:r w:rsidR="008A3CD2">
        <w:tab/>
      </w:r>
      <w:r w:rsidR="008A3CD2">
        <w:tab/>
      </w:r>
      <w:r w:rsidR="008A3CD2">
        <w:tab/>
      </w:r>
      <w:r w:rsidR="008A3CD2">
        <w:tab/>
      </w:r>
      <w:r w:rsidR="008A3CD2">
        <w:tab/>
      </w:r>
      <w:r w:rsidR="008A3CD2">
        <w:tab/>
      </w:r>
      <w:r w:rsidR="008A3CD2">
        <w:tab/>
        <w:t xml:space="preserve">    постоянные</w:t>
      </w:r>
    </w:p>
    <w:p w:rsidR="008A3CD2" w:rsidRDefault="008A3CD2">
      <w:pPr>
        <w:pStyle w:val="a4"/>
        <w:tabs>
          <w:tab w:val="left" w:pos="284"/>
        </w:tabs>
        <w:jc w:val="both"/>
      </w:pPr>
      <w:r>
        <w:tab/>
      </w:r>
      <w:r>
        <w:tab/>
      </w:r>
      <w:r>
        <w:tab/>
      </w:r>
      <w:r>
        <w:tab/>
      </w:r>
      <w:r>
        <w:tab/>
      </w:r>
      <w:r>
        <w:tab/>
      </w:r>
      <w:r>
        <w:tab/>
      </w:r>
      <w:r>
        <w:tab/>
      </w:r>
      <w:r>
        <w:tab/>
      </w:r>
      <w:r>
        <w:tab/>
        <w:t xml:space="preserve">    издержки</w:t>
      </w:r>
    </w:p>
    <w:p w:rsidR="008A3CD2" w:rsidRDefault="00AE4333">
      <w:pPr>
        <w:pStyle w:val="a4"/>
        <w:tabs>
          <w:tab w:val="left" w:pos="284"/>
        </w:tabs>
        <w:jc w:val="both"/>
      </w:pPr>
      <w:r>
        <w:rPr>
          <w:noProof/>
        </w:rPr>
        <w:pict>
          <v:line id="_x0000_s2206" style="position:absolute;left:0;text-align:left;z-index:252167168" from="99.45pt,10.65pt" to="106.55pt,10.65pt" o:allowincell="f"/>
        </w:pict>
      </w:r>
      <w:r w:rsidR="008A3CD2">
        <w:t xml:space="preserve">             10 </w:t>
      </w:r>
    </w:p>
    <w:p w:rsidR="008A3CD2" w:rsidRDefault="00AE4333">
      <w:pPr>
        <w:pStyle w:val="a4"/>
        <w:tabs>
          <w:tab w:val="left" w:pos="284"/>
        </w:tabs>
        <w:jc w:val="both"/>
      </w:pPr>
      <w:r>
        <w:rPr>
          <w:noProof/>
        </w:rPr>
        <w:pict>
          <v:line id="_x0000_s2202" style="position:absolute;left:0;text-align:left;flip:y;z-index:252163072" from="355.15pt,1.4pt" to="355.15pt,8.5pt" o:allowincell="f"/>
        </w:pict>
      </w:r>
      <w:r>
        <w:rPr>
          <w:noProof/>
        </w:rPr>
        <w:pict>
          <v:line id="_x0000_s2201" style="position:absolute;left:0;text-align:left;flip:y;z-index:252162048" from="319.65pt,1.4pt" to="319.65pt,8.5pt" o:allowincell="f"/>
        </w:pict>
      </w:r>
      <w:r>
        <w:rPr>
          <w:noProof/>
        </w:rPr>
        <w:pict>
          <v:line id="_x0000_s2197" style="position:absolute;left:0;text-align:left;flip:y;z-index:252157952" from="142.15pt,1.4pt" to="142.15pt,8.5pt" o:allowincell="f"/>
        </w:pict>
      </w:r>
      <w:r>
        <w:rPr>
          <w:noProof/>
        </w:rPr>
        <w:pict>
          <v:line id="_x0000_s2198" style="position:absolute;left:0;text-align:left;flip:y;z-index:252158976" from="177.65pt,1.4pt" to="177.65pt,8.5pt" o:allowincell="f"/>
        </w:pict>
      </w:r>
      <w:r>
        <w:rPr>
          <w:noProof/>
        </w:rPr>
        <w:pict>
          <v:line id="_x0000_s2199" style="position:absolute;left:0;text-align:left;flip:y;z-index:252160000" from="213.15pt,1.4pt" to="213.15pt,8.5pt" o:allowincell="f"/>
        </w:pict>
      </w:r>
      <w:r>
        <w:rPr>
          <w:noProof/>
        </w:rPr>
        <w:pict>
          <v:line id="_x0000_s2200" style="position:absolute;left:0;text-align:left;flip:y;z-index:252161024" from="248.65pt,1.4pt" to="248.65pt,8.5pt" o:allowincell="f"/>
        </w:pict>
      </w:r>
      <w:r>
        <w:rPr>
          <w:noProof/>
        </w:rPr>
        <w:pict>
          <v:line id="_x0000_s2196" style="position:absolute;left:0;text-align:left;flip:x y;z-index:252156928" from="284.15pt,1.4pt" to="284.15pt,8.5pt" o:allowincell="f"/>
        </w:pict>
      </w:r>
      <w:r w:rsidR="008A3CD2">
        <w:t xml:space="preserve">             </w:t>
      </w:r>
    </w:p>
    <w:p w:rsidR="008A3CD2" w:rsidRDefault="00AE4333">
      <w:pPr>
        <w:pStyle w:val="a4"/>
        <w:tabs>
          <w:tab w:val="left" w:pos="284"/>
        </w:tabs>
        <w:jc w:val="both"/>
      </w:pPr>
      <w:r>
        <w:rPr>
          <w:noProof/>
        </w:rPr>
        <w:pict>
          <v:line id="_x0000_s2195" style="position:absolute;left:0;text-align:left;flip:x;z-index:252155904" from="99.45pt,11.45pt" to="454.45pt,11.45pt" o:allowincell="f"/>
        </w:pict>
      </w:r>
    </w:p>
    <w:p w:rsidR="008A3CD2" w:rsidRDefault="008A3CD2">
      <w:pPr>
        <w:pStyle w:val="a4"/>
        <w:tabs>
          <w:tab w:val="left" w:pos="284"/>
        </w:tabs>
        <w:jc w:val="both"/>
      </w:pPr>
      <w:r>
        <w:t xml:space="preserve">                            -40       -30      -20       -10          0         10        20        30       40 </w:t>
      </w:r>
    </w:p>
    <w:p w:rsidR="008A3CD2" w:rsidRDefault="008A3CD2">
      <w:pPr>
        <w:pStyle w:val="a4"/>
        <w:tabs>
          <w:tab w:val="left" w:pos="284"/>
        </w:tabs>
        <w:jc w:val="both"/>
      </w:pPr>
      <w:r>
        <w:tab/>
      </w:r>
      <w:r>
        <w:tab/>
      </w:r>
      <w:r>
        <w:tab/>
      </w:r>
      <w:r>
        <w:tab/>
      </w:r>
      <w:r>
        <w:tab/>
      </w:r>
      <w:r>
        <w:tab/>
        <w:t>о т к л о н е н и я</w:t>
      </w:r>
      <w:r>
        <w:tab/>
      </w:r>
      <w:r>
        <w:tab/>
      </w:r>
      <w:r>
        <w:tab/>
      </w:r>
    </w:p>
    <w:p w:rsidR="008A3CD2" w:rsidRDefault="008A3CD2">
      <w:pPr>
        <w:pStyle w:val="a4"/>
        <w:tabs>
          <w:tab w:val="left" w:pos="284"/>
        </w:tabs>
        <w:jc w:val="both"/>
      </w:pPr>
    </w:p>
    <w:p w:rsidR="008A3CD2" w:rsidRDefault="008A3CD2">
      <w:pPr>
        <w:pStyle w:val="a4"/>
        <w:tabs>
          <w:tab w:val="left" w:pos="284"/>
        </w:tabs>
        <w:jc w:val="both"/>
      </w:pPr>
      <w:r>
        <w:t>Из графика следует:</w:t>
      </w:r>
    </w:p>
    <w:p w:rsidR="008A3CD2" w:rsidRDefault="008A3CD2" w:rsidP="008A3CD2">
      <w:pPr>
        <w:pStyle w:val="a4"/>
        <w:numPr>
          <w:ilvl w:val="0"/>
          <w:numId w:val="178"/>
        </w:numPr>
        <w:tabs>
          <w:tab w:val="left" w:pos="284"/>
        </w:tabs>
        <w:jc w:val="both"/>
      </w:pPr>
      <w:r>
        <w:t>В качестве базовой рентабельности выбрано значение 30%</w:t>
      </w:r>
    </w:p>
    <w:p w:rsidR="008A3CD2" w:rsidRDefault="008A3CD2" w:rsidP="008A3CD2">
      <w:pPr>
        <w:pStyle w:val="a4"/>
        <w:numPr>
          <w:ilvl w:val="0"/>
          <w:numId w:val="178"/>
        </w:numPr>
        <w:tabs>
          <w:tab w:val="left" w:pos="284"/>
        </w:tabs>
        <w:ind w:left="0" w:firstLine="851"/>
        <w:jc w:val="both"/>
      </w:pPr>
      <w:r>
        <w:t>Наибольшее влияние оказывает маржа в качестве положительного влияния, нейтральное отношение со стороны процентной ставки и обратное влияние (столь же сильное) со стороны инвестиций</w:t>
      </w:r>
    </w:p>
    <w:p w:rsidR="008A3CD2" w:rsidRDefault="008A3CD2" w:rsidP="008A3CD2">
      <w:pPr>
        <w:pStyle w:val="a4"/>
        <w:numPr>
          <w:ilvl w:val="0"/>
          <w:numId w:val="178"/>
        </w:numPr>
        <w:tabs>
          <w:tab w:val="left" w:pos="1276"/>
        </w:tabs>
        <w:ind w:left="0" w:firstLine="851"/>
        <w:jc w:val="both"/>
      </w:pPr>
      <w:r>
        <w:t xml:space="preserve">Т.о. данная информация позволит ранжировать данные величины с точки зрения влияния на </w:t>
      </w:r>
      <w:r>
        <w:rPr>
          <w:lang w:val="en-US"/>
        </w:rPr>
        <w:t>IRR</w:t>
      </w:r>
    </w:p>
    <w:p w:rsidR="008A3CD2" w:rsidRDefault="008A3CD2">
      <w:pPr>
        <w:pStyle w:val="a4"/>
        <w:tabs>
          <w:tab w:val="left" w:pos="1276"/>
        </w:tabs>
      </w:pPr>
    </w:p>
    <w:p w:rsidR="008A3CD2" w:rsidRDefault="008A3CD2">
      <w:pPr>
        <w:jc w:val="both"/>
        <w:rPr>
          <w:b/>
        </w:rPr>
      </w:pPr>
    </w:p>
    <w:p w:rsidR="008A3CD2" w:rsidRDefault="008A3CD2" w:rsidP="008A3CD2">
      <w:pPr>
        <w:numPr>
          <w:ilvl w:val="2"/>
          <w:numId w:val="115"/>
        </w:numPr>
        <w:jc w:val="both"/>
        <w:rPr>
          <w:b/>
        </w:rPr>
      </w:pPr>
      <w:r>
        <w:rPr>
          <w:b/>
        </w:rPr>
        <w:t>Таблицы для ТЭО.</w:t>
      </w:r>
    </w:p>
    <w:p w:rsidR="008A3CD2" w:rsidRDefault="008A3CD2">
      <w:pPr>
        <w:ind w:left="850"/>
        <w:jc w:val="both"/>
      </w:pPr>
      <w:r>
        <w:t>Таблица 1.1.Поток наличных средств(</w:t>
      </w:r>
      <w:r>
        <w:rPr>
          <w:lang w:val="en-US"/>
        </w:rPr>
        <w:t>cash</w:t>
      </w:r>
      <w:r>
        <w:t xml:space="preserve"> </w:t>
      </w:r>
      <w:r>
        <w:rPr>
          <w:lang w:val="en-US"/>
        </w:rPr>
        <w:t>flow</w:t>
      </w:r>
      <w: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851"/>
        <w:gridCol w:w="850"/>
        <w:gridCol w:w="709"/>
        <w:gridCol w:w="757"/>
      </w:tblGrid>
      <w:tr w:rsidR="008A3CD2">
        <w:trPr>
          <w:cantSplit/>
        </w:trPr>
        <w:tc>
          <w:tcPr>
            <w:tcW w:w="5353" w:type="dxa"/>
          </w:tcPr>
          <w:p w:rsidR="008A3CD2" w:rsidRDefault="008A3CD2">
            <w:pPr>
              <w:jc w:val="both"/>
            </w:pPr>
          </w:p>
        </w:tc>
        <w:tc>
          <w:tcPr>
            <w:tcW w:w="3167" w:type="dxa"/>
            <w:gridSpan w:val="4"/>
          </w:tcPr>
          <w:p w:rsidR="008A3CD2" w:rsidRDefault="008A3CD2">
            <w:pPr>
              <w:jc w:val="both"/>
            </w:pPr>
            <w:r>
              <w:t>Месяцы (кварталы)</w:t>
            </w:r>
          </w:p>
        </w:tc>
      </w:tr>
      <w:tr w:rsidR="008A3CD2">
        <w:tc>
          <w:tcPr>
            <w:tcW w:w="5353" w:type="dxa"/>
          </w:tcPr>
          <w:p w:rsidR="008A3CD2" w:rsidRDefault="008A3CD2" w:rsidP="008A3CD2">
            <w:pPr>
              <w:numPr>
                <w:ilvl w:val="0"/>
                <w:numId w:val="116"/>
              </w:numPr>
              <w:jc w:val="both"/>
            </w:pPr>
            <w:r>
              <w:t>приток текущей стоимости:</w:t>
            </w:r>
          </w:p>
          <w:p w:rsidR="008A3CD2" w:rsidRDefault="008A3CD2" w:rsidP="008A3CD2">
            <w:pPr>
              <w:numPr>
                <w:ilvl w:val="0"/>
                <w:numId w:val="106"/>
              </w:numPr>
              <w:jc w:val="both"/>
            </w:pPr>
            <w:r>
              <w:t>объем продаж</w:t>
            </w:r>
          </w:p>
          <w:p w:rsidR="008A3CD2" w:rsidRDefault="008A3CD2" w:rsidP="008A3CD2">
            <w:pPr>
              <w:numPr>
                <w:ilvl w:val="0"/>
                <w:numId w:val="106"/>
              </w:numPr>
              <w:jc w:val="both"/>
            </w:pPr>
            <w:r>
              <w:t>прочие поступления</w:t>
            </w:r>
          </w:p>
        </w:tc>
        <w:tc>
          <w:tcPr>
            <w:tcW w:w="851" w:type="dxa"/>
          </w:tcPr>
          <w:p w:rsidR="008A3CD2" w:rsidRDefault="008A3CD2">
            <w:pPr>
              <w:jc w:val="both"/>
            </w:pP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53" w:type="dxa"/>
          </w:tcPr>
          <w:p w:rsidR="008A3CD2" w:rsidRDefault="008A3CD2" w:rsidP="008A3CD2">
            <w:pPr>
              <w:numPr>
                <w:ilvl w:val="0"/>
                <w:numId w:val="116"/>
              </w:numPr>
              <w:jc w:val="both"/>
            </w:pPr>
            <w:r>
              <w:t>приток капитальной стоимости:</w:t>
            </w:r>
          </w:p>
          <w:p w:rsidR="008A3CD2" w:rsidRDefault="008A3CD2" w:rsidP="008A3CD2">
            <w:pPr>
              <w:numPr>
                <w:ilvl w:val="0"/>
                <w:numId w:val="106"/>
              </w:numPr>
              <w:jc w:val="both"/>
            </w:pPr>
            <w:r>
              <w:t>собственный капитал</w:t>
            </w:r>
          </w:p>
          <w:p w:rsidR="008A3CD2" w:rsidRDefault="008A3CD2" w:rsidP="008A3CD2">
            <w:pPr>
              <w:numPr>
                <w:ilvl w:val="0"/>
                <w:numId w:val="106"/>
              </w:numPr>
              <w:jc w:val="both"/>
            </w:pPr>
            <w:r>
              <w:t>заемные средства</w:t>
            </w:r>
          </w:p>
          <w:p w:rsidR="008A3CD2" w:rsidRDefault="008A3CD2" w:rsidP="008A3CD2">
            <w:pPr>
              <w:numPr>
                <w:ilvl w:val="0"/>
                <w:numId w:val="106"/>
              </w:numPr>
              <w:jc w:val="both"/>
            </w:pPr>
            <w:r>
              <w:t>прочие поступления</w:t>
            </w:r>
          </w:p>
        </w:tc>
        <w:tc>
          <w:tcPr>
            <w:tcW w:w="851" w:type="dxa"/>
          </w:tcPr>
          <w:p w:rsidR="008A3CD2" w:rsidRDefault="008A3CD2">
            <w:pPr>
              <w:jc w:val="both"/>
            </w:pP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53" w:type="dxa"/>
          </w:tcPr>
          <w:p w:rsidR="008A3CD2" w:rsidRDefault="008A3CD2" w:rsidP="008A3CD2">
            <w:pPr>
              <w:numPr>
                <w:ilvl w:val="0"/>
                <w:numId w:val="116"/>
              </w:numPr>
              <w:jc w:val="both"/>
            </w:pPr>
            <w:r>
              <w:t>отток текущей стоимости:</w:t>
            </w:r>
          </w:p>
          <w:p w:rsidR="008A3CD2" w:rsidRDefault="008A3CD2" w:rsidP="008A3CD2">
            <w:pPr>
              <w:numPr>
                <w:ilvl w:val="0"/>
                <w:numId w:val="106"/>
              </w:numPr>
              <w:jc w:val="both"/>
            </w:pPr>
            <w:r>
              <w:t>себестоимость без амортизации</w:t>
            </w:r>
          </w:p>
          <w:p w:rsidR="008A3CD2" w:rsidRDefault="008A3CD2" w:rsidP="008A3CD2">
            <w:pPr>
              <w:numPr>
                <w:ilvl w:val="0"/>
                <w:numId w:val="106"/>
              </w:numPr>
              <w:jc w:val="both"/>
            </w:pPr>
            <w:r>
              <w:t>налоги</w:t>
            </w:r>
          </w:p>
          <w:p w:rsidR="008A3CD2" w:rsidRDefault="008A3CD2" w:rsidP="008A3CD2">
            <w:pPr>
              <w:numPr>
                <w:ilvl w:val="0"/>
                <w:numId w:val="106"/>
              </w:numPr>
              <w:jc w:val="both"/>
            </w:pPr>
            <w:r>
              <w:t>прочие платежи</w:t>
            </w:r>
          </w:p>
        </w:tc>
        <w:tc>
          <w:tcPr>
            <w:tcW w:w="851" w:type="dxa"/>
          </w:tcPr>
          <w:p w:rsidR="008A3CD2" w:rsidRDefault="008A3CD2">
            <w:pPr>
              <w:jc w:val="both"/>
            </w:pP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53" w:type="dxa"/>
          </w:tcPr>
          <w:p w:rsidR="008A3CD2" w:rsidRDefault="008A3CD2" w:rsidP="008A3CD2">
            <w:pPr>
              <w:numPr>
                <w:ilvl w:val="0"/>
                <w:numId w:val="116"/>
              </w:numPr>
              <w:jc w:val="both"/>
            </w:pPr>
            <w:r>
              <w:t>отток капитальной стоимости:</w:t>
            </w:r>
          </w:p>
          <w:p w:rsidR="008A3CD2" w:rsidRDefault="008A3CD2" w:rsidP="008A3CD2">
            <w:pPr>
              <w:numPr>
                <w:ilvl w:val="0"/>
                <w:numId w:val="106"/>
              </w:numPr>
              <w:jc w:val="both"/>
            </w:pPr>
            <w:r>
              <w:t>вложения в активы</w:t>
            </w:r>
          </w:p>
          <w:p w:rsidR="008A3CD2" w:rsidRDefault="008A3CD2" w:rsidP="008A3CD2">
            <w:pPr>
              <w:numPr>
                <w:ilvl w:val="0"/>
                <w:numId w:val="106"/>
              </w:numPr>
              <w:jc w:val="both"/>
            </w:pPr>
            <w:r>
              <w:t>возврат кредитов</w:t>
            </w:r>
          </w:p>
          <w:p w:rsidR="008A3CD2" w:rsidRDefault="008A3CD2" w:rsidP="008A3CD2">
            <w:pPr>
              <w:numPr>
                <w:ilvl w:val="0"/>
                <w:numId w:val="106"/>
              </w:numPr>
              <w:jc w:val="both"/>
            </w:pPr>
            <w:r>
              <w:t>прочие платежи</w:t>
            </w:r>
          </w:p>
        </w:tc>
        <w:tc>
          <w:tcPr>
            <w:tcW w:w="851" w:type="dxa"/>
          </w:tcPr>
          <w:p w:rsidR="008A3CD2" w:rsidRDefault="008A3CD2">
            <w:pPr>
              <w:jc w:val="both"/>
            </w:pP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53" w:type="dxa"/>
          </w:tcPr>
          <w:p w:rsidR="008A3CD2" w:rsidRDefault="008A3CD2">
            <w:pPr>
              <w:jc w:val="both"/>
              <w:rPr>
                <w:vertAlign w:val="superscript"/>
              </w:rPr>
            </w:pPr>
            <w:r>
              <w:t>5. сальдо потока наличности на начало периода</w:t>
            </w:r>
            <w:r>
              <w:rPr>
                <w:position w:val="-4"/>
              </w:rPr>
              <w:object w:dxaOrig="220" w:dyaOrig="240">
                <v:shape id="_x0000_i1063" type="#_x0000_t75" style="width:11.25pt;height:12pt" o:ole="" fillcolor="window">
                  <v:imagedata r:id="rId81" o:title=""/>
                </v:shape>
                <o:OLEObject Type="Embed" ProgID="Equation.3" ShapeID="_x0000_i1063" DrawAspect="Content" ObjectID="_1466580624" r:id="rId82"/>
              </w:object>
            </w:r>
          </w:p>
        </w:tc>
        <w:tc>
          <w:tcPr>
            <w:tcW w:w="851" w:type="dxa"/>
          </w:tcPr>
          <w:p w:rsidR="008A3CD2" w:rsidRDefault="008A3CD2">
            <w:pPr>
              <w:jc w:val="both"/>
            </w:pP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53" w:type="dxa"/>
          </w:tcPr>
          <w:p w:rsidR="008A3CD2" w:rsidRDefault="008A3CD2">
            <w:pPr>
              <w:jc w:val="both"/>
            </w:pPr>
            <w:r>
              <w:t xml:space="preserve">6. сальдо потока наличности на конец периода </w:t>
            </w:r>
          </w:p>
          <w:p w:rsidR="008A3CD2" w:rsidRDefault="008A3CD2">
            <w:pPr>
              <w:jc w:val="both"/>
            </w:pPr>
            <w:r>
              <w:t xml:space="preserve">                       1+2-3-4</w:t>
            </w:r>
            <w:r>
              <w:rPr>
                <w:position w:val="-4"/>
              </w:rPr>
              <w:object w:dxaOrig="220" w:dyaOrig="240">
                <v:shape id="_x0000_i1064" type="#_x0000_t75" style="width:11.25pt;height:12pt" o:ole="" fillcolor="window">
                  <v:imagedata r:id="rId81" o:title=""/>
                </v:shape>
                <o:OLEObject Type="Embed" ProgID="Equation.3" ShapeID="_x0000_i1064" DrawAspect="Content" ObjectID="_1466580625" r:id="rId83"/>
              </w:object>
            </w:r>
            <w:r>
              <w:t>5</w:t>
            </w:r>
          </w:p>
        </w:tc>
        <w:tc>
          <w:tcPr>
            <w:tcW w:w="851" w:type="dxa"/>
          </w:tcPr>
          <w:p w:rsidR="008A3CD2" w:rsidRDefault="008A3CD2">
            <w:pPr>
              <w:jc w:val="both"/>
            </w:pP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bl>
    <w:p w:rsidR="008A3CD2" w:rsidRDefault="008A3CD2">
      <w:pPr>
        <w:ind w:firstLine="851"/>
        <w:jc w:val="both"/>
        <w:rPr>
          <w:lang w:val="en-US"/>
        </w:rPr>
      </w:pPr>
    </w:p>
    <w:p w:rsidR="008A3CD2" w:rsidRDefault="008A3CD2">
      <w:pPr>
        <w:ind w:firstLine="851"/>
        <w:jc w:val="both"/>
      </w:pPr>
    </w:p>
    <w:p w:rsidR="008A3CD2" w:rsidRDefault="008A3CD2">
      <w:pPr>
        <w:ind w:firstLine="851"/>
        <w:jc w:val="both"/>
      </w:pPr>
    </w:p>
    <w:p w:rsidR="008A3CD2" w:rsidRDefault="008A3CD2">
      <w:pPr>
        <w:ind w:firstLine="851"/>
        <w:jc w:val="both"/>
      </w:pPr>
    </w:p>
    <w:p w:rsidR="008A3CD2" w:rsidRDefault="008A3CD2">
      <w:pPr>
        <w:ind w:firstLine="851"/>
        <w:jc w:val="both"/>
      </w:pPr>
    </w:p>
    <w:p w:rsidR="008A3CD2" w:rsidRDefault="008A3CD2">
      <w:pPr>
        <w:ind w:firstLine="851"/>
        <w:jc w:val="both"/>
      </w:pPr>
    </w:p>
    <w:p w:rsidR="008A3CD2" w:rsidRDefault="008A3CD2">
      <w:pPr>
        <w:ind w:firstLine="851"/>
        <w:jc w:val="both"/>
      </w:pPr>
    </w:p>
    <w:p w:rsidR="008A3CD2" w:rsidRDefault="008A3CD2">
      <w:pPr>
        <w:ind w:firstLine="851"/>
        <w:jc w:val="both"/>
      </w:pPr>
    </w:p>
    <w:p w:rsidR="008A3CD2" w:rsidRDefault="008A3CD2">
      <w:pPr>
        <w:ind w:firstLine="851"/>
        <w:jc w:val="both"/>
      </w:pPr>
    </w:p>
    <w:p w:rsidR="008A3CD2" w:rsidRDefault="008A3CD2">
      <w:pPr>
        <w:ind w:left="851"/>
        <w:jc w:val="both"/>
      </w:pPr>
      <w:r>
        <w:t>Таблица 1.2.Проектно-балансовая ведомость.</w:t>
      </w:r>
    </w:p>
    <w:p w:rsidR="008A3CD2" w:rsidRDefault="008A3CD2">
      <w:pPr>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8A3CD2">
        <w:tc>
          <w:tcPr>
            <w:tcW w:w="4261" w:type="dxa"/>
          </w:tcPr>
          <w:p w:rsidR="008A3CD2" w:rsidRDefault="008A3CD2">
            <w:pPr>
              <w:pStyle w:val="2"/>
              <w:jc w:val="both"/>
            </w:pPr>
            <w:r>
              <w:t xml:space="preserve">Активы </w:t>
            </w:r>
          </w:p>
        </w:tc>
        <w:tc>
          <w:tcPr>
            <w:tcW w:w="4261" w:type="dxa"/>
          </w:tcPr>
          <w:p w:rsidR="008A3CD2" w:rsidRDefault="008A3CD2">
            <w:pPr>
              <w:jc w:val="both"/>
            </w:pPr>
            <w:r>
              <w:t xml:space="preserve">Пассивы </w:t>
            </w:r>
          </w:p>
        </w:tc>
      </w:tr>
      <w:tr w:rsidR="008A3CD2">
        <w:tc>
          <w:tcPr>
            <w:tcW w:w="4261" w:type="dxa"/>
          </w:tcPr>
          <w:p w:rsidR="008A3CD2" w:rsidRDefault="008A3CD2" w:rsidP="008A3CD2">
            <w:pPr>
              <w:numPr>
                <w:ilvl w:val="0"/>
                <w:numId w:val="117"/>
              </w:numPr>
              <w:jc w:val="both"/>
            </w:pPr>
            <w:r>
              <w:t>основной капитал:</w:t>
            </w:r>
          </w:p>
          <w:p w:rsidR="008A3CD2" w:rsidRDefault="008A3CD2" w:rsidP="008A3CD2">
            <w:pPr>
              <w:numPr>
                <w:ilvl w:val="0"/>
                <w:numId w:val="106"/>
              </w:numPr>
              <w:jc w:val="both"/>
            </w:pPr>
            <w:r>
              <w:t>материальная недвижимость</w:t>
            </w:r>
          </w:p>
          <w:p w:rsidR="008A3CD2" w:rsidRDefault="008A3CD2" w:rsidP="008A3CD2">
            <w:pPr>
              <w:numPr>
                <w:ilvl w:val="0"/>
                <w:numId w:val="106"/>
              </w:numPr>
              <w:jc w:val="both"/>
            </w:pPr>
            <w:r>
              <w:t>НМА</w:t>
            </w:r>
          </w:p>
          <w:p w:rsidR="008A3CD2" w:rsidRDefault="008A3CD2" w:rsidP="008A3CD2">
            <w:pPr>
              <w:numPr>
                <w:ilvl w:val="0"/>
                <w:numId w:val="106"/>
              </w:numPr>
              <w:jc w:val="both"/>
            </w:pPr>
            <w:r>
              <w:t>прочая недвижимость</w:t>
            </w:r>
          </w:p>
        </w:tc>
        <w:tc>
          <w:tcPr>
            <w:tcW w:w="4261" w:type="dxa"/>
          </w:tcPr>
          <w:p w:rsidR="008A3CD2" w:rsidRDefault="008A3CD2" w:rsidP="008A3CD2">
            <w:pPr>
              <w:numPr>
                <w:ilvl w:val="0"/>
                <w:numId w:val="118"/>
              </w:numPr>
              <w:jc w:val="both"/>
            </w:pPr>
            <w:r>
              <w:t>собственные средства:</w:t>
            </w:r>
          </w:p>
          <w:p w:rsidR="008A3CD2" w:rsidRDefault="008A3CD2" w:rsidP="008A3CD2">
            <w:pPr>
              <w:numPr>
                <w:ilvl w:val="0"/>
                <w:numId w:val="106"/>
              </w:numPr>
              <w:jc w:val="both"/>
            </w:pPr>
            <w:r>
              <w:t>уставный фонд</w:t>
            </w:r>
          </w:p>
          <w:p w:rsidR="008A3CD2" w:rsidRDefault="008A3CD2" w:rsidP="008A3CD2">
            <w:pPr>
              <w:numPr>
                <w:ilvl w:val="0"/>
                <w:numId w:val="106"/>
              </w:numPr>
              <w:jc w:val="both"/>
            </w:pPr>
            <w:r>
              <w:t xml:space="preserve">прочие резервы  </w:t>
            </w:r>
          </w:p>
          <w:p w:rsidR="008A3CD2" w:rsidRDefault="008A3CD2">
            <w:pPr>
              <w:jc w:val="both"/>
            </w:pPr>
          </w:p>
          <w:p w:rsidR="008A3CD2" w:rsidRDefault="008A3CD2">
            <w:pPr>
              <w:jc w:val="both"/>
            </w:pPr>
          </w:p>
        </w:tc>
      </w:tr>
      <w:tr w:rsidR="008A3CD2">
        <w:tc>
          <w:tcPr>
            <w:tcW w:w="4261" w:type="dxa"/>
          </w:tcPr>
          <w:p w:rsidR="008A3CD2" w:rsidRDefault="008A3CD2" w:rsidP="008A3CD2">
            <w:pPr>
              <w:numPr>
                <w:ilvl w:val="0"/>
                <w:numId w:val="117"/>
              </w:numPr>
              <w:jc w:val="both"/>
            </w:pPr>
            <w:r>
              <w:t>оборотный капитал:</w:t>
            </w:r>
          </w:p>
          <w:p w:rsidR="008A3CD2" w:rsidRDefault="008A3CD2" w:rsidP="008A3CD2">
            <w:pPr>
              <w:numPr>
                <w:ilvl w:val="0"/>
                <w:numId w:val="106"/>
              </w:numPr>
              <w:jc w:val="both"/>
            </w:pPr>
            <w:r>
              <w:t>запасы материалов</w:t>
            </w:r>
          </w:p>
          <w:p w:rsidR="008A3CD2" w:rsidRDefault="008A3CD2" w:rsidP="008A3CD2">
            <w:pPr>
              <w:numPr>
                <w:ilvl w:val="0"/>
                <w:numId w:val="106"/>
              </w:numPr>
              <w:jc w:val="both"/>
            </w:pPr>
            <w:r>
              <w:t>денежная наличность</w:t>
            </w:r>
          </w:p>
          <w:p w:rsidR="008A3CD2" w:rsidRDefault="008A3CD2" w:rsidP="008A3CD2">
            <w:pPr>
              <w:numPr>
                <w:ilvl w:val="0"/>
                <w:numId w:val="106"/>
              </w:numPr>
              <w:jc w:val="both"/>
            </w:pPr>
            <w:r>
              <w:t xml:space="preserve">прочие текущие активы </w:t>
            </w:r>
          </w:p>
        </w:tc>
        <w:tc>
          <w:tcPr>
            <w:tcW w:w="4261" w:type="dxa"/>
          </w:tcPr>
          <w:p w:rsidR="008A3CD2" w:rsidRDefault="008A3CD2">
            <w:pPr>
              <w:jc w:val="both"/>
            </w:pPr>
            <w:r>
              <w:t>2. заемный капитал:</w:t>
            </w:r>
          </w:p>
          <w:p w:rsidR="008A3CD2" w:rsidRDefault="008A3CD2" w:rsidP="008A3CD2">
            <w:pPr>
              <w:numPr>
                <w:ilvl w:val="0"/>
                <w:numId w:val="106"/>
              </w:numPr>
              <w:jc w:val="both"/>
            </w:pPr>
            <w:r>
              <w:t>долгосрочные займы</w:t>
            </w:r>
          </w:p>
          <w:p w:rsidR="008A3CD2" w:rsidRDefault="008A3CD2" w:rsidP="008A3CD2">
            <w:pPr>
              <w:numPr>
                <w:ilvl w:val="0"/>
                <w:numId w:val="106"/>
              </w:numPr>
              <w:jc w:val="both"/>
            </w:pPr>
            <w:r>
              <w:t>краткосрочные займы</w:t>
            </w:r>
          </w:p>
          <w:p w:rsidR="008A3CD2" w:rsidRDefault="008A3CD2" w:rsidP="008A3CD2">
            <w:pPr>
              <w:numPr>
                <w:ilvl w:val="0"/>
                <w:numId w:val="106"/>
              </w:numPr>
              <w:jc w:val="both"/>
            </w:pPr>
            <w:r>
              <w:t>прочие текущие пассивы</w:t>
            </w:r>
          </w:p>
        </w:tc>
      </w:tr>
      <w:tr w:rsidR="008A3CD2">
        <w:tc>
          <w:tcPr>
            <w:tcW w:w="4261" w:type="dxa"/>
          </w:tcPr>
          <w:p w:rsidR="008A3CD2" w:rsidRDefault="008A3CD2">
            <w:pPr>
              <w:jc w:val="both"/>
            </w:pPr>
            <w:r>
              <w:t>Итого активы:</w:t>
            </w:r>
          </w:p>
        </w:tc>
        <w:tc>
          <w:tcPr>
            <w:tcW w:w="4261" w:type="dxa"/>
          </w:tcPr>
          <w:p w:rsidR="008A3CD2" w:rsidRDefault="008A3CD2">
            <w:pPr>
              <w:jc w:val="both"/>
            </w:pPr>
            <w:r>
              <w:t>Итого пассивы:</w:t>
            </w:r>
          </w:p>
        </w:tc>
      </w:tr>
    </w:tbl>
    <w:p w:rsidR="008A3CD2" w:rsidRDefault="008A3CD2">
      <w:pPr>
        <w:ind w:left="851"/>
        <w:jc w:val="both"/>
        <w:rPr>
          <w:lang w:val="en-US"/>
        </w:rPr>
      </w:pPr>
    </w:p>
    <w:p w:rsidR="008A3CD2" w:rsidRDefault="008A3CD2">
      <w:pPr>
        <w:ind w:left="851"/>
        <w:jc w:val="both"/>
      </w:pPr>
      <w:r>
        <w:t>Таблица 1.3.Производственные издержки.</w:t>
      </w:r>
    </w:p>
    <w:p w:rsidR="008A3CD2" w:rsidRDefault="008A3CD2">
      <w:pPr>
        <w:ind w:left="851"/>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5670"/>
        <w:gridCol w:w="850"/>
        <w:gridCol w:w="709"/>
        <w:gridCol w:w="757"/>
      </w:tblGrid>
      <w:tr w:rsidR="008A3CD2">
        <w:trPr>
          <w:cantSplit/>
        </w:trPr>
        <w:tc>
          <w:tcPr>
            <w:tcW w:w="534" w:type="dxa"/>
          </w:tcPr>
          <w:p w:rsidR="008A3CD2" w:rsidRDefault="008A3CD2">
            <w:pPr>
              <w:jc w:val="both"/>
            </w:pPr>
            <w:r>
              <w:t>№</w:t>
            </w:r>
          </w:p>
        </w:tc>
        <w:tc>
          <w:tcPr>
            <w:tcW w:w="5670" w:type="dxa"/>
          </w:tcPr>
          <w:p w:rsidR="008A3CD2" w:rsidRDefault="008A3CD2">
            <w:pPr>
              <w:pStyle w:val="2"/>
              <w:jc w:val="both"/>
            </w:pPr>
            <w:r>
              <w:t xml:space="preserve">Статьи </w:t>
            </w:r>
          </w:p>
        </w:tc>
        <w:tc>
          <w:tcPr>
            <w:tcW w:w="2316" w:type="dxa"/>
            <w:gridSpan w:val="3"/>
          </w:tcPr>
          <w:p w:rsidR="008A3CD2" w:rsidRDefault="008A3CD2">
            <w:pPr>
              <w:jc w:val="both"/>
            </w:pPr>
            <w:r>
              <w:t>годы</w:t>
            </w:r>
          </w:p>
        </w:tc>
      </w:tr>
      <w:tr w:rsidR="008A3CD2">
        <w:tc>
          <w:tcPr>
            <w:tcW w:w="534" w:type="dxa"/>
          </w:tcPr>
          <w:p w:rsidR="008A3CD2" w:rsidRDefault="008A3CD2">
            <w:pPr>
              <w:jc w:val="both"/>
            </w:pPr>
          </w:p>
        </w:tc>
        <w:tc>
          <w:tcPr>
            <w:tcW w:w="5670" w:type="dxa"/>
          </w:tcPr>
          <w:p w:rsidR="008A3CD2" w:rsidRDefault="008A3CD2">
            <w:pPr>
              <w:jc w:val="both"/>
            </w:pPr>
            <w:r>
              <w:t>Переменные издержки</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4" w:type="dxa"/>
          </w:tcPr>
          <w:p w:rsidR="008A3CD2" w:rsidRDefault="008A3CD2">
            <w:pPr>
              <w:jc w:val="both"/>
            </w:pPr>
            <w:r>
              <w:t>1</w:t>
            </w:r>
          </w:p>
        </w:tc>
        <w:tc>
          <w:tcPr>
            <w:tcW w:w="5670" w:type="dxa"/>
          </w:tcPr>
          <w:p w:rsidR="008A3CD2" w:rsidRDefault="008A3CD2">
            <w:pPr>
              <w:jc w:val="both"/>
            </w:pPr>
            <w:r>
              <w:t>Сырье, материалы, покупные изделия</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4" w:type="dxa"/>
          </w:tcPr>
          <w:p w:rsidR="008A3CD2" w:rsidRDefault="008A3CD2">
            <w:pPr>
              <w:jc w:val="both"/>
            </w:pPr>
            <w:r>
              <w:t>2</w:t>
            </w:r>
          </w:p>
        </w:tc>
        <w:tc>
          <w:tcPr>
            <w:tcW w:w="5670" w:type="dxa"/>
          </w:tcPr>
          <w:p w:rsidR="008A3CD2" w:rsidRDefault="008A3CD2">
            <w:pPr>
              <w:jc w:val="both"/>
            </w:pPr>
            <w:r>
              <w:t>Оплата труда производственных рабочих</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rPr>
          <w:cantSplit/>
          <w:trHeight w:val="280"/>
        </w:trPr>
        <w:tc>
          <w:tcPr>
            <w:tcW w:w="534" w:type="dxa"/>
          </w:tcPr>
          <w:p w:rsidR="008A3CD2" w:rsidRDefault="008A3CD2">
            <w:pPr>
              <w:jc w:val="both"/>
            </w:pPr>
            <w:r>
              <w:t>3</w:t>
            </w:r>
          </w:p>
        </w:tc>
        <w:tc>
          <w:tcPr>
            <w:tcW w:w="5670" w:type="dxa"/>
          </w:tcPr>
          <w:p w:rsidR="008A3CD2" w:rsidRDefault="008A3CD2">
            <w:pPr>
              <w:jc w:val="both"/>
            </w:pPr>
            <w:r>
              <w:t>Отчисления на социальные нужды</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rPr>
          <w:cantSplit/>
          <w:trHeight w:val="279"/>
        </w:trPr>
        <w:tc>
          <w:tcPr>
            <w:tcW w:w="534" w:type="dxa"/>
          </w:tcPr>
          <w:p w:rsidR="008A3CD2" w:rsidRDefault="008A3CD2">
            <w:pPr>
              <w:jc w:val="both"/>
            </w:pPr>
          </w:p>
        </w:tc>
        <w:tc>
          <w:tcPr>
            <w:tcW w:w="5670" w:type="dxa"/>
          </w:tcPr>
          <w:p w:rsidR="008A3CD2" w:rsidRDefault="008A3CD2">
            <w:pPr>
              <w:jc w:val="both"/>
            </w:pPr>
            <w:r>
              <w:t>Постоянные издержки</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4" w:type="dxa"/>
          </w:tcPr>
          <w:p w:rsidR="008A3CD2" w:rsidRDefault="008A3CD2">
            <w:pPr>
              <w:jc w:val="both"/>
            </w:pPr>
            <w:r>
              <w:t>4</w:t>
            </w:r>
          </w:p>
        </w:tc>
        <w:tc>
          <w:tcPr>
            <w:tcW w:w="5670" w:type="dxa"/>
          </w:tcPr>
          <w:p w:rsidR="008A3CD2" w:rsidRDefault="008A3CD2">
            <w:pPr>
              <w:jc w:val="both"/>
            </w:pPr>
            <w:r>
              <w:t>Общепроизводственные расходы</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4" w:type="dxa"/>
          </w:tcPr>
          <w:p w:rsidR="008A3CD2" w:rsidRDefault="008A3CD2">
            <w:pPr>
              <w:jc w:val="both"/>
            </w:pPr>
            <w:r>
              <w:t>5</w:t>
            </w:r>
          </w:p>
        </w:tc>
        <w:tc>
          <w:tcPr>
            <w:tcW w:w="5670" w:type="dxa"/>
          </w:tcPr>
          <w:p w:rsidR="008A3CD2" w:rsidRDefault="008A3CD2">
            <w:pPr>
              <w:jc w:val="both"/>
            </w:pPr>
            <w:r>
              <w:t>Общехозяйственные расходы</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4" w:type="dxa"/>
          </w:tcPr>
          <w:p w:rsidR="008A3CD2" w:rsidRDefault="008A3CD2">
            <w:pPr>
              <w:jc w:val="both"/>
            </w:pPr>
            <w:r>
              <w:t>6</w:t>
            </w:r>
          </w:p>
        </w:tc>
        <w:tc>
          <w:tcPr>
            <w:tcW w:w="5670" w:type="dxa"/>
          </w:tcPr>
          <w:p w:rsidR="008A3CD2" w:rsidRDefault="008A3CD2">
            <w:pPr>
              <w:jc w:val="both"/>
            </w:pPr>
            <w:r>
              <w:t>Коммерческие издержки</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4" w:type="dxa"/>
          </w:tcPr>
          <w:p w:rsidR="008A3CD2" w:rsidRDefault="008A3CD2">
            <w:pPr>
              <w:jc w:val="both"/>
            </w:pPr>
            <w:r>
              <w:t>7</w:t>
            </w:r>
          </w:p>
        </w:tc>
        <w:tc>
          <w:tcPr>
            <w:tcW w:w="5670" w:type="dxa"/>
          </w:tcPr>
          <w:p w:rsidR="008A3CD2" w:rsidRDefault="008A3CD2">
            <w:pPr>
              <w:jc w:val="both"/>
            </w:pPr>
            <w:r>
              <w:t>Амортизация</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4" w:type="dxa"/>
          </w:tcPr>
          <w:p w:rsidR="008A3CD2" w:rsidRDefault="008A3CD2">
            <w:pPr>
              <w:jc w:val="both"/>
            </w:pPr>
            <w:r>
              <w:t>8</w:t>
            </w:r>
          </w:p>
        </w:tc>
        <w:tc>
          <w:tcPr>
            <w:tcW w:w="5670" w:type="dxa"/>
          </w:tcPr>
          <w:p w:rsidR="008A3CD2" w:rsidRDefault="008A3CD2">
            <w:pPr>
              <w:jc w:val="both"/>
            </w:pPr>
            <w:r>
              <w:t xml:space="preserve">Финансовые издержки </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4" w:type="dxa"/>
          </w:tcPr>
          <w:p w:rsidR="008A3CD2" w:rsidRDefault="008A3CD2">
            <w:pPr>
              <w:jc w:val="both"/>
            </w:pPr>
            <w:r>
              <w:t>9</w:t>
            </w:r>
          </w:p>
        </w:tc>
        <w:tc>
          <w:tcPr>
            <w:tcW w:w="5670" w:type="dxa"/>
          </w:tcPr>
          <w:p w:rsidR="008A3CD2" w:rsidRDefault="008A3CD2">
            <w:pPr>
              <w:jc w:val="both"/>
            </w:pPr>
            <w:r>
              <w:t>Производственные издержки-всего</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bl>
    <w:p w:rsidR="008A3CD2" w:rsidRDefault="008A3CD2">
      <w:pPr>
        <w:ind w:left="851"/>
        <w:jc w:val="both"/>
      </w:pPr>
    </w:p>
    <w:p w:rsidR="008A3CD2" w:rsidRDefault="008A3CD2">
      <w:pPr>
        <w:ind w:left="851"/>
        <w:jc w:val="both"/>
      </w:pPr>
      <w:r>
        <w:t>Таблица 1.4.Финансовые издержки.</w:t>
      </w:r>
    </w:p>
    <w:p w:rsidR="008A3CD2" w:rsidRDefault="008A3CD2">
      <w:pPr>
        <w:ind w:left="851"/>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5670"/>
        <w:gridCol w:w="850"/>
        <w:gridCol w:w="709"/>
        <w:gridCol w:w="757"/>
      </w:tblGrid>
      <w:tr w:rsidR="008A3CD2">
        <w:trPr>
          <w:cantSplit/>
        </w:trPr>
        <w:tc>
          <w:tcPr>
            <w:tcW w:w="534" w:type="dxa"/>
          </w:tcPr>
          <w:p w:rsidR="008A3CD2" w:rsidRDefault="008A3CD2">
            <w:pPr>
              <w:jc w:val="both"/>
            </w:pPr>
            <w:r>
              <w:t xml:space="preserve">№ </w:t>
            </w:r>
          </w:p>
        </w:tc>
        <w:tc>
          <w:tcPr>
            <w:tcW w:w="5670" w:type="dxa"/>
          </w:tcPr>
          <w:p w:rsidR="008A3CD2" w:rsidRDefault="008A3CD2">
            <w:pPr>
              <w:jc w:val="both"/>
            </w:pPr>
            <w:r>
              <w:t xml:space="preserve">Показатели </w:t>
            </w:r>
          </w:p>
        </w:tc>
        <w:tc>
          <w:tcPr>
            <w:tcW w:w="2316" w:type="dxa"/>
            <w:gridSpan w:val="3"/>
          </w:tcPr>
          <w:p w:rsidR="008A3CD2" w:rsidRDefault="008A3CD2">
            <w:pPr>
              <w:jc w:val="both"/>
            </w:pPr>
            <w:r>
              <w:t>годы</w:t>
            </w:r>
          </w:p>
        </w:tc>
      </w:tr>
      <w:tr w:rsidR="008A3CD2">
        <w:tc>
          <w:tcPr>
            <w:tcW w:w="534" w:type="dxa"/>
          </w:tcPr>
          <w:p w:rsidR="008A3CD2" w:rsidRDefault="008A3CD2">
            <w:pPr>
              <w:jc w:val="both"/>
            </w:pPr>
            <w:r>
              <w:t>1</w:t>
            </w:r>
          </w:p>
        </w:tc>
        <w:tc>
          <w:tcPr>
            <w:tcW w:w="5670" w:type="dxa"/>
          </w:tcPr>
          <w:p w:rsidR="008A3CD2" w:rsidRDefault="008A3CD2">
            <w:pPr>
              <w:jc w:val="both"/>
            </w:pPr>
            <w:r>
              <w:t>Долгосрочные кредиты</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4" w:type="dxa"/>
          </w:tcPr>
          <w:p w:rsidR="008A3CD2" w:rsidRDefault="008A3CD2">
            <w:pPr>
              <w:jc w:val="both"/>
            </w:pPr>
            <w:r>
              <w:t>2</w:t>
            </w:r>
          </w:p>
        </w:tc>
        <w:tc>
          <w:tcPr>
            <w:tcW w:w="5670" w:type="dxa"/>
          </w:tcPr>
          <w:p w:rsidR="008A3CD2" w:rsidRDefault="008A3CD2">
            <w:pPr>
              <w:jc w:val="both"/>
            </w:pPr>
            <w:r>
              <w:t>Возврат кредита</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4" w:type="dxa"/>
          </w:tcPr>
          <w:p w:rsidR="008A3CD2" w:rsidRDefault="008A3CD2">
            <w:pPr>
              <w:jc w:val="both"/>
            </w:pPr>
            <w:r>
              <w:t>3</w:t>
            </w:r>
          </w:p>
        </w:tc>
        <w:tc>
          <w:tcPr>
            <w:tcW w:w="5670" w:type="dxa"/>
          </w:tcPr>
          <w:p w:rsidR="008A3CD2" w:rsidRDefault="008A3CD2">
            <w:pPr>
              <w:jc w:val="both"/>
            </w:pPr>
            <w:r>
              <w:t>Финансовые издержки</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4" w:type="dxa"/>
          </w:tcPr>
          <w:p w:rsidR="008A3CD2" w:rsidRDefault="008A3CD2">
            <w:pPr>
              <w:jc w:val="both"/>
            </w:pPr>
            <w:r>
              <w:t>4</w:t>
            </w:r>
          </w:p>
        </w:tc>
        <w:tc>
          <w:tcPr>
            <w:tcW w:w="5670" w:type="dxa"/>
          </w:tcPr>
          <w:p w:rsidR="008A3CD2" w:rsidRDefault="008A3CD2">
            <w:pPr>
              <w:jc w:val="both"/>
            </w:pPr>
            <w:r>
              <w:t>Краткосрочные кредиты</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4" w:type="dxa"/>
          </w:tcPr>
          <w:p w:rsidR="008A3CD2" w:rsidRDefault="008A3CD2">
            <w:pPr>
              <w:jc w:val="both"/>
            </w:pPr>
            <w:r>
              <w:t>5</w:t>
            </w:r>
          </w:p>
        </w:tc>
        <w:tc>
          <w:tcPr>
            <w:tcW w:w="5670" w:type="dxa"/>
          </w:tcPr>
          <w:p w:rsidR="008A3CD2" w:rsidRDefault="008A3CD2">
            <w:pPr>
              <w:jc w:val="both"/>
            </w:pPr>
            <w:r>
              <w:t>Возврат кредита</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4" w:type="dxa"/>
          </w:tcPr>
          <w:p w:rsidR="008A3CD2" w:rsidRDefault="008A3CD2">
            <w:pPr>
              <w:jc w:val="both"/>
            </w:pPr>
            <w:r>
              <w:t>6</w:t>
            </w:r>
          </w:p>
        </w:tc>
        <w:tc>
          <w:tcPr>
            <w:tcW w:w="5670" w:type="dxa"/>
          </w:tcPr>
          <w:p w:rsidR="008A3CD2" w:rsidRDefault="008A3CD2">
            <w:pPr>
              <w:jc w:val="both"/>
            </w:pPr>
            <w:r>
              <w:t>Финансовые издержки</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4" w:type="dxa"/>
          </w:tcPr>
          <w:p w:rsidR="008A3CD2" w:rsidRDefault="008A3CD2">
            <w:pPr>
              <w:jc w:val="both"/>
            </w:pPr>
            <w:r>
              <w:t>7</w:t>
            </w:r>
          </w:p>
        </w:tc>
        <w:tc>
          <w:tcPr>
            <w:tcW w:w="5670" w:type="dxa"/>
          </w:tcPr>
          <w:p w:rsidR="008A3CD2" w:rsidRDefault="008A3CD2">
            <w:pPr>
              <w:jc w:val="both"/>
            </w:pPr>
            <w:r>
              <w:t>Прочие заемные средства</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4" w:type="dxa"/>
          </w:tcPr>
          <w:p w:rsidR="008A3CD2" w:rsidRDefault="008A3CD2">
            <w:pPr>
              <w:jc w:val="both"/>
            </w:pPr>
            <w:r>
              <w:t>8</w:t>
            </w:r>
          </w:p>
        </w:tc>
        <w:tc>
          <w:tcPr>
            <w:tcW w:w="5670" w:type="dxa"/>
          </w:tcPr>
          <w:p w:rsidR="008A3CD2" w:rsidRDefault="008A3CD2">
            <w:pPr>
              <w:jc w:val="both"/>
            </w:pPr>
            <w:r>
              <w:t>Возврат займа</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rPr>
          <w:cantSplit/>
          <w:trHeight w:val="280"/>
        </w:trPr>
        <w:tc>
          <w:tcPr>
            <w:tcW w:w="534" w:type="dxa"/>
          </w:tcPr>
          <w:p w:rsidR="008A3CD2" w:rsidRDefault="008A3CD2">
            <w:pPr>
              <w:jc w:val="both"/>
            </w:pPr>
            <w:r>
              <w:t>9</w:t>
            </w:r>
          </w:p>
        </w:tc>
        <w:tc>
          <w:tcPr>
            <w:tcW w:w="5670" w:type="dxa"/>
          </w:tcPr>
          <w:p w:rsidR="008A3CD2" w:rsidRDefault="008A3CD2">
            <w:pPr>
              <w:jc w:val="both"/>
            </w:pPr>
            <w:r>
              <w:t>Комиссионный процент</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rPr>
          <w:cantSplit/>
          <w:trHeight w:val="279"/>
        </w:trPr>
        <w:tc>
          <w:tcPr>
            <w:tcW w:w="534" w:type="dxa"/>
          </w:tcPr>
          <w:p w:rsidR="008A3CD2" w:rsidRDefault="008A3CD2">
            <w:pPr>
              <w:jc w:val="both"/>
            </w:pPr>
          </w:p>
        </w:tc>
        <w:tc>
          <w:tcPr>
            <w:tcW w:w="5670" w:type="dxa"/>
          </w:tcPr>
          <w:p w:rsidR="008A3CD2" w:rsidRDefault="008A3CD2">
            <w:pPr>
              <w:jc w:val="both"/>
            </w:pPr>
            <w:r>
              <w:t xml:space="preserve">Итого: </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4" w:type="dxa"/>
          </w:tcPr>
          <w:p w:rsidR="008A3CD2" w:rsidRDefault="008A3CD2">
            <w:pPr>
              <w:jc w:val="both"/>
            </w:pPr>
            <w:r>
              <w:t>10</w:t>
            </w:r>
          </w:p>
        </w:tc>
        <w:tc>
          <w:tcPr>
            <w:tcW w:w="5670" w:type="dxa"/>
          </w:tcPr>
          <w:p w:rsidR="008A3CD2" w:rsidRDefault="008A3CD2">
            <w:pPr>
              <w:jc w:val="both"/>
            </w:pPr>
            <w:r>
              <w:t>Возврат кредита (2+5+8)</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4" w:type="dxa"/>
          </w:tcPr>
          <w:p w:rsidR="008A3CD2" w:rsidRDefault="008A3CD2">
            <w:pPr>
              <w:jc w:val="both"/>
            </w:pPr>
            <w:r>
              <w:t>11</w:t>
            </w:r>
          </w:p>
        </w:tc>
        <w:tc>
          <w:tcPr>
            <w:tcW w:w="5670" w:type="dxa"/>
          </w:tcPr>
          <w:p w:rsidR="008A3CD2" w:rsidRDefault="008A3CD2">
            <w:pPr>
              <w:jc w:val="both"/>
            </w:pPr>
            <w:r>
              <w:t>Финансовые издержки (3+6+9)</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r w:rsidR="008A3CD2">
        <w:tc>
          <w:tcPr>
            <w:tcW w:w="534" w:type="dxa"/>
          </w:tcPr>
          <w:p w:rsidR="008A3CD2" w:rsidRDefault="008A3CD2">
            <w:pPr>
              <w:jc w:val="both"/>
            </w:pPr>
            <w:r>
              <w:t>12</w:t>
            </w:r>
          </w:p>
        </w:tc>
        <w:tc>
          <w:tcPr>
            <w:tcW w:w="5670" w:type="dxa"/>
          </w:tcPr>
          <w:p w:rsidR="008A3CD2" w:rsidRDefault="008A3CD2">
            <w:pPr>
              <w:jc w:val="both"/>
            </w:pPr>
            <w:r>
              <w:t>Обслуживание кредита (10+12)</w:t>
            </w:r>
          </w:p>
        </w:tc>
        <w:tc>
          <w:tcPr>
            <w:tcW w:w="850" w:type="dxa"/>
          </w:tcPr>
          <w:p w:rsidR="008A3CD2" w:rsidRDefault="008A3CD2">
            <w:pPr>
              <w:jc w:val="both"/>
            </w:pPr>
          </w:p>
        </w:tc>
        <w:tc>
          <w:tcPr>
            <w:tcW w:w="709" w:type="dxa"/>
          </w:tcPr>
          <w:p w:rsidR="008A3CD2" w:rsidRDefault="008A3CD2">
            <w:pPr>
              <w:jc w:val="both"/>
            </w:pPr>
          </w:p>
        </w:tc>
        <w:tc>
          <w:tcPr>
            <w:tcW w:w="757" w:type="dxa"/>
          </w:tcPr>
          <w:p w:rsidR="008A3CD2" w:rsidRDefault="008A3CD2">
            <w:pPr>
              <w:jc w:val="both"/>
            </w:pPr>
          </w:p>
        </w:tc>
      </w:tr>
    </w:tbl>
    <w:p w:rsidR="008A3CD2" w:rsidRDefault="008A3CD2">
      <w:pPr>
        <w:ind w:left="851"/>
        <w:jc w:val="both"/>
      </w:pPr>
      <w:r>
        <w:t>Таблица 1.5.Объем продаж: прибыль и рентабельность.</w:t>
      </w:r>
    </w:p>
    <w:p w:rsidR="008A3CD2" w:rsidRDefault="008A3CD2">
      <w:pPr>
        <w:ind w:left="851"/>
        <w:jc w:val="both"/>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5386"/>
        <w:gridCol w:w="851"/>
        <w:gridCol w:w="850"/>
        <w:gridCol w:w="899"/>
      </w:tblGrid>
      <w:tr w:rsidR="008A3CD2">
        <w:trPr>
          <w:cantSplit/>
        </w:trPr>
        <w:tc>
          <w:tcPr>
            <w:tcW w:w="534" w:type="dxa"/>
          </w:tcPr>
          <w:p w:rsidR="008A3CD2" w:rsidRDefault="008A3CD2">
            <w:pPr>
              <w:jc w:val="both"/>
            </w:pPr>
            <w:r>
              <w:t xml:space="preserve">№ </w:t>
            </w:r>
          </w:p>
        </w:tc>
        <w:tc>
          <w:tcPr>
            <w:tcW w:w="5386" w:type="dxa"/>
          </w:tcPr>
          <w:p w:rsidR="008A3CD2" w:rsidRDefault="008A3CD2">
            <w:pPr>
              <w:jc w:val="both"/>
            </w:pPr>
            <w:r>
              <w:t xml:space="preserve">Показатели </w:t>
            </w:r>
          </w:p>
        </w:tc>
        <w:tc>
          <w:tcPr>
            <w:tcW w:w="2600" w:type="dxa"/>
            <w:gridSpan w:val="3"/>
          </w:tcPr>
          <w:p w:rsidR="008A3CD2" w:rsidRDefault="008A3CD2">
            <w:pPr>
              <w:jc w:val="both"/>
            </w:pPr>
            <w:r>
              <w:t>Годы</w:t>
            </w:r>
          </w:p>
        </w:tc>
      </w:tr>
      <w:tr w:rsidR="008A3CD2">
        <w:tc>
          <w:tcPr>
            <w:tcW w:w="534" w:type="dxa"/>
          </w:tcPr>
          <w:p w:rsidR="008A3CD2" w:rsidRDefault="008A3CD2">
            <w:pPr>
              <w:jc w:val="both"/>
            </w:pPr>
            <w:r>
              <w:t>1</w:t>
            </w:r>
          </w:p>
        </w:tc>
        <w:tc>
          <w:tcPr>
            <w:tcW w:w="5386" w:type="dxa"/>
          </w:tcPr>
          <w:p w:rsidR="008A3CD2" w:rsidRDefault="008A3CD2">
            <w:pPr>
              <w:jc w:val="both"/>
            </w:pPr>
            <w:r>
              <w:t xml:space="preserve">Объем продаж </w:t>
            </w:r>
          </w:p>
        </w:tc>
        <w:tc>
          <w:tcPr>
            <w:tcW w:w="851" w:type="dxa"/>
          </w:tcPr>
          <w:p w:rsidR="008A3CD2" w:rsidRDefault="008A3CD2">
            <w:pPr>
              <w:jc w:val="both"/>
            </w:pPr>
          </w:p>
        </w:tc>
        <w:tc>
          <w:tcPr>
            <w:tcW w:w="850" w:type="dxa"/>
          </w:tcPr>
          <w:p w:rsidR="008A3CD2" w:rsidRDefault="008A3CD2">
            <w:pPr>
              <w:jc w:val="both"/>
            </w:pPr>
          </w:p>
        </w:tc>
        <w:tc>
          <w:tcPr>
            <w:tcW w:w="899" w:type="dxa"/>
          </w:tcPr>
          <w:p w:rsidR="008A3CD2" w:rsidRDefault="008A3CD2">
            <w:pPr>
              <w:jc w:val="both"/>
            </w:pPr>
          </w:p>
        </w:tc>
      </w:tr>
      <w:tr w:rsidR="008A3CD2">
        <w:tc>
          <w:tcPr>
            <w:tcW w:w="534" w:type="dxa"/>
          </w:tcPr>
          <w:p w:rsidR="008A3CD2" w:rsidRDefault="008A3CD2">
            <w:pPr>
              <w:jc w:val="both"/>
            </w:pPr>
            <w:r>
              <w:t>2</w:t>
            </w:r>
          </w:p>
        </w:tc>
        <w:tc>
          <w:tcPr>
            <w:tcW w:w="5386" w:type="dxa"/>
          </w:tcPr>
          <w:p w:rsidR="008A3CD2" w:rsidRDefault="008A3CD2">
            <w:pPr>
              <w:jc w:val="both"/>
            </w:pPr>
            <w:r>
              <w:t xml:space="preserve">Производственные издержки (с НДС)     </w:t>
            </w:r>
          </w:p>
        </w:tc>
        <w:tc>
          <w:tcPr>
            <w:tcW w:w="851" w:type="dxa"/>
          </w:tcPr>
          <w:p w:rsidR="008A3CD2" w:rsidRDefault="008A3CD2">
            <w:pPr>
              <w:jc w:val="both"/>
            </w:pPr>
          </w:p>
        </w:tc>
        <w:tc>
          <w:tcPr>
            <w:tcW w:w="850" w:type="dxa"/>
          </w:tcPr>
          <w:p w:rsidR="008A3CD2" w:rsidRDefault="008A3CD2">
            <w:pPr>
              <w:jc w:val="both"/>
            </w:pPr>
          </w:p>
        </w:tc>
        <w:tc>
          <w:tcPr>
            <w:tcW w:w="899" w:type="dxa"/>
          </w:tcPr>
          <w:p w:rsidR="008A3CD2" w:rsidRDefault="008A3CD2">
            <w:pPr>
              <w:jc w:val="both"/>
            </w:pPr>
          </w:p>
        </w:tc>
      </w:tr>
      <w:tr w:rsidR="008A3CD2">
        <w:tc>
          <w:tcPr>
            <w:tcW w:w="534" w:type="dxa"/>
          </w:tcPr>
          <w:p w:rsidR="008A3CD2" w:rsidRDefault="008A3CD2">
            <w:pPr>
              <w:jc w:val="both"/>
            </w:pPr>
            <w:r>
              <w:t>3</w:t>
            </w:r>
          </w:p>
        </w:tc>
        <w:tc>
          <w:tcPr>
            <w:tcW w:w="5386" w:type="dxa"/>
          </w:tcPr>
          <w:p w:rsidR="008A3CD2" w:rsidRDefault="008A3CD2">
            <w:pPr>
              <w:jc w:val="both"/>
            </w:pPr>
            <w:r>
              <w:t>Балансовая прибыль (1-2)</w:t>
            </w:r>
          </w:p>
        </w:tc>
        <w:tc>
          <w:tcPr>
            <w:tcW w:w="851" w:type="dxa"/>
          </w:tcPr>
          <w:p w:rsidR="008A3CD2" w:rsidRDefault="008A3CD2">
            <w:pPr>
              <w:jc w:val="both"/>
            </w:pPr>
          </w:p>
        </w:tc>
        <w:tc>
          <w:tcPr>
            <w:tcW w:w="850" w:type="dxa"/>
          </w:tcPr>
          <w:p w:rsidR="008A3CD2" w:rsidRDefault="008A3CD2">
            <w:pPr>
              <w:jc w:val="both"/>
            </w:pPr>
          </w:p>
        </w:tc>
        <w:tc>
          <w:tcPr>
            <w:tcW w:w="899" w:type="dxa"/>
          </w:tcPr>
          <w:p w:rsidR="008A3CD2" w:rsidRDefault="008A3CD2">
            <w:pPr>
              <w:jc w:val="both"/>
            </w:pPr>
          </w:p>
        </w:tc>
      </w:tr>
      <w:tr w:rsidR="008A3CD2">
        <w:tc>
          <w:tcPr>
            <w:tcW w:w="534" w:type="dxa"/>
          </w:tcPr>
          <w:p w:rsidR="008A3CD2" w:rsidRDefault="008A3CD2">
            <w:pPr>
              <w:jc w:val="both"/>
            </w:pPr>
            <w:r>
              <w:t>4</w:t>
            </w:r>
          </w:p>
        </w:tc>
        <w:tc>
          <w:tcPr>
            <w:tcW w:w="5386" w:type="dxa"/>
          </w:tcPr>
          <w:p w:rsidR="008A3CD2" w:rsidRDefault="008A3CD2">
            <w:pPr>
              <w:jc w:val="both"/>
            </w:pPr>
            <w:r>
              <w:t xml:space="preserve">Налоги на прибыль </w:t>
            </w:r>
          </w:p>
        </w:tc>
        <w:tc>
          <w:tcPr>
            <w:tcW w:w="851" w:type="dxa"/>
          </w:tcPr>
          <w:p w:rsidR="008A3CD2" w:rsidRDefault="008A3CD2">
            <w:pPr>
              <w:jc w:val="both"/>
            </w:pPr>
          </w:p>
        </w:tc>
        <w:tc>
          <w:tcPr>
            <w:tcW w:w="850" w:type="dxa"/>
          </w:tcPr>
          <w:p w:rsidR="008A3CD2" w:rsidRDefault="008A3CD2">
            <w:pPr>
              <w:jc w:val="both"/>
            </w:pPr>
          </w:p>
        </w:tc>
        <w:tc>
          <w:tcPr>
            <w:tcW w:w="899" w:type="dxa"/>
          </w:tcPr>
          <w:p w:rsidR="008A3CD2" w:rsidRDefault="008A3CD2">
            <w:pPr>
              <w:jc w:val="both"/>
            </w:pPr>
          </w:p>
        </w:tc>
      </w:tr>
      <w:tr w:rsidR="008A3CD2">
        <w:tc>
          <w:tcPr>
            <w:tcW w:w="534" w:type="dxa"/>
          </w:tcPr>
          <w:p w:rsidR="008A3CD2" w:rsidRDefault="008A3CD2">
            <w:pPr>
              <w:jc w:val="both"/>
            </w:pPr>
            <w:r>
              <w:t>5</w:t>
            </w:r>
          </w:p>
        </w:tc>
        <w:tc>
          <w:tcPr>
            <w:tcW w:w="5386" w:type="dxa"/>
          </w:tcPr>
          <w:p w:rsidR="008A3CD2" w:rsidRDefault="008A3CD2">
            <w:pPr>
              <w:jc w:val="both"/>
            </w:pPr>
            <w:r>
              <w:t>Чистая прибыль (3-4)</w:t>
            </w:r>
          </w:p>
        </w:tc>
        <w:tc>
          <w:tcPr>
            <w:tcW w:w="851" w:type="dxa"/>
          </w:tcPr>
          <w:p w:rsidR="008A3CD2" w:rsidRDefault="008A3CD2">
            <w:pPr>
              <w:jc w:val="both"/>
            </w:pPr>
          </w:p>
        </w:tc>
        <w:tc>
          <w:tcPr>
            <w:tcW w:w="850" w:type="dxa"/>
          </w:tcPr>
          <w:p w:rsidR="008A3CD2" w:rsidRDefault="008A3CD2">
            <w:pPr>
              <w:jc w:val="both"/>
            </w:pPr>
          </w:p>
        </w:tc>
        <w:tc>
          <w:tcPr>
            <w:tcW w:w="899" w:type="dxa"/>
          </w:tcPr>
          <w:p w:rsidR="008A3CD2" w:rsidRDefault="008A3CD2">
            <w:pPr>
              <w:jc w:val="both"/>
            </w:pPr>
          </w:p>
        </w:tc>
      </w:tr>
      <w:tr w:rsidR="008A3CD2">
        <w:tc>
          <w:tcPr>
            <w:tcW w:w="534" w:type="dxa"/>
          </w:tcPr>
          <w:p w:rsidR="008A3CD2" w:rsidRDefault="008A3CD2">
            <w:pPr>
              <w:jc w:val="both"/>
            </w:pPr>
            <w:r>
              <w:t>6</w:t>
            </w:r>
          </w:p>
        </w:tc>
        <w:tc>
          <w:tcPr>
            <w:tcW w:w="5386" w:type="dxa"/>
          </w:tcPr>
          <w:p w:rsidR="008A3CD2" w:rsidRDefault="008A3CD2">
            <w:pPr>
              <w:jc w:val="both"/>
            </w:pPr>
            <w:r>
              <w:t>Рентабельность капитала,%</w:t>
            </w:r>
          </w:p>
        </w:tc>
        <w:tc>
          <w:tcPr>
            <w:tcW w:w="851" w:type="dxa"/>
          </w:tcPr>
          <w:p w:rsidR="008A3CD2" w:rsidRDefault="008A3CD2">
            <w:pPr>
              <w:jc w:val="both"/>
            </w:pPr>
          </w:p>
        </w:tc>
        <w:tc>
          <w:tcPr>
            <w:tcW w:w="850" w:type="dxa"/>
          </w:tcPr>
          <w:p w:rsidR="008A3CD2" w:rsidRDefault="008A3CD2">
            <w:pPr>
              <w:jc w:val="both"/>
            </w:pPr>
          </w:p>
        </w:tc>
        <w:tc>
          <w:tcPr>
            <w:tcW w:w="899" w:type="dxa"/>
          </w:tcPr>
          <w:p w:rsidR="008A3CD2" w:rsidRDefault="008A3CD2">
            <w:pPr>
              <w:jc w:val="both"/>
            </w:pPr>
          </w:p>
        </w:tc>
      </w:tr>
      <w:tr w:rsidR="008A3CD2">
        <w:tc>
          <w:tcPr>
            <w:tcW w:w="534" w:type="dxa"/>
          </w:tcPr>
          <w:p w:rsidR="008A3CD2" w:rsidRDefault="008A3CD2">
            <w:pPr>
              <w:jc w:val="both"/>
            </w:pPr>
            <w:r>
              <w:t>7</w:t>
            </w:r>
          </w:p>
        </w:tc>
        <w:tc>
          <w:tcPr>
            <w:tcW w:w="5386" w:type="dxa"/>
          </w:tcPr>
          <w:p w:rsidR="008A3CD2" w:rsidRDefault="008A3CD2">
            <w:pPr>
              <w:jc w:val="both"/>
            </w:pPr>
            <w:r>
              <w:t>Прибыльность продаж,%</w:t>
            </w:r>
          </w:p>
        </w:tc>
        <w:tc>
          <w:tcPr>
            <w:tcW w:w="851" w:type="dxa"/>
          </w:tcPr>
          <w:p w:rsidR="008A3CD2" w:rsidRDefault="008A3CD2">
            <w:pPr>
              <w:jc w:val="both"/>
            </w:pPr>
          </w:p>
        </w:tc>
        <w:tc>
          <w:tcPr>
            <w:tcW w:w="850" w:type="dxa"/>
          </w:tcPr>
          <w:p w:rsidR="008A3CD2" w:rsidRDefault="008A3CD2">
            <w:pPr>
              <w:jc w:val="both"/>
            </w:pPr>
          </w:p>
        </w:tc>
        <w:tc>
          <w:tcPr>
            <w:tcW w:w="899" w:type="dxa"/>
          </w:tcPr>
          <w:p w:rsidR="008A3CD2" w:rsidRDefault="008A3CD2">
            <w:pPr>
              <w:jc w:val="both"/>
            </w:pPr>
          </w:p>
        </w:tc>
      </w:tr>
      <w:tr w:rsidR="008A3CD2">
        <w:tc>
          <w:tcPr>
            <w:tcW w:w="534" w:type="dxa"/>
          </w:tcPr>
          <w:p w:rsidR="008A3CD2" w:rsidRDefault="008A3CD2">
            <w:pPr>
              <w:jc w:val="both"/>
            </w:pPr>
            <w:r>
              <w:t>8</w:t>
            </w:r>
          </w:p>
        </w:tc>
        <w:tc>
          <w:tcPr>
            <w:tcW w:w="5386" w:type="dxa"/>
          </w:tcPr>
          <w:p w:rsidR="008A3CD2" w:rsidRDefault="008A3CD2">
            <w:pPr>
              <w:jc w:val="both"/>
            </w:pPr>
            <w:r>
              <w:t>Эффективность проекта,%</w:t>
            </w:r>
          </w:p>
        </w:tc>
        <w:tc>
          <w:tcPr>
            <w:tcW w:w="851" w:type="dxa"/>
          </w:tcPr>
          <w:p w:rsidR="008A3CD2" w:rsidRDefault="008A3CD2">
            <w:pPr>
              <w:jc w:val="both"/>
            </w:pPr>
          </w:p>
        </w:tc>
        <w:tc>
          <w:tcPr>
            <w:tcW w:w="850" w:type="dxa"/>
          </w:tcPr>
          <w:p w:rsidR="008A3CD2" w:rsidRDefault="008A3CD2">
            <w:pPr>
              <w:jc w:val="both"/>
            </w:pPr>
          </w:p>
        </w:tc>
        <w:tc>
          <w:tcPr>
            <w:tcW w:w="899" w:type="dxa"/>
          </w:tcPr>
          <w:p w:rsidR="008A3CD2" w:rsidRDefault="008A3CD2">
            <w:pPr>
              <w:jc w:val="both"/>
            </w:pPr>
          </w:p>
        </w:tc>
      </w:tr>
    </w:tbl>
    <w:p w:rsidR="008A3CD2" w:rsidRDefault="008A3CD2">
      <w:pPr>
        <w:ind w:left="851"/>
        <w:jc w:val="both"/>
        <w:rPr>
          <w:lang w:val="en-US"/>
        </w:rPr>
      </w:pPr>
    </w:p>
    <w:p w:rsidR="008A3CD2" w:rsidRDefault="008A3CD2">
      <w:pPr>
        <w:ind w:left="851"/>
        <w:jc w:val="both"/>
      </w:pPr>
    </w:p>
    <w:p w:rsidR="008A3CD2" w:rsidRDefault="008A3CD2">
      <w:pPr>
        <w:pStyle w:val="2"/>
        <w:jc w:val="both"/>
        <w:rPr>
          <w:b/>
        </w:rPr>
      </w:pPr>
      <w:r>
        <w:rPr>
          <w:b/>
        </w:rPr>
        <w:t>1.4.4. Финансовая оценка инвестиционного проекта.</w:t>
      </w:r>
    </w:p>
    <w:p w:rsidR="008A3CD2" w:rsidRDefault="008A3CD2">
      <w:pPr>
        <w:pStyle w:val="2"/>
        <w:ind w:firstLine="0"/>
        <w:jc w:val="both"/>
        <w:rPr>
          <w:b/>
        </w:rPr>
      </w:pPr>
    </w:p>
    <w:p w:rsidR="008A3CD2" w:rsidRDefault="008A3CD2">
      <w:pPr>
        <w:pStyle w:val="2"/>
        <w:ind w:firstLine="0"/>
        <w:jc w:val="both"/>
      </w:pPr>
      <w:r>
        <w:t>Из большого количества финансово-экономических показателей нужно выбрать основные и сравнивать их с оптимальными величинами. При этом необходимо учитывать следующее:</w:t>
      </w:r>
    </w:p>
    <w:p w:rsidR="008A3CD2" w:rsidRDefault="008A3CD2">
      <w:pPr>
        <w:pStyle w:val="2"/>
        <w:ind w:firstLine="0"/>
        <w:jc w:val="both"/>
      </w:pPr>
      <w:r>
        <w:t>1. рентабельность капитала должна быть выше, чем аналогичный показатель по предприятию за прошлый год,</w:t>
      </w:r>
    </w:p>
    <w:p w:rsidR="008A3CD2" w:rsidRDefault="008A3CD2">
      <w:pPr>
        <w:pStyle w:val="2"/>
        <w:ind w:firstLine="0"/>
        <w:jc w:val="both"/>
      </w:pPr>
      <w:r>
        <w:t>2. прибыльность продаж должна быть больше, чем у конкурентов,</w:t>
      </w:r>
    </w:p>
    <w:p w:rsidR="008A3CD2" w:rsidRDefault="008A3CD2">
      <w:pPr>
        <w:pStyle w:val="2"/>
        <w:ind w:firstLine="0"/>
        <w:jc w:val="both"/>
      </w:pPr>
      <w:r>
        <w:t>3. эффективность проекта (рентабельность собственного капитала) должна быть выше, чем прецедентная ставка банка по долгосрочным кредитам,</w:t>
      </w:r>
    </w:p>
    <w:p w:rsidR="008A3CD2" w:rsidRDefault="008A3CD2">
      <w:pPr>
        <w:pStyle w:val="2"/>
        <w:ind w:firstLine="0"/>
        <w:jc w:val="both"/>
      </w:pPr>
      <w:r>
        <w:t>4. финансовая независимость должна быть выше 0,5 , т.е. собственных средств должно быть больше, чем заемных,</w:t>
      </w:r>
    </w:p>
    <w:p w:rsidR="008A3CD2" w:rsidRDefault="008A3CD2">
      <w:pPr>
        <w:pStyle w:val="2"/>
        <w:ind w:firstLine="0"/>
        <w:jc w:val="both"/>
      </w:pPr>
      <w:r>
        <w:t>5. срок возврата капитала, рассчитанный по чистой текущей стоимости, меньше нормативного при высокой внутренней норме рентабельности,</w:t>
      </w:r>
    </w:p>
    <w:p w:rsidR="008A3CD2" w:rsidRDefault="008A3CD2">
      <w:pPr>
        <w:pStyle w:val="2"/>
        <w:ind w:firstLine="0"/>
        <w:jc w:val="both"/>
      </w:pPr>
      <w:r>
        <w:t>6. поток наличности по месяцам (кварталам) имеет положительное сальдо,</w:t>
      </w:r>
    </w:p>
    <w:p w:rsidR="008A3CD2" w:rsidRDefault="008A3CD2">
      <w:pPr>
        <w:pStyle w:val="2"/>
        <w:ind w:firstLine="0"/>
        <w:jc w:val="both"/>
      </w:pPr>
      <w:r>
        <w:t xml:space="preserve">7. точка безубыточности меньше производственной программы и емкости рынка. </w:t>
      </w:r>
    </w:p>
    <w:p w:rsidR="008A3CD2" w:rsidRDefault="008A3CD2">
      <w:bookmarkStart w:id="89" w:name="_GoBack"/>
      <w:bookmarkEnd w:id="89"/>
    </w:p>
    <w:sectPr w:rsidR="008A3CD2">
      <w:pgSz w:w="11906" w:h="16838"/>
      <w:pgMar w:top="360" w:right="850" w:bottom="53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Sorts">
    <w:altName w:val="Symbol"/>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058DE"/>
    <w:multiLevelType w:val="singleLevel"/>
    <w:tmpl w:val="844E2E76"/>
    <w:lvl w:ilvl="0">
      <w:start w:val="1"/>
      <w:numFmt w:val="bullet"/>
      <w:lvlText w:val=""/>
      <w:lvlJc w:val="left"/>
      <w:pPr>
        <w:tabs>
          <w:tab w:val="num" w:pos="360"/>
        </w:tabs>
        <w:ind w:left="360" w:hanging="360"/>
      </w:pPr>
      <w:rPr>
        <w:rFonts w:ascii="Monotype Sorts" w:hAnsi="Monotype Sorts" w:hint="default"/>
      </w:rPr>
    </w:lvl>
  </w:abstractNum>
  <w:abstractNum w:abstractNumId="1">
    <w:nsid w:val="004B707F"/>
    <w:multiLevelType w:val="singleLevel"/>
    <w:tmpl w:val="2DB4E0E8"/>
    <w:lvl w:ilvl="0">
      <w:start w:val="1"/>
      <w:numFmt w:val="decimal"/>
      <w:lvlText w:val="%1)"/>
      <w:lvlJc w:val="left"/>
      <w:pPr>
        <w:tabs>
          <w:tab w:val="num" w:pos="1211"/>
        </w:tabs>
        <w:ind w:left="1211" w:hanging="360"/>
      </w:pPr>
      <w:rPr>
        <w:rFonts w:hint="default"/>
      </w:rPr>
    </w:lvl>
  </w:abstractNum>
  <w:abstractNum w:abstractNumId="2">
    <w:nsid w:val="00BC52D5"/>
    <w:multiLevelType w:val="multilevel"/>
    <w:tmpl w:val="41FAA6A0"/>
    <w:lvl w:ilvl="0">
      <w:start w:val="1"/>
      <w:numFmt w:val="decimal"/>
      <w:lvlText w:val="%1."/>
      <w:lvlJc w:val="left"/>
      <w:pPr>
        <w:tabs>
          <w:tab w:val="num" w:pos="1211"/>
        </w:tabs>
        <w:ind w:left="1211" w:hanging="360"/>
      </w:pPr>
      <w:rPr>
        <w:rFonts w:hint="default"/>
      </w:rPr>
    </w:lvl>
    <w:lvl w:ilvl="1">
      <w:start w:val="4"/>
      <w:numFmt w:val="decimal"/>
      <w:isLgl/>
      <w:lvlText w:val="%1.%2."/>
      <w:lvlJc w:val="left"/>
      <w:pPr>
        <w:tabs>
          <w:tab w:val="num" w:pos="1271"/>
        </w:tabs>
        <w:ind w:left="1271" w:hanging="4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3">
    <w:nsid w:val="00D80D61"/>
    <w:multiLevelType w:val="multilevel"/>
    <w:tmpl w:val="C62C025A"/>
    <w:lvl w:ilvl="0">
      <w:start w:val="1"/>
      <w:numFmt w:val="decimal"/>
      <w:lvlText w:val="%1."/>
      <w:lvlJc w:val="left"/>
      <w:pPr>
        <w:tabs>
          <w:tab w:val="num" w:pos="1211"/>
        </w:tabs>
        <w:ind w:left="1211" w:hanging="360"/>
      </w:pPr>
      <w:rPr>
        <w:rFonts w:hint="default"/>
      </w:rPr>
    </w:lvl>
    <w:lvl w:ilvl="1">
      <w:start w:val="4"/>
      <w:numFmt w:val="decimal"/>
      <w:isLgl/>
      <w:lvlText w:val="%1.%2."/>
      <w:lvlJc w:val="left"/>
      <w:pPr>
        <w:tabs>
          <w:tab w:val="num" w:pos="1271"/>
        </w:tabs>
        <w:ind w:left="1271" w:hanging="4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4">
    <w:nsid w:val="018E531E"/>
    <w:multiLevelType w:val="singleLevel"/>
    <w:tmpl w:val="B5A040AC"/>
    <w:lvl w:ilvl="0">
      <w:start w:val="1"/>
      <w:numFmt w:val="decimal"/>
      <w:lvlText w:val="%1."/>
      <w:lvlJc w:val="left"/>
      <w:pPr>
        <w:tabs>
          <w:tab w:val="num" w:pos="1211"/>
        </w:tabs>
        <w:ind w:left="1211" w:hanging="360"/>
      </w:pPr>
      <w:rPr>
        <w:rFonts w:hint="default"/>
      </w:rPr>
    </w:lvl>
  </w:abstractNum>
  <w:abstractNum w:abstractNumId="5">
    <w:nsid w:val="01A71CBA"/>
    <w:multiLevelType w:val="singleLevel"/>
    <w:tmpl w:val="79E00096"/>
    <w:lvl w:ilvl="0">
      <w:start w:val="1"/>
      <w:numFmt w:val="decimal"/>
      <w:lvlText w:val="%1."/>
      <w:lvlJc w:val="left"/>
      <w:pPr>
        <w:tabs>
          <w:tab w:val="num" w:pos="1211"/>
        </w:tabs>
        <w:ind w:left="1211" w:hanging="360"/>
      </w:pPr>
      <w:rPr>
        <w:rFonts w:hint="default"/>
      </w:rPr>
    </w:lvl>
  </w:abstractNum>
  <w:abstractNum w:abstractNumId="6">
    <w:nsid w:val="02CF7522"/>
    <w:multiLevelType w:val="multilevel"/>
    <w:tmpl w:val="0C5437DC"/>
    <w:lvl w:ilvl="0">
      <w:start w:val="1"/>
      <w:numFmt w:val="decimal"/>
      <w:lvlText w:val="%1."/>
      <w:lvlJc w:val="left"/>
      <w:pPr>
        <w:tabs>
          <w:tab w:val="num" w:pos="1211"/>
        </w:tabs>
        <w:ind w:left="1211" w:hanging="360"/>
      </w:pPr>
      <w:rPr>
        <w:rFonts w:hint="default"/>
      </w:rPr>
    </w:lvl>
    <w:lvl w:ilvl="1">
      <w:start w:val="6"/>
      <w:numFmt w:val="decimal"/>
      <w:isLgl/>
      <w:lvlText w:val="%1.%2."/>
      <w:lvlJc w:val="left"/>
      <w:pPr>
        <w:tabs>
          <w:tab w:val="num" w:pos="1271"/>
        </w:tabs>
        <w:ind w:left="1271" w:hanging="420"/>
      </w:pPr>
      <w:rPr>
        <w:rFonts w:hint="default"/>
        <w:b/>
      </w:rPr>
    </w:lvl>
    <w:lvl w:ilvl="2">
      <w:start w:val="1"/>
      <w:numFmt w:val="decimal"/>
      <w:isLgl/>
      <w:lvlText w:val="%1.%2.%3."/>
      <w:lvlJc w:val="left"/>
      <w:pPr>
        <w:tabs>
          <w:tab w:val="num" w:pos="1571"/>
        </w:tabs>
        <w:ind w:left="1571" w:hanging="720"/>
      </w:pPr>
      <w:rPr>
        <w:rFonts w:hint="default"/>
        <w:b/>
      </w:rPr>
    </w:lvl>
    <w:lvl w:ilvl="3">
      <w:start w:val="1"/>
      <w:numFmt w:val="decimal"/>
      <w:isLgl/>
      <w:lvlText w:val="%1.%2.%3.%4."/>
      <w:lvlJc w:val="left"/>
      <w:pPr>
        <w:tabs>
          <w:tab w:val="num" w:pos="1571"/>
        </w:tabs>
        <w:ind w:left="1571" w:hanging="720"/>
      </w:pPr>
      <w:rPr>
        <w:rFonts w:hint="default"/>
        <w:b/>
      </w:rPr>
    </w:lvl>
    <w:lvl w:ilvl="4">
      <w:start w:val="1"/>
      <w:numFmt w:val="decimal"/>
      <w:isLgl/>
      <w:lvlText w:val="%1.%2.%3.%4.%5."/>
      <w:lvlJc w:val="left"/>
      <w:pPr>
        <w:tabs>
          <w:tab w:val="num" w:pos="1931"/>
        </w:tabs>
        <w:ind w:left="1931" w:hanging="1080"/>
      </w:pPr>
      <w:rPr>
        <w:rFonts w:hint="default"/>
        <w:b/>
      </w:rPr>
    </w:lvl>
    <w:lvl w:ilvl="5">
      <w:start w:val="1"/>
      <w:numFmt w:val="decimal"/>
      <w:isLgl/>
      <w:lvlText w:val="%1.%2.%3.%4.%5.%6."/>
      <w:lvlJc w:val="left"/>
      <w:pPr>
        <w:tabs>
          <w:tab w:val="num" w:pos="1931"/>
        </w:tabs>
        <w:ind w:left="1931" w:hanging="1080"/>
      </w:pPr>
      <w:rPr>
        <w:rFonts w:hint="default"/>
        <w:b/>
      </w:rPr>
    </w:lvl>
    <w:lvl w:ilvl="6">
      <w:start w:val="1"/>
      <w:numFmt w:val="decimal"/>
      <w:isLgl/>
      <w:lvlText w:val="%1.%2.%3.%4.%5.%6.%7."/>
      <w:lvlJc w:val="left"/>
      <w:pPr>
        <w:tabs>
          <w:tab w:val="num" w:pos="2291"/>
        </w:tabs>
        <w:ind w:left="2291" w:hanging="1440"/>
      </w:pPr>
      <w:rPr>
        <w:rFonts w:hint="default"/>
        <w:b/>
      </w:rPr>
    </w:lvl>
    <w:lvl w:ilvl="7">
      <w:start w:val="1"/>
      <w:numFmt w:val="decimal"/>
      <w:isLgl/>
      <w:lvlText w:val="%1.%2.%3.%4.%5.%6.%7.%8."/>
      <w:lvlJc w:val="left"/>
      <w:pPr>
        <w:tabs>
          <w:tab w:val="num" w:pos="2291"/>
        </w:tabs>
        <w:ind w:left="2291" w:hanging="1440"/>
      </w:pPr>
      <w:rPr>
        <w:rFonts w:hint="default"/>
        <w:b/>
      </w:rPr>
    </w:lvl>
    <w:lvl w:ilvl="8">
      <w:start w:val="1"/>
      <w:numFmt w:val="decimal"/>
      <w:isLgl/>
      <w:lvlText w:val="%1.%2.%3.%4.%5.%6.%7.%8.%9."/>
      <w:lvlJc w:val="left"/>
      <w:pPr>
        <w:tabs>
          <w:tab w:val="num" w:pos="2651"/>
        </w:tabs>
        <w:ind w:left="2651" w:hanging="1800"/>
      </w:pPr>
      <w:rPr>
        <w:rFonts w:hint="default"/>
        <w:b/>
      </w:rPr>
    </w:lvl>
  </w:abstractNum>
  <w:abstractNum w:abstractNumId="7">
    <w:nsid w:val="034D3F7A"/>
    <w:multiLevelType w:val="singleLevel"/>
    <w:tmpl w:val="FD9A8326"/>
    <w:lvl w:ilvl="0">
      <w:start w:val="1"/>
      <w:numFmt w:val="decimal"/>
      <w:lvlText w:val="%1)"/>
      <w:lvlJc w:val="left"/>
      <w:pPr>
        <w:tabs>
          <w:tab w:val="num" w:pos="1211"/>
        </w:tabs>
        <w:ind w:left="1211" w:hanging="360"/>
      </w:pPr>
      <w:rPr>
        <w:rFonts w:hint="default"/>
      </w:rPr>
    </w:lvl>
  </w:abstractNum>
  <w:abstractNum w:abstractNumId="8">
    <w:nsid w:val="03ED5D47"/>
    <w:multiLevelType w:val="singleLevel"/>
    <w:tmpl w:val="C320271C"/>
    <w:lvl w:ilvl="0">
      <w:start w:val="1"/>
      <w:numFmt w:val="decimal"/>
      <w:lvlText w:val="%1)"/>
      <w:lvlJc w:val="left"/>
      <w:pPr>
        <w:tabs>
          <w:tab w:val="num" w:pos="1211"/>
        </w:tabs>
        <w:ind w:left="1211" w:hanging="360"/>
      </w:pPr>
      <w:rPr>
        <w:rFonts w:hint="default"/>
      </w:rPr>
    </w:lvl>
  </w:abstractNum>
  <w:abstractNum w:abstractNumId="9">
    <w:nsid w:val="0505414A"/>
    <w:multiLevelType w:val="singleLevel"/>
    <w:tmpl w:val="E2821036"/>
    <w:lvl w:ilvl="0">
      <w:start w:val="1"/>
      <w:numFmt w:val="decimal"/>
      <w:lvlText w:val="%1."/>
      <w:lvlJc w:val="left"/>
      <w:pPr>
        <w:tabs>
          <w:tab w:val="num" w:pos="1211"/>
        </w:tabs>
        <w:ind w:left="1211" w:hanging="360"/>
      </w:pPr>
      <w:rPr>
        <w:rFonts w:hint="default"/>
      </w:rPr>
    </w:lvl>
  </w:abstractNum>
  <w:abstractNum w:abstractNumId="10">
    <w:nsid w:val="06B92071"/>
    <w:multiLevelType w:val="singleLevel"/>
    <w:tmpl w:val="B0D21C18"/>
    <w:lvl w:ilvl="0">
      <w:start w:val="1"/>
      <w:numFmt w:val="decimal"/>
      <w:lvlText w:val="%1."/>
      <w:lvlJc w:val="left"/>
      <w:pPr>
        <w:tabs>
          <w:tab w:val="num" w:pos="1211"/>
        </w:tabs>
        <w:ind w:left="1211" w:hanging="360"/>
      </w:pPr>
      <w:rPr>
        <w:rFonts w:hint="default"/>
      </w:rPr>
    </w:lvl>
  </w:abstractNum>
  <w:abstractNum w:abstractNumId="11">
    <w:nsid w:val="071141A2"/>
    <w:multiLevelType w:val="singleLevel"/>
    <w:tmpl w:val="572CC174"/>
    <w:lvl w:ilvl="0">
      <w:start w:val="1"/>
      <w:numFmt w:val="decimal"/>
      <w:lvlText w:val="%1."/>
      <w:lvlJc w:val="left"/>
      <w:pPr>
        <w:tabs>
          <w:tab w:val="num" w:pos="1211"/>
        </w:tabs>
        <w:ind w:left="1211" w:hanging="360"/>
      </w:pPr>
      <w:rPr>
        <w:rFonts w:hint="default"/>
      </w:rPr>
    </w:lvl>
  </w:abstractNum>
  <w:abstractNum w:abstractNumId="12">
    <w:nsid w:val="076A298A"/>
    <w:multiLevelType w:val="singleLevel"/>
    <w:tmpl w:val="7DFA5B38"/>
    <w:lvl w:ilvl="0">
      <w:start w:val="1"/>
      <w:numFmt w:val="decimal"/>
      <w:lvlText w:val="%1)"/>
      <w:lvlJc w:val="left"/>
      <w:pPr>
        <w:tabs>
          <w:tab w:val="num" w:pos="1211"/>
        </w:tabs>
        <w:ind w:left="1211" w:hanging="360"/>
      </w:pPr>
      <w:rPr>
        <w:rFonts w:hint="default"/>
      </w:rPr>
    </w:lvl>
  </w:abstractNum>
  <w:abstractNum w:abstractNumId="13">
    <w:nsid w:val="09727EA1"/>
    <w:multiLevelType w:val="singleLevel"/>
    <w:tmpl w:val="855A3388"/>
    <w:lvl w:ilvl="0">
      <w:start w:val="1"/>
      <w:numFmt w:val="decimal"/>
      <w:lvlText w:val="%1."/>
      <w:lvlJc w:val="left"/>
      <w:pPr>
        <w:tabs>
          <w:tab w:val="num" w:pos="1211"/>
        </w:tabs>
        <w:ind w:left="1211" w:hanging="360"/>
      </w:pPr>
      <w:rPr>
        <w:rFonts w:hint="default"/>
      </w:rPr>
    </w:lvl>
  </w:abstractNum>
  <w:abstractNum w:abstractNumId="14">
    <w:nsid w:val="09AC3D39"/>
    <w:multiLevelType w:val="multilevel"/>
    <w:tmpl w:val="C69E566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71"/>
        </w:tabs>
        <w:ind w:left="1271" w:hanging="4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15">
    <w:nsid w:val="0A052519"/>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0ABA2417"/>
    <w:multiLevelType w:val="singleLevel"/>
    <w:tmpl w:val="59081514"/>
    <w:lvl w:ilvl="0">
      <w:start w:val="1"/>
      <w:numFmt w:val="decimal"/>
      <w:lvlText w:val="%1."/>
      <w:lvlJc w:val="left"/>
      <w:pPr>
        <w:tabs>
          <w:tab w:val="num" w:pos="1631"/>
        </w:tabs>
        <w:ind w:left="1631" w:hanging="360"/>
      </w:pPr>
      <w:rPr>
        <w:rFonts w:hint="default"/>
      </w:rPr>
    </w:lvl>
  </w:abstractNum>
  <w:abstractNum w:abstractNumId="17">
    <w:nsid w:val="0AD257AC"/>
    <w:multiLevelType w:val="singleLevel"/>
    <w:tmpl w:val="2F4E1F68"/>
    <w:lvl w:ilvl="0">
      <w:start w:val="1"/>
      <w:numFmt w:val="bullet"/>
      <w:lvlText w:val="-"/>
      <w:lvlJc w:val="left"/>
      <w:pPr>
        <w:tabs>
          <w:tab w:val="num" w:pos="1211"/>
        </w:tabs>
        <w:ind w:left="1211" w:hanging="360"/>
      </w:pPr>
      <w:rPr>
        <w:rFonts w:ascii="Times New Roman" w:hAnsi="Times New Roman" w:hint="default"/>
      </w:rPr>
    </w:lvl>
  </w:abstractNum>
  <w:abstractNum w:abstractNumId="18">
    <w:nsid w:val="0AD833C7"/>
    <w:multiLevelType w:val="singleLevel"/>
    <w:tmpl w:val="309AE552"/>
    <w:lvl w:ilvl="0">
      <w:start w:val="1"/>
      <w:numFmt w:val="decimal"/>
      <w:lvlText w:val="%1."/>
      <w:lvlJc w:val="left"/>
      <w:pPr>
        <w:tabs>
          <w:tab w:val="num" w:pos="1211"/>
        </w:tabs>
        <w:ind w:left="1211" w:hanging="360"/>
      </w:pPr>
      <w:rPr>
        <w:rFonts w:hint="default"/>
      </w:rPr>
    </w:lvl>
  </w:abstractNum>
  <w:abstractNum w:abstractNumId="19">
    <w:nsid w:val="0B5B5BD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0B6D7F55"/>
    <w:multiLevelType w:val="singleLevel"/>
    <w:tmpl w:val="6FB608CC"/>
    <w:lvl w:ilvl="0">
      <w:start w:val="1"/>
      <w:numFmt w:val="decimal"/>
      <w:lvlText w:val="%1."/>
      <w:lvlJc w:val="left"/>
      <w:pPr>
        <w:tabs>
          <w:tab w:val="num" w:pos="1211"/>
        </w:tabs>
        <w:ind w:left="1211" w:hanging="360"/>
      </w:pPr>
      <w:rPr>
        <w:rFonts w:hint="default"/>
      </w:rPr>
    </w:lvl>
  </w:abstractNum>
  <w:abstractNum w:abstractNumId="21">
    <w:nsid w:val="0C01431C"/>
    <w:multiLevelType w:val="singleLevel"/>
    <w:tmpl w:val="9620BA12"/>
    <w:lvl w:ilvl="0">
      <w:start w:val="1"/>
      <w:numFmt w:val="decimal"/>
      <w:lvlText w:val="%1."/>
      <w:lvlJc w:val="left"/>
      <w:pPr>
        <w:tabs>
          <w:tab w:val="num" w:pos="1211"/>
        </w:tabs>
        <w:ind w:left="1211" w:hanging="360"/>
      </w:pPr>
      <w:rPr>
        <w:rFonts w:hint="default"/>
      </w:rPr>
    </w:lvl>
  </w:abstractNum>
  <w:abstractNum w:abstractNumId="22">
    <w:nsid w:val="0C775C6D"/>
    <w:multiLevelType w:val="singleLevel"/>
    <w:tmpl w:val="FF4C8962"/>
    <w:lvl w:ilvl="0">
      <w:start w:val="1"/>
      <w:numFmt w:val="decimal"/>
      <w:lvlText w:val="%1."/>
      <w:lvlJc w:val="left"/>
      <w:pPr>
        <w:tabs>
          <w:tab w:val="num" w:pos="4046"/>
        </w:tabs>
        <w:ind w:left="4046" w:hanging="360"/>
      </w:pPr>
      <w:rPr>
        <w:rFonts w:hint="default"/>
      </w:rPr>
    </w:lvl>
  </w:abstractNum>
  <w:abstractNum w:abstractNumId="23">
    <w:nsid w:val="0C8459F2"/>
    <w:multiLevelType w:val="singleLevel"/>
    <w:tmpl w:val="D8802A88"/>
    <w:lvl w:ilvl="0">
      <w:start w:val="1"/>
      <w:numFmt w:val="decimal"/>
      <w:lvlText w:val="%1."/>
      <w:lvlJc w:val="left"/>
      <w:pPr>
        <w:tabs>
          <w:tab w:val="num" w:pos="1511"/>
        </w:tabs>
        <w:ind w:left="1511" w:hanging="360"/>
      </w:pPr>
      <w:rPr>
        <w:rFonts w:hint="default"/>
      </w:rPr>
    </w:lvl>
  </w:abstractNum>
  <w:abstractNum w:abstractNumId="24">
    <w:nsid w:val="0DF11130"/>
    <w:multiLevelType w:val="singleLevel"/>
    <w:tmpl w:val="229C1886"/>
    <w:lvl w:ilvl="0">
      <w:start w:val="1"/>
      <w:numFmt w:val="decimal"/>
      <w:lvlText w:val="%1."/>
      <w:lvlJc w:val="left"/>
      <w:pPr>
        <w:tabs>
          <w:tab w:val="num" w:pos="1211"/>
        </w:tabs>
        <w:ind w:left="1211" w:hanging="360"/>
      </w:pPr>
      <w:rPr>
        <w:rFonts w:hint="default"/>
      </w:rPr>
    </w:lvl>
  </w:abstractNum>
  <w:abstractNum w:abstractNumId="25">
    <w:nsid w:val="0E10212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nsid w:val="0F060629"/>
    <w:multiLevelType w:val="singleLevel"/>
    <w:tmpl w:val="FBC45A12"/>
    <w:lvl w:ilvl="0">
      <w:start w:val="1"/>
      <w:numFmt w:val="decimal"/>
      <w:lvlText w:val="%1-"/>
      <w:lvlJc w:val="left"/>
      <w:pPr>
        <w:tabs>
          <w:tab w:val="num" w:pos="1211"/>
        </w:tabs>
        <w:ind w:left="1211" w:hanging="360"/>
      </w:pPr>
      <w:rPr>
        <w:rFonts w:hint="default"/>
      </w:rPr>
    </w:lvl>
  </w:abstractNum>
  <w:abstractNum w:abstractNumId="27">
    <w:nsid w:val="0F8105F9"/>
    <w:multiLevelType w:val="singleLevel"/>
    <w:tmpl w:val="91F86300"/>
    <w:lvl w:ilvl="0">
      <w:start w:val="1"/>
      <w:numFmt w:val="decimal"/>
      <w:lvlText w:val="%1."/>
      <w:lvlJc w:val="left"/>
      <w:pPr>
        <w:tabs>
          <w:tab w:val="num" w:pos="1211"/>
        </w:tabs>
        <w:ind w:left="1211" w:hanging="360"/>
      </w:pPr>
      <w:rPr>
        <w:rFonts w:hint="default"/>
      </w:rPr>
    </w:lvl>
  </w:abstractNum>
  <w:abstractNum w:abstractNumId="28">
    <w:nsid w:val="0F8A64D8"/>
    <w:multiLevelType w:val="multilevel"/>
    <w:tmpl w:val="9A2E4ED2"/>
    <w:lvl w:ilvl="0">
      <w:start w:val="1"/>
      <w:numFmt w:val="decimal"/>
      <w:lvlText w:val="%1."/>
      <w:lvlJc w:val="left"/>
      <w:pPr>
        <w:tabs>
          <w:tab w:val="num" w:pos="1069"/>
        </w:tabs>
        <w:ind w:left="1069" w:hanging="360"/>
      </w:pPr>
      <w:rPr>
        <w:rFonts w:hint="default"/>
      </w:rPr>
    </w:lvl>
    <w:lvl w:ilvl="1">
      <w:start w:val="2"/>
      <w:numFmt w:val="decimal"/>
      <w:isLgl/>
      <w:lvlText w:val="%1.%2."/>
      <w:lvlJc w:val="left"/>
      <w:pPr>
        <w:tabs>
          <w:tab w:val="num" w:pos="1380"/>
        </w:tabs>
        <w:ind w:left="1380" w:hanging="600"/>
      </w:pPr>
      <w:rPr>
        <w:rFonts w:hint="default"/>
      </w:rPr>
    </w:lvl>
    <w:lvl w:ilvl="2">
      <w:start w:val="2"/>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642"/>
        </w:tabs>
        <w:ind w:left="1642" w:hanging="720"/>
      </w:pPr>
      <w:rPr>
        <w:rFonts w:hint="default"/>
      </w:rPr>
    </w:lvl>
    <w:lvl w:ilvl="4">
      <w:start w:val="1"/>
      <w:numFmt w:val="decimal"/>
      <w:isLgl/>
      <w:lvlText w:val="%1.%2.%3.%4.%5."/>
      <w:lvlJc w:val="left"/>
      <w:pPr>
        <w:tabs>
          <w:tab w:val="num" w:pos="2073"/>
        </w:tabs>
        <w:ind w:left="2073" w:hanging="1080"/>
      </w:pPr>
      <w:rPr>
        <w:rFonts w:hint="default"/>
      </w:rPr>
    </w:lvl>
    <w:lvl w:ilvl="5">
      <w:start w:val="1"/>
      <w:numFmt w:val="decimal"/>
      <w:isLgl/>
      <w:lvlText w:val="%1.%2.%3.%4.%5.%6."/>
      <w:lvlJc w:val="left"/>
      <w:pPr>
        <w:tabs>
          <w:tab w:val="num" w:pos="2144"/>
        </w:tabs>
        <w:ind w:left="2144" w:hanging="1080"/>
      </w:pPr>
      <w:rPr>
        <w:rFonts w:hint="default"/>
      </w:rPr>
    </w:lvl>
    <w:lvl w:ilvl="6">
      <w:start w:val="1"/>
      <w:numFmt w:val="decimal"/>
      <w:isLgl/>
      <w:lvlText w:val="%1.%2.%3.%4.%5.%6.%7."/>
      <w:lvlJc w:val="left"/>
      <w:pPr>
        <w:tabs>
          <w:tab w:val="num" w:pos="2575"/>
        </w:tabs>
        <w:ind w:left="2575" w:hanging="1440"/>
      </w:pPr>
      <w:rPr>
        <w:rFonts w:hint="default"/>
      </w:rPr>
    </w:lvl>
    <w:lvl w:ilvl="7">
      <w:start w:val="1"/>
      <w:numFmt w:val="decimal"/>
      <w:isLgl/>
      <w:lvlText w:val="%1.%2.%3.%4.%5.%6.%7.%8."/>
      <w:lvlJc w:val="left"/>
      <w:pPr>
        <w:tabs>
          <w:tab w:val="num" w:pos="2646"/>
        </w:tabs>
        <w:ind w:left="2646" w:hanging="1440"/>
      </w:pPr>
      <w:rPr>
        <w:rFonts w:hint="default"/>
      </w:rPr>
    </w:lvl>
    <w:lvl w:ilvl="8">
      <w:start w:val="1"/>
      <w:numFmt w:val="decimal"/>
      <w:isLgl/>
      <w:lvlText w:val="%1.%2.%3.%4.%5.%6.%7.%8.%9."/>
      <w:lvlJc w:val="left"/>
      <w:pPr>
        <w:tabs>
          <w:tab w:val="num" w:pos="3077"/>
        </w:tabs>
        <w:ind w:left="3077" w:hanging="1800"/>
      </w:pPr>
      <w:rPr>
        <w:rFonts w:hint="default"/>
      </w:rPr>
    </w:lvl>
  </w:abstractNum>
  <w:abstractNum w:abstractNumId="29">
    <w:nsid w:val="0FC1184F"/>
    <w:multiLevelType w:val="singleLevel"/>
    <w:tmpl w:val="6DACE3B2"/>
    <w:lvl w:ilvl="0">
      <w:start w:val="1"/>
      <w:numFmt w:val="decimal"/>
      <w:lvlText w:val="%1."/>
      <w:lvlJc w:val="left"/>
      <w:pPr>
        <w:tabs>
          <w:tab w:val="num" w:pos="1211"/>
        </w:tabs>
        <w:ind w:left="1211" w:hanging="360"/>
      </w:pPr>
      <w:rPr>
        <w:rFonts w:hint="default"/>
      </w:rPr>
    </w:lvl>
  </w:abstractNum>
  <w:abstractNum w:abstractNumId="30">
    <w:nsid w:val="0FEB6DE4"/>
    <w:multiLevelType w:val="singleLevel"/>
    <w:tmpl w:val="0F34BE56"/>
    <w:lvl w:ilvl="0">
      <w:start w:val="1"/>
      <w:numFmt w:val="decimal"/>
      <w:lvlText w:val="%1."/>
      <w:lvlJc w:val="left"/>
      <w:pPr>
        <w:tabs>
          <w:tab w:val="num" w:pos="1211"/>
        </w:tabs>
        <w:ind w:left="1211" w:hanging="360"/>
      </w:pPr>
      <w:rPr>
        <w:rFonts w:hint="default"/>
      </w:rPr>
    </w:lvl>
  </w:abstractNum>
  <w:abstractNum w:abstractNumId="31">
    <w:nsid w:val="10B51EC2"/>
    <w:multiLevelType w:val="singleLevel"/>
    <w:tmpl w:val="4F12B3CC"/>
    <w:lvl w:ilvl="0">
      <w:start w:val="1"/>
      <w:numFmt w:val="decimal"/>
      <w:lvlText w:val="%1)"/>
      <w:lvlJc w:val="left"/>
      <w:pPr>
        <w:tabs>
          <w:tab w:val="num" w:pos="360"/>
        </w:tabs>
        <w:ind w:left="360" w:hanging="360"/>
      </w:pPr>
      <w:rPr>
        <w:b w:val="0"/>
        <w:i w:val="0"/>
      </w:rPr>
    </w:lvl>
  </w:abstractNum>
  <w:abstractNum w:abstractNumId="32">
    <w:nsid w:val="10FD5B8E"/>
    <w:multiLevelType w:val="multilevel"/>
    <w:tmpl w:val="3180876C"/>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1211"/>
        </w:tabs>
        <w:ind w:left="1211" w:hanging="360"/>
      </w:pPr>
      <w:rPr>
        <w:rFonts w:hint="default"/>
      </w:rPr>
    </w:lvl>
    <w:lvl w:ilvl="2">
      <w:start w:val="1"/>
      <w:numFmt w:val="decimal"/>
      <w:isLgl/>
      <w:lvlText w:val="%1.%2.%3"/>
      <w:lvlJc w:val="left"/>
      <w:pPr>
        <w:tabs>
          <w:tab w:val="num" w:pos="2422"/>
        </w:tabs>
        <w:ind w:left="2422" w:hanging="720"/>
      </w:pPr>
      <w:rPr>
        <w:rFonts w:hint="default"/>
      </w:rPr>
    </w:lvl>
    <w:lvl w:ilvl="3">
      <w:start w:val="1"/>
      <w:numFmt w:val="decimal"/>
      <w:isLgl/>
      <w:lvlText w:val="%1.%2.%3.%4"/>
      <w:lvlJc w:val="left"/>
      <w:pPr>
        <w:tabs>
          <w:tab w:val="num" w:pos="3273"/>
        </w:tabs>
        <w:ind w:left="3273" w:hanging="720"/>
      </w:pPr>
      <w:rPr>
        <w:rFonts w:hint="default"/>
      </w:rPr>
    </w:lvl>
    <w:lvl w:ilvl="4">
      <w:start w:val="1"/>
      <w:numFmt w:val="decimal"/>
      <w:isLgl/>
      <w:lvlText w:val="%1.%2.%3.%4.%5"/>
      <w:lvlJc w:val="left"/>
      <w:pPr>
        <w:tabs>
          <w:tab w:val="num" w:pos="4484"/>
        </w:tabs>
        <w:ind w:left="4484" w:hanging="1080"/>
      </w:pPr>
      <w:rPr>
        <w:rFonts w:hint="default"/>
      </w:rPr>
    </w:lvl>
    <w:lvl w:ilvl="5">
      <w:start w:val="1"/>
      <w:numFmt w:val="decimal"/>
      <w:isLgl/>
      <w:lvlText w:val="%1.%2.%3.%4.%5.%6"/>
      <w:lvlJc w:val="left"/>
      <w:pPr>
        <w:tabs>
          <w:tab w:val="num" w:pos="5335"/>
        </w:tabs>
        <w:ind w:left="5335" w:hanging="1080"/>
      </w:pPr>
      <w:rPr>
        <w:rFonts w:hint="default"/>
      </w:rPr>
    </w:lvl>
    <w:lvl w:ilvl="6">
      <w:start w:val="1"/>
      <w:numFmt w:val="decimal"/>
      <w:isLgl/>
      <w:lvlText w:val="%1.%2.%3.%4.%5.%6.%7"/>
      <w:lvlJc w:val="left"/>
      <w:pPr>
        <w:tabs>
          <w:tab w:val="num" w:pos="6546"/>
        </w:tabs>
        <w:ind w:left="6546" w:hanging="1440"/>
      </w:pPr>
      <w:rPr>
        <w:rFonts w:hint="default"/>
      </w:rPr>
    </w:lvl>
    <w:lvl w:ilvl="7">
      <w:start w:val="1"/>
      <w:numFmt w:val="decimal"/>
      <w:isLgl/>
      <w:lvlText w:val="%1.%2.%3.%4.%5.%6.%7.%8"/>
      <w:lvlJc w:val="left"/>
      <w:pPr>
        <w:tabs>
          <w:tab w:val="num" w:pos="7397"/>
        </w:tabs>
        <w:ind w:left="7397" w:hanging="1440"/>
      </w:pPr>
      <w:rPr>
        <w:rFonts w:hint="default"/>
      </w:rPr>
    </w:lvl>
    <w:lvl w:ilvl="8">
      <w:start w:val="1"/>
      <w:numFmt w:val="decimal"/>
      <w:isLgl/>
      <w:lvlText w:val="%1.%2.%3.%4.%5.%6.%7.%8.%9"/>
      <w:lvlJc w:val="left"/>
      <w:pPr>
        <w:tabs>
          <w:tab w:val="num" w:pos="8608"/>
        </w:tabs>
        <w:ind w:left="8608" w:hanging="1800"/>
      </w:pPr>
      <w:rPr>
        <w:rFonts w:hint="default"/>
      </w:rPr>
    </w:lvl>
  </w:abstractNum>
  <w:abstractNum w:abstractNumId="33">
    <w:nsid w:val="111E5B16"/>
    <w:multiLevelType w:val="singleLevel"/>
    <w:tmpl w:val="530459A2"/>
    <w:lvl w:ilvl="0">
      <w:start w:val="1"/>
      <w:numFmt w:val="decimal"/>
      <w:lvlText w:val="%1."/>
      <w:lvlJc w:val="left"/>
      <w:pPr>
        <w:tabs>
          <w:tab w:val="num" w:pos="1211"/>
        </w:tabs>
        <w:ind w:left="1211" w:hanging="360"/>
      </w:pPr>
      <w:rPr>
        <w:rFonts w:hint="default"/>
      </w:rPr>
    </w:lvl>
  </w:abstractNum>
  <w:abstractNum w:abstractNumId="34">
    <w:nsid w:val="11353EEB"/>
    <w:multiLevelType w:val="singleLevel"/>
    <w:tmpl w:val="D9182FFC"/>
    <w:lvl w:ilvl="0">
      <w:start w:val="1"/>
      <w:numFmt w:val="decimal"/>
      <w:lvlText w:val="%1."/>
      <w:lvlJc w:val="left"/>
      <w:pPr>
        <w:tabs>
          <w:tab w:val="num" w:pos="1211"/>
        </w:tabs>
        <w:ind w:left="1211" w:hanging="360"/>
      </w:pPr>
      <w:rPr>
        <w:rFonts w:hint="default"/>
      </w:rPr>
    </w:lvl>
  </w:abstractNum>
  <w:abstractNum w:abstractNumId="35">
    <w:nsid w:val="136B11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6">
    <w:nsid w:val="143145E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nsid w:val="1441361A"/>
    <w:multiLevelType w:val="singleLevel"/>
    <w:tmpl w:val="C29C4FA6"/>
    <w:lvl w:ilvl="0">
      <w:start w:val="1"/>
      <w:numFmt w:val="decimal"/>
      <w:lvlText w:val="%1."/>
      <w:lvlJc w:val="left"/>
      <w:pPr>
        <w:tabs>
          <w:tab w:val="num" w:pos="1211"/>
        </w:tabs>
        <w:ind w:left="1211" w:hanging="360"/>
      </w:pPr>
      <w:rPr>
        <w:rFonts w:hint="default"/>
      </w:rPr>
    </w:lvl>
  </w:abstractNum>
  <w:abstractNum w:abstractNumId="38">
    <w:nsid w:val="1545275A"/>
    <w:multiLevelType w:val="multilevel"/>
    <w:tmpl w:val="DABAA104"/>
    <w:lvl w:ilvl="0">
      <w:start w:val="1"/>
      <w:numFmt w:val="decimal"/>
      <w:lvlText w:val="%1."/>
      <w:lvlJc w:val="left"/>
      <w:pPr>
        <w:tabs>
          <w:tab w:val="num" w:pos="373"/>
        </w:tabs>
        <w:ind w:left="373" w:hanging="373"/>
      </w:pPr>
      <w:rPr>
        <w:rFonts w:hint="default"/>
      </w:rPr>
    </w:lvl>
    <w:lvl w:ilvl="1">
      <w:start w:val="1"/>
      <w:numFmt w:val="decimal"/>
      <w:lvlText w:val="%1.%2."/>
      <w:lvlJc w:val="left"/>
      <w:pPr>
        <w:tabs>
          <w:tab w:val="num" w:pos="1224"/>
        </w:tabs>
        <w:ind w:left="1224" w:hanging="373"/>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39">
    <w:nsid w:val="157D076E"/>
    <w:multiLevelType w:val="singleLevel"/>
    <w:tmpl w:val="709A4FAC"/>
    <w:lvl w:ilvl="0">
      <w:start w:val="1"/>
      <w:numFmt w:val="decimal"/>
      <w:lvlText w:val="%1."/>
      <w:lvlJc w:val="left"/>
      <w:pPr>
        <w:tabs>
          <w:tab w:val="num" w:pos="1211"/>
        </w:tabs>
        <w:ind w:left="1211" w:hanging="360"/>
      </w:pPr>
      <w:rPr>
        <w:rFonts w:hint="default"/>
      </w:rPr>
    </w:lvl>
  </w:abstractNum>
  <w:abstractNum w:abstractNumId="40">
    <w:nsid w:val="165B602F"/>
    <w:multiLevelType w:val="singleLevel"/>
    <w:tmpl w:val="D1264C6C"/>
    <w:lvl w:ilvl="0">
      <w:start w:val="1"/>
      <w:numFmt w:val="decimal"/>
      <w:lvlText w:val="%1."/>
      <w:lvlJc w:val="left"/>
      <w:pPr>
        <w:tabs>
          <w:tab w:val="num" w:pos="360"/>
        </w:tabs>
        <w:ind w:left="360" w:hanging="360"/>
      </w:pPr>
      <w:rPr>
        <w:rFonts w:hint="default"/>
      </w:rPr>
    </w:lvl>
  </w:abstractNum>
  <w:abstractNum w:abstractNumId="41">
    <w:nsid w:val="16A55F0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2">
    <w:nsid w:val="17375326"/>
    <w:multiLevelType w:val="singleLevel"/>
    <w:tmpl w:val="2EDCF5F0"/>
    <w:lvl w:ilvl="0">
      <w:start w:val="1"/>
      <w:numFmt w:val="decimal"/>
      <w:lvlText w:val="%1."/>
      <w:lvlJc w:val="left"/>
      <w:pPr>
        <w:tabs>
          <w:tab w:val="num" w:pos="1211"/>
        </w:tabs>
        <w:ind w:left="1211" w:hanging="360"/>
      </w:pPr>
      <w:rPr>
        <w:rFonts w:hint="default"/>
      </w:rPr>
    </w:lvl>
  </w:abstractNum>
  <w:abstractNum w:abstractNumId="43">
    <w:nsid w:val="17C34A31"/>
    <w:multiLevelType w:val="singleLevel"/>
    <w:tmpl w:val="F8B245EA"/>
    <w:lvl w:ilvl="0">
      <w:start w:val="1"/>
      <w:numFmt w:val="decimal"/>
      <w:lvlText w:val="%1."/>
      <w:lvlJc w:val="left"/>
      <w:pPr>
        <w:tabs>
          <w:tab w:val="num" w:pos="1211"/>
        </w:tabs>
        <w:ind w:left="1211" w:hanging="360"/>
      </w:pPr>
      <w:rPr>
        <w:rFonts w:hint="default"/>
      </w:rPr>
    </w:lvl>
  </w:abstractNum>
  <w:abstractNum w:abstractNumId="44">
    <w:nsid w:val="18687E7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5">
    <w:nsid w:val="1A06078E"/>
    <w:multiLevelType w:val="singleLevel"/>
    <w:tmpl w:val="04190011"/>
    <w:lvl w:ilvl="0">
      <w:start w:val="1"/>
      <w:numFmt w:val="decimal"/>
      <w:lvlText w:val="%1)"/>
      <w:lvlJc w:val="left"/>
      <w:pPr>
        <w:tabs>
          <w:tab w:val="num" w:pos="360"/>
        </w:tabs>
        <w:ind w:left="360" w:hanging="360"/>
      </w:pPr>
    </w:lvl>
  </w:abstractNum>
  <w:abstractNum w:abstractNumId="46">
    <w:nsid w:val="1A0F662F"/>
    <w:multiLevelType w:val="singleLevel"/>
    <w:tmpl w:val="CCD0CEB4"/>
    <w:lvl w:ilvl="0">
      <w:start w:val="1"/>
      <w:numFmt w:val="decimal"/>
      <w:lvlText w:val="%1."/>
      <w:lvlJc w:val="left"/>
      <w:pPr>
        <w:tabs>
          <w:tab w:val="num" w:pos="1211"/>
        </w:tabs>
        <w:ind w:left="1211" w:hanging="360"/>
      </w:pPr>
      <w:rPr>
        <w:rFonts w:hint="default"/>
      </w:rPr>
    </w:lvl>
  </w:abstractNum>
  <w:abstractNum w:abstractNumId="47">
    <w:nsid w:val="1A893296"/>
    <w:multiLevelType w:val="singleLevel"/>
    <w:tmpl w:val="B6E28A4C"/>
    <w:lvl w:ilvl="0">
      <w:start w:val="1"/>
      <w:numFmt w:val="decimal"/>
      <w:lvlText w:val="%1."/>
      <w:lvlJc w:val="left"/>
      <w:pPr>
        <w:tabs>
          <w:tab w:val="num" w:pos="1211"/>
        </w:tabs>
        <w:ind w:left="1211" w:hanging="360"/>
      </w:pPr>
      <w:rPr>
        <w:rFonts w:hint="default"/>
      </w:rPr>
    </w:lvl>
  </w:abstractNum>
  <w:abstractNum w:abstractNumId="48">
    <w:nsid w:val="1B4D17BB"/>
    <w:multiLevelType w:val="singleLevel"/>
    <w:tmpl w:val="36E2FEDC"/>
    <w:lvl w:ilvl="0">
      <w:start w:val="1"/>
      <w:numFmt w:val="decimal"/>
      <w:lvlText w:val="%1)"/>
      <w:lvlJc w:val="left"/>
      <w:pPr>
        <w:tabs>
          <w:tab w:val="num" w:pos="1211"/>
        </w:tabs>
        <w:ind w:left="1211" w:hanging="360"/>
      </w:pPr>
      <w:rPr>
        <w:rFonts w:hint="default"/>
      </w:rPr>
    </w:lvl>
  </w:abstractNum>
  <w:abstractNum w:abstractNumId="49">
    <w:nsid w:val="1BB10D6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0">
    <w:nsid w:val="1BDB552D"/>
    <w:multiLevelType w:val="singleLevel"/>
    <w:tmpl w:val="A872C1B8"/>
    <w:lvl w:ilvl="0">
      <w:start w:val="1"/>
      <w:numFmt w:val="decimal"/>
      <w:lvlText w:val="%1."/>
      <w:lvlJc w:val="left"/>
      <w:pPr>
        <w:tabs>
          <w:tab w:val="num" w:pos="927"/>
        </w:tabs>
        <w:ind w:left="927" w:hanging="360"/>
      </w:pPr>
      <w:rPr>
        <w:rFonts w:hint="default"/>
      </w:rPr>
    </w:lvl>
  </w:abstractNum>
  <w:abstractNum w:abstractNumId="51">
    <w:nsid w:val="1BF23C16"/>
    <w:multiLevelType w:val="singleLevel"/>
    <w:tmpl w:val="E6247DB0"/>
    <w:lvl w:ilvl="0">
      <w:start w:val="1"/>
      <w:numFmt w:val="upperRoman"/>
      <w:lvlText w:val="%1."/>
      <w:lvlJc w:val="left"/>
      <w:pPr>
        <w:tabs>
          <w:tab w:val="num" w:pos="720"/>
        </w:tabs>
        <w:ind w:left="340" w:hanging="340"/>
      </w:pPr>
      <w:rPr>
        <w:b/>
        <w:i w:val="0"/>
      </w:rPr>
    </w:lvl>
  </w:abstractNum>
  <w:abstractNum w:abstractNumId="52">
    <w:nsid w:val="1C8A03E2"/>
    <w:multiLevelType w:val="singleLevel"/>
    <w:tmpl w:val="4432B5C0"/>
    <w:lvl w:ilvl="0">
      <w:start w:val="1"/>
      <w:numFmt w:val="decimal"/>
      <w:lvlText w:val="%1."/>
      <w:lvlJc w:val="left"/>
      <w:pPr>
        <w:tabs>
          <w:tab w:val="num" w:pos="1211"/>
        </w:tabs>
        <w:ind w:left="1211" w:hanging="360"/>
      </w:pPr>
      <w:rPr>
        <w:rFonts w:hint="default"/>
      </w:rPr>
    </w:lvl>
  </w:abstractNum>
  <w:abstractNum w:abstractNumId="53">
    <w:nsid w:val="1CBA4235"/>
    <w:multiLevelType w:val="singleLevel"/>
    <w:tmpl w:val="5DAC0D58"/>
    <w:lvl w:ilvl="0">
      <w:start w:val="1"/>
      <w:numFmt w:val="decimal"/>
      <w:lvlText w:val="%1."/>
      <w:lvlJc w:val="left"/>
      <w:pPr>
        <w:tabs>
          <w:tab w:val="num" w:pos="927"/>
        </w:tabs>
        <w:ind w:left="927" w:hanging="360"/>
      </w:pPr>
      <w:rPr>
        <w:rFonts w:hint="default"/>
      </w:rPr>
    </w:lvl>
  </w:abstractNum>
  <w:abstractNum w:abstractNumId="54">
    <w:nsid w:val="1DC3769C"/>
    <w:multiLevelType w:val="multilevel"/>
    <w:tmpl w:val="68BC4D1C"/>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271"/>
        </w:tabs>
        <w:ind w:left="1271" w:hanging="420"/>
      </w:pPr>
      <w:rPr>
        <w:rFonts w:hint="default"/>
      </w:rPr>
    </w:lvl>
    <w:lvl w:ilvl="2">
      <w:start w:val="1"/>
      <w:numFmt w:val="decimal"/>
      <w:isLgl/>
      <w:lvlText w:val="%1.%2.%3."/>
      <w:lvlJc w:val="left"/>
      <w:pPr>
        <w:tabs>
          <w:tab w:val="num" w:pos="1855"/>
        </w:tabs>
        <w:ind w:left="1855" w:hanging="720"/>
      </w:pPr>
      <w:rPr>
        <w:rFonts w:hint="default"/>
      </w:rPr>
    </w:lvl>
    <w:lvl w:ilvl="3">
      <w:start w:val="1"/>
      <w:numFmt w:val="decimal"/>
      <w:isLgl/>
      <w:lvlText w:val="%1.%2.%3.%4."/>
      <w:lvlJc w:val="left"/>
      <w:pPr>
        <w:tabs>
          <w:tab w:val="num" w:pos="2139"/>
        </w:tabs>
        <w:ind w:left="2139" w:hanging="720"/>
      </w:pPr>
      <w:rPr>
        <w:rFonts w:hint="default"/>
      </w:rPr>
    </w:lvl>
    <w:lvl w:ilvl="4">
      <w:start w:val="1"/>
      <w:numFmt w:val="decimal"/>
      <w:isLgl/>
      <w:lvlText w:val="%1.%2.%3.%4.%5."/>
      <w:lvlJc w:val="left"/>
      <w:pPr>
        <w:tabs>
          <w:tab w:val="num" w:pos="2783"/>
        </w:tabs>
        <w:ind w:left="2783" w:hanging="1080"/>
      </w:pPr>
      <w:rPr>
        <w:rFonts w:hint="default"/>
      </w:rPr>
    </w:lvl>
    <w:lvl w:ilvl="5">
      <w:start w:val="1"/>
      <w:numFmt w:val="decimal"/>
      <w:isLgl/>
      <w:lvlText w:val="%1.%2.%3.%4.%5.%6."/>
      <w:lvlJc w:val="left"/>
      <w:pPr>
        <w:tabs>
          <w:tab w:val="num" w:pos="3067"/>
        </w:tabs>
        <w:ind w:left="3067" w:hanging="1080"/>
      </w:pPr>
      <w:rPr>
        <w:rFonts w:hint="default"/>
      </w:rPr>
    </w:lvl>
    <w:lvl w:ilvl="6">
      <w:start w:val="1"/>
      <w:numFmt w:val="decimal"/>
      <w:isLgl/>
      <w:lvlText w:val="%1.%2.%3.%4.%5.%6.%7."/>
      <w:lvlJc w:val="left"/>
      <w:pPr>
        <w:tabs>
          <w:tab w:val="num" w:pos="3711"/>
        </w:tabs>
        <w:ind w:left="3711" w:hanging="1440"/>
      </w:pPr>
      <w:rPr>
        <w:rFonts w:hint="default"/>
      </w:rPr>
    </w:lvl>
    <w:lvl w:ilvl="7">
      <w:start w:val="1"/>
      <w:numFmt w:val="decimal"/>
      <w:isLgl/>
      <w:lvlText w:val="%1.%2.%3.%4.%5.%6.%7.%8."/>
      <w:lvlJc w:val="left"/>
      <w:pPr>
        <w:tabs>
          <w:tab w:val="num" w:pos="3995"/>
        </w:tabs>
        <w:ind w:left="3995" w:hanging="1440"/>
      </w:pPr>
      <w:rPr>
        <w:rFonts w:hint="default"/>
      </w:rPr>
    </w:lvl>
    <w:lvl w:ilvl="8">
      <w:start w:val="1"/>
      <w:numFmt w:val="decimal"/>
      <w:isLgl/>
      <w:lvlText w:val="%1.%2.%3.%4.%5.%6.%7.%8.%9."/>
      <w:lvlJc w:val="left"/>
      <w:pPr>
        <w:tabs>
          <w:tab w:val="num" w:pos="4639"/>
        </w:tabs>
        <w:ind w:left="4639" w:hanging="1800"/>
      </w:pPr>
      <w:rPr>
        <w:rFonts w:hint="default"/>
      </w:rPr>
    </w:lvl>
  </w:abstractNum>
  <w:abstractNum w:abstractNumId="55">
    <w:nsid w:val="1F35592B"/>
    <w:multiLevelType w:val="singleLevel"/>
    <w:tmpl w:val="34D42F6C"/>
    <w:lvl w:ilvl="0">
      <w:start w:val="1"/>
      <w:numFmt w:val="decimal"/>
      <w:lvlText w:val="%1-"/>
      <w:lvlJc w:val="left"/>
      <w:pPr>
        <w:tabs>
          <w:tab w:val="num" w:pos="1211"/>
        </w:tabs>
        <w:ind w:left="1211" w:hanging="360"/>
      </w:pPr>
      <w:rPr>
        <w:rFonts w:hint="default"/>
      </w:rPr>
    </w:lvl>
  </w:abstractNum>
  <w:abstractNum w:abstractNumId="56">
    <w:nsid w:val="1F8C06F5"/>
    <w:multiLevelType w:val="singleLevel"/>
    <w:tmpl w:val="48E84452"/>
    <w:lvl w:ilvl="0">
      <w:start w:val="1"/>
      <w:numFmt w:val="decimal"/>
      <w:lvlText w:val="%1."/>
      <w:lvlJc w:val="left"/>
      <w:pPr>
        <w:tabs>
          <w:tab w:val="num" w:pos="1211"/>
        </w:tabs>
        <w:ind w:left="1211" w:hanging="360"/>
      </w:pPr>
      <w:rPr>
        <w:rFonts w:hint="default"/>
      </w:rPr>
    </w:lvl>
  </w:abstractNum>
  <w:abstractNum w:abstractNumId="57">
    <w:nsid w:val="210B4F4A"/>
    <w:multiLevelType w:val="multilevel"/>
    <w:tmpl w:val="5800769E"/>
    <w:lvl w:ilvl="0">
      <w:start w:val="1"/>
      <w:numFmt w:val="decimal"/>
      <w:lvlText w:val="%1."/>
      <w:lvlJc w:val="left"/>
      <w:pPr>
        <w:tabs>
          <w:tab w:val="num" w:pos="1211"/>
        </w:tabs>
        <w:ind w:left="1211" w:hanging="360"/>
      </w:pPr>
      <w:rPr>
        <w:rFonts w:hint="default"/>
      </w:rPr>
    </w:lvl>
    <w:lvl w:ilvl="1">
      <w:start w:val="2"/>
      <w:numFmt w:val="decimal"/>
      <w:isLgl/>
      <w:lvlText w:val="%1.%2."/>
      <w:lvlJc w:val="left"/>
      <w:pPr>
        <w:tabs>
          <w:tab w:val="num" w:pos="1271"/>
        </w:tabs>
        <w:ind w:left="1271" w:hanging="420"/>
      </w:pPr>
      <w:rPr>
        <w:rFonts w:hint="default"/>
        <w:b/>
      </w:rPr>
    </w:lvl>
    <w:lvl w:ilvl="2">
      <w:start w:val="1"/>
      <w:numFmt w:val="decimal"/>
      <w:isLgl/>
      <w:lvlText w:val="%1.%2.%3."/>
      <w:lvlJc w:val="left"/>
      <w:pPr>
        <w:tabs>
          <w:tab w:val="num" w:pos="1571"/>
        </w:tabs>
        <w:ind w:left="1571" w:hanging="720"/>
      </w:pPr>
      <w:rPr>
        <w:rFonts w:hint="default"/>
        <w:b/>
      </w:rPr>
    </w:lvl>
    <w:lvl w:ilvl="3">
      <w:start w:val="1"/>
      <w:numFmt w:val="decimal"/>
      <w:isLgl/>
      <w:lvlText w:val="%1.%2.%3.%4."/>
      <w:lvlJc w:val="left"/>
      <w:pPr>
        <w:tabs>
          <w:tab w:val="num" w:pos="1571"/>
        </w:tabs>
        <w:ind w:left="1571" w:hanging="720"/>
      </w:pPr>
      <w:rPr>
        <w:rFonts w:hint="default"/>
        <w:b/>
      </w:rPr>
    </w:lvl>
    <w:lvl w:ilvl="4">
      <w:start w:val="1"/>
      <w:numFmt w:val="decimal"/>
      <w:isLgl/>
      <w:lvlText w:val="%1.%2.%3.%4.%5."/>
      <w:lvlJc w:val="left"/>
      <w:pPr>
        <w:tabs>
          <w:tab w:val="num" w:pos="1931"/>
        </w:tabs>
        <w:ind w:left="1931" w:hanging="1080"/>
      </w:pPr>
      <w:rPr>
        <w:rFonts w:hint="default"/>
        <w:b/>
      </w:rPr>
    </w:lvl>
    <w:lvl w:ilvl="5">
      <w:start w:val="1"/>
      <w:numFmt w:val="decimal"/>
      <w:isLgl/>
      <w:lvlText w:val="%1.%2.%3.%4.%5.%6."/>
      <w:lvlJc w:val="left"/>
      <w:pPr>
        <w:tabs>
          <w:tab w:val="num" w:pos="1931"/>
        </w:tabs>
        <w:ind w:left="1931" w:hanging="1080"/>
      </w:pPr>
      <w:rPr>
        <w:rFonts w:hint="default"/>
        <w:b/>
      </w:rPr>
    </w:lvl>
    <w:lvl w:ilvl="6">
      <w:start w:val="1"/>
      <w:numFmt w:val="decimal"/>
      <w:isLgl/>
      <w:lvlText w:val="%1.%2.%3.%4.%5.%6.%7."/>
      <w:lvlJc w:val="left"/>
      <w:pPr>
        <w:tabs>
          <w:tab w:val="num" w:pos="2291"/>
        </w:tabs>
        <w:ind w:left="2291" w:hanging="1440"/>
      </w:pPr>
      <w:rPr>
        <w:rFonts w:hint="default"/>
        <w:b/>
      </w:rPr>
    </w:lvl>
    <w:lvl w:ilvl="7">
      <w:start w:val="1"/>
      <w:numFmt w:val="decimal"/>
      <w:isLgl/>
      <w:lvlText w:val="%1.%2.%3.%4.%5.%6.%7.%8."/>
      <w:lvlJc w:val="left"/>
      <w:pPr>
        <w:tabs>
          <w:tab w:val="num" w:pos="2291"/>
        </w:tabs>
        <w:ind w:left="2291" w:hanging="1440"/>
      </w:pPr>
      <w:rPr>
        <w:rFonts w:hint="default"/>
        <w:b/>
      </w:rPr>
    </w:lvl>
    <w:lvl w:ilvl="8">
      <w:start w:val="1"/>
      <w:numFmt w:val="decimal"/>
      <w:isLgl/>
      <w:lvlText w:val="%1.%2.%3.%4.%5.%6.%7.%8.%9."/>
      <w:lvlJc w:val="left"/>
      <w:pPr>
        <w:tabs>
          <w:tab w:val="num" w:pos="2651"/>
        </w:tabs>
        <w:ind w:left="2651" w:hanging="1800"/>
      </w:pPr>
      <w:rPr>
        <w:rFonts w:hint="default"/>
        <w:b/>
      </w:rPr>
    </w:lvl>
  </w:abstractNum>
  <w:abstractNum w:abstractNumId="58">
    <w:nsid w:val="216D1730"/>
    <w:multiLevelType w:val="singleLevel"/>
    <w:tmpl w:val="844E2E76"/>
    <w:lvl w:ilvl="0">
      <w:start w:val="1"/>
      <w:numFmt w:val="bullet"/>
      <w:lvlText w:val=""/>
      <w:lvlJc w:val="left"/>
      <w:pPr>
        <w:tabs>
          <w:tab w:val="num" w:pos="360"/>
        </w:tabs>
        <w:ind w:left="360" w:hanging="360"/>
      </w:pPr>
      <w:rPr>
        <w:rFonts w:ascii="Monotype Sorts" w:hAnsi="Monotype Sorts" w:hint="default"/>
      </w:rPr>
    </w:lvl>
  </w:abstractNum>
  <w:abstractNum w:abstractNumId="59">
    <w:nsid w:val="225710C2"/>
    <w:multiLevelType w:val="singleLevel"/>
    <w:tmpl w:val="501CA366"/>
    <w:lvl w:ilvl="0">
      <w:start w:val="1"/>
      <w:numFmt w:val="decimal"/>
      <w:lvlText w:val="%1."/>
      <w:lvlJc w:val="left"/>
      <w:pPr>
        <w:tabs>
          <w:tab w:val="num" w:pos="1211"/>
        </w:tabs>
        <w:ind w:left="1211" w:hanging="360"/>
      </w:pPr>
      <w:rPr>
        <w:rFonts w:hint="default"/>
      </w:rPr>
    </w:lvl>
  </w:abstractNum>
  <w:abstractNum w:abstractNumId="60">
    <w:nsid w:val="2305254C"/>
    <w:multiLevelType w:val="singleLevel"/>
    <w:tmpl w:val="27985922"/>
    <w:lvl w:ilvl="0">
      <w:start w:val="1"/>
      <w:numFmt w:val="decimal"/>
      <w:lvlText w:val="%1-"/>
      <w:lvlJc w:val="left"/>
      <w:pPr>
        <w:tabs>
          <w:tab w:val="num" w:pos="1211"/>
        </w:tabs>
        <w:ind w:left="1211" w:hanging="360"/>
      </w:pPr>
      <w:rPr>
        <w:rFonts w:hint="default"/>
      </w:rPr>
    </w:lvl>
  </w:abstractNum>
  <w:abstractNum w:abstractNumId="61">
    <w:nsid w:val="233B3B89"/>
    <w:multiLevelType w:val="multilevel"/>
    <w:tmpl w:val="F77A9B94"/>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271"/>
        </w:tabs>
        <w:ind w:left="1271" w:hanging="4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62">
    <w:nsid w:val="24797810"/>
    <w:multiLevelType w:val="singleLevel"/>
    <w:tmpl w:val="7EB68C9C"/>
    <w:lvl w:ilvl="0">
      <w:start w:val="1"/>
      <w:numFmt w:val="decimal"/>
      <w:lvlText w:val="%1."/>
      <w:lvlJc w:val="left"/>
      <w:pPr>
        <w:tabs>
          <w:tab w:val="num" w:pos="1211"/>
        </w:tabs>
        <w:ind w:left="1211" w:hanging="360"/>
      </w:pPr>
      <w:rPr>
        <w:rFonts w:hint="default"/>
      </w:rPr>
    </w:lvl>
  </w:abstractNum>
  <w:abstractNum w:abstractNumId="63">
    <w:nsid w:val="24E0603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4">
    <w:nsid w:val="252420A4"/>
    <w:multiLevelType w:val="multilevel"/>
    <w:tmpl w:val="3842AF22"/>
    <w:lvl w:ilvl="0">
      <w:start w:val="1"/>
      <w:numFmt w:val="decimal"/>
      <w:lvlText w:val="%1."/>
      <w:lvlJc w:val="left"/>
      <w:pPr>
        <w:tabs>
          <w:tab w:val="num" w:pos="1211"/>
        </w:tabs>
        <w:ind w:left="1211" w:hanging="360"/>
      </w:pPr>
      <w:rPr>
        <w:rFonts w:hint="default"/>
      </w:rPr>
    </w:lvl>
    <w:lvl w:ilvl="1">
      <w:start w:val="7"/>
      <w:numFmt w:val="decimal"/>
      <w:isLgl/>
      <w:lvlText w:val="%1.%2."/>
      <w:lvlJc w:val="left"/>
      <w:pPr>
        <w:tabs>
          <w:tab w:val="num" w:pos="1271"/>
        </w:tabs>
        <w:ind w:left="1271" w:hanging="420"/>
      </w:pPr>
      <w:rPr>
        <w:rFonts w:hint="default"/>
        <w:b/>
      </w:rPr>
    </w:lvl>
    <w:lvl w:ilvl="2">
      <w:start w:val="1"/>
      <w:numFmt w:val="decimal"/>
      <w:isLgl/>
      <w:lvlText w:val="%1.%2.%3."/>
      <w:lvlJc w:val="left"/>
      <w:pPr>
        <w:tabs>
          <w:tab w:val="num" w:pos="1571"/>
        </w:tabs>
        <w:ind w:left="1571" w:hanging="720"/>
      </w:pPr>
      <w:rPr>
        <w:rFonts w:hint="default"/>
        <w:b/>
      </w:rPr>
    </w:lvl>
    <w:lvl w:ilvl="3">
      <w:start w:val="1"/>
      <w:numFmt w:val="decimal"/>
      <w:isLgl/>
      <w:lvlText w:val="%1.%2.%3.%4."/>
      <w:lvlJc w:val="left"/>
      <w:pPr>
        <w:tabs>
          <w:tab w:val="num" w:pos="1571"/>
        </w:tabs>
        <w:ind w:left="1571" w:hanging="720"/>
      </w:pPr>
      <w:rPr>
        <w:rFonts w:hint="default"/>
        <w:b/>
      </w:rPr>
    </w:lvl>
    <w:lvl w:ilvl="4">
      <w:start w:val="1"/>
      <w:numFmt w:val="decimal"/>
      <w:isLgl/>
      <w:lvlText w:val="%1.%2.%3.%4.%5."/>
      <w:lvlJc w:val="left"/>
      <w:pPr>
        <w:tabs>
          <w:tab w:val="num" w:pos="1931"/>
        </w:tabs>
        <w:ind w:left="1931" w:hanging="1080"/>
      </w:pPr>
      <w:rPr>
        <w:rFonts w:hint="default"/>
        <w:b/>
      </w:rPr>
    </w:lvl>
    <w:lvl w:ilvl="5">
      <w:start w:val="1"/>
      <w:numFmt w:val="decimal"/>
      <w:isLgl/>
      <w:lvlText w:val="%1.%2.%3.%4.%5.%6."/>
      <w:lvlJc w:val="left"/>
      <w:pPr>
        <w:tabs>
          <w:tab w:val="num" w:pos="1931"/>
        </w:tabs>
        <w:ind w:left="1931" w:hanging="1080"/>
      </w:pPr>
      <w:rPr>
        <w:rFonts w:hint="default"/>
        <w:b/>
      </w:rPr>
    </w:lvl>
    <w:lvl w:ilvl="6">
      <w:start w:val="1"/>
      <w:numFmt w:val="decimal"/>
      <w:isLgl/>
      <w:lvlText w:val="%1.%2.%3.%4.%5.%6.%7."/>
      <w:lvlJc w:val="left"/>
      <w:pPr>
        <w:tabs>
          <w:tab w:val="num" w:pos="2291"/>
        </w:tabs>
        <w:ind w:left="2291" w:hanging="1440"/>
      </w:pPr>
      <w:rPr>
        <w:rFonts w:hint="default"/>
        <w:b/>
      </w:rPr>
    </w:lvl>
    <w:lvl w:ilvl="7">
      <w:start w:val="1"/>
      <w:numFmt w:val="decimal"/>
      <w:isLgl/>
      <w:lvlText w:val="%1.%2.%3.%4.%5.%6.%7.%8."/>
      <w:lvlJc w:val="left"/>
      <w:pPr>
        <w:tabs>
          <w:tab w:val="num" w:pos="2291"/>
        </w:tabs>
        <w:ind w:left="2291" w:hanging="1440"/>
      </w:pPr>
      <w:rPr>
        <w:rFonts w:hint="default"/>
        <w:b/>
      </w:rPr>
    </w:lvl>
    <w:lvl w:ilvl="8">
      <w:start w:val="1"/>
      <w:numFmt w:val="decimal"/>
      <w:isLgl/>
      <w:lvlText w:val="%1.%2.%3.%4.%5.%6.%7.%8.%9."/>
      <w:lvlJc w:val="left"/>
      <w:pPr>
        <w:tabs>
          <w:tab w:val="num" w:pos="2651"/>
        </w:tabs>
        <w:ind w:left="2651" w:hanging="1800"/>
      </w:pPr>
      <w:rPr>
        <w:rFonts w:hint="default"/>
        <w:b/>
      </w:rPr>
    </w:lvl>
  </w:abstractNum>
  <w:abstractNum w:abstractNumId="65">
    <w:nsid w:val="25F0221D"/>
    <w:multiLevelType w:val="singleLevel"/>
    <w:tmpl w:val="CE040B5C"/>
    <w:lvl w:ilvl="0">
      <w:start w:val="1"/>
      <w:numFmt w:val="decimal"/>
      <w:lvlText w:val="%1."/>
      <w:lvlJc w:val="left"/>
      <w:pPr>
        <w:tabs>
          <w:tab w:val="num" w:pos="927"/>
        </w:tabs>
        <w:ind w:left="927" w:hanging="360"/>
      </w:pPr>
      <w:rPr>
        <w:rFonts w:hint="default"/>
      </w:rPr>
    </w:lvl>
  </w:abstractNum>
  <w:abstractNum w:abstractNumId="66">
    <w:nsid w:val="263A3F3A"/>
    <w:multiLevelType w:val="singleLevel"/>
    <w:tmpl w:val="8BC0ECBC"/>
    <w:lvl w:ilvl="0">
      <w:start w:val="1"/>
      <w:numFmt w:val="decimal"/>
      <w:lvlText w:val="%1."/>
      <w:lvlJc w:val="left"/>
      <w:pPr>
        <w:tabs>
          <w:tab w:val="num" w:pos="1211"/>
        </w:tabs>
        <w:ind w:left="1211" w:hanging="360"/>
      </w:pPr>
      <w:rPr>
        <w:rFonts w:hint="default"/>
      </w:rPr>
    </w:lvl>
  </w:abstractNum>
  <w:abstractNum w:abstractNumId="67">
    <w:nsid w:val="269E3036"/>
    <w:multiLevelType w:val="singleLevel"/>
    <w:tmpl w:val="844E2E76"/>
    <w:lvl w:ilvl="0">
      <w:start w:val="1"/>
      <w:numFmt w:val="bullet"/>
      <w:lvlText w:val=""/>
      <w:lvlJc w:val="left"/>
      <w:pPr>
        <w:tabs>
          <w:tab w:val="num" w:pos="360"/>
        </w:tabs>
        <w:ind w:left="360" w:hanging="360"/>
      </w:pPr>
      <w:rPr>
        <w:rFonts w:ascii="Monotype Sorts" w:hAnsi="Monotype Sorts" w:hint="default"/>
      </w:rPr>
    </w:lvl>
  </w:abstractNum>
  <w:abstractNum w:abstractNumId="68">
    <w:nsid w:val="26CD4764"/>
    <w:multiLevelType w:val="singleLevel"/>
    <w:tmpl w:val="F0CEB40A"/>
    <w:lvl w:ilvl="0">
      <w:start w:val="1"/>
      <w:numFmt w:val="decimal"/>
      <w:lvlText w:val="%1."/>
      <w:lvlJc w:val="left"/>
      <w:pPr>
        <w:tabs>
          <w:tab w:val="num" w:pos="1211"/>
        </w:tabs>
        <w:ind w:left="1211" w:hanging="360"/>
      </w:pPr>
      <w:rPr>
        <w:rFonts w:hint="default"/>
      </w:rPr>
    </w:lvl>
  </w:abstractNum>
  <w:abstractNum w:abstractNumId="69">
    <w:nsid w:val="27367915"/>
    <w:multiLevelType w:val="singleLevel"/>
    <w:tmpl w:val="C5A28E36"/>
    <w:lvl w:ilvl="0">
      <w:start w:val="1"/>
      <w:numFmt w:val="decimal"/>
      <w:lvlText w:val="%1."/>
      <w:lvlJc w:val="left"/>
      <w:pPr>
        <w:tabs>
          <w:tab w:val="num" w:pos="1211"/>
        </w:tabs>
        <w:ind w:left="1211" w:hanging="360"/>
      </w:pPr>
      <w:rPr>
        <w:rFonts w:hint="default"/>
      </w:rPr>
    </w:lvl>
  </w:abstractNum>
  <w:abstractNum w:abstractNumId="70">
    <w:nsid w:val="27663F36"/>
    <w:multiLevelType w:val="singleLevel"/>
    <w:tmpl w:val="57C801D0"/>
    <w:lvl w:ilvl="0">
      <w:start w:val="1"/>
      <w:numFmt w:val="decimal"/>
      <w:lvlText w:val="%1)"/>
      <w:lvlJc w:val="left"/>
      <w:pPr>
        <w:tabs>
          <w:tab w:val="num" w:pos="1211"/>
        </w:tabs>
        <w:ind w:left="1211" w:hanging="360"/>
      </w:pPr>
      <w:rPr>
        <w:rFonts w:hint="default"/>
      </w:rPr>
    </w:lvl>
  </w:abstractNum>
  <w:abstractNum w:abstractNumId="71">
    <w:nsid w:val="28783602"/>
    <w:multiLevelType w:val="singleLevel"/>
    <w:tmpl w:val="0419000F"/>
    <w:lvl w:ilvl="0">
      <w:start w:val="1"/>
      <w:numFmt w:val="decimal"/>
      <w:lvlText w:val="%1."/>
      <w:lvlJc w:val="left"/>
      <w:pPr>
        <w:tabs>
          <w:tab w:val="num" w:pos="360"/>
        </w:tabs>
        <w:ind w:left="360" w:hanging="360"/>
      </w:pPr>
    </w:lvl>
  </w:abstractNum>
  <w:abstractNum w:abstractNumId="72">
    <w:nsid w:val="29392A74"/>
    <w:multiLevelType w:val="singleLevel"/>
    <w:tmpl w:val="7EF01C78"/>
    <w:lvl w:ilvl="0">
      <w:start w:val="1"/>
      <w:numFmt w:val="decimal"/>
      <w:lvlText w:val="%1)"/>
      <w:lvlJc w:val="left"/>
      <w:pPr>
        <w:tabs>
          <w:tab w:val="num" w:pos="360"/>
        </w:tabs>
        <w:ind w:left="227" w:hanging="227"/>
      </w:pPr>
    </w:lvl>
  </w:abstractNum>
  <w:abstractNum w:abstractNumId="73">
    <w:nsid w:val="29566FE0"/>
    <w:multiLevelType w:val="singleLevel"/>
    <w:tmpl w:val="6AC6944C"/>
    <w:lvl w:ilvl="0">
      <w:start w:val="1"/>
      <w:numFmt w:val="decimal"/>
      <w:lvlText w:val="%1."/>
      <w:lvlJc w:val="left"/>
      <w:pPr>
        <w:tabs>
          <w:tab w:val="num" w:pos="1211"/>
        </w:tabs>
        <w:ind w:left="1211" w:hanging="360"/>
      </w:pPr>
      <w:rPr>
        <w:rFonts w:hint="default"/>
      </w:rPr>
    </w:lvl>
  </w:abstractNum>
  <w:abstractNum w:abstractNumId="74">
    <w:nsid w:val="29C64E57"/>
    <w:multiLevelType w:val="multilevel"/>
    <w:tmpl w:val="9C481484"/>
    <w:lvl w:ilvl="0">
      <w:start w:val="1"/>
      <w:numFmt w:val="decimal"/>
      <w:lvlText w:val="%1."/>
      <w:lvlJc w:val="left"/>
      <w:pPr>
        <w:tabs>
          <w:tab w:val="num" w:pos="1211"/>
        </w:tabs>
        <w:ind w:left="1211" w:hanging="360"/>
      </w:pPr>
      <w:rPr>
        <w:rFonts w:hint="default"/>
      </w:rPr>
    </w:lvl>
    <w:lvl w:ilvl="1">
      <w:start w:val="6"/>
      <w:numFmt w:val="decimal"/>
      <w:isLgl/>
      <w:lvlText w:val="%1.%2"/>
      <w:lvlJc w:val="left"/>
      <w:pPr>
        <w:tabs>
          <w:tab w:val="num" w:pos="1211"/>
        </w:tabs>
        <w:ind w:left="1211" w:hanging="36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75">
    <w:nsid w:val="2A025765"/>
    <w:multiLevelType w:val="singleLevel"/>
    <w:tmpl w:val="320449F6"/>
    <w:lvl w:ilvl="0">
      <w:start w:val="1"/>
      <w:numFmt w:val="decimal"/>
      <w:lvlText w:val="%1."/>
      <w:lvlJc w:val="left"/>
      <w:pPr>
        <w:tabs>
          <w:tab w:val="num" w:pos="1211"/>
        </w:tabs>
        <w:ind w:left="1211" w:hanging="360"/>
      </w:pPr>
      <w:rPr>
        <w:rFonts w:hint="default"/>
      </w:rPr>
    </w:lvl>
  </w:abstractNum>
  <w:abstractNum w:abstractNumId="76">
    <w:nsid w:val="2A0369E4"/>
    <w:multiLevelType w:val="multilevel"/>
    <w:tmpl w:val="FC527604"/>
    <w:lvl w:ilvl="0">
      <w:start w:val="1"/>
      <w:numFmt w:val="decimal"/>
      <w:lvlText w:val="%1."/>
      <w:lvlJc w:val="left"/>
      <w:pPr>
        <w:tabs>
          <w:tab w:val="num" w:pos="1211"/>
        </w:tabs>
        <w:ind w:left="1211" w:hanging="360"/>
      </w:pPr>
      <w:rPr>
        <w:rFonts w:hint="default"/>
      </w:rPr>
    </w:lvl>
    <w:lvl w:ilvl="1">
      <w:start w:val="2"/>
      <w:numFmt w:val="decimal"/>
      <w:isLgl/>
      <w:lvlText w:val="%1.%2."/>
      <w:lvlJc w:val="left"/>
      <w:pPr>
        <w:tabs>
          <w:tab w:val="num" w:pos="1271"/>
        </w:tabs>
        <w:ind w:left="1271" w:hanging="4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77">
    <w:nsid w:val="2A2E66BF"/>
    <w:multiLevelType w:val="singleLevel"/>
    <w:tmpl w:val="DF963958"/>
    <w:lvl w:ilvl="0">
      <w:start w:val="1"/>
      <w:numFmt w:val="decimal"/>
      <w:lvlText w:val="%1."/>
      <w:lvlJc w:val="left"/>
      <w:pPr>
        <w:tabs>
          <w:tab w:val="num" w:pos="1211"/>
        </w:tabs>
        <w:ind w:left="1211" w:hanging="360"/>
      </w:pPr>
      <w:rPr>
        <w:rFonts w:hint="default"/>
      </w:rPr>
    </w:lvl>
  </w:abstractNum>
  <w:abstractNum w:abstractNumId="78">
    <w:nsid w:val="2ABA660F"/>
    <w:multiLevelType w:val="multilevel"/>
    <w:tmpl w:val="7DD4D5B6"/>
    <w:lvl w:ilvl="0">
      <w:start w:val="1"/>
      <w:numFmt w:val="decimal"/>
      <w:lvlText w:val="%1."/>
      <w:lvlJc w:val="left"/>
      <w:pPr>
        <w:tabs>
          <w:tab w:val="num" w:pos="1871"/>
        </w:tabs>
        <w:ind w:left="1871" w:hanging="360"/>
      </w:pPr>
      <w:rPr>
        <w:rFonts w:hint="default"/>
      </w:rPr>
    </w:lvl>
    <w:lvl w:ilvl="1">
      <w:start w:val="1"/>
      <w:numFmt w:val="decimal"/>
      <w:isLgl/>
      <w:lvlText w:val="%1.%2."/>
      <w:lvlJc w:val="left"/>
      <w:pPr>
        <w:tabs>
          <w:tab w:val="num" w:pos="1931"/>
        </w:tabs>
        <w:ind w:left="1931" w:hanging="420"/>
      </w:pPr>
      <w:rPr>
        <w:rFonts w:hint="default"/>
      </w:rPr>
    </w:lvl>
    <w:lvl w:ilvl="2">
      <w:start w:val="1"/>
      <w:numFmt w:val="decimal"/>
      <w:isLgl/>
      <w:lvlText w:val="%1.%2.%3."/>
      <w:lvlJc w:val="left"/>
      <w:pPr>
        <w:tabs>
          <w:tab w:val="num" w:pos="2231"/>
        </w:tabs>
        <w:ind w:left="2231" w:hanging="720"/>
      </w:pPr>
      <w:rPr>
        <w:rFonts w:hint="default"/>
      </w:rPr>
    </w:lvl>
    <w:lvl w:ilvl="3">
      <w:start w:val="1"/>
      <w:numFmt w:val="decimal"/>
      <w:isLgl/>
      <w:lvlText w:val="%1.%2.%3.%4."/>
      <w:lvlJc w:val="left"/>
      <w:pPr>
        <w:tabs>
          <w:tab w:val="num" w:pos="2231"/>
        </w:tabs>
        <w:ind w:left="2231" w:hanging="720"/>
      </w:pPr>
      <w:rPr>
        <w:rFonts w:hint="default"/>
      </w:rPr>
    </w:lvl>
    <w:lvl w:ilvl="4">
      <w:start w:val="1"/>
      <w:numFmt w:val="decimal"/>
      <w:isLgl/>
      <w:lvlText w:val="%1.%2.%3.%4.%5."/>
      <w:lvlJc w:val="left"/>
      <w:pPr>
        <w:tabs>
          <w:tab w:val="num" w:pos="2591"/>
        </w:tabs>
        <w:ind w:left="2591" w:hanging="1080"/>
      </w:pPr>
      <w:rPr>
        <w:rFonts w:hint="default"/>
      </w:rPr>
    </w:lvl>
    <w:lvl w:ilvl="5">
      <w:start w:val="1"/>
      <w:numFmt w:val="decimal"/>
      <w:isLgl/>
      <w:lvlText w:val="%1.%2.%3.%4.%5.%6."/>
      <w:lvlJc w:val="left"/>
      <w:pPr>
        <w:tabs>
          <w:tab w:val="num" w:pos="2591"/>
        </w:tabs>
        <w:ind w:left="2591" w:hanging="1080"/>
      </w:pPr>
      <w:rPr>
        <w:rFonts w:hint="default"/>
      </w:rPr>
    </w:lvl>
    <w:lvl w:ilvl="6">
      <w:start w:val="1"/>
      <w:numFmt w:val="decimal"/>
      <w:isLgl/>
      <w:lvlText w:val="%1.%2.%3.%4.%5.%6.%7."/>
      <w:lvlJc w:val="left"/>
      <w:pPr>
        <w:tabs>
          <w:tab w:val="num" w:pos="2951"/>
        </w:tabs>
        <w:ind w:left="2951" w:hanging="1440"/>
      </w:pPr>
      <w:rPr>
        <w:rFonts w:hint="default"/>
      </w:rPr>
    </w:lvl>
    <w:lvl w:ilvl="7">
      <w:start w:val="1"/>
      <w:numFmt w:val="decimal"/>
      <w:isLgl/>
      <w:lvlText w:val="%1.%2.%3.%4.%5.%6.%7.%8."/>
      <w:lvlJc w:val="left"/>
      <w:pPr>
        <w:tabs>
          <w:tab w:val="num" w:pos="2951"/>
        </w:tabs>
        <w:ind w:left="2951" w:hanging="1440"/>
      </w:pPr>
      <w:rPr>
        <w:rFonts w:hint="default"/>
      </w:rPr>
    </w:lvl>
    <w:lvl w:ilvl="8">
      <w:start w:val="1"/>
      <w:numFmt w:val="decimal"/>
      <w:isLgl/>
      <w:lvlText w:val="%1.%2.%3.%4.%5.%6.%7.%8.%9."/>
      <w:lvlJc w:val="left"/>
      <w:pPr>
        <w:tabs>
          <w:tab w:val="num" w:pos="3311"/>
        </w:tabs>
        <w:ind w:left="3311" w:hanging="1800"/>
      </w:pPr>
      <w:rPr>
        <w:rFonts w:hint="default"/>
      </w:rPr>
    </w:lvl>
  </w:abstractNum>
  <w:abstractNum w:abstractNumId="79">
    <w:nsid w:val="2BF356F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0">
    <w:nsid w:val="2CBB3AE8"/>
    <w:multiLevelType w:val="singleLevel"/>
    <w:tmpl w:val="4EE077F4"/>
    <w:lvl w:ilvl="0">
      <w:start w:val="1"/>
      <w:numFmt w:val="decimal"/>
      <w:lvlText w:val="%1-"/>
      <w:lvlJc w:val="left"/>
      <w:pPr>
        <w:tabs>
          <w:tab w:val="num" w:pos="1211"/>
        </w:tabs>
        <w:ind w:left="1211" w:hanging="360"/>
      </w:pPr>
      <w:rPr>
        <w:rFonts w:hint="default"/>
      </w:rPr>
    </w:lvl>
  </w:abstractNum>
  <w:abstractNum w:abstractNumId="81">
    <w:nsid w:val="2CBD135A"/>
    <w:multiLevelType w:val="singleLevel"/>
    <w:tmpl w:val="D1264C6C"/>
    <w:lvl w:ilvl="0">
      <w:start w:val="1"/>
      <w:numFmt w:val="decimal"/>
      <w:lvlText w:val="%1."/>
      <w:lvlJc w:val="left"/>
      <w:pPr>
        <w:tabs>
          <w:tab w:val="num" w:pos="360"/>
        </w:tabs>
        <w:ind w:left="360" w:hanging="360"/>
      </w:pPr>
      <w:rPr>
        <w:rFonts w:hint="default"/>
      </w:rPr>
    </w:lvl>
  </w:abstractNum>
  <w:abstractNum w:abstractNumId="82">
    <w:nsid w:val="2D315F33"/>
    <w:multiLevelType w:val="singleLevel"/>
    <w:tmpl w:val="F79019D0"/>
    <w:lvl w:ilvl="0">
      <w:start w:val="50"/>
      <w:numFmt w:val="decimal"/>
      <w:lvlText w:val="%1"/>
      <w:lvlJc w:val="left"/>
      <w:pPr>
        <w:tabs>
          <w:tab w:val="num" w:pos="1440"/>
        </w:tabs>
        <w:ind w:left="1440" w:hanging="360"/>
      </w:pPr>
      <w:rPr>
        <w:rFonts w:hint="default"/>
      </w:rPr>
    </w:lvl>
  </w:abstractNum>
  <w:abstractNum w:abstractNumId="83">
    <w:nsid w:val="2E140001"/>
    <w:multiLevelType w:val="singleLevel"/>
    <w:tmpl w:val="0419000F"/>
    <w:lvl w:ilvl="0">
      <w:start w:val="1"/>
      <w:numFmt w:val="decimal"/>
      <w:lvlText w:val="%1."/>
      <w:lvlJc w:val="left"/>
      <w:pPr>
        <w:tabs>
          <w:tab w:val="num" w:pos="360"/>
        </w:tabs>
        <w:ind w:left="360" w:hanging="360"/>
      </w:pPr>
    </w:lvl>
  </w:abstractNum>
  <w:abstractNum w:abstractNumId="84">
    <w:nsid w:val="2E552BBC"/>
    <w:multiLevelType w:val="singleLevel"/>
    <w:tmpl w:val="0419000F"/>
    <w:lvl w:ilvl="0">
      <w:start w:val="1"/>
      <w:numFmt w:val="decimal"/>
      <w:lvlText w:val="%1."/>
      <w:lvlJc w:val="left"/>
      <w:pPr>
        <w:tabs>
          <w:tab w:val="num" w:pos="360"/>
        </w:tabs>
        <w:ind w:left="360" w:hanging="360"/>
      </w:pPr>
    </w:lvl>
  </w:abstractNum>
  <w:abstractNum w:abstractNumId="85">
    <w:nsid w:val="2E9B365A"/>
    <w:multiLevelType w:val="multilevel"/>
    <w:tmpl w:val="75247636"/>
    <w:lvl w:ilvl="0">
      <w:start w:val="1"/>
      <w:numFmt w:val="decimal"/>
      <w:lvlText w:val="%1."/>
      <w:lvlJc w:val="left"/>
      <w:pPr>
        <w:tabs>
          <w:tab w:val="num" w:pos="1211"/>
        </w:tabs>
        <w:ind w:left="1211" w:hanging="360"/>
      </w:pPr>
      <w:rPr>
        <w:rFonts w:hint="default"/>
      </w:rPr>
    </w:lvl>
    <w:lvl w:ilvl="1">
      <w:start w:val="2"/>
      <w:numFmt w:val="decimal"/>
      <w:isLgl/>
      <w:lvlText w:val="%1.%2."/>
      <w:lvlJc w:val="left"/>
      <w:pPr>
        <w:tabs>
          <w:tab w:val="num" w:pos="1271"/>
        </w:tabs>
        <w:ind w:left="1271" w:hanging="4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86">
    <w:nsid w:val="2ED42F97"/>
    <w:multiLevelType w:val="multilevel"/>
    <w:tmpl w:val="565C7A30"/>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271"/>
        </w:tabs>
        <w:ind w:left="1271" w:hanging="4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87">
    <w:nsid w:val="30D354E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8">
    <w:nsid w:val="322F6653"/>
    <w:multiLevelType w:val="singleLevel"/>
    <w:tmpl w:val="768E951A"/>
    <w:lvl w:ilvl="0">
      <w:start w:val="1"/>
      <w:numFmt w:val="decimal"/>
      <w:lvlText w:val="%1."/>
      <w:lvlJc w:val="left"/>
      <w:pPr>
        <w:tabs>
          <w:tab w:val="num" w:pos="1211"/>
        </w:tabs>
        <w:ind w:left="1211" w:hanging="360"/>
      </w:pPr>
      <w:rPr>
        <w:rFonts w:hint="default"/>
      </w:rPr>
    </w:lvl>
  </w:abstractNum>
  <w:abstractNum w:abstractNumId="89">
    <w:nsid w:val="32331705"/>
    <w:multiLevelType w:val="multilevel"/>
    <w:tmpl w:val="0D6A1C3A"/>
    <w:lvl w:ilvl="0">
      <w:start w:val="1"/>
      <w:numFmt w:val="decimal"/>
      <w:lvlText w:val="%1."/>
      <w:lvlJc w:val="left"/>
      <w:pPr>
        <w:tabs>
          <w:tab w:val="num" w:pos="1211"/>
        </w:tabs>
        <w:ind w:left="1211" w:hanging="360"/>
      </w:pPr>
      <w:rPr>
        <w:rFonts w:hint="default"/>
      </w:rPr>
    </w:lvl>
    <w:lvl w:ilvl="1">
      <w:start w:val="4"/>
      <w:numFmt w:val="decimal"/>
      <w:isLgl/>
      <w:lvlText w:val="%1.%2."/>
      <w:lvlJc w:val="left"/>
      <w:pPr>
        <w:tabs>
          <w:tab w:val="num" w:pos="1271"/>
        </w:tabs>
        <w:ind w:left="1271" w:hanging="420"/>
      </w:pPr>
      <w:rPr>
        <w:rFonts w:hint="default"/>
        <w:b/>
      </w:rPr>
    </w:lvl>
    <w:lvl w:ilvl="2">
      <w:start w:val="1"/>
      <w:numFmt w:val="decimal"/>
      <w:isLgl/>
      <w:lvlText w:val="%1.%2.%3."/>
      <w:lvlJc w:val="left"/>
      <w:pPr>
        <w:tabs>
          <w:tab w:val="num" w:pos="1571"/>
        </w:tabs>
        <w:ind w:left="1571" w:hanging="720"/>
      </w:pPr>
      <w:rPr>
        <w:rFonts w:hint="default"/>
        <w:b/>
      </w:rPr>
    </w:lvl>
    <w:lvl w:ilvl="3">
      <w:start w:val="1"/>
      <w:numFmt w:val="decimal"/>
      <w:isLgl/>
      <w:lvlText w:val="%1.%2.%3.%4."/>
      <w:lvlJc w:val="left"/>
      <w:pPr>
        <w:tabs>
          <w:tab w:val="num" w:pos="1571"/>
        </w:tabs>
        <w:ind w:left="1571" w:hanging="720"/>
      </w:pPr>
      <w:rPr>
        <w:rFonts w:hint="default"/>
        <w:b/>
      </w:rPr>
    </w:lvl>
    <w:lvl w:ilvl="4">
      <w:start w:val="1"/>
      <w:numFmt w:val="decimal"/>
      <w:isLgl/>
      <w:lvlText w:val="%1.%2.%3.%4.%5."/>
      <w:lvlJc w:val="left"/>
      <w:pPr>
        <w:tabs>
          <w:tab w:val="num" w:pos="1931"/>
        </w:tabs>
        <w:ind w:left="1931" w:hanging="1080"/>
      </w:pPr>
      <w:rPr>
        <w:rFonts w:hint="default"/>
        <w:b/>
      </w:rPr>
    </w:lvl>
    <w:lvl w:ilvl="5">
      <w:start w:val="1"/>
      <w:numFmt w:val="decimal"/>
      <w:isLgl/>
      <w:lvlText w:val="%1.%2.%3.%4.%5.%6."/>
      <w:lvlJc w:val="left"/>
      <w:pPr>
        <w:tabs>
          <w:tab w:val="num" w:pos="1931"/>
        </w:tabs>
        <w:ind w:left="1931" w:hanging="1080"/>
      </w:pPr>
      <w:rPr>
        <w:rFonts w:hint="default"/>
        <w:b/>
      </w:rPr>
    </w:lvl>
    <w:lvl w:ilvl="6">
      <w:start w:val="1"/>
      <w:numFmt w:val="decimal"/>
      <w:isLgl/>
      <w:lvlText w:val="%1.%2.%3.%4.%5.%6.%7."/>
      <w:lvlJc w:val="left"/>
      <w:pPr>
        <w:tabs>
          <w:tab w:val="num" w:pos="2291"/>
        </w:tabs>
        <w:ind w:left="2291" w:hanging="1440"/>
      </w:pPr>
      <w:rPr>
        <w:rFonts w:hint="default"/>
        <w:b/>
      </w:rPr>
    </w:lvl>
    <w:lvl w:ilvl="7">
      <w:start w:val="1"/>
      <w:numFmt w:val="decimal"/>
      <w:isLgl/>
      <w:lvlText w:val="%1.%2.%3.%4.%5.%6.%7.%8."/>
      <w:lvlJc w:val="left"/>
      <w:pPr>
        <w:tabs>
          <w:tab w:val="num" w:pos="2291"/>
        </w:tabs>
        <w:ind w:left="2291" w:hanging="1440"/>
      </w:pPr>
      <w:rPr>
        <w:rFonts w:hint="default"/>
        <w:b/>
      </w:rPr>
    </w:lvl>
    <w:lvl w:ilvl="8">
      <w:start w:val="1"/>
      <w:numFmt w:val="decimal"/>
      <w:isLgl/>
      <w:lvlText w:val="%1.%2.%3.%4.%5.%6.%7.%8.%9."/>
      <w:lvlJc w:val="left"/>
      <w:pPr>
        <w:tabs>
          <w:tab w:val="num" w:pos="2651"/>
        </w:tabs>
        <w:ind w:left="2651" w:hanging="1800"/>
      </w:pPr>
      <w:rPr>
        <w:rFonts w:hint="default"/>
        <w:b/>
      </w:rPr>
    </w:lvl>
  </w:abstractNum>
  <w:abstractNum w:abstractNumId="90">
    <w:nsid w:val="32AD4F45"/>
    <w:multiLevelType w:val="singleLevel"/>
    <w:tmpl w:val="0419000F"/>
    <w:lvl w:ilvl="0">
      <w:start w:val="1"/>
      <w:numFmt w:val="decimal"/>
      <w:lvlText w:val="%1."/>
      <w:lvlJc w:val="left"/>
      <w:pPr>
        <w:tabs>
          <w:tab w:val="num" w:pos="360"/>
        </w:tabs>
        <w:ind w:left="360" w:hanging="360"/>
      </w:pPr>
      <w:rPr>
        <w:rFonts w:hint="default"/>
      </w:rPr>
    </w:lvl>
  </w:abstractNum>
  <w:abstractNum w:abstractNumId="91">
    <w:nsid w:val="32DE1C8F"/>
    <w:multiLevelType w:val="singleLevel"/>
    <w:tmpl w:val="844E2E76"/>
    <w:lvl w:ilvl="0">
      <w:start w:val="1"/>
      <w:numFmt w:val="bullet"/>
      <w:lvlText w:val=""/>
      <w:lvlJc w:val="left"/>
      <w:pPr>
        <w:tabs>
          <w:tab w:val="num" w:pos="360"/>
        </w:tabs>
        <w:ind w:left="360" w:hanging="360"/>
      </w:pPr>
      <w:rPr>
        <w:rFonts w:ascii="Monotype Sorts" w:hAnsi="Monotype Sorts" w:hint="default"/>
      </w:rPr>
    </w:lvl>
  </w:abstractNum>
  <w:abstractNum w:abstractNumId="92">
    <w:nsid w:val="331C066F"/>
    <w:multiLevelType w:val="multilevel"/>
    <w:tmpl w:val="998059EC"/>
    <w:lvl w:ilvl="0">
      <w:start w:val="1"/>
      <w:numFmt w:val="decimal"/>
      <w:lvlText w:val="%1."/>
      <w:lvlJc w:val="left"/>
      <w:pPr>
        <w:tabs>
          <w:tab w:val="num" w:pos="1211"/>
        </w:tabs>
        <w:ind w:left="1211" w:hanging="360"/>
      </w:pPr>
      <w:rPr>
        <w:rFonts w:hint="default"/>
      </w:rPr>
    </w:lvl>
    <w:lvl w:ilvl="1">
      <w:start w:val="4"/>
      <w:numFmt w:val="decimal"/>
      <w:isLgl/>
      <w:lvlText w:val="%1.%2."/>
      <w:lvlJc w:val="left"/>
      <w:pPr>
        <w:tabs>
          <w:tab w:val="num" w:pos="1271"/>
        </w:tabs>
        <w:ind w:left="1271" w:hanging="420"/>
      </w:pPr>
      <w:rPr>
        <w:rFonts w:hint="default"/>
        <w:b/>
      </w:rPr>
    </w:lvl>
    <w:lvl w:ilvl="2">
      <w:start w:val="1"/>
      <w:numFmt w:val="decimal"/>
      <w:isLgl/>
      <w:lvlText w:val="%1.%2.%3."/>
      <w:lvlJc w:val="left"/>
      <w:pPr>
        <w:tabs>
          <w:tab w:val="num" w:pos="1571"/>
        </w:tabs>
        <w:ind w:left="1571" w:hanging="720"/>
      </w:pPr>
      <w:rPr>
        <w:rFonts w:hint="default"/>
        <w:b/>
      </w:rPr>
    </w:lvl>
    <w:lvl w:ilvl="3">
      <w:start w:val="1"/>
      <w:numFmt w:val="decimal"/>
      <w:isLgl/>
      <w:lvlText w:val="%1.%2.%3.%4."/>
      <w:lvlJc w:val="left"/>
      <w:pPr>
        <w:tabs>
          <w:tab w:val="num" w:pos="1571"/>
        </w:tabs>
        <w:ind w:left="1571" w:hanging="720"/>
      </w:pPr>
      <w:rPr>
        <w:rFonts w:hint="default"/>
        <w:b/>
      </w:rPr>
    </w:lvl>
    <w:lvl w:ilvl="4">
      <w:start w:val="1"/>
      <w:numFmt w:val="decimal"/>
      <w:isLgl/>
      <w:lvlText w:val="%1.%2.%3.%4.%5."/>
      <w:lvlJc w:val="left"/>
      <w:pPr>
        <w:tabs>
          <w:tab w:val="num" w:pos="1931"/>
        </w:tabs>
        <w:ind w:left="1931" w:hanging="1080"/>
      </w:pPr>
      <w:rPr>
        <w:rFonts w:hint="default"/>
        <w:b/>
      </w:rPr>
    </w:lvl>
    <w:lvl w:ilvl="5">
      <w:start w:val="1"/>
      <w:numFmt w:val="decimal"/>
      <w:isLgl/>
      <w:lvlText w:val="%1.%2.%3.%4.%5.%6."/>
      <w:lvlJc w:val="left"/>
      <w:pPr>
        <w:tabs>
          <w:tab w:val="num" w:pos="1931"/>
        </w:tabs>
        <w:ind w:left="1931" w:hanging="1080"/>
      </w:pPr>
      <w:rPr>
        <w:rFonts w:hint="default"/>
        <w:b/>
      </w:rPr>
    </w:lvl>
    <w:lvl w:ilvl="6">
      <w:start w:val="1"/>
      <w:numFmt w:val="decimal"/>
      <w:isLgl/>
      <w:lvlText w:val="%1.%2.%3.%4.%5.%6.%7."/>
      <w:lvlJc w:val="left"/>
      <w:pPr>
        <w:tabs>
          <w:tab w:val="num" w:pos="2291"/>
        </w:tabs>
        <w:ind w:left="2291" w:hanging="1440"/>
      </w:pPr>
      <w:rPr>
        <w:rFonts w:hint="default"/>
        <w:b/>
      </w:rPr>
    </w:lvl>
    <w:lvl w:ilvl="7">
      <w:start w:val="1"/>
      <w:numFmt w:val="decimal"/>
      <w:isLgl/>
      <w:lvlText w:val="%1.%2.%3.%4.%5.%6.%7.%8."/>
      <w:lvlJc w:val="left"/>
      <w:pPr>
        <w:tabs>
          <w:tab w:val="num" w:pos="2291"/>
        </w:tabs>
        <w:ind w:left="2291" w:hanging="1440"/>
      </w:pPr>
      <w:rPr>
        <w:rFonts w:hint="default"/>
        <w:b/>
      </w:rPr>
    </w:lvl>
    <w:lvl w:ilvl="8">
      <w:start w:val="1"/>
      <w:numFmt w:val="decimal"/>
      <w:isLgl/>
      <w:lvlText w:val="%1.%2.%3.%4.%5.%6.%7.%8.%9."/>
      <w:lvlJc w:val="left"/>
      <w:pPr>
        <w:tabs>
          <w:tab w:val="num" w:pos="2651"/>
        </w:tabs>
        <w:ind w:left="2651" w:hanging="1800"/>
      </w:pPr>
      <w:rPr>
        <w:rFonts w:hint="default"/>
        <w:b/>
      </w:rPr>
    </w:lvl>
  </w:abstractNum>
  <w:abstractNum w:abstractNumId="93">
    <w:nsid w:val="341E2D02"/>
    <w:multiLevelType w:val="singleLevel"/>
    <w:tmpl w:val="D1264C6C"/>
    <w:lvl w:ilvl="0">
      <w:start w:val="1"/>
      <w:numFmt w:val="decimal"/>
      <w:lvlText w:val="%1."/>
      <w:lvlJc w:val="left"/>
      <w:pPr>
        <w:tabs>
          <w:tab w:val="num" w:pos="360"/>
        </w:tabs>
        <w:ind w:left="360" w:hanging="360"/>
      </w:pPr>
      <w:rPr>
        <w:rFonts w:hint="default"/>
      </w:rPr>
    </w:lvl>
  </w:abstractNum>
  <w:abstractNum w:abstractNumId="94">
    <w:nsid w:val="34D57CA1"/>
    <w:multiLevelType w:val="singleLevel"/>
    <w:tmpl w:val="FABED9A0"/>
    <w:lvl w:ilvl="0">
      <w:start w:val="1"/>
      <w:numFmt w:val="decimal"/>
      <w:lvlText w:val="%1."/>
      <w:lvlJc w:val="left"/>
      <w:pPr>
        <w:tabs>
          <w:tab w:val="num" w:pos="1211"/>
        </w:tabs>
        <w:ind w:left="1211" w:hanging="360"/>
      </w:pPr>
      <w:rPr>
        <w:rFonts w:hint="default"/>
      </w:rPr>
    </w:lvl>
  </w:abstractNum>
  <w:abstractNum w:abstractNumId="95">
    <w:nsid w:val="34DF7D7D"/>
    <w:multiLevelType w:val="singleLevel"/>
    <w:tmpl w:val="03B6A678"/>
    <w:lvl w:ilvl="0">
      <w:start w:val="1"/>
      <w:numFmt w:val="decimal"/>
      <w:lvlText w:val="%1."/>
      <w:lvlJc w:val="left"/>
      <w:pPr>
        <w:tabs>
          <w:tab w:val="num" w:pos="1211"/>
        </w:tabs>
        <w:ind w:left="1211" w:hanging="360"/>
      </w:pPr>
      <w:rPr>
        <w:rFonts w:hint="default"/>
      </w:rPr>
    </w:lvl>
  </w:abstractNum>
  <w:abstractNum w:abstractNumId="96">
    <w:nsid w:val="376966A8"/>
    <w:multiLevelType w:val="singleLevel"/>
    <w:tmpl w:val="C29C4FA6"/>
    <w:lvl w:ilvl="0">
      <w:start w:val="1"/>
      <w:numFmt w:val="decimal"/>
      <w:lvlText w:val="%1."/>
      <w:lvlJc w:val="left"/>
      <w:pPr>
        <w:tabs>
          <w:tab w:val="num" w:pos="1211"/>
        </w:tabs>
        <w:ind w:left="1211" w:hanging="360"/>
      </w:pPr>
      <w:rPr>
        <w:rFonts w:hint="default"/>
      </w:rPr>
    </w:lvl>
  </w:abstractNum>
  <w:abstractNum w:abstractNumId="97">
    <w:nsid w:val="37E03EA9"/>
    <w:multiLevelType w:val="multilevel"/>
    <w:tmpl w:val="E7A2AF08"/>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271"/>
        </w:tabs>
        <w:ind w:left="1271" w:hanging="4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98">
    <w:nsid w:val="3A017A1E"/>
    <w:multiLevelType w:val="multilevel"/>
    <w:tmpl w:val="17546464"/>
    <w:lvl w:ilvl="0">
      <w:start w:val="1"/>
      <w:numFmt w:val="decimal"/>
      <w:lvlText w:val="%1."/>
      <w:lvlJc w:val="left"/>
      <w:pPr>
        <w:tabs>
          <w:tab w:val="num" w:pos="1211"/>
        </w:tabs>
        <w:ind w:left="1211" w:hanging="360"/>
      </w:pPr>
      <w:rPr>
        <w:rFonts w:hint="default"/>
      </w:rPr>
    </w:lvl>
    <w:lvl w:ilvl="1">
      <w:start w:val="2"/>
      <w:numFmt w:val="decimal"/>
      <w:isLgl/>
      <w:lvlText w:val="%1.%2."/>
      <w:lvlJc w:val="left"/>
      <w:pPr>
        <w:tabs>
          <w:tab w:val="num" w:pos="1271"/>
        </w:tabs>
        <w:ind w:left="1271" w:hanging="4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99">
    <w:nsid w:val="3BFB4AC9"/>
    <w:multiLevelType w:val="singleLevel"/>
    <w:tmpl w:val="6816A53E"/>
    <w:lvl w:ilvl="0">
      <w:start w:val="1"/>
      <w:numFmt w:val="decimal"/>
      <w:lvlText w:val="%1."/>
      <w:lvlJc w:val="left"/>
      <w:pPr>
        <w:tabs>
          <w:tab w:val="num" w:pos="1211"/>
        </w:tabs>
        <w:ind w:left="1211" w:hanging="360"/>
      </w:pPr>
      <w:rPr>
        <w:rFonts w:hint="default"/>
      </w:rPr>
    </w:lvl>
  </w:abstractNum>
  <w:abstractNum w:abstractNumId="100">
    <w:nsid w:val="3D8C7264"/>
    <w:multiLevelType w:val="singleLevel"/>
    <w:tmpl w:val="844E2E76"/>
    <w:lvl w:ilvl="0">
      <w:start w:val="1"/>
      <w:numFmt w:val="bullet"/>
      <w:lvlText w:val=""/>
      <w:lvlJc w:val="left"/>
      <w:pPr>
        <w:tabs>
          <w:tab w:val="num" w:pos="360"/>
        </w:tabs>
        <w:ind w:left="360" w:hanging="360"/>
      </w:pPr>
      <w:rPr>
        <w:rFonts w:ascii="Monotype Sorts" w:hAnsi="Monotype Sorts" w:hint="default"/>
      </w:rPr>
    </w:lvl>
  </w:abstractNum>
  <w:abstractNum w:abstractNumId="101">
    <w:nsid w:val="3DEA09AF"/>
    <w:multiLevelType w:val="singleLevel"/>
    <w:tmpl w:val="844E2E76"/>
    <w:lvl w:ilvl="0">
      <w:start w:val="1"/>
      <w:numFmt w:val="bullet"/>
      <w:lvlText w:val=""/>
      <w:lvlJc w:val="left"/>
      <w:pPr>
        <w:tabs>
          <w:tab w:val="num" w:pos="360"/>
        </w:tabs>
        <w:ind w:left="360" w:hanging="360"/>
      </w:pPr>
      <w:rPr>
        <w:rFonts w:ascii="Monotype Sorts" w:hAnsi="Monotype Sorts" w:hint="default"/>
      </w:rPr>
    </w:lvl>
  </w:abstractNum>
  <w:abstractNum w:abstractNumId="102">
    <w:nsid w:val="3DF94B0C"/>
    <w:multiLevelType w:val="singleLevel"/>
    <w:tmpl w:val="8B248C6C"/>
    <w:lvl w:ilvl="0">
      <w:start w:val="1"/>
      <w:numFmt w:val="decimal"/>
      <w:lvlText w:val="%1."/>
      <w:lvlJc w:val="left"/>
      <w:pPr>
        <w:tabs>
          <w:tab w:val="num" w:pos="1211"/>
        </w:tabs>
        <w:ind w:left="1211" w:hanging="360"/>
      </w:pPr>
      <w:rPr>
        <w:rFonts w:hint="default"/>
      </w:rPr>
    </w:lvl>
  </w:abstractNum>
  <w:abstractNum w:abstractNumId="103">
    <w:nsid w:val="3FD4745B"/>
    <w:multiLevelType w:val="singleLevel"/>
    <w:tmpl w:val="844E2E76"/>
    <w:lvl w:ilvl="0">
      <w:start w:val="1"/>
      <w:numFmt w:val="bullet"/>
      <w:lvlText w:val=""/>
      <w:lvlJc w:val="left"/>
      <w:pPr>
        <w:tabs>
          <w:tab w:val="num" w:pos="360"/>
        </w:tabs>
        <w:ind w:left="360" w:hanging="360"/>
      </w:pPr>
      <w:rPr>
        <w:rFonts w:ascii="Monotype Sorts" w:hAnsi="Monotype Sorts" w:hint="default"/>
      </w:rPr>
    </w:lvl>
  </w:abstractNum>
  <w:abstractNum w:abstractNumId="104">
    <w:nsid w:val="405D73F0"/>
    <w:multiLevelType w:val="singleLevel"/>
    <w:tmpl w:val="1592E516"/>
    <w:lvl w:ilvl="0">
      <w:start w:val="1"/>
      <w:numFmt w:val="decimal"/>
      <w:lvlText w:val="%1."/>
      <w:lvlJc w:val="left"/>
      <w:pPr>
        <w:tabs>
          <w:tab w:val="num" w:pos="1631"/>
        </w:tabs>
        <w:ind w:left="1631" w:hanging="360"/>
      </w:pPr>
      <w:rPr>
        <w:rFonts w:hint="default"/>
      </w:rPr>
    </w:lvl>
  </w:abstractNum>
  <w:abstractNum w:abstractNumId="105">
    <w:nsid w:val="4062346A"/>
    <w:multiLevelType w:val="singleLevel"/>
    <w:tmpl w:val="071AADA4"/>
    <w:lvl w:ilvl="0">
      <w:start w:val="1"/>
      <w:numFmt w:val="decimal"/>
      <w:lvlText w:val="%1)"/>
      <w:lvlJc w:val="left"/>
      <w:pPr>
        <w:tabs>
          <w:tab w:val="num" w:pos="1211"/>
        </w:tabs>
        <w:ind w:left="1211" w:hanging="360"/>
      </w:pPr>
      <w:rPr>
        <w:rFonts w:hint="default"/>
      </w:rPr>
    </w:lvl>
  </w:abstractNum>
  <w:abstractNum w:abstractNumId="106">
    <w:nsid w:val="4198241C"/>
    <w:multiLevelType w:val="singleLevel"/>
    <w:tmpl w:val="844E2E76"/>
    <w:lvl w:ilvl="0">
      <w:start w:val="1"/>
      <w:numFmt w:val="bullet"/>
      <w:lvlText w:val=""/>
      <w:lvlJc w:val="left"/>
      <w:pPr>
        <w:tabs>
          <w:tab w:val="num" w:pos="360"/>
        </w:tabs>
        <w:ind w:left="360" w:hanging="360"/>
      </w:pPr>
      <w:rPr>
        <w:rFonts w:ascii="Monotype Sorts" w:hAnsi="Monotype Sorts" w:hint="default"/>
      </w:rPr>
    </w:lvl>
  </w:abstractNum>
  <w:abstractNum w:abstractNumId="107">
    <w:nsid w:val="42031C88"/>
    <w:multiLevelType w:val="singleLevel"/>
    <w:tmpl w:val="6396FDAE"/>
    <w:lvl w:ilvl="0">
      <w:start w:val="1"/>
      <w:numFmt w:val="decimal"/>
      <w:lvlText w:val="%1)"/>
      <w:lvlJc w:val="left"/>
      <w:pPr>
        <w:tabs>
          <w:tab w:val="num" w:pos="1211"/>
        </w:tabs>
        <w:ind w:left="1211" w:hanging="360"/>
      </w:pPr>
      <w:rPr>
        <w:rFonts w:hint="default"/>
      </w:rPr>
    </w:lvl>
  </w:abstractNum>
  <w:abstractNum w:abstractNumId="108">
    <w:nsid w:val="43B4068B"/>
    <w:multiLevelType w:val="singleLevel"/>
    <w:tmpl w:val="A8184A90"/>
    <w:lvl w:ilvl="0">
      <w:start w:val="1"/>
      <w:numFmt w:val="decimal"/>
      <w:lvlText w:val="%1."/>
      <w:lvlJc w:val="left"/>
      <w:pPr>
        <w:tabs>
          <w:tab w:val="num" w:pos="360"/>
        </w:tabs>
        <w:ind w:left="360" w:hanging="360"/>
      </w:pPr>
      <w:rPr>
        <w:rFonts w:hint="default"/>
      </w:rPr>
    </w:lvl>
  </w:abstractNum>
  <w:abstractNum w:abstractNumId="109">
    <w:nsid w:val="441065CB"/>
    <w:multiLevelType w:val="multilevel"/>
    <w:tmpl w:val="E3F857E4"/>
    <w:lvl w:ilvl="0">
      <w:start w:val="4"/>
      <w:numFmt w:val="decimal"/>
      <w:lvlText w:val="%1."/>
      <w:lvlJc w:val="left"/>
      <w:pPr>
        <w:tabs>
          <w:tab w:val="num" w:pos="480"/>
        </w:tabs>
        <w:ind w:left="480" w:hanging="480"/>
      </w:pPr>
      <w:rPr>
        <w:rFonts w:hint="default"/>
        <w:b/>
      </w:rPr>
    </w:lvl>
    <w:lvl w:ilvl="1">
      <w:start w:val="2"/>
      <w:numFmt w:val="decimal"/>
      <w:lvlText w:val="%1.%2."/>
      <w:lvlJc w:val="left"/>
      <w:pPr>
        <w:tabs>
          <w:tab w:val="num" w:pos="1331"/>
        </w:tabs>
        <w:ind w:left="1331" w:hanging="480"/>
      </w:pPr>
      <w:rPr>
        <w:rFonts w:hint="default"/>
        <w:b/>
      </w:rPr>
    </w:lvl>
    <w:lvl w:ilvl="2">
      <w:start w:val="1"/>
      <w:numFmt w:val="decimal"/>
      <w:lvlText w:val="%1.%2.%3."/>
      <w:lvlJc w:val="left"/>
      <w:pPr>
        <w:tabs>
          <w:tab w:val="num" w:pos="2422"/>
        </w:tabs>
        <w:ind w:left="2422" w:hanging="720"/>
      </w:pPr>
      <w:rPr>
        <w:rFonts w:hint="default"/>
        <w:b/>
      </w:rPr>
    </w:lvl>
    <w:lvl w:ilvl="3">
      <w:start w:val="1"/>
      <w:numFmt w:val="decimal"/>
      <w:lvlText w:val="%1.%2.%3.%4."/>
      <w:lvlJc w:val="left"/>
      <w:pPr>
        <w:tabs>
          <w:tab w:val="num" w:pos="3273"/>
        </w:tabs>
        <w:ind w:left="3273" w:hanging="720"/>
      </w:pPr>
      <w:rPr>
        <w:rFonts w:hint="default"/>
        <w:b/>
      </w:rPr>
    </w:lvl>
    <w:lvl w:ilvl="4">
      <w:start w:val="1"/>
      <w:numFmt w:val="decimal"/>
      <w:lvlText w:val="%1.%2.%3.%4.%5."/>
      <w:lvlJc w:val="left"/>
      <w:pPr>
        <w:tabs>
          <w:tab w:val="num" w:pos="4484"/>
        </w:tabs>
        <w:ind w:left="4484" w:hanging="1080"/>
      </w:pPr>
      <w:rPr>
        <w:rFonts w:hint="default"/>
        <w:b/>
      </w:rPr>
    </w:lvl>
    <w:lvl w:ilvl="5">
      <w:start w:val="1"/>
      <w:numFmt w:val="decimal"/>
      <w:lvlText w:val="%1.%2.%3.%4.%5.%6."/>
      <w:lvlJc w:val="left"/>
      <w:pPr>
        <w:tabs>
          <w:tab w:val="num" w:pos="5335"/>
        </w:tabs>
        <w:ind w:left="5335" w:hanging="1080"/>
      </w:pPr>
      <w:rPr>
        <w:rFonts w:hint="default"/>
        <w:b/>
      </w:rPr>
    </w:lvl>
    <w:lvl w:ilvl="6">
      <w:start w:val="1"/>
      <w:numFmt w:val="decimal"/>
      <w:lvlText w:val="%1.%2.%3.%4.%5.%6.%7."/>
      <w:lvlJc w:val="left"/>
      <w:pPr>
        <w:tabs>
          <w:tab w:val="num" w:pos="6546"/>
        </w:tabs>
        <w:ind w:left="6546" w:hanging="1440"/>
      </w:pPr>
      <w:rPr>
        <w:rFonts w:hint="default"/>
        <w:b/>
      </w:rPr>
    </w:lvl>
    <w:lvl w:ilvl="7">
      <w:start w:val="1"/>
      <w:numFmt w:val="decimal"/>
      <w:lvlText w:val="%1.%2.%3.%4.%5.%6.%7.%8."/>
      <w:lvlJc w:val="left"/>
      <w:pPr>
        <w:tabs>
          <w:tab w:val="num" w:pos="7397"/>
        </w:tabs>
        <w:ind w:left="7397" w:hanging="1440"/>
      </w:pPr>
      <w:rPr>
        <w:rFonts w:hint="default"/>
        <w:b/>
      </w:rPr>
    </w:lvl>
    <w:lvl w:ilvl="8">
      <w:start w:val="1"/>
      <w:numFmt w:val="decimal"/>
      <w:lvlText w:val="%1.%2.%3.%4.%5.%6.%7.%8.%9."/>
      <w:lvlJc w:val="left"/>
      <w:pPr>
        <w:tabs>
          <w:tab w:val="num" w:pos="8608"/>
        </w:tabs>
        <w:ind w:left="8608" w:hanging="1800"/>
      </w:pPr>
      <w:rPr>
        <w:rFonts w:hint="default"/>
        <w:b/>
      </w:rPr>
    </w:lvl>
  </w:abstractNum>
  <w:abstractNum w:abstractNumId="110">
    <w:nsid w:val="445C4092"/>
    <w:multiLevelType w:val="multilevel"/>
    <w:tmpl w:val="EC2A9E64"/>
    <w:lvl w:ilvl="0">
      <w:start w:val="1"/>
      <w:numFmt w:val="decimal"/>
      <w:lvlText w:val="%1."/>
      <w:lvlJc w:val="left"/>
      <w:pPr>
        <w:tabs>
          <w:tab w:val="num" w:pos="1211"/>
        </w:tabs>
        <w:ind w:left="1211" w:hanging="360"/>
      </w:pPr>
      <w:rPr>
        <w:rFonts w:hint="default"/>
      </w:rPr>
    </w:lvl>
    <w:lvl w:ilvl="1">
      <w:start w:val="4"/>
      <w:numFmt w:val="decimal"/>
      <w:isLgl/>
      <w:lvlText w:val="%1.%2."/>
      <w:lvlJc w:val="left"/>
      <w:pPr>
        <w:tabs>
          <w:tab w:val="num" w:pos="1451"/>
        </w:tabs>
        <w:ind w:left="1451" w:hanging="600"/>
      </w:pPr>
      <w:rPr>
        <w:rFonts w:hint="default"/>
      </w:rPr>
    </w:lvl>
    <w:lvl w:ilvl="2">
      <w:start w:val="2"/>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1931"/>
        </w:tabs>
        <w:ind w:left="1931" w:hanging="108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291"/>
        </w:tabs>
        <w:ind w:left="2291" w:hanging="1440"/>
      </w:pPr>
      <w:rPr>
        <w:rFonts w:hint="default"/>
      </w:rPr>
    </w:lvl>
  </w:abstractNum>
  <w:abstractNum w:abstractNumId="111">
    <w:nsid w:val="452720BF"/>
    <w:multiLevelType w:val="singleLevel"/>
    <w:tmpl w:val="0A826F88"/>
    <w:lvl w:ilvl="0">
      <w:start w:val="1"/>
      <w:numFmt w:val="decimal"/>
      <w:lvlText w:val="%1-"/>
      <w:lvlJc w:val="left"/>
      <w:pPr>
        <w:tabs>
          <w:tab w:val="num" w:pos="1211"/>
        </w:tabs>
        <w:ind w:left="1211" w:hanging="360"/>
      </w:pPr>
      <w:rPr>
        <w:rFonts w:hint="default"/>
      </w:rPr>
    </w:lvl>
  </w:abstractNum>
  <w:abstractNum w:abstractNumId="112">
    <w:nsid w:val="460E4E6C"/>
    <w:multiLevelType w:val="multilevel"/>
    <w:tmpl w:val="D50E246C"/>
    <w:lvl w:ilvl="0">
      <w:start w:val="1"/>
      <w:numFmt w:val="decimal"/>
      <w:lvlText w:val="%1."/>
      <w:lvlJc w:val="left"/>
      <w:pPr>
        <w:tabs>
          <w:tab w:val="num" w:pos="1211"/>
        </w:tabs>
        <w:ind w:left="1211" w:hanging="360"/>
      </w:pPr>
      <w:rPr>
        <w:rFonts w:hint="default"/>
      </w:rPr>
    </w:lvl>
    <w:lvl w:ilvl="1">
      <w:start w:val="4"/>
      <w:numFmt w:val="decimal"/>
      <w:isLgl/>
      <w:lvlText w:val="%1.%2."/>
      <w:lvlJc w:val="left"/>
      <w:pPr>
        <w:tabs>
          <w:tab w:val="num" w:pos="1271"/>
        </w:tabs>
        <w:ind w:left="1271" w:hanging="4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113">
    <w:nsid w:val="46F26CCC"/>
    <w:multiLevelType w:val="multilevel"/>
    <w:tmpl w:val="26225D04"/>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71"/>
        </w:tabs>
        <w:ind w:left="1271" w:hanging="4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114">
    <w:nsid w:val="476C3A77"/>
    <w:multiLevelType w:val="singleLevel"/>
    <w:tmpl w:val="2BC21448"/>
    <w:lvl w:ilvl="0">
      <w:start w:val="90"/>
      <w:numFmt w:val="decimal"/>
      <w:lvlText w:val="%1"/>
      <w:lvlJc w:val="left"/>
      <w:pPr>
        <w:tabs>
          <w:tab w:val="num" w:pos="1241"/>
        </w:tabs>
        <w:ind w:left="1241" w:hanging="390"/>
      </w:pPr>
      <w:rPr>
        <w:rFonts w:hint="default"/>
      </w:rPr>
    </w:lvl>
  </w:abstractNum>
  <w:abstractNum w:abstractNumId="115">
    <w:nsid w:val="48F657F0"/>
    <w:multiLevelType w:val="singleLevel"/>
    <w:tmpl w:val="0419000F"/>
    <w:lvl w:ilvl="0">
      <w:start w:val="1"/>
      <w:numFmt w:val="decimal"/>
      <w:lvlText w:val="%1."/>
      <w:lvlJc w:val="left"/>
      <w:pPr>
        <w:tabs>
          <w:tab w:val="num" w:pos="360"/>
        </w:tabs>
        <w:ind w:left="360" w:hanging="360"/>
      </w:pPr>
    </w:lvl>
  </w:abstractNum>
  <w:abstractNum w:abstractNumId="116">
    <w:nsid w:val="49627957"/>
    <w:multiLevelType w:val="singleLevel"/>
    <w:tmpl w:val="7C3EBE80"/>
    <w:lvl w:ilvl="0">
      <w:start w:val="1"/>
      <w:numFmt w:val="decimal"/>
      <w:lvlText w:val="%1."/>
      <w:lvlJc w:val="left"/>
      <w:pPr>
        <w:tabs>
          <w:tab w:val="num" w:pos="1211"/>
        </w:tabs>
        <w:ind w:left="1211" w:hanging="360"/>
      </w:pPr>
      <w:rPr>
        <w:rFonts w:hint="default"/>
      </w:rPr>
    </w:lvl>
  </w:abstractNum>
  <w:abstractNum w:abstractNumId="117">
    <w:nsid w:val="49B30D8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8">
    <w:nsid w:val="4AF85CCE"/>
    <w:multiLevelType w:val="multilevel"/>
    <w:tmpl w:val="A8AA0AC2"/>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271"/>
        </w:tabs>
        <w:ind w:left="1271" w:hanging="4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119">
    <w:nsid w:val="4B110680"/>
    <w:multiLevelType w:val="singleLevel"/>
    <w:tmpl w:val="77AEC856"/>
    <w:lvl w:ilvl="0">
      <w:start w:val="1"/>
      <w:numFmt w:val="bullet"/>
      <w:lvlText w:val="-"/>
      <w:lvlJc w:val="left"/>
      <w:pPr>
        <w:tabs>
          <w:tab w:val="num" w:pos="1080"/>
        </w:tabs>
        <w:ind w:left="1080" w:hanging="360"/>
      </w:pPr>
      <w:rPr>
        <w:rFonts w:hint="default"/>
        <w:b/>
        <w:i/>
        <w:sz w:val="28"/>
      </w:rPr>
    </w:lvl>
  </w:abstractNum>
  <w:abstractNum w:abstractNumId="120">
    <w:nsid w:val="4B606D2B"/>
    <w:multiLevelType w:val="singleLevel"/>
    <w:tmpl w:val="0419000F"/>
    <w:lvl w:ilvl="0">
      <w:start w:val="1"/>
      <w:numFmt w:val="decimal"/>
      <w:lvlText w:val="%1."/>
      <w:lvlJc w:val="left"/>
      <w:pPr>
        <w:tabs>
          <w:tab w:val="num" w:pos="360"/>
        </w:tabs>
        <w:ind w:left="360" w:hanging="360"/>
      </w:pPr>
      <w:rPr>
        <w:rFonts w:hint="default"/>
      </w:rPr>
    </w:lvl>
  </w:abstractNum>
  <w:abstractNum w:abstractNumId="121">
    <w:nsid w:val="4B7F0E8A"/>
    <w:multiLevelType w:val="singleLevel"/>
    <w:tmpl w:val="F20AF600"/>
    <w:lvl w:ilvl="0">
      <w:start w:val="1"/>
      <w:numFmt w:val="decimal"/>
      <w:lvlText w:val="%1."/>
      <w:lvlJc w:val="left"/>
      <w:pPr>
        <w:tabs>
          <w:tab w:val="num" w:pos="1211"/>
        </w:tabs>
        <w:ind w:left="1211" w:hanging="360"/>
      </w:pPr>
      <w:rPr>
        <w:rFonts w:hint="default"/>
      </w:rPr>
    </w:lvl>
  </w:abstractNum>
  <w:abstractNum w:abstractNumId="122">
    <w:nsid w:val="4BB113CA"/>
    <w:multiLevelType w:val="singleLevel"/>
    <w:tmpl w:val="DC00A626"/>
    <w:lvl w:ilvl="0">
      <w:start w:val="1"/>
      <w:numFmt w:val="decimal"/>
      <w:lvlText w:val="%1."/>
      <w:lvlJc w:val="left"/>
      <w:pPr>
        <w:tabs>
          <w:tab w:val="num" w:pos="1211"/>
        </w:tabs>
        <w:ind w:left="1211" w:hanging="360"/>
      </w:pPr>
      <w:rPr>
        <w:rFonts w:hint="default"/>
      </w:rPr>
    </w:lvl>
  </w:abstractNum>
  <w:abstractNum w:abstractNumId="123">
    <w:nsid w:val="4C0820DF"/>
    <w:multiLevelType w:val="singleLevel"/>
    <w:tmpl w:val="A2261904"/>
    <w:lvl w:ilvl="0">
      <w:start w:val="1"/>
      <w:numFmt w:val="decimal"/>
      <w:lvlText w:val="%1."/>
      <w:lvlJc w:val="left"/>
      <w:pPr>
        <w:tabs>
          <w:tab w:val="num" w:pos="502"/>
        </w:tabs>
        <w:ind w:left="502" w:hanging="360"/>
      </w:pPr>
      <w:rPr>
        <w:rFonts w:hint="default"/>
      </w:rPr>
    </w:lvl>
  </w:abstractNum>
  <w:abstractNum w:abstractNumId="124">
    <w:nsid w:val="4F1C2A2B"/>
    <w:multiLevelType w:val="multilevel"/>
    <w:tmpl w:val="04929BB6"/>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271"/>
        </w:tabs>
        <w:ind w:left="1271" w:hanging="4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125">
    <w:nsid w:val="4F441E01"/>
    <w:multiLevelType w:val="singleLevel"/>
    <w:tmpl w:val="91A61B68"/>
    <w:lvl w:ilvl="0">
      <w:start w:val="1"/>
      <w:numFmt w:val="decimal"/>
      <w:lvlText w:val="%1."/>
      <w:lvlJc w:val="left"/>
      <w:pPr>
        <w:tabs>
          <w:tab w:val="num" w:pos="1211"/>
        </w:tabs>
        <w:ind w:left="1211" w:hanging="360"/>
      </w:pPr>
      <w:rPr>
        <w:rFonts w:hint="default"/>
      </w:rPr>
    </w:lvl>
  </w:abstractNum>
  <w:abstractNum w:abstractNumId="126">
    <w:nsid w:val="4F773DD0"/>
    <w:multiLevelType w:val="singleLevel"/>
    <w:tmpl w:val="844E2E76"/>
    <w:lvl w:ilvl="0">
      <w:start w:val="1"/>
      <w:numFmt w:val="bullet"/>
      <w:lvlText w:val=""/>
      <w:lvlJc w:val="left"/>
      <w:pPr>
        <w:tabs>
          <w:tab w:val="num" w:pos="360"/>
        </w:tabs>
        <w:ind w:left="360" w:hanging="360"/>
      </w:pPr>
      <w:rPr>
        <w:rFonts w:ascii="Monotype Sorts" w:hAnsi="Monotype Sorts" w:hint="default"/>
      </w:rPr>
    </w:lvl>
  </w:abstractNum>
  <w:abstractNum w:abstractNumId="127">
    <w:nsid w:val="4FDC0020"/>
    <w:multiLevelType w:val="singleLevel"/>
    <w:tmpl w:val="EE724F84"/>
    <w:lvl w:ilvl="0">
      <w:start w:val="1"/>
      <w:numFmt w:val="decimal"/>
      <w:lvlText w:val="%1."/>
      <w:lvlJc w:val="left"/>
      <w:pPr>
        <w:tabs>
          <w:tab w:val="num" w:pos="1211"/>
        </w:tabs>
        <w:ind w:left="1211" w:hanging="360"/>
      </w:pPr>
      <w:rPr>
        <w:rFonts w:hint="default"/>
      </w:rPr>
    </w:lvl>
  </w:abstractNum>
  <w:abstractNum w:abstractNumId="128">
    <w:nsid w:val="4FE25C59"/>
    <w:multiLevelType w:val="singleLevel"/>
    <w:tmpl w:val="38045E68"/>
    <w:lvl w:ilvl="0">
      <w:start w:val="1"/>
      <w:numFmt w:val="decimal"/>
      <w:lvlText w:val="%1-"/>
      <w:lvlJc w:val="left"/>
      <w:pPr>
        <w:tabs>
          <w:tab w:val="num" w:pos="1211"/>
        </w:tabs>
        <w:ind w:left="1211" w:hanging="360"/>
      </w:pPr>
      <w:rPr>
        <w:rFonts w:hint="default"/>
      </w:rPr>
    </w:lvl>
  </w:abstractNum>
  <w:abstractNum w:abstractNumId="129">
    <w:nsid w:val="50D656F3"/>
    <w:multiLevelType w:val="singleLevel"/>
    <w:tmpl w:val="844E2E76"/>
    <w:lvl w:ilvl="0">
      <w:start w:val="1"/>
      <w:numFmt w:val="bullet"/>
      <w:lvlText w:val=""/>
      <w:lvlJc w:val="left"/>
      <w:pPr>
        <w:tabs>
          <w:tab w:val="num" w:pos="360"/>
        </w:tabs>
        <w:ind w:left="360" w:hanging="360"/>
      </w:pPr>
      <w:rPr>
        <w:rFonts w:ascii="Monotype Sorts" w:hAnsi="Monotype Sorts" w:hint="default"/>
      </w:rPr>
    </w:lvl>
  </w:abstractNum>
  <w:abstractNum w:abstractNumId="130">
    <w:nsid w:val="511A0F47"/>
    <w:multiLevelType w:val="singleLevel"/>
    <w:tmpl w:val="84149AA6"/>
    <w:lvl w:ilvl="0">
      <w:start w:val="1"/>
      <w:numFmt w:val="decimal"/>
      <w:lvlText w:val="%1."/>
      <w:lvlJc w:val="left"/>
      <w:pPr>
        <w:tabs>
          <w:tab w:val="num" w:pos="1211"/>
        </w:tabs>
        <w:ind w:left="1211" w:hanging="360"/>
      </w:pPr>
      <w:rPr>
        <w:rFonts w:hint="default"/>
      </w:rPr>
    </w:lvl>
  </w:abstractNum>
  <w:abstractNum w:abstractNumId="131">
    <w:nsid w:val="5166749E"/>
    <w:multiLevelType w:val="singleLevel"/>
    <w:tmpl w:val="0419000F"/>
    <w:lvl w:ilvl="0">
      <w:start w:val="1"/>
      <w:numFmt w:val="decimal"/>
      <w:lvlText w:val="%1."/>
      <w:lvlJc w:val="left"/>
      <w:pPr>
        <w:tabs>
          <w:tab w:val="num" w:pos="360"/>
        </w:tabs>
        <w:ind w:left="360" w:hanging="360"/>
      </w:pPr>
    </w:lvl>
  </w:abstractNum>
  <w:abstractNum w:abstractNumId="132">
    <w:nsid w:val="541B4C7A"/>
    <w:multiLevelType w:val="singleLevel"/>
    <w:tmpl w:val="53D69C40"/>
    <w:lvl w:ilvl="0">
      <w:start w:val="1"/>
      <w:numFmt w:val="decimal"/>
      <w:lvlText w:val="%1)"/>
      <w:lvlJc w:val="left"/>
      <w:pPr>
        <w:tabs>
          <w:tab w:val="num" w:pos="360"/>
        </w:tabs>
        <w:ind w:left="227" w:hanging="227"/>
      </w:pPr>
    </w:lvl>
  </w:abstractNum>
  <w:abstractNum w:abstractNumId="133">
    <w:nsid w:val="542B4626"/>
    <w:multiLevelType w:val="singleLevel"/>
    <w:tmpl w:val="C806452A"/>
    <w:lvl w:ilvl="0">
      <w:start w:val="1"/>
      <w:numFmt w:val="decimal"/>
      <w:lvlText w:val="%1."/>
      <w:lvlJc w:val="left"/>
      <w:pPr>
        <w:tabs>
          <w:tab w:val="num" w:pos="1211"/>
        </w:tabs>
        <w:ind w:left="1211" w:hanging="360"/>
      </w:pPr>
      <w:rPr>
        <w:rFonts w:hint="default"/>
      </w:rPr>
    </w:lvl>
  </w:abstractNum>
  <w:abstractNum w:abstractNumId="134">
    <w:nsid w:val="54730FCB"/>
    <w:multiLevelType w:val="multilevel"/>
    <w:tmpl w:val="7506D9AC"/>
    <w:lvl w:ilvl="0">
      <w:start w:val="4"/>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5">
    <w:nsid w:val="55695A5C"/>
    <w:multiLevelType w:val="singleLevel"/>
    <w:tmpl w:val="844E2E76"/>
    <w:lvl w:ilvl="0">
      <w:start w:val="1"/>
      <w:numFmt w:val="bullet"/>
      <w:lvlText w:val=""/>
      <w:lvlJc w:val="left"/>
      <w:pPr>
        <w:tabs>
          <w:tab w:val="num" w:pos="360"/>
        </w:tabs>
        <w:ind w:left="360" w:hanging="360"/>
      </w:pPr>
      <w:rPr>
        <w:rFonts w:ascii="Monotype Sorts" w:hAnsi="Monotype Sorts" w:hint="default"/>
      </w:rPr>
    </w:lvl>
  </w:abstractNum>
  <w:abstractNum w:abstractNumId="136">
    <w:nsid w:val="55751E5A"/>
    <w:multiLevelType w:val="singleLevel"/>
    <w:tmpl w:val="146A8908"/>
    <w:lvl w:ilvl="0">
      <w:start w:val="1"/>
      <w:numFmt w:val="decimal"/>
      <w:lvlText w:val="%1."/>
      <w:lvlJc w:val="left"/>
      <w:pPr>
        <w:tabs>
          <w:tab w:val="num" w:pos="1211"/>
        </w:tabs>
        <w:ind w:left="1211" w:hanging="360"/>
      </w:pPr>
      <w:rPr>
        <w:rFonts w:hint="default"/>
      </w:rPr>
    </w:lvl>
  </w:abstractNum>
  <w:abstractNum w:abstractNumId="137">
    <w:nsid w:val="569607BF"/>
    <w:multiLevelType w:val="singleLevel"/>
    <w:tmpl w:val="53D69C40"/>
    <w:lvl w:ilvl="0">
      <w:start w:val="1"/>
      <w:numFmt w:val="decimal"/>
      <w:lvlText w:val="%1)"/>
      <w:lvlJc w:val="left"/>
      <w:pPr>
        <w:tabs>
          <w:tab w:val="num" w:pos="360"/>
        </w:tabs>
        <w:ind w:left="227" w:hanging="227"/>
      </w:pPr>
    </w:lvl>
  </w:abstractNum>
  <w:abstractNum w:abstractNumId="138">
    <w:nsid w:val="56B36464"/>
    <w:multiLevelType w:val="singleLevel"/>
    <w:tmpl w:val="0419000F"/>
    <w:lvl w:ilvl="0">
      <w:start w:val="1"/>
      <w:numFmt w:val="decimal"/>
      <w:lvlText w:val="%1."/>
      <w:lvlJc w:val="left"/>
      <w:pPr>
        <w:tabs>
          <w:tab w:val="num" w:pos="360"/>
        </w:tabs>
        <w:ind w:left="360" w:hanging="360"/>
      </w:pPr>
    </w:lvl>
  </w:abstractNum>
  <w:abstractNum w:abstractNumId="139">
    <w:nsid w:val="572B6000"/>
    <w:multiLevelType w:val="singleLevel"/>
    <w:tmpl w:val="A8184A90"/>
    <w:lvl w:ilvl="0">
      <w:start w:val="1"/>
      <w:numFmt w:val="decimal"/>
      <w:lvlText w:val="%1."/>
      <w:lvlJc w:val="left"/>
      <w:pPr>
        <w:tabs>
          <w:tab w:val="num" w:pos="360"/>
        </w:tabs>
        <w:ind w:left="360" w:hanging="360"/>
      </w:pPr>
      <w:rPr>
        <w:rFonts w:hint="default"/>
      </w:rPr>
    </w:lvl>
  </w:abstractNum>
  <w:abstractNum w:abstractNumId="140">
    <w:nsid w:val="5750619C"/>
    <w:multiLevelType w:val="singleLevel"/>
    <w:tmpl w:val="0419000F"/>
    <w:lvl w:ilvl="0">
      <w:start w:val="1"/>
      <w:numFmt w:val="decimal"/>
      <w:lvlText w:val="%1."/>
      <w:lvlJc w:val="left"/>
      <w:pPr>
        <w:tabs>
          <w:tab w:val="num" w:pos="360"/>
        </w:tabs>
        <w:ind w:left="360" w:hanging="360"/>
      </w:pPr>
      <w:rPr>
        <w:rFonts w:hint="default"/>
      </w:rPr>
    </w:lvl>
  </w:abstractNum>
  <w:abstractNum w:abstractNumId="141">
    <w:nsid w:val="57E40C0C"/>
    <w:multiLevelType w:val="singleLevel"/>
    <w:tmpl w:val="7EF01C78"/>
    <w:lvl w:ilvl="0">
      <w:start w:val="1"/>
      <w:numFmt w:val="decimal"/>
      <w:lvlText w:val="%1)"/>
      <w:lvlJc w:val="left"/>
      <w:pPr>
        <w:tabs>
          <w:tab w:val="num" w:pos="360"/>
        </w:tabs>
        <w:ind w:left="227" w:hanging="227"/>
      </w:pPr>
    </w:lvl>
  </w:abstractNum>
  <w:abstractNum w:abstractNumId="142">
    <w:nsid w:val="582D0091"/>
    <w:multiLevelType w:val="multilevel"/>
    <w:tmpl w:val="75B412C8"/>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271"/>
        </w:tabs>
        <w:ind w:left="1271" w:hanging="4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143">
    <w:nsid w:val="58D93680"/>
    <w:multiLevelType w:val="singleLevel"/>
    <w:tmpl w:val="08400488"/>
    <w:lvl w:ilvl="0">
      <w:start w:val="1"/>
      <w:numFmt w:val="decimal"/>
      <w:lvlText w:val="%1."/>
      <w:lvlJc w:val="left"/>
      <w:pPr>
        <w:tabs>
          <w:tab w:val="num" w:pos="1211"/>
        </w:tabs>
        <w:ind w:left="1211" w:hanging="360"/>
      </w:pPr>
      <w:rPr>
        <w:rFonts w:hint="default"/>
      </w:rPr>
    </w:lvl>
  </w:abstractNum>
  <w:abstractNum w:abstractNumId="144">
    <w:nsid w:val="59CA645A"/>
    <w:multiLevelType w:val="singleLevel"/>
    <w:tmpl w:val="4F12B3CC"/>
    <w:lvl w:ilvl="0">
      <w:start w:val="1"/>
      <w:numFmt w:val="decimal"/>
      <w:lvlText w:val="%1)"/>
      <w:lvlJc w:val="left"/>
      <w:pPr>
        <w:tabs>
          <w:tab w:val="num" w:pos="360"/>
        </w:tabs>
        <w:ind w:left="360" w:hanging="360"/>
      </w:pPr>
      <w:rPr>
        <w:b w:val="0"/>
        <w:i w:val="0"/>
      </w:rPr>
    </w:lvl>
  </w:abstractNum>
  <w:abstractNum w:abstractNumId="145">
    <w:nsid w:val="59E15A0C"/>
    <w:multiLevelType w:val="singleLevel"/>
    <w:tmpl w:val="9E92F2C0"/>
    <w:lvl w:ilvl="0">
      <w:start w:val="1"/>
      <w:numFmt w:val="decimal"/>
      <w:lvlText w:val="%1."/>
      <w:lvlJc w:val="left"/>
      <w:pPr>
        <w:tabs>
          <w:tab w:val="num" w:pos="1211"/>
        </w:tabs>
        <w:ind w:left="1211" w:hanging="360"/>
      </w:pPr>
      <w:rPr>
        <w:rFonts w:hint="default"/>
      </w:rPr>
    </w:lvl>
  </w:abstractNum>
  <w:abstractNum w:abstractNumId="146">
    <w:nsid w:val="5BFC183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7">
    <w:nsid w:val="5C0863A9"/>
    <w:multiLevelType w:val="singleLevel"/>
    <w:tmpl w:val="4182A236"/>
    <w:lvl w:ilvl="0">
      <w:start w:val="1"/>
      <w:numFmt w:val="decimal"/>
      <w:lvlText w:val="%1."/>
      <w:lvlJc w:val="left"/>
      <w:pPr>
        <w:tabs>
          <w:tab w:val="num" w:pos="1211"/>
        </w:tabs>
        <w:ind w:left="1211" w:hanging="360"/>
      </w:pPr>
      <w:rPr>
        <w:rFonts w:hint="default"/>
      </w:rPr>
    </w:lvl>
  </w:abstractNum>
  <w:abstractNum w:abstractNumId="148">
    <w:nsid w:val="5CBC5EE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9">
    <w:nsid w:val="5CF9090B"/>
    <w:multiLevelType w:val="singleLevel"/>
    <w:tmpl w:val="39BC59B8"/>
    <w:lvl w:ilvl="0">
      <w:start w:val="1"/>
      <w:numFmt w:val="decimal"/>
      <w:lvlText w:val="%1."/>
      <w:lvlJc w:val="left"/>
      <w:pPr>
        <w:tabs>
          <w:tab w:val="num" w:pos="1211"/>
        </w:tabs>
        <w:ind w:left="1211" w:hanging="360"/>
      </w:pPr>
      <w:rPr>
        <w:rFonts w:hint="default"/>
      </w:rPr>
    </w:lvl>
  </w:abstractNum>
  <w:abstractNum w:abstractNumId="150">
    <w:nsid w:val="5E2D1C80"/>
    <w:multiLevelType w:val="singleLevel"/>
    <w:tmpl w:val="00D67E38"/>
    <w:lvl w:ilvl="0">
      <w:start w:val="1"/>
      <w:numFmt w:val="decimal"/>
      <w:lvlText w:val="%1-"/>
      <w:lvlJc w:val="left"/>
      <w:pPr>
        <w:tabs>
          <w:tab w:val="num" w:pos="1211"/>
        </w:tabs>
        <w:ind w:left="1211" w:hanging="360"/>
      </w:pPr>
      <w:rPr>
        <w:rFonts w:hint="default"/>
      </w:rPr>
    </w:lvl>
  </w:abstractNum>
  <w:abstractNum w:abstractNumId="151">
    <w:nsid w:val="5FB01BC3"/>
    <w:multiLevelType w:val="singleLevel"/>
    <w:tmpl w:val="92C64000"/>
    <w:lvl w:ilvl="0">
      <w:start w:val="1"/>
      <w:numFmt w:val="decimal"/>
      <w:lvlText w:val="%1."/>
      <w:lvlJc w:val="left"/>
      <w:pPr>
        <w:tabs>
          <w:tab w:val="num" w:pos="1211"/>
        </w:tabs>
        <w:ind w:left="1211" w:hanging="360"/>
      </w:pPr>
      <w:rPr>
        <w:rFonts w:hint="default"/>
      </w:rPr>
    </w:lvl>
  </w:abstractNum>
  <w:abstractNum w:abstractNumId="152">
    <w:nsid w:val="61333439"/>
    <w:multiLevelType w:val="singleLevel"/>
    <w:tmpl w:val="66BA7530"/>
    <w:lvl w:ilvl="0">
      <w:start w:val="1"/>
      <w:numFmt w:val="decimal"/>
      <w:lvlText w:val="%1."/>
      <w:lvlJc w:val="left"/>
      <w:pPr>
        <w:tabs>
          <w:tab w:val="num" w:pos="1211"/>
        </w:tabs>
        <w:ind w:left="1211" w:hanging="360"/>
      </w:pPr>
      <w:rPr>
        <w:rFonts w:hint="default"/>
      </w:rPr>
    </w:lvl>
  </w:abstractNum>
  <w:abstractNum w:abstractNumId="153">
    <w:nsid w:val="61AB1F7E"/>
    <w:multiLevelType w:val="singleLevel"/>
    <w:tmpl w:val="C61A4F4A"/>
    <w:lvl w:ilvl="0">
      <w:start w:val="14"/>
      <w:numFmt w:val="decimal"/>
      <w:lvlText w:val="%1"/>
      <w:lvlJc w:val="left"/>
      <w:pPr>
        <w:tabs>
          <w:tab w:val="num" w:pos="3251"/>
        </w:tabs>
        <w:ind w:left="3251" w:hanging="2340"/>
      </w:pPr>
      <w:rPr>
        <w:rFonts w:hint="default"/>
      </w:rPr>
    </w:lvl>
  </w:abstractNum>
  <w:abstractNum w:abstractNumId="154">
    <w:nsid w:val="61B80F77"/>
    <w:multiLevelType w:val="singleLevel"/>
    <w:tmpl w:val="073839CA"/>
    <w:lvl w:ilvl="0">
      <w:start w:val="1"/>
      <w:numFmt w:val="decimal"/>
      <w:lvlText w:val="%1)"/>
      <w:lvlJc w:val="left"/>
      <w:pPr>
        <w:tabs>
          <w:tab w:val="num" w:pos="1211"/>
        </w:tabs>
        <w:ind w:left="1211" w:hanging="360"/>
      </w:pPr>
      <w:rPr>
        <w:rFonts w:hint="default"/>
      </w:rPr>
    </w:lvl>
  </w:abstractNum>
  <w:abstractNum w:abstractNumId="155">
    <w:nsid w:val="63365333"/>
    <w:multiLevelType w:val="singleLevel"/>
    <w:tmpl w:val="05EC68F4"/>
    <w:lvl w:ilvl="0">
      <w:start w:val="1"/>
      <w:numFmt w:val="decimal"/>
      <w:lvlText w:val="%1."/>
      <w:lvlJc w:val="left"/>
      <w:pPr>
        <w:tabs>
          <w:tab w:val="num" w:pos="1211"/>
        </w:tabs>
        <w:ind w:left="1211" w:hanging="360"/>
      </w:pPr>
      <w:rPr>
        <w:rFonts w:hint="default"/>
      </w:rPr>
    </w:lvl>
  </w:abstractNum>
  <w:abstractNum w:abstractNumId="156">
    <w:nsid w:val="63DE7BDB"/>
    <w:multiLevelType w:val="singleLevel"/>
    <w:tmpl w:val="B8808292"/>
    <w:lvl w:ilvl="0">
      <w:numFmt w:val="bullet"/>
      <w:lvlText w:val="-"/>
      <w:lvlJc w:val="left"/>
      <w:pPr>
        <w:tabs>
          <w:tab w:val="num" w:pos="360"/>
        </w:tabs>
        <w:ind w:left="360" w:hanging="360"/>
      </w:pPr>
      <w:rPr>
        <w:rFonts w:hint="default"/>
      </w:rPr>
    </w:lvl>
  </w:abstractNum>
  <w:abstractNum w:abstractNumId="157">
    <w:nsid w:val="65496068"/>
    <w:multiLevelType w:val="multilevel"/>
    <w:tmpl w:val="22A0CA9A"/>
    <w:lvl w:ilvl="0">
      <w:start w:val="1"/>
      <w:numFmt w:val="decimal"/>
      <w:lvlText w:val="%1."/>
      <w:lvlJc w:val="left"/>
      <w:pPr>
        <w:tabs>
          <w:tab w:val="num" w:pos="1211"/>
        </w:tabs>
        <w:ind w:left="1211" w:hanging="360"/>
      </w:pPr>
      <w:rPr>
        <w:rFonts w:hint="default"/>
      </w:rPr>
    </w:lvl>
    <w:lvl w:ilvl="1">
      <w:start w:val="2"/>
      <w:numFmt w:val="decimal"/>
      <w:isLgl/>
      <w:lvlText w:val="%1.%2."/>
      <w:lvlJc w:val="left"/>
      <w:pPr>
        <w:tabs>
          <w:tab w:val="num" w:pos="1271"/>
        </w:tabs>
        <w:ind w:left="1271" w:hanging="4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158">
    <w:nsid w:val="65AC3FAF"/>
    <w:multiLevelType w:val="singleLevel"/>
    <w:tmpl w:val="226AAFAC"/>
    <w:lvl w:ilvl="0">
      <w:start w:val="1"/>
      <w:numFmt w:val="lowerLetter"/>
      <w:lvlText w:val="%1)"/>
      <w:lvlJc w:val="left"/>
      <w:pPr>
        <w:tabs>
          <w:tab w:val="num" w:pos="360"/>
        </w:tabs>
        <w:ind w:left="360" w:hanging="360"/>
      </w:pPr>
    </w:lvl>
  </w:abstractNum>
  <w:abstractNum w:abstractNumId="159">
    <w:nsid w:val="678356D0"/>
    <w:multiLevelType w:val="singleLevel"/>
    <w:tmpl w:val="3E4EB358"/>
    <w:lvl w:ilvl="0">
      <w:start w:val="1"/>
      <w:numFmt w:val="decimal"/>
      <w:lvlText w:val="%1."/>
      <w:lvlJc w:val="left"/>
      <w:pPr>
        <w:tabs>
          <w:tab w:val="num" w:pos="1211"/>
        </w:tabs>
        <w:ind w:left="1211" w:hanging="360"/>
      </w:pPr>
      <w:rPr>
        <w:rFonts w:hint="default"/>
      </w:rPr>
    </w:lvl>
  </w:abstractNum>
  <w:abstractNum w:abstractNumId="160">
    <w:nsid w:val="67A91204"/>
    <w:multiLevelType w:val="singleLevel"/>
    <w:tmpl w:val="D3A60DEE"/>
    <w:lvl w:ilvl="0">
      <w:start w:val="1"/>
      <w:numFmt w:val="decimal"/>
      <w:lvlText w:val="%1."/>
      <w:lvlJc w:val="left"/>
      <w:pPr>
        <w:tabs>
          <w:tab w:val="num" w:pos="1211"/>
        </w:tabs>
        <w:ind w:left="1211" w:hanging="360"/>
      </w:pPr>
      <w:rPr>
        <w:rFonts w:hint="default"/>
      </w:rPr>
    </w:lvl>
  </w:abstractNum>
  <w:abstractNum w:abstractNumId="161">
    <w:nsid w:val="683165A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2">
    <w:nsid w:val="688334CC"/>
    <w:multiLevelType w:val="multilevel"/>
    <w:tmpl w:val="70FE44D6"/>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163">
    <w:nsid w:val="68A54C7E"/>
    <w:multiLevelType w:val="multilevel"/>
    <w:tmpl w:val="8B64DBE0"/>
    <w:lvl w:ilvl="0">
      <w:start w:val="1"/>
      <w:numFmt w:val="decimal"/>
      <w:lvlText w:val="%1"/>
      <w:lvlJc w:val="left"/>
      <w:pPr>
        <w:tabs>
          <w:tab w:val="num" w:pos="4631"/>
        </w:tabs>
        <w:ind w:left="4631" w:hanging="3780"/>
      </w:pPr>
      <w:rPr>
        <w:rFonts w:hint="default"/>
      </w:rPr>
    </w:lvl>
    <w:lvl w:ilvl="1">
      <w:start w:val="4"/>
      <w:numFmt w:val="decimal"/>
      <w:isLgl/>
      <w:lvlText w:val="%1.%2."/>
      <w:lvlJc w:val="left"/>
      <w:pPr>
        <w:tabs>
          <w:tab w:val="num" w:pos="1271"/>
        </w:tabs>
        <w:ind w:left="1271" w:hanging="4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164">
    <w:nsid w:val="691B7528"/>
    <w:multiLevelType w:val="multilevel"/>
    <w:tmpl w:val="BEBE2218"/>
    <w:lvl w:ilvl="0">
      <w:start w:val="1"/>
      <w:numFmt w:val="decimal"/>
      <w:lvlText w:val="%1."/>
      <w:lvlJc w:val="left"/>
      <w:pPr>
        <w:tabs>
          <w:tab w:val="num" w:pos="542"/>
        </w:tabs>
        <w:ind w:left="542" w:hanging="542"/>
      </w:pPr>
      <w:rPr>
        <w:rFonts w:hint="default"/>
      </w:rPr>
    </w:lvl>
    <w:lvl w:ilvl="1">
      <w:start w:val="4"/>
      <w:numFmt w:val="decimal"/>
      <w:lvlText w:val="%1.%2."/>
      <w:lvlJc w:val="left"/>
      <w:pPr>
        <w:tabs>
          <w:tab w:val="num" w:pos="967"/>
        </w:tabs>
        <w:ind w:left="967" w:hanging="542"/>
      </w:pPr>
      <w:rPr>
        <w:rFonts w:hint="default"/>
      </w:rPr>
    </w:lvl>
    <w:lvl w:ilvl="2">
      <w:start w:val="2"/>
      <w:numFmt w:val="decimal"/>
      <w:lvlText w:val="%1.%2.%3."/>
      <w:lvlJc w:val="left"/>
      <w:pPr>
        <w:tabs>
          <w:tab w:val="num" w:pos="1570"/>
        </w:tabs>
        <w:ind w:left="1570"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165">
    <w:nsid w:val="6AAA4D5C"/>
    <w:multiLevelType w:val="multilevel"/>
    <w:tmpl w:val="E876BC7E"/>
    <w:lvl w:ilvl="0">
      <w:start w:val="1"/>
      <w:numFmt w:val="upperRoman"/>
      <w:lvlText w:val="%1."/>
      <w:lvlJc w:val="left"/>
      <w:pPr>
        <w:tabs>
          <w:tab w:val="num" w:pos="1571"/>
        </w:tabs>
        <w:ind w:left="1571" w:hanging="720"/>
      </w:pPr>
      <w:rPr>
        <w:rFonts w:hint="default"/>
      </w:rPr>
    </w:lvl>
    <w:lvl w:ilvl="1">
      <w:start w:val="2"/>
      <w:numFmt w:val="decimal"/>
      <w:isLgl/>
      <w:lvlText w:val="%1.%2."/>
      <w:lvlJc w:val="left"/>
      <w:pPr>
        <w:tabs>
          <w:tab w:val="num" w:pos="1331"/>
        </w:tabs>
        <w:ind w:left="1331" w:hanging="48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571"/>
        </w:tabs>
        <w:ind w:left="1571" w:hanging="72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1931"/>
        </w:tabs>
        <w:ind w:left="1931" w:hanging="108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291"/>
        </w:tabs>
        <w:ind w:left="2291" w:hanging="1440"/>
      </w:pPr>
      <w:rPr>
        <w:rFonts w:hint="default"/>
      </w:rPr>
    </w:lvl>
    <w:lvl w:ilvl="8">
      <w:start w:val="1"/>
      <w:numFmt w:val="decimal"/>
      <w:isLgl/>
      <w:lvlText w:val="%1.%2.%3.%4.%5.%6.%7.%8.%9."/>
      <w:lvlJc w:val="left"/>
      <w:pPr>
        <w:tabs>
          <w:tab w:val="num" w:pos="2651"/>
        </w:tabs>
        <w:ind w:left="2651" w:hanging="1800"/>
      </w:pPr>
      <w:rPr>
        <w:rFonts w:hint="default"/>
      </w:rPr>
    </w:lvl>
  </w:abstractNum>
  <w:abstractNum w:abstractNumId="166">
    <w:nsid w:val="6CA72320"/>
    <w:multiLevelType w:val="multilevel"/>
    <w:tmpl w:val="5364901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271"/>
        </w:tabs>
        <w:ind w:left="1271" w:hanging="4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167">
    <w:nsid w:val="6CD97D66"/>
    <w:multiLevelType w:val="singleLevel"/>
    <w:tmpl w:val="185C0322"/>
    <w:lvl w:ilvl="0">
      <w:start w:val="1"/>
      <w:numFmt w:val="decimal"/>
      <w:lvlText w:val="%1."/>
      <w:lvlJc w:val="left"/>
      <w:pPr>
        <w:tabs>
          <w:tab w:val="num" w:pos="1211"/>
        </w:tabs>
        <w:ind w:left="1211" w:hanging="360"/>
      </w:pPr>
      <w:rPr>
        <w:rFonts w:hint="default"/>
      </w:rPr>
    </w:lvl>
  </w:abstractNum>
  <w:abstractNum w:abstractNumId="168">
    <w:nsid w:val="6CE72838"/>
    <w:multiLevelType w:val="singleLevel"/>
    <w:tmpl w:val="365AAA22"/>
    <w:lvl w:ilvl="0">
      <w:start w:val="1"/>
      <w:numFmt w:val="bullet"/>
      <w:lvlText w:val="-"/>
      <w:lvlJc w:val="left"/>
      <w:pPr>
        <w:tabs>
          <w:tab w:val="num" w:pos="1211"/>
        </w:tabs>
        <w:ind w:left="1211" w:hanging="360"/>
      </w:pPr>
      <w:rPr>
        <w:rFonts w:hint="default"/>
      </w:rPr>
    </w:lvl>
  </w:abstractNum>
  <w:abstractNum w:abstractNumId="169">
    <w:nsid w:val="6CEC68CE"/>
    <w:multiLevelType w:val="singleLevel"/>
    <w:tmpl w:val="F3025278"/>
    <w:lvl w:ilvl="0">
      <w:start w:val="1"/>
      <w:numFmt w:val="decimal"/>
      <w:lvlText w:val="%1."/>
      <w:lvlJc w:val="left"/>
      <w:pPr>
        <w:tabs>
          <w:tab w:val="num" w:pos="1211"/>
        </w:tabs>
        <w:ind w:left="1211" w:hanging="360"/>
      </w:pPr>
      <w:rPr>
        <w:rFonts w:hint="default"/>
      </w:rPr>
    </w:lvl>
  </w:abstractNum>
  <w:abstractNum w:abstractNumId="170">
    <w:nsid w:val="6D981F45"/>
    <w:multiLevelType w:val="singleLevel"/>
    <w:tmpl w:val="BA643A5A"/>
    <w:lvl w:ilvl="0">
      <w:start w:val="1"/>
      <w:numFmt w:val="decimal"/>
      <w:lvlText w:val="%1."/>
      <w:lvlJc w:val="left"/>
      <w:pPr>
        <w:tabs>
          <w:tab w:val="num" w:pos="1211"/>
        </w:tabs>
        <w:ind w:left="1211" w:hanging="360"/>
      </w:pPr>
      <w:rPr>
        <w:rFonts w:hint="default"/>
      </w:rPr>
    </w:lvl>
  </w:abstractNum>
  <w:abstractNum w:abstractNumId="171">
    <w:nsid w:val="70525786"/>
    <w:multiLevelType w:val="singleLevel"/>
    <w:tmpl w:val="D88E6026"/>
    <w:lvl w:ilvl="0">
      <w:start w:val="1"/>
      <w:numFmt w:val="decimal"/>
      <w:lvlText w:val="%1."/>
      <w:lvlJc w:val="left"/>
      <w:pPr>
        <w:tabs>
          <w:tab w:val="num" w:pos="1211"/>
        </w:tabs>
        <w:ind w:left="1211" w:hanging="360"/>
      </w:pPr>
      <w:rPr>
        <w:rFonts w:hint="default"/>
      </w:rPr>
    </w:lvl>
  </w:abstractNum>
  <w:abstractNum w:abstractNumId="172">
    <w:nsid w:val="71EE0284"/>
    <w:multiLevelType w:val="singleLevel"/>
    <w:tmpl w:val="844E2E76"/>
    <w:lvl w:ilvl="0">
      <w:start w:val="1"/>
      <w:numFmt w:val="bullet"/>
      <w:lvlText w:val=""/>
      <w:lvlJc w:val="left"/>
      <w:pPr>
        <w:tabs>
          <w:tab w:val="num" w:pos="360"/>
        </w:tabs>
        <w:ind w:left="360" w:hanging="360"/>
      </w:pPr>
      <w:rPr>
        <w:rFonts w:ascii="Monotype Sorts" w:hAnsi="Monotype Sorts" w:hint="default"/>
      </w:rPr>
    </w:lvl>
  </w:abstractNum>
  <w:abstractNum w:abstractNumId="173">
    <w:nsid w:val="72810CED"/>
    <w:multiLevelType w:val="singleLevel"/>
    <w:tmpl w:val="07049156"/>
    <w:lvl w:ilvl="0">
      <w:start w:val="1"/>
      <w:numFmt w:val="decimal"/>
      <w:lvlText w:val="%1."/>
      <w:lvlJc w:val="left"/>
      <w:pPr>
        <w:tabs>
          <w:tab w:val="num" w:pos="927"/>
        </w:tabs>
        <w:ind w:left="927" w:hanging="360"/>
      </w:pPr>
      <w:rPr>
        <w:rFonts w:hint="default"/>
      </w:rPr>
    </w:lvl>
  </w:abstractNum>
  <w:abstractNum w:abstractNumId="174">
    <w:nsid w:val="7298076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5">
    <w:nsid w:val="73293E7E"/>
    <w:multiLevelType w:val="singleLevel"/>
    <w:tmpl w:val="844E2E76"/>
    <w:lvl w:ilvl="0">
      <w:start w:val="1"/>
      <w:numFmt w:val="bullet"/>
      <w:lvlText w:val=""/>
      <w:lvlJc w:val="left"/>
      <w:pPr>
        <w:tabs>
          <w:tab w:val="num" w:pos="360"/>
        </w:tabs>
        <w:ind w:left="360" w:hanging="360"/>
      </w:pPr>
      <w:rPr>
        <w:rFonts w:ascii="Monotype Sorts" w:hAnsi="Monotype Sorts" w:hint="default"/>
      </w:rPr>
    </w:lvl>
  </w:abstractNum>
  <w:abstractNum w:abstractNumId="176">
    <w:nsid w:val="73B10DA4"/>
    <w:multiLevelType w:val="singleLevel"/>
    <w:tmpl w:val="11DA5C10"/>
    <w:lvl w:ilvl="0">
      <w:start w:val="1"/>
      <w:numFmt w:val="decimal"/>
      <w:lvlText w:val="%1-"/>
      <w:lvlJc w:val="left"/>
      <w:pPr>
        <w:tabs>
          <w:tab w:val="num" w:pos="1211"/>
        </w:tabs>
        <w:ind w:left="1211" w:hanging="360"/>
      </w:pPr>
      <w:rPr>
        <w:rFonts w:hint="default"/>
      </w:rPr>
    </w:lvl>
  </w:abstractNum>
  <w:abstractNum w:abstractNumId="177">
    <w:nsid w:val="750B0A08"/>
    <w:multiLevelType w:val="singleLevel"/>
    <w:tmpl w:val="0419000F"/>
    <w:lvl w:ilvl="0">
      <w:start w:val="1"/>
      <w:numFmt w:val="decimal"/>
      <w:lvlText w:val="%1."/>
      <w:lvlJc w:val="left"/>
      <w:pPr>
        <w:tabs>
          <w:tab w:val="num" w:pos="360"/>
        </w:tabs>
        <w:ind w:left="360" w:hanging="360"/>
      </w:pPr>
      <w:rPr>
        <w:rFonts w:hint="default"/>
      </w:rPr>
    </w:lvl>
  </w:abstractNum>
  <w:abstractNum w:abstractNumId="178">
    <w:nsid w:val="75480FCB"/>
    <w:multiLevelType w:val="singleLevel"/>
    <w:tmpl w:val="466AE104"/>
    <w:lvl w:ilvl="0">
      <w:start w:val="1"/>
      <w:numFmt w:val="decimal"/>
      <w:lvlText w:val="%1."/>
      <w:lvlJc w:val="left"/>
      <w:pPr>
        <w:tabs>
          <w:tab w:val="num" w:pos="1211"/>
        </w:tabs>
        <w:ind w:left="1211" w:hanging="360"/>
      </w:pPr>
      <w:rPr>
        <w:rFonts w:hint="default"/>
      </w:rPr>
    </w:lvl>
  </w:abstractNum>
  <w:abstractNum w:abstractNumId="179">
    <w:nsid w:val="78DB3B0F"/>
    <w:multiLevelType w:val="singleLevel"/>
    <w:tmpl w:val="CD0C0450"/>
    <w:lvl w:ilvl="0">
      <w:start w:val="1"/>
      <w:numFmt w:val="decimal"/>
      <w:lvlText w:val="%1."/>
      <w:lvlJc w:val="left"/>
      <w:pPr>
        <w:tabs>
          <w:tab w:val="num" w:pos="1211"/>
        </w:tabs>
        <w:ind w:left="1211" w:hanging="360"/>
      </w:pPr>
      <w:rPr>
        <w:rFonts w:hint="default"/>
      </w:rPr>
    </w:lvl>
  </w:abstractNum>
  <w:abstractNum w:abstractNumId="180">
    <w:nsid w:val="79F505C5"/>
    <w:multiLevelType w:val="singleLevel"/>
    <w:tmpl w:val="2878D2B6"/>
    <w:lvl w:ilvl="0">
      <w:start w:val="1"/>
      <w:numFmt w:val="decimal"/>
      <w:lvlText w:val="%1."/>
      <w:lvlJc w:val="left"/>
      <w:pPr>
        <w:tabs>
          <w:tab w:val="num" w:pos="1211"/>
        </w:tabs>
        <w:ind w:left="1211" w:hanging="360"/>
      </w:pPr>
      <w:rPr>
        <w:rFonts w:hint="default"/>
      </w:rPr>
    </w:lvl>
  </w:abstractNum>
  <w:abstractNum w:abstractNumId="181">
    <w:nsid w:val="7B257F5A"/>
    <w:multiLevelType w:val="singleLevel"/>
    <w:tmpl w:val="E752F3F2"/>
    <w:lvl w:ilvl="0">
      <w:start w:val="1"/>
      <w:numFmt w:val="bullet"/>
      <w:lvlText w:val="-"/>
      <w:lvlJc w:val="left"/>
      <w:pPr>
        <w:tabs>
          <w:tab w:val="num" w:pos="1211"/>
        </w:tabs>
        <w:ind w:left="1211" w:hanging="360"/>
      </w:pPr>
      <w:rPr>
        <w:rFonts w:ascii="Times New Roman" w:hAnsi="Times New Roman" w:hint="default"/>
      </w:rPr>
    </w:lvl>
  </w:abstractNum>
  <w:abstractNum w:abstractNumId="182">
    <w:nsid w:val="7C3972E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3">
    <w:nsid w:val="7CB5049E"/>
    <w:multiLevelType w:val="singleLevel"/>
    <w:tmpl w:val="BF4416F2"/>
    <w:lvl w:ilvl="0">
      <w:start w:val="1"/>
      <w:numFmt w:val="decimal"/>
      <w:lvlText w:val="%1."/>
      <w:lvlJc w:val="left"/>
      <w:pPr>
        <w:tabs>
          <w:tab w:val="num" w:pos="1211"/>
        </w:tabs>
        <w:ind w:left="1211" w:hanging="360"/>
      </w:pPr>
      <w:rPr>
        <w:rFonts w:hint="default"/>
      </w:rPr>
    </w:lvl>
  </w:abstractNum>
  <w:abstractNum w:abstractNumId="184">
    <w:nsid w:val="7CF23387"/>
    <w:multiLevelType w:val="singleLevel"/>
    <w:tmpl w:val="01EC36AE"/>
    <w:lvl w:ilvl="0">
      <w:start w:val="1"/>
      <w:numFmt w:val="decimal"/>
      <w:lvlText w:val="%1."/>
      <w:lvlJc w:val="left"/>
      <w:pPr>
        <w:tabs>
          <w:tab w:val="num" w:pos="1211"/>
        </w:tabs>
        <w:ind w:left="1211" w:hanging="360"/>
      </w:pPr>
      <w:rPr>
        <w:rFonts w:hint="default"/>
      </w:rPr>
    </w:lvl>
  </w:abstractNum>
  <w:abstractNum w:abstractNumId="185">
    <w:nsid w:val="7D311ACF"/>
    <w:multiLevelType w:val="singleLevel"/>
    <w:tmpl w:val="444A4680"/>
    <w:lvl w:ilvl="0">
      <w:numFmt w:val="bullet"/>
      <w:lvlText w:val="-"/>
      <w:lvlJc w:val="left"/>
      <w:pPr>
        <w:tabs>
          <w:tab w:val="num" w:pos="360"/>
        </w:tabs>
        <w:ind w:left="360" w:hanging="360"/>
      </w:pPr>
      <w:rPr>
        <w:rFonts w:hint="default"/>
      </w:rPr>
    </w:lvl>
  </w:abstractNum>
  <w:abstractNum w:abstractNumId="186">
    <w:nsid w:val="7D405CFA"/>
    <w:multiLevelType w:val="singleLevel"/>
    <w:tmpl w:val="CF3CB5CC"/>
    <w:lvl w:ilvl="0">
      <w:start w:val="1"/>
      <w:numFmt w:val="decimal"/>
      <w:lvlText w:val="%1)"/>
      <w:lvlJc w:val="left"/>
      <w:pPr>
        <w:tabs>
          <w:tab w:val="num" w:pos="360"/>
        </w:tabs>
        <w:ind w:left="360" w:hanging="360"/>
      </w:pPr>
      <w:rPr>
        <w:b w:val="0"/>
        <w:i w:val="0"/>
      </w:rPr>
    </w:lvl>
  </w:abstractNum>
  <w:abstractNum w:abstractNumId="187">
    <w:nsid w:val="7D445DD7"/>
    <w:multiLevelType w:val="singleLevel"/>
    <w:tmpl w:val="A75CF878"/>
    <w:lvl w:ilvl="0">
      <w:start w:val="1"/>
      <w:numFmt w:val="decimal"/>
      <w:lvlText w:val="%1)"/>
      <w:lvlJc w:val="left"/>
      <w:pPr>
        <w:tabs>
          <w:tab w:val="num" w:pos="1211"/>
        </w:tabs>
        <w:ind w:left="1211" w:hanging="360"/>
      </w:pPr>
      <w:rPr>
        <w:rFonts w:hint="default"/>
      </w:rPr>
    </w:lvl>
  </w:abstractNum>
  <w:abstractNum w:abstractNumId="188">
    <w:nsid w:val="7E5C50A6"/>
    <w:multiLevelType w:val="singleLevel"/>
    <w:tmpl w:val="43FEEC9E"/>
    <w:lvl w:ilvl="0">
      <w:start w:val="1"/>
      <w:numFmt w:val="decimal"/>
      <w:lvlText w:val="%1."/>
      <w:lvlJc w:val="left"/>
      <w:pPr>
        <w:tabs>
          <w:tab w:val="num" w:pos="927"/>
        </w:tabs>
        <w:ind w:left="927" w:hanging="360"/>
      </w:pPr>
      <w:rPr>
        <w:rFonts w:hint="default"/>
      </w:rPr>
    </w:lvl>
  </w:abstractNum>
  <w:num w:numId="1">
    <w:abstractNumId w:val="138"/>
  </w:num>
  <w:num w:numId="2">
    <w:abstractNumId w:val="84"/>
  </w:num>
  <w:num w:numId="3">
    <w:abstractNumId w:val="90"/>
  </w:num>
  <w:num w:numId="4">
    <w:abstractNumId w:val="120"/>
  </w:num>
  <w:num w:numId="5">
    <w:abstractNumId w:val="140"/>
  </w:num>
  <w:num w:numId="6">
    <w:abstractNumId w:val="177"/>
  </w:num>
  <w:num w:numId="7">
    <w:abstractNumId w:val="15"/>
  </w:num>
  <w:num w:numId="8">
    <w:abstractNumId w:val="32"/>
  </w:num>
  <w:num w:numId="9">
    <w:abstractNumId w:val="27"/>
  </w:num>
  <w:num w:numId="10">
    <w:abstractNumId w:val="28"/>
  </w:num>
  <w:num w:numId="11">
    <w:abstractNumId w:val="99"/>
  </w:num>
  <w:num w:numId="12">
    <w:abstractNumId w:val="173"/>
  </w:num>
  <w:num w:numId="13">
    <w:abstractNumId w:val="53"/>
  </w:num>
  <w:num w:numId="14">
    <w:abstractNumId w:val="50"/>
  </w:num>
  <w:num w:numId="15">
    <w:abstractNumId w:val="65"/>
  </w:num>
  <w:num w:numId="16">
    <w:abstractNumId w:val="54"/>
  </w:num>
  <w:num w:numId="17">
    <w:abstractNumId w:val="188"/>
  </w:num>
  <w:num w:numId="18">
    <w:abstractNumId w:val="151"/>
  </w:num>
  <w:num w:numId="19">
    <w:abstractNumId w:val="118"/>
  </w:num>
  <w:num w:numId="20">
    <w:abstractNumId w:val="133"/>
  </w:num>
  <w:num w:numId="21">
    <w:abstractNumId w:val="102"/>
  </w:num>
  <w:num w:numId="22">
    <w:abstractNumId w:val="145"/>
  </w:num>
  <w:num w:numId="23">
    <w:abstractNumId w:val="156"/>
  </w:num>
  <w:num w:numId="24">
    <w:abstractNumId w:val="11"/>
  </w:num>
  <w:num w:numId="25">
    <w:abstractNumId w:val="76"/>
  </w:num>
  <w:num w:numId="26">
    <w:abstractNumId w:val="183"/>
  </w:num>
  <w:num w:numId="27">
    <w:abstractNumId w:val="123"/>
  </w:num>
  <w:num w:numId="28">
    <w:abstractNumId w:val="42"/>
  </w:num>
  <w:num w:numId="29">
    <w:abstractNumId w:val="142"/>
  </w:num>
  <w:num w:numId="30">
    <w:abstractNumId w:val="64"/>
  </w:num>
  <w:num w:numId="31">
    <w:abstractNumId w:val="78"/>
  </w:num>
  <w:num w:numId="32">
    <w:abstractNumId w:val="155"/>
  </w:num>
  <w:num w:numId="33">
    <w:abstractNumId w:val="149"/>
  </w:num>
  <w:num w:numId="34">
    <w:abstractNumId w:val="66"/>
  </w:num>
  <w:num w:numId="35">
    <w:abstractNumId w:val="109"/>
  </w:num>
  <w:num w:numId="36">
    <w:abstractNumId w:val="24"/>
  </w:num>
  <w:num w:numId="37">
    <w:abstractNumId w:val="57"/>
  </w:num>
  <w:num w:numId="38">
    <w:abstractNumId w:val="130"/>
  </w:num>
  <w:num w:numId="39">
    <w:abstractNumId w:val="56"/>
  </w:num>
  <w:num w:numId="40">
    <w:abstractNumId w:val="112"/>
  </w:num>
  <w:num w:numId="41">
    <w:abstractNumId w:val="88"/>
  </w:num>
  <w:num w:numId="42">
    <w:abstractNumId w:val="95"/>
  </w:num>
  <w:num w:numId="43">
    <w:abstractNumId w:val="152"/>
  </w:num>
  <w:num w:numId="44">
    <w:abstractNumId w:val="26"/>
  </w:num>
  <w:num w:numId="45">
    <w:abstractNumId w:val="159"/>
  </w:num>
  <w:num w:numId="46">
    <w:abstractNumId w:val="127"/>
  </w:num>
  <w:num w:numId="47">
    <w:abstractNumId w:val="6"/>
  </w:num>
  <w:num w:numId="48">
    <w:abstractNumId w:val="98"/>
  </w:num>
  <w:num w:numId="49">
    <w:abstractNumId w:val="170"/>
  </w:num>
  <w:num w:numId="50">
    <w:abstractNumId w:val="52"/>
  </w:num>
  <w:num w:numId="51">
    <w:abstractNumId w:val="3"/>
  </w:num>
  <w:num w:numId="52">
    <w:abstractNumId w:val="89"/>
  </w:num>
  <w:num w:numId="53">
    <w:abstractNumId w:val="162"/>
  </w:num>
  <w:num w:numId="54">
    <w:abstractNumId w:val="124"/>
  </w:num>
  <w:num w:numId="55">
    <w:abstractNumId w:val="10"/>
  </w:num>
  <w:num w:numId="56">
    <w:abstractNumId w:val="5"/>
  </w:num>
  <w:num w:numId="57">
    <w:abstractNumId w:val="143"/>
  </w:num>
  <w:num w:numId="58">
    <w:abstractNumId w:val="62"/>
  </w:num>
  <w:num w:numId="59">
    <w:abstractNumId w:val="136"/>
  </w:num>
  <w:num w:numId="60">
    <w:abstractNumId w:val="116"/>
  </w:num>
  <w:num w:numId="61">
    <w:abstractNumId w:val="169"/>
  </w:num>
  <w:num w:numId="62">
    <w:abstractNumId w:val="68"/>
  </w:num>
  <w:num w:numId="63">
    <w:abstractNumId w:val="73"/>
  </w:num>
  <w:num w:numId="64">
    <w:abstractNumId w:val="113"/>
  </w:num>
  <w:num w:numId="65">
    <w:abstractNumId w:val="153"/>
  </w:num>
  <w:num w:numId="66">
    <w:abstractNumId w:val="178"/>
  </w:num>
  <w:num w:numId="67">
    <w:abstractNumId w:val="20"/>
  </w:num>
  <w:num w:numId="68">
    <w:abstractNumId w:val="157"/>
  </w:num>
  <w:num w:numId="69">
    <w:abstractNumId w:val="163"/>
  </w:num>
  <w:num w:numId="70">
    <w:abstractNumId w:val="150"/>
  </w:num>
  <w:num w:numId="71">
    <w:abstractNumId w:val="111"/>
  </w:num>
  <w:num w:numId="72">
    <w:abstractNumId w:val="55"/>
  </w:num>
  <w:num w:numId="73">
    <w:abstractNumId w:val="128"/>
  </w:num>
  <w:num w:numId="74">
    <w:abstractNumId w:val="60"/>
  </w:num>
  <w:num w:numId="75">
    <w:abstractNumId w:val="167"/>
  </w:num>
  <w:num w:numId="76">
    <w:abstractNumId w:val="21"/>
  </w:num>
  <w:num w:numId="77">
    <w:abstractNumId w:val="160"/>
  </w:num>
  <w:num w:numId="78">
    <w:abstractNumId w:val="147"/>
  </w:num>
  <w:num w:numId="79">
    <w:abstractNumId w:val="97"/>
  </w:num>
  <w:num w:numId="80">
    <w:abstractNumId w:val="47"/>
  </w:num>
  <w:num w:numId="81">
    <w:abstractNumId w:val="80"/>
  </w:num>
  <w:num w:numId="82">
    <w:abstractNumId w:val="74"/>
  </w:num>
  <w:num w:numId="83">
    <w:abstractNumId w:val="46"/>
  </w:num>
  <w:num w:numId="84">
    <w:abstractNumId w:val="77"/>
  </w:num>
  <w:num w:numId="85">
    <w:abstractNumId w:val="176"/>
  </w:num>
  <w:num w:numId="86">
    <w:abstractNumId w:val="92"/>
  </w:num>
  <w:num w:numId="87">
    <w:abstractNumId w:val="34"/>
  </w:num>
  <w:num w:numId="88">
    <w:abstractNumId w:val="166"/>
  </w:num>
  <w:num w:numId="89">
    <w:abstractNumId w:val="39"/>
  </w:num>
  <w:num w:numId="90">
    <w:abstractNumId w:val="16"/>
  </w:num>
  <w:num w:numId="91">
    <w:abstractNumId w:val="104"/>
  </w:num>
  <w:num w:numId="92">
    <w:abstractNumId w:val="22"/>
  </w:num>
  <w:num w:numId="93">
    <w:abstractNumId w:val="30"/>
  </w:num>
  <w:num w:numId="94">
    <w:abstractNumId w:val="122"/>
  </w:num>
  <w:num w:numId="95">
    <w:abstractNumId w:val="121"/>
  </w:num>
  <w:num w:numId="96">
    <w:abstractNumId w:val="18"/>
  </w:num>
  <w:num w:numId="97">
    <w:abstractNumId w:val="33"/>
  </w:num>
  <w:num w:numId="98">
    <w:abstractNumId w:val="184"/>
  </w:num>
  <w:num w:numId="99">
    <w:abstractNumId w:val="9"/>
  </w:num>
  <w:num w:numId="100">
    <w:abstractNumId w:val="61"/>
  </w:num>
  <w:num w:numId="101">
    <w:abstractNumId w:val="69"/>
  </w:num>
  <w:num w:numId="102">
    <w:abstractNumId w:val="86"/>
  </w:num>
  <w:num w:numId="103">
    <w:abstractNumId w:val="7"/>
  </w:num>
  <w:num w:numId="104">
    <w:abstractNumId w:val="29"/>
  </w:num>
  <w:num w:numId="105">
    <w:abstractNumId w:val="125"/>
  </w:num>
  <w:num w:numId="106">
    <w:abstractNumId w:val="168"/>
  </w:num>
  <w:num w:numId="107">
    <w:abstractNumId w:val="94"/>
  </w:num>
  <w:num w:numId="108">
    <w:abstractNumId w:val="43"/>
  </w:num>
  <w:num w:numId="109">
    <w:abstractNumId w:val="110"/>
  </w:num>
  <w:num w:numId="110">
    <w:abstractNumId w:val="14"/>
  </w:num>
  <w:num w:numId="111">
    <w:abstractNumId w:val="4"/>
  </w:num>
  <w:num w:numId="112">
    <w:abstractNumId w:val="75"/>
  </w:num>
  <w:num w:numId="113">
    <w:abstractNumId w:val="38"/>
  </w:num>
  <w:num w:numId="114">
    <w:abstractNumId w:val="23"/>
  </w:num>
  <w:num w:numId="115">
    <w:abstractNumId w:val="164"/>
  </w:num>
  <w:num w:numId="116">
    <w:abstractNumId w:val="81"/>
  </w:num>
  <w:num w:numId="117">
    <w:abstractNumId w:val="40"/>
  </w:num>
  <w:num w:numId="118">
    <w:abstractNumId w:val="93"/>
  </w:num>
  <w:num w:numId="119">
    <w:abstractNumId w:val="13"/>
  </w:num>
  <w:num w:numId="120">
    <w:abstractNumId w:val="85"/>
  </w:num>
  <w:num w:numId="121">
    <w:abstractNumId w:val="59"/>
  </w:num>
  <w:num w:numId="122">
    <w:abstractNumId w:val="2"/>
  </w:num>
  <w:num w:numId="123">
    <w:abstractNumId w:val="171"/>
  </w:num>
  <w:num w:numId="124">
    <w:abstractNumId w:val="179"/>
  </w:num>
  <w:num w:numId="125">
    <w:abstractNumId w:val="100"/>
  </w:num>
  <w:num w:numId="126">
    <w:abstractNumId w:val="101"/>
  </w:num>
  <w:num w:numId="127">
    <w:abstractNumId w:val="103"/>
  </w:num>
  <w:num w:numId="128">
    <w:abstractNumId w:val="67"/>
  </w:num>
  <w:num w:numId="129">
    <w:abstractNumId w:val="135"/>
  </w:num>
  <w:num w:numId="130">
    <w:abstractNumId w:val="129"/>
  </w:num>
  <w:num w:numId="131">
    <w:abstractNumId w:val="172"/>
  </w:num>
  <w:num w:numId="132">
    <w:abstractNumId w:val="106"/>
  </w:num>
  <w:num w:numId="133">
    <w:abstractNumId w:val="0"/>
  </w:num>
  <w:num w:numId="134">
    <w:abstractNumId w:val="175"/>
  </w:num>
  <w:num w:numId="135">
    <w:abstractNumId w:val="58"/>
  </w:num>
  <w:num w:numId="136">
    <w:abstractNumId w:val="91"/>
  </w:num>
  <w:num w:numId="137">
    <w:abstractNumId w:val="126"/>
  </w:num>
  <w:num w:numId="138">
    <w:abstractNumId w:val="45"/>
  </w:num>
  <w:num w:numId="139">
    <w:abstractNumId w:val="137"/>
  </w:num>
  <w:num w:numId="140">
    <w:abstractNumId w:val="132"/>
  </w:num>
  <w:num w:numId="141">
    <w:abstractNumId w:val="141"/>
  </w:num>
  <w:num w:numId="142">
    <w:abstractNumId w:val="158"/>
  </w:num>
  <w:num w:numId="143">
    <w:abstractNumId w:val="186"/>
  </w:num>
  <w:num w:numId="144">
    <w:abstractNumId w:val="144"/>
  </w:num>
  <w:num w:numId="145">
    <w:abstractNumId w:val="31"/>
  </w:num>
  <w:num w:numId="146">
    <w:abstractNumId w:val="119"/>
  </w:num>
  <w:num w:numId="147">
    <w:abstractNumId w:val="131"/>
  </w:num>
  <w:num w:numId="148">
    <w:abstractNumId w:val="71"/>
  </w:num>
  <w:num w:numId="149">
    <w:abstractNumId w:val="35"/>
  </w:num>
  <w:num w:numId="150">
    <w:abstractNumId w:val="161"/>
  </w:num>
  <w:num w:numId="151">
    <w:abstractNumId w:val="87"/>
  </w:num>
  <w:num w:numId="152">
    <w:abstractNumId w:val="41"/>
  </w:num>
  <w:num w:numId="153">
    <w:abstractNumId w:val="63"/>
  </w:num>
  <w:num w:numId="154">
    <w:abstractNumId w:val="182"/>
  </w:num>
  <w:num w:numId="155">
    <w:abstractNumId w:val="70"/>
  </w:num>
  <w:num w:numId="156">
    <w:abstractNumId w:val="37"/>
  </w:num>
  <w:num w:numId="157">
    <w:abstractNumId w:val="114"/>
  </w:num>
  <w:num w:numId="158">
    <w:abstractNumId w:val="174"/>
  </w:num>
  <w:num w:numId="159">
    <w:abstractNumId w:val="180"/>
  </w:num>
  <w:num w:numId="160">
    <w:abstractNumId w:val="36"/>
  </w:num>
  <w:num w:numId="161">
    <w:abstractNumId w:val="79"/>
  </w:num>
  <w:num w:numId="162">
    <w:abstractNumId w:val="105"/>
  </w:num>
  <w:num w:numId="163">
    <w:abstractNumId w:val="48"/>
  </w:num>
  <w:num w:numId="164">
    <w:abstractNumId w:val="181"/>
  </w:num>
  <w:num w:numId="165">
    <w:abstractNumId w:val="1"/>
  </w:num>
  <w:num w:numId="166">
    <w:abstractNumId w:val="148"/>
  </w:num>
  <w:num w:numId="167">
    <w:abstractNumId w:val="17"/>
  </w:num>
  <w:num w:numId="168">
    <w:abstractNumId w:val="8"/>
  </w:num>
  <w:num w:numId="169">
    <w:abstractNumId w:val="83"/>
  </w:num>
  <w:num w:numId="170">
    <w:abstractNumId w:val="115"/>
  </w:num>
  <w:num w:numId="171">
    <w:abstractNumId w:val="117"/>
  </w:num>
  <w:num w:numId="172">
    <w:abstractNumId w:val="72"/>
  </w:num>
  <w:num w:numId="173">
    <w:abstractNumId w:val="108"/>
  </w:num>
  <w:num w:numId="174">
    <w:abstractNumId w:val="134"/>
  </w:num>
  <w:num w:numId="175">
    <w:abstractNumId w:val="187"/>
  </w:num>
  <w:num w:numId="176">
    <w:abstractNumId w:val="139"/>
  </w:num>
  <w:num w:numId="177">
    <w:abstractNumId w:val="82"/>
  </w:num>
  <w:num w:numId="178">
    <w:abstractNumId w:val="107"/>
  </w:num>
  <w:num w:numId="179">
    <w:abstractNumId w:val="25"/>
  </w:num>
  <w:num w:numId="180">
    <w:abstractNumId w:val="51"/>
  </w:num>
  <w:num w:numId="181">
    <w:abstractNumId w:val="185"/>
  </w:num>
  <w:num w:numId="182">
    <w:abstractNumId w:val="12"/>
  </w:num>
  <w:num w:numId="183">
    <w:abstractNumId w:val="165"/>
  </w:num>
  <w:num w:numId="184">
    <w:abstractNumId w:val="19"/>
  </w:num>
  <w:num w:numId="185">
    <w:abstractNumId w:val="146"/>
  </w:num>
  <w:num w:numId="186">
    <w:abstractNumId w:val="44"/>
  </w:num>
  <w:num w:numId="187">
    <w:abstractNumId w:val="154"/>
  </w:num>
  <w:num w:numId="188">
    <w:abstractNumId w:val="49"/>
  </w:num>
  <w:num w:numId="189">
    <w:abstractNumId w:val="96"/>
  </w:num>
  <w:numIdMacAtCleanup w:val="1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7F2B"/>
    <w:rsid w:val="00067F2B"/>
    <w:rsid w:val="0051209D"/>
    <w:rsid w:val="008A3CD2"/>
    <w:rsid w:val="00AE43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98"/>
    <o:shapelayout v:ext="edit">
      <o:idmap v:ext="edit" data="1,2"/>
      <o:rules v:ext="edit">
        <o:r id="V:Rule1" type="arc" idref="#_x0000_s1996"/>
        <o:r id="V:Rule2" type="arc" idref="#_x0000_s2236"/>
        <o:r id="V:Rule3" type="arc" idref="#_x0000_s2243"/>
        <o:r id="V:Rule4" type="arc" idref="#_x0000_s2146"/>
        <o:r id="V:Rule5" type="arc" idref="#_x0000_s2193"/>
      </o:rules>
    </o:shapelayout>
  </w:shapeDefaults>
  <w:decimalSymbol w:val=","/>
  <w:listSeparator w:val=";"/>
  <w15:chartTrackingRefBased/>
  <w15:docId w15:val="{E205CEC2-7336-48DE-B52B-DACBF429B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left="567"/>
      <w:jc w:val="center"/>
      <w:outlineLvl w:val="0"/>
    </w:pPr>
    <w:rPr>
      <w:szCs w:val="20"/>
    </w:rPr>
  </w:style>
  <w:style w:type="paragraph" w:styleId="2">
    <w:name w:val="heading 2"/>
    <w:basedOn w:val="a"/>
    <w:next w:val="a"/>
    <w:qFormat/>
    <w:pPr>
      <w:keepNext/>
      <w:ind w:firstLine="851"/>
      <w:outlineLvl w:val="1"/>
    </w:pPr>
    <w:rPr>
      <w:szCs w:val="20"/>
    </w:rPr>
  </w:style>
  <w:style w:type="paragraph" w:styleId="3">
    <w:name w:val="heading 3"/>
    <w:basedOn w:val="a"/>
    <w:next w:val="a"/>
    <w:qFormat/>
    <w:pPr>
      <w:keepNext/>
      <w:outlineLvl w:val="2"/>
    </w:pPr>
    <w:rPr>
      <w:szCs w:val="20"/>
    </w:rPr>
  </w:style>
  <w:style w:type="paragraph" w:styleId="4">
    <w:name w:val="heading 4"/>
    <w:basedOn w:val="a"/>
    <w:next w:val="a"/>
    <w:qFormat/>
    <w:pPr>
      <w:keepNext/>
      <w:ind w:right="-809" w:firstLine="851"/>
      <w:outlineLvl w:val="3"/>
    </w:pPr>
    <w:rPr>
      <w:szCs w:val="20"/>
    </w:rPr>
  </w:style>
  <w:style w:type="paragraph" w:styleId="5">
    <w:name w:val="heading 5"/>
    <w:basedOn w:val="a"/>
    <w:next w:val="a"/>
    <w:qFormat/>
    <w:pPr>
      <w:keepNext/>
      <w:ind w:firstLine="851"/>
      <w:jc w:val="center"/>
      <w:outlineLvl w:val="4"/>
    </w:pPr>
    <w:rPr>
      <w:szCs w:val="20"/>
    </w:rPr>
  </w:style>
  <w:style w:type="paragraph" w:styleId="6">
    <w:name w:val="heading 6"/>
    <w:basedOn w:val="a"/>
    <w:next w:val="a"/>
    <w:qFormat/>
    <w:pPr>
      <w:keepNext/>
      <w:jc w:val="center"/>
      <w:outlineLvl w:val="5"/>
    </w:pPr>
    <w:rPr>
      <w:szCs w:val="20"/>
    </w:rPr>
  </w:style>
  <w:style w:type="paragraph" w:styleId="7">
    <w:name w:val="heading 7"/>
    <w:basedOn w:val="a"/>
    <w:next w:val="a"/>
    <w:qFormat/>
    <w:pPr>
      <w:keepNext/>
      <w:ind w:left="34" w:hanging="34"/>
      <w:jc w:val="center"/>
      <w:outlineLvl w:val="6"/>
    </w:pPr>
    <w:rPr>
      <w:szCs w:val="20"/>
      <w:lang w:val="en-US"/>
    </w:rPr>
  </w:style>
  <w:style w:type="paragraph" w:styleId="8">
    <w:name w:val="heading 8"/>
    <w:basedOn w:val="a"/>
    <w:next w:val="a"/>
    <w:qFormat/>
    <w:pPr>
      <w:keepNext/>
      <w:jc w:val="center"/>
      <w:outlineLvl w:val="7"/>
    </w:pPr>
    <w:rPr>
      <w:b/>
      <w:i/>
      <w:szCs w:val="20"/>
    </w:rPr>
  </w:style>
  <w:style w:type="paragraph" w:styleId="9">
    <w:name w:val="heading 9"/>
    <w:basedOn w:val="a"/>
    <w:next w:val="a"/>
    <w:qFormat/>
    <w:pPr>
      <w:keepNext/>
      <w:ind w:left="851"/>
      <w:jc w:val="both"/>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Cs w:val="20"/>
    </w:rPr>
  </w:style>
  <w:style w:type="paragraph" w:styleId="a4">
    <w:name w:val="Body Text Indent"/>
    <w:basedOn w:val="a"/>
    <w:semiHidden/>
    <w:pPr>
      <w:ind w:firstLine="851"/>
    </w:pPr>
    <w:rPr>
      <w:szCs w:val="20"/>
    </w:rPr>
  </w:style>
  <w:style w:type="paragraph" w:styleId="30">
    <w:name w:val="Body Text Indent 3"/>
    <w:basedOn w:val="a"/>
    <w:semiHidden/>
    <w:pPr>
      <w:ind w:firstLine="709"/>
    </w:pPr>
    <w:rPr>
      <w:b/>
      <w:szCs w:val="20"/>
    </w:rPr>
  </w:style>
  <w:style w:type="paragraph" w:styleId="20">
    <w:name w:val="Body Text Indent 2"/>
    <w:basedOn w:val="a"/>
    <w:semiHidden/>
    <w:pPr>
      <w:ind w:firstLine="567"/>
    </w:pPr>
    <w:rPr>
      <w:szCs w:val="20"/>
    </w:rPr>
  </w:style>
  <w:style w:type="paragraph" w:styleId="a5">
    <w:name w:val="caption"/>
    <w:basedOn w:val="a"/>
    <w:next w:val="a"/>
    <w:qFormat/>
    <w:rPr>
      <w:szCs w:val="20"/>
    </w:rPr>
  </w:style>
  <w:style w:type="paragraph" w:styleId="21">
    <w:name w:val="Body Text 2"/>
    <w:basedOn w:val="a"/>
    <w:semiHidden/>
    <w:pPr>
      <w:jc w:val="center"/>
    </w:pPr>
    <w:rPr>
      <w:b/>
      <w:i/>
      <w:szCs w:val="20"/>
    </w:rPr>
  </w:style>
  <w:style w:type="paragraph" w:styleId="a6">
    <w:name w:val="footer"/>
    <w:basedOn w:val="a"/>
    <w:semiHidden/>
    <w:pPr>
      <w:tabs>
        <w:tab w:val="center" w:pos="4153"/>
        <w:tab w:val="right" w:pos="8306"/>
      </w:tabs>
    </w:pPr>
  </w:style>
  <w:style w:type="paragraph" w:styleId="31">
    <w:name w:val="Body Text 3"/>
    <w:basedOn w:val="a"/>
    <w:semiHidden/>
    <w:pPr>
      <w:jc w:val="both"/>
    </w:pPr>
  </w:style>
  <w:style w:type="paragraph" w:styleId="a7">
    <w:name w:val="header"/>
    <w:basedOn w:val="a"/>
    <w:semiHidden/>
    <w:pPr>
      <w:tabs>
        <w:tab w:val="center" w:pos="4153"/>
        <w:tab w:val="right" w:pos="8306"/>
      </w:tabs>
    </w:pPr>
    <w:rPr>
      <w:sz w:val="20"/>
    </w:rPr>
  </w:style>
  <w:style w:type="paragraph" w:styleId="a8">
    <w:name w:val="Block Text"/>
    <w:basedOn w:val="a"/>
    <w:semiHidden/>
    <w:pPr>
      <w:ind w:left="113" w:right="113"/>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oleObject" Target="embeddings/oleObject23.bin"/><Relationship Id="rId55" Type="http://schemas.openxmlformats.org/officeDocument/2006/relationships/image" Target="media/image26.wmf"/><Relationship Id="rId63" Type="http://schemas.openxmlformats.org/officeDocument/2006/relationships/image" Target="media/image30.wmf"/><Relationship Id="rId68" Type="http://schemas.openxmlformats.org/officeDocument/2006/relationships/oleObject" Target="embeddings/oleObject32.bin"/><Relationship Id="rId76" Type="http://schemas.openxmlformats.org/officeDocument/2006/relationships/oleObject" Target="embeddings/oleObject36.bin"/><Relationship Id="rId84" Type="http://schemas.openxmlformats.org/officeDocument/2006/relationships/fontTable" Target="fontTable.xml"/><Relationship Id="rId7" Type="http://schemas.openxmlformats.org/officeDocument/2006/relationships/image" Target="media/image2.wmf"/><Relationship Id="rId71" Type="http://schemas.openxmlformats.org/officeDocument/2006/relationships/image" Target="media/image34.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66" Type="http://schemas.openxmlformats.org/officeDocument/2006/relationships/oleObject" Target="embeddings/oleObject31.bin"/><Relationship Id="rId74" Type="http://schemas.openxmlformats.org/officeDocument/2006/relationships/oleObject" Target="embeddings/oleObject35.bin"/><Relationship Id="rId79" Type="http://schemas.openxmlformats.org/officeDocument/2006/relationships/image" Target="media/image38.wmf"/><Relationship Id="rId5" Type="http://schemas.openxmlformats.org/officeDocument/2006/relationships/image" Target="media/image1.wmf"/><Relationship Id="rId61" Type="http://schemas.openxmlformats.org/officeDocument/2006/relationships/image" Target="media/image29.wmf"/><Relationship Id="rId82" Type="http://schemas.openxmlformats.org/officeDocument/2006/relationships/oleObject" Target="embeddings/oleObject39.bin"/><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80" Type="http://schemas.openxmlformats.org/officeDocument/2006/relationships/oleObject" Target="embeddings/oleObject38.bin"/><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83" Type="http://schemas.openxmlformats.org/officeDocument/2006/relationships/oleObject" Target="embeddings/oleObject40.bin"/><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 Id="rId10" Type="http://schemas.openxmlformats.org/officeDocument/2006/relationships/oleObject" Target="embeddings/oleObject3.bin"/><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image" Target="media/image3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38271</Words>
  <Characters>218150</Characters>
  <Application>Microsoft Office Word</Application>
  <DocSecurity>0</DocSecurity>
  <Lines>1817</Lines>
  <Paragraphs>511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255910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Трофимов Александр Николаевич</dc:creator>
  <cp:keywords/>
  <dc:description/>
  <cp:lastModifiedBy>admin</cp:lastModifiedBy>
  <cp:revision>2</cp:revision>
  <dcterms:created xsi:type="dcterms:W3CDTF">2014-07-11T07:42:00Z</dcterms:created>
  <dcterms:modified xsi:type="dcterms:W3CDTF">2014-07-11T07:42:00Z</dcterms:modified>
</cp:coreProperties>
</file>