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379" w:rsidRDefault="004A7379" w:rsidP="009F5595">
      <w:pPr>
        <w:jc w:val="center"/>
        <w:rPr>
          <w:b/>
          <w:sz w:val="28"/>
          <w:szCs w:val="28"/>
        </w:rPr>
      </w:pPr>
    </w:p>
    <w:p w:rsidR="009F5595" w:rsidRPr="00A947F1" w:rsidRDefault="009F5595" w:rsidP="009F5595">
      <w:pPr>
        <w:jc w:val="center"/>
        <w:rPr>
          <w:b/>
          <w:sz w:val="28"/>
          <w:szCs w:val="28"/>
        </w:rPr>
      </w:pPr>
      <w:r w:rsidRPr="00A947F1">
        <w:rPr>
          <w:b/>
          <w:sz w:val="28"/>
          <w:szCs w:val="28"/>
        </w:rPr>
        <w:t>Федеральная таможенная служба</w:t>
      </w:r>
    </w:p>
    <w:p w:rsidR="009F5595" w:rsidRPr="00A947F1" w:rsidRDefault="009F5595" w:rsidP="009F5595">
      <w:pPr>
        <w:jc w:val="center"/>
        <w:rPr>
          <w:sz w:val="28"/>
          <w:szCs w:val="28"/>
        </w:rPr>
      </w:pPr>
      <w:r w:rsidRPr="00A947F1">
        <w:rPr>
          <w:sz w:val="28"/>
          <w:szCs w:val="28"/>
        </w:rPr>
        <w:t>Государственное образовательное учреждение</w:t>
      </w:r>
    </w:p>
    <w:p w:rsidR="009F5595" w:rsidRPr="00A947F1" w:rsidRDefault="009F5595" w:rsidP="009F5595">
      <w:pPr>
        <w:jc w:val="center"/>
        <w:rPr>
          <w:sz w:val="28"/>
          <w:szCs w:val="28"/>
        </w:rPr>
      </w:pPr>
      <w:r w:rsidRPr="00A947F1">
        <w:rPr>
          <w:sz w:val="28"/>
          <w:szCs w:val="28"/>
        </w:rPr>
        <w:t>высшего профессионального образования</w:t>
      </w:r>
    </w:p>
    <w:p w:rsidR="009F5595" w:rsidRPr="00A947F1" w:rsidRDefault="009F5595" w:rsidP="009F5595">
      <w:pPr>
        <w:jc w:val="center"/>
        <w:rPr>
          <w:b/>
          <w:sz w:val="28"/>
          <w:szCs w:val="28"/>
        </w:rPr>
      </w:pPr>
      <w:r w:rsidRPr="00A947F1">
        <w:rPr>
          <w:b/>
          <w:sz w:val="28"/>
          <w:szCs w:val="28"/>
        </w:rPr>
        <w:t>«Российская таможенная академия»</w:t>
      </w:r>
    </w:p>
    <w:p w:rsidR="009F5595" w:rsidRPr="00A947F1" w:rsidRDefault="009F5595" w:rsidP="009F5595">
      <w:pPr>
        <w:jc w:val="center"/>
        <w:rPr>
          <w:b/>
          <w:sz w:val="28"/>
          <w:szCs w:val="28"/>
        </w:rPr>
      </w:pPr>
      <w:r w:rsidRPr="00A947F1">
        <w:rPr>
          <w:b/>
          <w:sz w:val="28"/>
          <w:szCs w:val="28"/>
        </w:rPr>
        <w:t>Владивостокский филиал</w:t>
      </w:r>
    </w:p>
    <w:p w:rsidR="009F5595" w:rsidRDefault="009F5595" w:rsidP="009F5595">
      <w:pPr>
        <w:pBdr>
          <w:bottom w:val="single" w:sz="12" w:space="1" w:color="auto"/>
        </w:pBdr>
      </w:pPr>
    </w:p>
    <w:p w:rsidR="009F5595" w:rsidRDefault="009F5595" w:rsidP="009F5595"/>
    <w:p w:rsidR="009F5595" w:rsidRPr="00CF3D6E" w:rsidRDefault="009F5595" w:rsidP="009F5595">
      <w:pPr>
        <w:spacing w:line="360" w:lineRule="auto"/>
        <w:jc w:val="center"/>
        <w:rPr>
          <w:b/>
          <w:i/>
          <w:sz w:val="28"/>
          <w:szCs w:val="28"/>
        </w:rPr>
      </w:pPr>
      <w:r w:rsidRPr="00CF3D6E">
        <w:rPr>
          <w:b/>
          <w:i/>
          <w:sz w:val="28"/>
          <w:szCs w:val="28"/>
        </w:rPr>
        <w:t>Кафедра организации таможенного контроля и технических</w:t>
      </w:r>
    </w:p>
    <w:p w:rsidR="009F5595" w:rsidRPr="0069466D" w:rsidRDefault="009F5595" w:rsidP="009F5595">
      <w:pPr>
        <w:jc w:val="center"/>
        <w:rPr>
          <w:b/>
          <w:i/>
          <w:sz w:val="28"/>
          <w:szCs w:val="28"/>
        </w:rPr>
      </w:pPr>
      <w:r w:rsidRPr="00CF3D6E">
        <w:rPr>
          <w:b/>
          <w:i/>
          <w:sz w:val="28"/>
          <w:szCs w:val="28"/>
        </w:rPr>
        <w:t>средств таможенного контроля</w:t>
      </w:r>
    </w:p>
    <w:p w:rsidR="009F5595" w:rsidRDefault="009F5595" w:rsidP="009F5595"/>
    <w:p w:rsidR="009F5595" w:rsidRDefault="009F5595" w:rsidP="009F5595"/>
    <w:p w:rsidR="009F5595" w:rsidRDefault="009F5595" w:rsidP="009F5595"/>
    <w:p w:rsidR="009F5595" w:rsidRDefault="009F5595" w:rsidP="009F5595"/>
    <w:p w:rsidR="009F5595" w:rsidRDefault="009F5595" w:rsidP="009F5595"/>
    <w:p w:rsidR="009F5595" w:rsidRDefault="009F5595" w:rsidP="009F5595"/>
    <w:p w:rsidR="009F5595" w:rsidRDefault="009F5595" w:rsidP="009F5595"/>
    <w:p w:rsidR="009F5595" w:rsidRDefault="009F5595" w:rsidP="009F5595"/>
    <w:p w:rsidR="00F73C28" w:rsidRPr="00CF3D6E" w:rsidRDefault="00F73C28" w:rsidP="00F73C28">
      <w:pPr>
        <w:pStyle w:val="ad"/>
        <w:ind w:firstLine="0"/>
        <w:jc w:val="center"/>
        <w:rPr>
          <w:rFonts w:ascii="Times New Roman" w:hAnsi="Times New Roman"/>
          <w:b/>
          <w:color w:val="auto"/>
          <w:sz w:val="32"/>
          <w:szCs w:val="32"/>
          <w:lang w:val="ru-RU"/>
        </w:rPr>
      </w:pPr>
      <w:r w:rsidRPr="00CF3D6E">
        <w:rPr>
          <w:rFonts w:ascii="Times New Roman" w:hAnsi="Times New Roman"/>
          <w:b/>
          <w:color w:val="auto"/>
          <w:sz w:val="32"/>
          <w:szCs w:val="32"/>
          <w:lang w:val="ru-RU"/>
        </w:rPr>
        <w:t>РЕФЕРАТ ПО ДИСЦИПЛИНЕ</w:t>
      </w:r>
    </w:p>
    <w:p w:rsidR="009F5595" w:rsidRPr="00CF3D6E" w:rsidRDefault="00F73C28" w:rsidP="00CF3D6E">
      <w:pPr>
        <w:jc w:val="center"/>
        <w:rPr>
          <w:b/>
          <w:sz w:val="32"/>
          <w:szCs w:val="32"/>
        </w:rPr>
      </w:pPr>
      <w:r w:rsidRPr="00CF3D6E">
        <w:rPr>
          <w:b/>
          <w:sz w:val="32"/>
          <w:szCs w:val="32"/>
        </w:rPr>
        <w:t>«ИНФОРМАЦИОННЫЕ ТАМОЖЕННЫЕ ТЕХНОЛОГИИ»</w:t>
      </w:r>
    </w:p>
    <w:p w:rsidR="00F73C28" w:rsidRPr="00D81859" w:rsidRDefault="00F73C28" w:rsidP="00F73C28">
      <w:pPr>
        <w:rPr>
          <w:sz w:val="28"/>
          <w:szCs w:val="28"/>
        </w:rPr>
      </w:pPr>
    </w:p>
    <w:p w:rsidR="009F5595" w:rsidRPr="00D409C4" w:rsidRDefault="009F5595" w:rsidP="009F5595">
      <w:pPr>
        <w:rPr>
          <w:sz w:val="28"/>
          <w:szCs w:val="28"/>
        </w:rPr>
      </w:pPr>
    </w:p>
    <w:p w:rsidR="009F5595" w:rsidRPr="00D409C4" w:rsidRDefault="009F5595" w:rsidP="009F5595">
      <w:pPr>
        <w:spacing w:line="360" w:lineRule="auto"/>
        <w:ind w:firstLine="708"/>
        <w:rPr>
          <w:sz w:val="28"/>
          <w:szCs w:val="28"/>
        </w:rPr>
      </w:pPr>
    </w:p>
    <w:p w:rsidR="009F5595" w:rsidRPr="00D409C4" w:rsidRDefault="009F5595" w:rsidP="009F5595">
      <w:pPr>
        <w:rPr>
          <w:sz w:val="28"/>
          <w:szCs w:val="28"/>
        </w:rPr>
      </w:pPr>
    </w:p>
    <w:p w:rsidR="009F5595" w:rsidRPr="00D409C4" w:rsidRDefault="009F5595" w:rsidP="009F5595">
      <w:pPr>
        <w:jc w:val="right"/>
        <w:rPr>
          <w:sz w:val="28"/>
          <w:szCs w:val="28"/>
        </w:rPr>
      </w:pPr>
      <w:r w:rsidRPr="00D409C4">
        <w:rPr>
          <w:sz w:val="28"/>
          <w:szCs w:val="28"/>
        </w:rPr>
        <w:t>Научный руководитель:</w:t>
      </w:r>
      <w:r>
        <w:rPr>
          <w:sz w:val="28"/>
          <w:szCs w:val="28"/>
        </w:rPr>
        <w:t xml:space="preserve"> </w:t>
      </w:r>
      <w:r>
        <w:rPr>
          <w:b/>
          <w:sz w:val="28"/>
          <w:szCs w:val="28"/>
        </w:rPr>
        <w:t>_____________________</w:t>
      </w:r>
    </w:p>
    <w:p w:rsidR="009F5595" w:rsidRPr="00D409C4" w:rsidRDefault="009F5595" w:rsidP="009F5595">
      <w:pPr>
        <w:jc w:val="right"/>
        <w:rPr>
          <w:sz w:val="28"/>
          <w:szCs w:val="28"/>
        </w:rPr>
      </w:pPr>
      <w:r>
        <w:rPr>
          <w:b/>
          <w:sz w:val="28"/>
          <w:szCs w:val="28"/>
        </w:rPr>
        <w:t>_____________________</w:t>
      </w:r>
    </w:p>
    <w:p w:rsidR="009F5595" w:rsidRDefault="009F5595" w:rsidP="009F5595">
      <w:pPr>
        <w:jc w:val="right"/>
        <w:rPr>
          <w:sz w:val="28"/>
          <w:szCs w:val="28"/>
        </w:rPr>
      </w:pPr>
      <w:r>
        <w:rPr>
          <w:b/>
          <w:sz w:val="28"/>
          <w:szCs w:val="28"/>
        </w:rPr>
        <w:t>_____________________</w:t>
      </w:r>
    </w:p>
    <w:p w:rsidR="009F5595" w:rsidRDefault="009F5595" w:rsidP="009F5595">
      <w:pPr>
        <w:rPr>
          <w:sz w:val="28"/>
          <w:szCs w:val="28"/>
        </w:rPr>
      </w:pPr>
    </w:p>
    <w:p w:rsidR="009F5595" w:rsidRDefault="009F5595" w:rsidP="009F5595">
      <w:pPr>
        <w:rPr>
          <w:sz w:val="28"/>
          <w:szCs w:val="28"/>
        </w:rPr>
      </w:pPr>
    </w:p>
    <w:p w:rsidR="009F5595" w:rsidRDefault="009F5595" w:rsidP="009F5595">
      <w:pPr>
        <w:rPr>
          <w:sz w:val="28"/>
          <w:szCs w:val="28"/>
        </w:rPr>
      </w:pPr>
    </w:p>
    <w:p w:rsidR="009F5595" w:rsidRDefault="009F5595" w:rsidP="009F5595">
      <w:pPr>
        <w:rPr>
          <w:sz w:val="28"/>
          <w:szCs w:val="28"/>
        </w:rPr>
      </w:pPr>
    </w:p>
    <w:p w:rsidR="009F5595" w:rsidRPr="00CF3D6E" w:rsidRDefault="009F5595" w:rsidP="009F5595">
      <w:pPr>
        <w:rPr>
          <w:sz w:val="28"/>
          <w:szCs w:val="28"/>
        </w:rPr>
      </w:pPr>
    </w:p>
    <w:p w:rsidR="0086774D" w:rsidRPr="00CF3D6E" w:rsidRDefault="0086774D" w:rsidP="009F5595">
      <w:pPr>
        <w:rPr>
          <w:sz w:val="28"/>
          <w:szCs w:val="28"/>
        </w:rPr>
      </w:pPr>
    </w:p>
    <w:p w:rsidR="0086774D" w:rsidRPr="00CF3D6E" w:rsidRDefault="0086774D" w:rsidP="009F5595">
      <w:pPr>
        <w:rPr>
          <w:sz w:val="28"/>
          <w:szCs w:val="28"/>
        </w:rPr>
      </w:pPr>
    </w:p>
    <w:p w:rsidR="0086774D" w:rsidRPr="00CF3D6E" w:rsidRDefault="0086774D" w:rsidP="009F5595">
      <w:pPr>
        <w:rPr>
          <w:sz w:val="28"/>
          <w:szCs w:val="28"/>
        </w:rPr>
      </w:pPr>
    </w:p>
    <w:p w:rsidR="0086774D" w:rsidRPr="00D81859" w:rsidRDefault="0086774D" w:rsidP="009F5595">
      <w:pPr>
        <w:rPr>
          <w:sz w:val="28"/>
          <w:szCs w:val="28"/>
        </w:rPr>
      </w:pPr>
    </w:p>
    <w:p w:rsidR="009F5595" w:rsidRDefault="009F5595" w:rsidP="009F5595">
      <w:pPr>
        <w:rPr>
          <w:sz w:val="28"/>
          <w:szCs w:val="28"/>
        </w:rPr>
      </w:pPr>
    </w:p>
    <w:p w:rsidR="009F5595" w:rsidRDefault="009F5595" w:rsidP="009F5595">
      <w:pPr>
        <w:rPr>
          <w:sz w:val="28"/>
          <w:szCs w:val="28"/>
        </w:rPr>
      </w:pPr>
    </w:p>
    <w:p w:rsidR="009F5595" w:rsidRDefault="009F5595" w:rsidP="009F5595">
      <w:pPr>
        <w:rPr>
          <w:sz w:val="28"/>
          <w:szCs w:val="28"/>
        </w:rPr>
      </w:pPr>
    </w:p>
    <w:p w:rsidR="009F5595" w:rsidRDefault="009F5595" w:rsidP="009F5595">
      <w:pPr>
        <w:rPr>
          <w:sz w:val="28"/>
          <w:szCs w:val="28"/>
        </w:rPr>
      </w:pPr>
    </w:p>
    <w:p w:rsidR="009F5595" w:rsidRDefault="009F5595" w:rsidP="009F5595">
      <w:pPr>
        <w:rPr>
          <w:sz w:val="28"/>
          <w:szCs w:val="28"/>
        </w:rPr>
      </w:pPr>
    </w:p>
    <w:p w:rsidR="009F5595" w:rsidRPr="00D409C4" w:rsidRDefault="009F5595" w:rsidP="009F5595">
      <w:pPr>
        <w:jc w:val="center"/>
        <w:rPr>
          <w:sz w:val="28"/>
          <w:szCs w:val="28"/>
        </w:rPr>
      </w:pPr>
      <w:r w:rsidRPr="00D409C4">
        <w:rPr>
          <w:sz w:val="28"/>
          <w:szCs w:val="28"/>
        </w:rPr>
        <w:t>Владивосток</w:t>
      </w:r>
    </w:p>
    <w:p w:rsidR="009F5595" w:rsidRPr="00D409C4" w:rsidRDefault="009F5595" w:rsidP="009F5595">
      <w:pPr>
        <w:jc w:val="center"/>
        <w:rPr>
          <w:sz w:val="28"/>
          <w:szCs w:val="28"/>
        </w:rPr>
      </w:pPr>
      <w:r>
        <w:rPr>
          <w:sz w:val="28"/>
          <w:szCs w:val="28"/>
        </w:rPr>
        <w:t>2010</w:t>
      </w:r>
      <w:r w:rsidRPr="00D409C4">
        <w:rPr>
          <w:sz w:val="28"/>
          <w:szCs w:val="28"/>
        </w:rPr>
        <w:t>-201</w:t>
      </w:r>
      <w:r>
        <w:rPr>
          <w:sz w:val="28"/>
          <w:szCs w:val="28"/>
        </w:rPr>
        <w:t>1</w:t>
      </w:r>
      <w:r w:rsidRPr="00D409C4">
        <w:rPr>
          <w:sz w:val="28"/>
          <w:szCs w:val="28"/>
        </w:rPr>
        <w:t xml:space="preserve"> учебный год</w:t>
      </w:r>
    </w:p>
    <w:p w:rsidR="00F27325" w:rsidRDefault="009F5595" w:rsidP="009F5595">
      <w:pPr>
        <w:rPr>
          <w:b/>
          <w:sz w:val="28"/>
          <w:szCs w:val="28"/>
        </w:rPr>
      </w:pPr>
      <w:r>
        <w:br w:type="page"/>
      </w:r>
      <w:r w:rsidR="00F27325" w:rsidRPr="00CF3D6E">
        <w:rPr>
          <w:b/>
          <w:sz w:val="28"/>
          <w:szCs w:val="28"/>
        </w:rPr>
        <w:t>Содержание</w:t>
      </w:r>
    </w:p>
    <w:p w:rsidR="0044075B" w:rsidRDefault="0044075B" w:rsidP="00CF3D6E">
      <w:pPr>
        <w:outlineLvl w:val="0"/>
        <w:rPr>
          <w:b/>
          <w:sz w:val="28"/>
          <w:szCs w:val="28"/>
        </w:rPr>
      </w:pPr>
    </w:p>
    <w:p w:rsidR="00D81859" w:rsidRPr="00CF3D6E" w:rsidRDefault="0044075B" w:rsidP="00CF3D6E">
      <w:pPr>
        <w:pStyle w:val="14"/>
        <w:tabs>
          <w:tab w:val="right" w:leader="dot" w:pos="9628"/>
        </w:tabs>
        <w:spacing w:line="360" w:lineRule="auto"/>
        <w:rPr>
          <w:noProof/>
          <w:sz w:val="28"/>
          <w:szCs w:val="28"/>
        </w:rPr>
      </w:pPr>
      <w:r w:rsidRPr="00CF3D6E">
        <w:rPr>
          <w:sz w:val="28"/>
          <w:szCs w:val="28"/>
        </w:rPr>
        <w:fldChar w:fldCharType="begin"/>
      </w:r>
      <w:r w:rsidRPr="00CF3D6E">
        <w:rPr>
          <w:sz w:val="28"/>
          <w:szCs w:val="28"/>
        </w:rPr>
        <w:instrText xml:space="preserve"> TOC \o "1-3" \h \z \u </w:instrText>
      </w:r>
      <w:r w:rsidRPr="00CF3D6E">
        <w:rPr>
          <w:sz w:val="28"/>
          <w:szCs w:val="28"/>
        </w:rPr>
        <w:fldChar w:fldCharType="separate"/>
      </w:r>
      <w:hyperlink w:anchor="_Toc288087343" w:history="1">
        <w:r w:rsidR="00D81859" w:rsidRPr="00CF3D6E">
          <w:rPr>
            <w:rStyle w:val="af"/>
            <w:noProof/>
            <w:sz w:val="28"/>
            <w:szCs w:val="28"/>
          </w:rPr>
          <w:t>Введение</w:t>
        </w:r>
        <w:r w:rsidR="00D81859" w:rsidRPr="00CF3D6E">
          <w:rPr>
            <w:noProof/>
            <w:webHidden/>
            <w:sz w:val="28"/>
            <w:szCs w:val="28"/>
          </w:rPr>
          <w:tab/>
        </w:r>
        <w:r w:rsidR="00D81859" w:rsidRPr="00CF3D6E">
          <w:rPr>
            <w:noProof/>
            <w:webHidden/>
            <w:sz w:val="28"/>
            <w:szCs w:val="28"/>
          </w:rPr>
          <w:fldChar w:fldCharType="begin"/>
        </w:r>
        <w:r w:rsidR="00D81859" w:rsidRPr="00CF3D6E">
          <w:rPr>
            <w:noProof/>
            <w:webHidden/>
            <w:sz w:val="28"/>
            <w:szCs w:val="28"/>
          </w:rPr>
          <w:instrText xml:space="preserve"> PAGEREF _Toc288087343 \h </w:instrText>
        </w:r>
        <w:r w:rsidR="00D81859" w:rsidRPr="00CF3D6E">
          <w:rPr>
            <w:noProof/>
            <w:webHidden/>
            <w:sz w:val="28"/>
            <w:szCs w:val="28"/>
          </w:rPr>
        </w:r>
        <w:r w:rsidR="00D81859" w:rsidRPr="00CF3D6E">
          <w:rPr>
            <w:noProof/>
            <w:webHidden/>
            <w:sz w:val="28"/>
            <w:szCs w:val="28"/>
          </w:rPr>
          <w:fldChar w:fldCharType="separate"/>
        </w:r>
        <w:r w:rsidR="00D81859" w:rsidRPr="00CF3D6E">
          <w:rPr>
            <w:noProof/>
            <w:webHidden/>
            <w:sz w:val="28"/>
            <w:szCs w:val="28"/>
          </w:rPr>
          <w:t>3</w:t>
        </w:r>
        <w:r w:rsidR="00D81859" w:rsidRPr="00CF3D6E">
          <w:rPr>
            <w:noProof/>
            <w:webHidden/>
            <w:sz w:val="28"/>
            <w:szCs w:val="28"/>
          </w:rPr>
          <w:fldChar w:fldCharType="end"/>
        </w:r>
      </w:hyperlink>
    </w:p>
    <w:p w:rsidR="00D81859" w:rsidRPr="00CF3D6E" w:rsidRDefault="00D81859" w:rsidP="00CF3D6E">
      <w:pPr>
        <w:pStyle w:val="14"/>
        <w:tabs>
          <w:tab w:val="right" w:leader="dot" w:pos="9628"/>
        </w:tabs>
        <w:spacing w:line="360" w:lineRule="auto"/>
        <w:rPr>
          <w:noProof/>
          <w:sz w:val="28"/>
          <w:szCs w:val="28"/>
        </w:rPr>
      </w:pPr>
      <w:hyperlink w:anchor="_Toc288087344" w:history="1">
        <w:r w:rsidRPr="00CF3D6E">
          <w:rPr>
            <w:rStyle w:val="af"/>
            <w:noProof/>
            <w:sz w:val="28"/>
            <w:szCs w:val="28"/>
          </w:rPr>
          <w:t>Глава 1. ЕАИС ФТС России</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_Toc288087344 \h </w:instrText>
        </w:r>
        <w:r w:rsidRPr="00CF3D6E">
          <w:rPr>
            <w:noProof/>
            <w:webHidden/>
            <w:sz w:val="28"/>
            <w:szCs w:val="28"/>
          </w:rPr>
        </w:r>
        <w:r w:rsidRPr="00CF3D6E">
          <w:rPr>
            <w:noProof/>
            <w:webHidden/>
            <w:sz w:val="28"/>
            <w:szCs w:val="28"/>
          </w:rPr>
          <w:fldChar w:fldCharType="separate"/>
        </w:r>
        <w:r w:rsidRPr="00CF3D6E">
          <w:rPr>
            <w:noProof/>
            <w:webHidden/>
            <w:sz w:val="28"/>
            <w:szCs w:val="28"/>
          </w:rPr>
          <w:t>4</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45" w:history="1">
        <w:r w:rsidRPr="00CF3D6E">
          <w:rPr>
            <w:rStyle w:val="af"/>
            <w:noProof/>
            <w:sz w:val="28"/>
            <w:szCs w:val="28"/>
          </w:rPr>
          <w:t>1.1Назначение ЕАИС ФТС России</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_Toc288087345 \h </w:instrText>
        </w:r>
        <w:r w:rsidRPr="00CF3D6E">
          <w:rPr>
            <w:noProof/>
            <w:webHidden/>
            <w:sz w:val="28"/>
            <w:szCs w:val="28"/>
          </w:rPr>
        </w:r>
        <w:r w:rsidRPr="00CF3D6E">
          <w:rPr>
            <w:noProof/>
            <w:webHidden/>
            <w:sz w:val="28"/>
            <w:szCs w:val="28"/>
          </w:rPr>
          <w:fldChar w:fldCharType="separate"/>
        </w:r>
        <w:r w:rsidRPr="00CF3D6E">
          <w:rPr>
            <w:noProof/>
            <w:webHidden/>
            <w:sz w:val="28"/>
            <w:szCs w:val="28"/>
          </w:rPr>
          <w:t>4</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46" w:history="1">
        <w:r w:rsidRPr="00CF3D6E">
          <w:rPr>
            <w:rStyle w:val="af"/>
            <w:noProof/>
            <w:sz w:val="28"/>
            <w:szCs w:val="28"/>
          </w:rPr>
          <w:t>1.2 Цели и задачи ЕАИС ФТС России</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_Toc288087346 \h </w:instrText>
        </w:r>
        <w:r w:rsidRPr="00CF3D6E">
          <w:rPr>
            <w:noProof/>
            <w:webHidden/>
            <w:sz w:val="28"/>
            <w:szCs w:val="28"/>
          </w:rPr>
        </w:r>
        <w:r w:rsidRPr="00CF3D6E">
          <w:rPr>
            <w:noProof/>
            <w:webHidden/>
            <w:sz w:val="28"/>
            <w:szCs w:val="28"/>
          </w:rPr>
          <w:fldChar w:fldCharType="separate"/>
        </w:r>
        <w:r w:rsidRPr="00CF3D6E">
          <w:rPr>
            <w:noProof/>
            <w:webHidden/>
            <w:sz w:val="28"/>
            <w:szCs w:val="28"/>
          </w:rPr>
          <w:t>4</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47" w:history="1">
        <w:r w:rsidRPr="00CF3D6E">
          <w:rPr>
            <w:rStyle w:val="af"/>
            <w:noProof/>
            <w:sz w:val="28"/>
            <w:szCs w:val="28"/>
          </w:rPr>
          <w:t>1.3 Требования к структуре и функционированию ЕАИС.</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_Toc288087347 \h </w:instrText>
        </w:r>
        <w:r w:rsidRPr="00CF3D6E">
          <w:rPr>
            <w:noProof/>
            <w:webHidden/>
            <w:sz w:val="28"/>
            <w:szCs w:val="28"/>
          </w:rPr>
        </w:r>
        <w:r w:rsidRPr="00CF3D6E">
          <w:rPr>
            <w:noProof/>
            <w:webHidden/>
            <w:sz w:val="28"/>
            <w:szCs w:val="28"/>
          </w:rPr>
          <w:fldChar w:fldCharType="separate"/>
        </w:r>
        <w:r w:rsidRPr="00CF3D6E">
          <w:rPr>
            <w:noProof/>
            <w:webHidden/>
            <w:sz w:val="28"/>
            <w:szCs w:val="28"/>
          </w:rPr>
          <w:t>6</w:t>
        </w:r>
        <w:r w:rsidRPr="00CF3D6E">
          <w:rPr>
            <w:noProof/>
            <w:webHidden/>
            <w:sz w:val="28"/>
            <w:szCs w:val="28"/>
          </w:rPr>
          <w:fldChar w:fldCharType="end"/>
        </w:r>
      </w:hyperlink>
    </w:p>
    <w:p w:rsidR="00D81859" w:rsidRPr="00CF3D6E" w:rsidRDefault="00D81859" w:rsidP="00CF3D6E">
      <w:pPr>
        <w:pStyle w:val="14"/>
        <w:tabs>
          <w:tab w:val="right" w:leader="dot" w:pos="9628"/>
        </w:tabs>
        <w:spacing w:line="360" w:lineRule="auto"/>
        <w:rPr>
          <w:noProof/>
          <w:sz w:val="28"/>
          <w:szCs w:val="28"/>
        </w:rPr>
      </w:pPr>
      <w:hyperlink w:anchor="_Toc288087348" w:history="1">
        <w:r w:rsidRPr="00CF3D6E">
          <w:rPr>
            <w:rStyle w:val="af"/>
            <w:noProof/>
            <w:sz w:val="28"/>
            <w:szCs w:val="28"/>
          </w:rPr>
          <w:t>Глава 2. Функциональные АРМы, используемые в таможенных органах РФ: КПС «Авто-Транспорт. Оформление»</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_Toc288087348 \h </w:instrText>
        </w:r>
        <w:r w:rsidRPr="00CF3D6E">
          <w:rPr>
            <w:noProof/>
            <w:webHidden/>
            <w:sz w:val="28"/>
            <w:szCs w:val="28"/>
          </w:rPr>
        </w:r>
        <w:r w:rsidRPr="00CF3D6E">
          <w:rPr>
            <w:noProof/>
            <w:webHidden/>
            <w:sz w:val="28"/>
            <w:szCs w:val="28"/>
          </w:rPr>
          <w:fldChar w:fldCharType="separate"/>
        </w:r>
        <w:r w:rsidRPr="00CF3D6E">
          <w:rPr>
            <w:noProof/>
            <w:webHidden/>
            <w:sz w:val="28"/>
            <w:szCs w:val="28"/>
          </w:rPr>
          <w:t>9</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0" w:history="1">
        <w:r w:rsidRPr="00CF3D6E">
          <w:rPr>
            <w:rStyle w:val="af"/>
            <w:noProof/>
            <w:sz w:val="28"/>
            <w:szCs w:val="28"/>
          </w:rPr>
          <w:t>Перечень сокращений</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_Toc288087350 \h </w:instrText>
        </w:r>
        <w:r w:rsidRPr="00CF3D6E">
          <w:rPr>
            <w:noProof/>
            <w:webHidden/>
            <w:sz w:val="28"/>
            <w:szCs w:val="28"/>
          </w:rPr>
        </w:r>
        <w:r w:rsidRPr="00CF3D6E">
          <w:rPr>
            <w:noProof/>
            <w:webHidden/>
            <w:sz w:val="28"/>
            <w:szCs w:val="28"/>
          </w:rPr>
          <w:fldChar w:fldCharType="separate"/>
        </w:r>
        <w:r w:rsidRPr="00CF3D6E">
          <w:rPr>
            <w:noProof/>
            <w:webHidden/>
            <w:sz w:val="28"/>
            <w:szCs w:val="28"/>
          </w:rPr>
          <w:t>9</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1" w:history="1">
        <w:r w:rsidRPr="00CF3D6E">
          <w:rPr>
            <w:rStyle w:val="af"/>
            <w:noProof/>
            <w:sz w:val="28"/>
            <w:szCs w:val="28"/>
            <w:lang w:val="en-US"/>
          </w:rPr>
          <w:t xml:space="preserve">2.1 </w:t>
        </w:r>
        <w:r w:rsidRPr="00CF3D6E">
          <w:rPr>
            <w:rStyle w:val="af"/>
            <w:noProof/>
            <w:sz w:val="28"/>
            <w:szCs w:val="28"/>
          </w:rPr>
          <w:t>Область применения</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_Toc288087351 \h </w:instrText>
        </w:r>
        <w:r w:rsidRPr="00CF3D6E">
          <w:rPr>
            <w:noProof/>
            <w:webHidden/>
            <w:sz w:val="28"/>
            <w:szCs w:val="28"/>
          </w:rPr>
        </w:r>
        <w:r w:rsidRPr="00CF3D6E">
          <w:rPr>
            <w:noProof/>
            <w:webHidden/>
            <w:sz w:val="28"/>
            <w:szCs w:val="28"/>
          </w:rPr>
          <w:fldChar w:fldCharType="separate"/>
        </w:r>
        <w:r w:rsidRPr="00CF3D6E">
          <w:rPr>
            <w:noProof/>
            <w:webHidden/>
            <w:sz w:val="28"/>
            <w:szCs w:val="28"/>
          </w:rPr>
          <w:t>10</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2" w:history="1">
        <w:r w:rsidRPr="00CF3D6E">
          <w:rPr>
            <w:rStyle w:val="af"/>
            <w:noProof/>
            <w:sz w:val="28"/>
            <w:szCs w:val="28"/>
            <w:lang w:val="en-US"/>
          </w:rPr>
          <w:t xml:space="preserve">2.2 </w:t>
        </w:r>
        <w:r w:rsidRPr="00CF3D6E">
          <w:rPr>
            <w:rStyle w:val="af"/>
            <w:noProof/>
            <w:sz w:val="28"/>
            <w:szCs w:val="28"/>
          </w:rPr>
          <w:t>Краткое описание возможностей</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_Toc288087352 \h </w:instrText>
        </w:r>
        <w:r w:rsidRPr="00CF3D6E">
          <w:rPr>
            <w:noProof/>
            <w:webHidden/>
            <w:sz w:val="28"/>
            <w:szCs w:val="28"/>
          </w:rPr>
        </w:r>
        <w:r w:rsidRPr="00CF3D6E">
          <w:rPr>
            <w:noProof/>
            <w:webHidden/>
            <w:sz w:val="28"/>
            <w:szCs w:val="28"/>
          </w:rPr>
          <w:fldChar w:fldCharType="separate"/>
        </w:r>
        <w:r w:rsidRPr="00CF3D6E">
          <w:rPr>
            <w:noProof/>
            <w:webHidden/>
            <w:sz w:val="28"/>
            <w:szCs w:val="28"/>
          </w:rPr>
          <w:t>10</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3" w:history="1">
        <w:r w:rsidRPr="00CF3D6E">
          <w:rPr>
            <w:rStyle w:val="af"/>
            <w:noProof/>
            <w:sz w:val="28"/>
            <w:szCs w:val="28"/>
            <w:lang w:val="en-US"/>
          </w:rPr>
          <w:t xml:space="preserve">2.3 </w:t>
        </w:r>
        <w:r w:rsidRPr="00CF3D6E">
          <w:rPr>
            <w:rStyle w:val="af"/>
            <w:noProof/>
            <w:sz w:val="28"/>
            <w:szCs w:val="28"/>
          </w:rPr>
          <w:t>Требования к уровню подготовки пользователя</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_Toc288087353 \h </w:instrText>
        </w:r>
        <w:r w:rsidRPr="00CF3D6E">
          <w:rPr>
            <w:noProof/>
            <w:webHidden/>
            <w:sz w:val="28"/>
            <w:szCs w:val="28"/>
          </w:rPr>
        </w:r>
        <w:r w:rsidRPr="00CF3D6E">
          <w:rPr>
            <w:noProof/>
            <w:webHidden/>
            <w:sz w:val="28"/>
            <w:szCs w:val="28"/>
          </w:rPr>
          <w:fldChar w:fldCharType="separate"/>
        </w:r>
        <w:r w:rsidRPr="00CF3D6E">
          <w:rPr>
            <w:noProof/>
            <w:webHidden/>
            <w:sz w:val="28"/>
            <w:szCs w:val="28"/>
          </w:rPr>
          <w:t>11</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4" w:history="1">
        <w:r w:rsidRPr="00CF3D6E">
          <w:rPr>
            <w:rStyle w:val="af"/>
            <w:noProof/>
            <w:sz w:val="28"/>
            <w:szCs w:val="28"/>
          </w:rPr>
          <w:t>2.4 Виды деятельности, функции, для автоматизации которых предназначен КПС «Авто-Транспорт. Оформление»</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_Toc288087354 \h </w:instrText>
        </w:r>
        <w:r w:rsidRPr="00CF3D6E">
          <w:rPr>
            <w:noProof/>
            <w:webHidden/>
            <w:sz w:val="28"/>
            <w:szCs w:val="28"/>
          </w:rPr>
        </w:r>
        <w:r w:rsidRPr="00CF3D6E">
          <w:rPr>
            <w:noProof/>
            <w:webHidden/>
            <w:sz w:val="28"/>
            <w:szCs w:val="28"/>
          </w:rPr>
          <w:fldChar w:fldCharType="separate"/>
        </w:r>
        <w:r w:rsidRPr="00CF3D6E">
          <w:rPr>
            <w:noProof/>
            <w:webHidden/>
            <w:sz w:val="28"/>
            <w:szCs w:val="28"/>
          </w:rPr>
          <w:t>11</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5" w:history="1">
        <w:r w:rsidRPr="00CF3D6E">
          <w:rPr>
            <w:rStyle w:val="af"/>
            <w:noProof/>
            <w:sz w:val="28"/>
            <w:szCs w:val="28"/>
          </w:rPr>
          <w:t>2.5 Функциональный состав КПС «Авто-Транспорт. Оформление»</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_Toc288087355 \h </w:instrText>
        </w:r>
        <w:r w:rsidRPr="00CF3D6E">
          <w:rPr>
            <w:noProof/>
            <w:webHidden/>
            <w:sz w:val="28"/>
            <w:szCs w:val="28"/>
          </w:rPr>
        </w:r>
        <w:r w:rsidRPr="00CF3D6E">
          <w:rPr>
            <w:noProof/>
            <w:webHidden/>
            <w:sz w:val="28"/>
            <w:szCs w:val="28"/>
          </w:rPr>
          <w:fldChar w:fldCharType="separate"/>
        </w:r>
        <w:r w:rsidRPr="00CF3D6E">
          <w:rPr>
            <w:noProof/>
            <w:webHidden/>
            <w:sz w:val="28"/>
            <w:szCs w:val="28"/>
          </w:rPr>
          <w:t>12</w:t>
        </w:r>
        <w:r w:rsidRPr="00CF3D6E">
          <w:rPr>
            <w:noProof/>
            <w:webHidden/>
            <w:sz w:val="28"/>
            <w:szCs w:val="28"/>
          </w:rPr>
          <w:fldChar w:fldCharType="end"/>
        </w:r>
      </w:hyperlink>
    </w:p>
    <w:p w:rsidR="00D81859" w:rsidRPr="00CF3D6E" w:rsidRDefault="00D81859" w:rsidP="00CF3D6E">
      <w:pPr>
        <w:pStyle w:val="14"/>
        <w:tabs>
          <w:tab w:val="right" w:leader="dot" w:pos="9628"/>
        </w:tabs>
        <w:spacing w:line="360" w:lineRule="auto"/>
        <w:rPr>
          <w:noProof/>
          <w:sz w:val="28"/>
          <w:szCs w:val="28"/>
        </w:rPr>
      </w:pPr>
      <w:hyperlink w:anchor="_Toc288087356" w:history="1">
        <w:r w:rsidRPr="00CF3D6E">
          <w:rPr>
            <w:rStyle w:val="af"/>
            <w:noProof/>
            <w:sz w:val="28"/>
            <w:szCs w:val="28"/>
          </w:rPr>
          <w:t>Глава 3. Информационно-справочные системы. «ВЭД-Инфо»</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_Toc288087356 \h </w:instrText>
        </w:r>
        <w:r w:rsidRPr="00CF3D6E">
          <w:rPr>
            <w:noProof/>
            <w:webHidden/>
            <w:sz w:val="28"/>
            <w:szCs w:val="28"/>
          </w:rPr>
        </w:r>
        <w:r w:rsidRPr="00CF3D6E">
          <w:rPr>
            <w:noProof/>
            <w:webHidden/>
            <w:sz w:val="28"/>
            <w:szCs w:val="28"/>
          </w:rPr>
          <w:fldChar w:fldCharType="separate"/>
        </w:r>
        <w:r w:rsidRPr="00CF3D6E">
          <w:rPr>
            <w:noProof/>
            <w:webHidden/>
            <w:sz w:val="28"/>
            <w:szCs w:val="28"/>
          </w:rPr>
          <w:t>14</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57" w:history="1">
        <w:r w:rsidRPr="00CF3D6E">
          <w:rPr>
            <w:rStyle w:val="af"/>
            <w:noProof/>
            <w:sz w:val="28"/>
            <w:szCs w:val="28"/>
          </w:rPr>
          <w:t>3.1 Описание</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_Toc288087357 \h </w:instrText>
        </w:r>
        <w:r w:rsidRPr="00CF3D6E">
          <w:rPr>
            <w:noProof/>
            <w:webHidden/>
            <w:sz w:val="28"/>
            <w:szCs w:val="28"/>
          </w:rPr>
        </w:r>
        <w:r w:rsidRPr="00CF3D6E">
          <w:rPr>
            <w:noProof/>
            <w:webHidden/>
            <w:sz w:val="28"/>
            <w:szCs w:val="28"/>
          </w:rPr>
          <w:fldChar w:fldCharType="separate"/>
        </w:r>
        <w:r w:rsidRPr="00CF3D6E">
          <w:rPr>
            <w:noProof/>
            <w:webHidden/>
            <w:sz w:val="28"/>
            <w:szCs w:val="28"/>
          </w:rPr>
          <w:t>14</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rStyle w:val="af"/>
          <w:noProof/>
          <w:sz w:val="28"/>
          <w:szCs w:val="28"/>
        </w:rPr>
      </w:pPr>
      <w:hyperlink w:anchor="_Toc288087358" w:history="1">
        <w:r w:rsidRPr="00CF3D6E">
          <w:rPr>
            <w:rStyle w:val="af"/>
            <w:noProof/>
            <w:sz w:val="28"/>
            <w:szCs w:val="28"/>
          </w:rPr>
          <w:t>3.2 Основные функции программы</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_Toc288087358 \h </w:instrText>
        </w:r>
        <w:r w:rsidRPr="00CF3D6E">
          <w:rPr>
            <w:noProof/>
            <w:webHidden/>
            <w:sz w:val="28"/>
            <w:szCs w:val="28"/>
          </w:rPr>
        </w:r>
        <w:r w:rsidRPr="00CF3D6E">
          <w:rPr>
            <w:noProof/>
            <w:webHidden/>
            <w:sz w:val="28"/>
            <w:szCs w:val="28"/>
          </w:rPr>
          <w:fldChar w:fldCharType="separate"/>
        </w:r>
        <w:r w:rsidRPr="00CF3D6E">
          <w:rPr>
            <w:noProof/>
            <w:webHidden/>
            <w:sz w:val="28"/>
            <w:szCs w:val="28"/>
          </w:rPr>
          <w:t>15</w:t>
        </w:r>
        <w:r w:rsidRPr="00CF3D6E">
          <w:rPr>
            <w:noProof/>
            <w:webHidden/>
            <w:sz w:val="28"/>
            <w:szCs w:val="28"/>
          </w:rPr>
          <w:fldChar w:fldCharType="end"/>
        </w:r>
      </w:hyperlink>
    </w:p>
    <w:p w:rsidR="00D81859" w:rsidRPr="00CF3D6E" w:rsidRDefault="00D81859" w:rsidP="00CF3D6E">
      <w:pPr>
        <w:pStyle w:val="20"/>
        <w:tabs>
          <w:tab w:val="right" w:leader="dot" w:pos="9628"/>
        </w:tabs>
        <w:spacing w:line="360" w:lineRule="auto"/>
        <w:rPr>
          <w:noProof/>
          <w:sz w:val="28"/>
          <w:szCs w:val="28"/>
        </w:rPr>
      </w:pPr>
      <w:hyperlink w:anchor="_Toc288087361" w:history="1">
        <w:r w:rsidRPr="00CF3D6E">
          <w:rPr>
            <w:rStyle w:val="af"/>
            <w:noProof/>
            <w:sz w:val="28"/>
            <w:szCs w:val="28"/>
          </w:rPr>
          <w:t>3.3</w:t>
        </w:r>
        <w:r w:rsidRPr="00CF3D6E">
          <w:rPr>
            <w:noProof/>
            <w:sz w:val="28"/>
            <w:szCs w:val="28"/>
          </w:rPr>
          <w:t xml:space="preserve"> </w:t>
        </w:r>
        <w:r w:rsidRPr="00CF3D6E">
          <w:rPr>
            <w:rStyle w:val="af"/>
            <w:noProof/>
            <w:sz w:val="28"/>
            <w:szCs w:val="28"/>
          </w:rPr>
          <w:t>Описание меню программы</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_Toc288087361 \h </w:instrText>
        </w:r>
        <w:r w:rsidRPr="00CF3D6E">
          <w:rPr>
            <w:noProof/>
            <w:webHidden/>
            <w:sz w:val="28"/>
            <w:szCs w:val="28"/>
          </w:rPr>
        </w:r>
        <w:r w:rsidRPr="00CF3D6E">
          <w:rPr>
            <w:noProof/>
            <w:webHidden/>
            <w:sz w:val="28"/>
            <w:szCs w:val="28"/>
          </w:rPr>
          <w:fldChar w:fldCharType="separate"/>
        </w:r>
        <w:r w:rsidRPr="00CF3D6E">
          <w:rPr>
            <w:noProof/>
            <w:webHidden/>
            <w:sz w:val="28"/>
            <w:szCs w:val="28"/>
          </w:rPr>
          <w:t>18</w:t>
        </w:r>
        <w:r w:rsidRPr="00CF3D6E">
          <w:rPr>
            <w:noProof/>
            <w:webHidden/>
            <w:sz w:val="28"/>
            <w:szCs w:val="28"/>
          </w:rPr>
          <w:fldChar w:fldCharType="end"/>
        </w:r>
      </w:hyperlink>
    </w:p>
    <w:p w:rsidR="00D81859" w:rsidRPr="00CF3D6E" w:rsidRDefault="00D81859" w:rsidP="00CF3D6E">
      <w:pPr>
        <w:pStyle w:val="20"/>
        <w:tabs>
          <w:tab w:val="left" w:pos="960"/>
          <w:tab w:val="right" w:leader="dot" w:pos="9628"/>
        </w:tabs>
        <w:spacing w:line="360" w:lineRule="auto"/>
        <w:rPr>
          <w:noProof/>
          <w:sz w:val="28"/>
          <w:szCs w:val="28"/>
        </w:rPr>
      </w:pPr>
      <w:hyperlink w:anchor="_Toc288087362" w:history="1">
        <w:r w:rsidRPr="00CF3D6E">
          <w:rPr>
            <w:rStyle w:val="af"/>
            <w:noProof/>
            <w:sz w:val="28"/>
            <w:szCs w:val="28"/>
          </w:rPr>
          <w:t>3.4</w:t>
        </w:r>
        <w:r w:rsidRPr="00CF3D6E">
          <w:rPr>
            <w:noProof/>
            <w:sz w:val="28"/>
            <w:szCs w:val="28"/>
          </w:rPr>
          <w:tab/>
        </w:r>
        <w:r w:rsidRPr="00CF3D6E">
          <w:rPr>
            <w:rStyle w:val="af"/>
            <w:noProof/>
            <w:sz w:val="28"/>
            <w:szCs w:val="28"/>
          </w:rPr>
          <w:t>Описание работы с программой</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_Toc288087362 \h </w:instrText>
        </w:r>
        <w:r w:rsidRPr="00CF3D6E">
          <w:rPr>
            <w:noProof/>
            <w:webHidden/>
            <w:sz w:val="28"/>
            <w:szCs w:val="28"/>
          </w:rPr>
        </w:r>
        <w:r w:rsidRPr="00CF3D6E">
          <w:rPr>
            <w:noProof/>
            <w:webHidden/>
            <w:sz w:val="28"/>
            <w:szCs w:val="28"/>
          </w:rPr>
          <w:fldChar w:fldCharType="separate"/>
        </w:r>
        <w:r w:rsidRPr="00CF3D6E">
          <w:rPr>
            <w:noProof/>
            <w:webHidden/>
            <w:sz w:val="28"/>
            <w:szCs w:val="28"/>
          </w:rPr>
          <w:t>19</w:t>
        </w:r>
        <w:r w:rsidRPr="00CF3D6E">
          <w:rPr>
            <w:noProof/>
            <w:webHidden/>
            <w:sz w:val="28"/>
            <w:szCs w:val="28"/>
          </w:rPr>
          <w:fldChar w:fldCharType="end"/>
        </w:r>
      </w:hyperlink>
    </w:p>
    <w:p w:rsidR="00D81859" w:rsidRPr="00CF3D6E" w:rsidRDefault="00D81859" w:rsidP="00CF3D6E">
      <w:pPr>
        <w:pStyle w:val="14"/>
        <w:tabs>
          <w:tab w:val="right" w:leader="dot" w:pos="9628"/>
        </w:tabs>
        <w:spacing w:line="360" w:lineRule="auto"/>
        <w:rPr>
          <w:noProof/>
          <w:sz w:val="28"/>
          <w:szCs w:val="28"/>
        </w:rPr>
      </w:pPr>
      <w:hyperlink w:anchor="_Toc288087363" w:history="1">
        <w:r w:rsidRPr="00CF3D6E">
          <w:rPr>
            <w:rStyle w:val="af"/>
            <w:noProof/>
            <w:sz w:val="28"/>
            <w:szCs w:val="28"/>
          </w:rPr>
          <w:t>Заключение</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_Toc288087363 \h </w:instrText>
        </w:r>
        <w:r w:rsidRPr="00CF3D6E">
          <w:rPr>
            <w:noProof/>
            <w:webHidden/>
            <w:sz w:val="28"/>
            <w:szCs w:val="28"/>
          </w:rPr>
        </w:r>
        <w:r w:rsidRPr="00CF3D6E">
          <w:rPr>
            <w:noProof/>
            <w:webHidden/>
            <w:sz w:val="28"/>
            <w:szCs w:val="28"/>
          </w:rPr>
          <w:fldChar w:fldCharType="separate"/>
        </w:r>
        <w:r w:rsidRPr="00CF3D6E">
          <w:rPr>
            <w:noProof/>
            <w:webHidden/>
            <w:sz w:val="28"/>
            <w:szCs w:val="28"/>
          </w:rPr>
          <w:t>22</w:t>
        </w:r>
        <w:r w:rsidRPr="00CF3D6E">
          <w:rPr>
            <w:noProof/>
            <w:webHidden/>
            <w:sz w:val="28"/>
            <w:szCs w:val="28"/>
          </w:rPr>
          <w:fldChar w:fldCharType="end"/>
        </w:r>
      </w:hyperlink>
    </w:p>
    <w:p w:rsidR="00D81859" w:rsidRPr="00CF3D6E" w:rsidRDefault="00D81859" w:rsidP="00CF3D6E">
      <w:pPr>
        <w:pStyle w:val="14"/>
        <w:tabs>
          <w:tab w:val="right" w:leader="dot" w:pos="9628"/>
        </w:tabs>
        <w:spacing w:line="360" w:lineRule="auto"/>
        <w:rPr>
          <w:noProof/>
          <w:sz w:val="28"/>
          <w:szCs w:val="28"/>
        </w:rPr>
      </w:pPr>
      <w:hyperlink w:anchor="_Toc288087364" w:history="1">
        <w:r w:rsidRPr="00CF3D6E">
          <w:rPr>
            <w:rStyle w:val="af"/>
            <w:noProof/>
            <w:sz w:val="28"/>
            <w:szCs w:val="28"/>
          </w:rPr>
          <w:t>Список используемой литературы</w:t>
        </w:r>
        <w:r w:rsidRPr="00CF3D6E">
          <w:rPr>
            <w:noProof/>
            <w:webHidden/>
            <w:sz w:val="28"/>
            <w:szCs w:val="28"/>
          </w:rPr>
          <w:tab/>
        </w:r>
        <w:r w:rsidRPr="00CF3D6E">
          <w:rPr>
            <w:noProof/>
            <w:webHidden/>
            <w:sz w:val="28"/>
            <w:szCs w:val="28"/>
          </w:rPr>
          <w:fldChar w:fldCharType="begin"/>
        </w:r>
        <w:r w:rsidRPr="00CF3D6E">
          <w:rPr>
            <w:noProof/>
            <w:webHidden/>
            <w:sz w:val="28"/>
            <w:szCs w:val="28"/>
          </w:rPr>
          <w:instrText xml:space="preserve"> PAGEREF _Toc288087364 \h </w:instrText>
        </w:r>
        <w:r w:rsidRPr="00CF3D6E">
          <w:rPr>
            <w:noProof/>
            <w:webHidden/>
            <w:sz w:val="28"/>
            <w:szCs w:val="28"/>
          </w:rPr>
        </w:r>
        <w:r w:rsidRPr="00CF3D6E">
          <w:rPr>
            <w:noProof/>
            <w:webHidden/>
            <w:sz w:val="28"/>
            <w:szCs w:val="28"/>
          </w:rPr>
          <w:fldChar w:fldCharType="separate"/>
        </w:r>
        <w:r w:rsidRPr="00CF3D6E">
          <w:rPr>
            <w:noProof/>
            <w:webHidden/>
            <w:sz w:val="28"/>
            <w:szCs w:val="28"/>
          </w:rPr>
          <w:t>23</w:t>
        </w:r>
        <w:r w:rsidRPr="00CF3D6E">
          <w:rPr>
            <w:noProof/>
            <w:webHidden/>
            <w:sz w:val="28"/>
            <w:szCs w:val="28"/>
          </w:rPr>
          <w:fldChar w:fldCharType="end"/>
        </w:r>
      </w:hyperlink>
    </w:p>
    <w:p w:rsidR="00FE5DD5" w:rsidRDefault="0044075B" w:rsidP="00CF3D6E">
      <w:pPr>
        <w:spacing w:line="360" w:lineRule="auto"/>
        <w:outlineLvl w:val="0"/>
        <w:rPr>
          <w:b/>
          <w:sz w:val="28"/>
          <w:szCs w:val="28"/>
        </w:rPr>
      </w:pPr>
      <w:r w:rsidRPr="00CF3D6E">
        <w:rPr>
          <w:sz w:val="28"/>
          <w:szCs w:val="28"/>
        </w:rPr>
        <w:fldChar w:fldCharType="end"/>
      </w:r>
      <w:r w:rsidR="009F5595">
        <w:rPr>
          <w:b/>
          <w:sz w:val="28"/>
          <w:szCs w:val="28"/>
        </w:rPr>
        <w:br w:type="page"/>
      </w:r>
      <w:bookmarkStart w:id="0" w:name="_Toc288087343"/>
      <w:r w:rsidR="00FE5DD5">
        <w:rPr>
          <w:b/>
          <w:sz w:val="28"/>
          <w:szCs w:val="28"/>
        </w:rPr>
        <w:t>Введение</w:t>
      </w:r>
      <w:bookmarkEnd w:id="0"/>
    </w:p>
    <w:p w:rsidR="00FE5DD5" w:rsidRDefault="00FE5DD5" w:rsidP="00FE5DD5">
      <w:pPr>
        <w:rPr>
          <w:b/>
          <w:sz w:val="28"/>
          <w:szCs w:val="28"/>
        </w:rPr>
      </w:pPr>
    </w:p>
    <w:p w:rsidR="005753A7" w:rsidRPr="00CF3D6E" w:rsidRDefault="00B40A9C" w:rsidP="00CF3D6E">
      <w:pPr>
        <w:ind w:firstLine="709"/>
        <w:jc w:val="both"/>
        <w:rPr>
          <w:sz w:val="28"/>
          <w:szCs w:val="28"/>
        </w:rPr>
      </w:pPr>
      <w:r w:rsidRPr="00CF3D6E">
        <w:rPr>
          <w:rStyle w:val="apple-style-span"/>
          <w:sz w:val="28"/>
          <w:szCs w:val="28"/>
        </w:rPr>
        <w:t>Таможенное дело государства составляют его таможенная политика, а также порядок и условия перемещения через таможенную границу товаров, транспортных средств, взимания таможенных платежей, таможенного оформления, таможенный контроль и другие средства проведения таможенной политики.</w:t>
      </w:r>
      <w:r w:rsidRPr="00CF3D6E">
        <w:rPr>
          <w:rStyle w:val="apple-converted-space"/>
          <w:sz w:val="28"/>
          <w:szCs w:val="28"/>
        </w:rPr>
        <w:t> </w:t>
      </w:r>
    </w:p>
    <w:p w:rsidR="005753A7" w:rsidRPr="00CF3D6E" w:rsidRDefault="00B40A9C" w:rsidP="00CF3D6E">
      <w:pPr>
        <w:ind w:firstLine="709"/>
        <w:jc w:val="both"/>
        <w:rPr>
          <w:sz w:val="28"/>
          <w:szCs w:val="28"/>
        </w:rPr>
      </w:pPr>
      <w:r w:rsidRPr="00CF3D6E">
        <w:rPr>
          <w:rStyle w:val="apple-style-span"/>
          <w:sz w:val="28"/>
          <w:szCs w:val="28"/>
        </w:rPr>
        <w:t>Центральное место в общей проблеме модернизации таможенной системы занимает проблема оценки и, соответственно, повышения эффективности ее системы управления. Одна из ключевых причин, определяющих наличие проблемы – низкий уровень автоматизации процессов оперативного, оперативно-стратегического и стратегического управления деятельностью таможенных органов. К задачам оценки эффективности и оптимизации деятельности таможенных органов добавляются вопросы приведения их штатной численности в соответствии с целями, функциями, задачами и объемами деятельности.</w:t>
      </w:r>
      <w:r w:rsidRPr="00CF3D6E">
        <w:rPr>
          <w:rStyle w:val="apple-converted-space"/>
          <w:sz w:val="28"/>
          <w:szCs w:val="28"/>
        </w:rPr>
        <w:t> </w:t>
      </w:r>
    </w:p>
    <w:p w:rsidR="005753A7" w:rsidRDefault="00B40A9C" w:rsidP="00CF3D6E">
      <w:pPr>
        <w:ind w:firstLine="709"/>
        <w:jc w:val="both"/>
        <w:rPr>
          <w:b/>
          <w:sz w:val="28"/>
          <w:szCs w:val="28"/>
        </w:rPr>
      </w:pPr>
      <w:r w:rsidRPr="00CF3D6E">
        <w:rPr>
          <w:rStyle w:val="apple-style-span"/>
          <w:sz w:val="28"/>
          <w:szCs w:val="28"/>
        </w:rPr>
        <w:t>В настоящее время вопросы автоматизации частично решаются в рамках единой автоматизированной информационной системы (ЕАИС) ФТС России. При этом в ЕАИС реализованы лишь некоторые отдельные задачи, такие как автоматизация функций ввода информации, ее обработки, хранения, контроля, формирования отчетов и других информационно-справочных документов о деятельности таможенных органов.</w:t>
      </w:r>
      <w:r w:rsidRPr="00CF3D6E">
        <w:rPr>
          <w:rStyle w:val="apple-converted-space"/>
          <w:rFonts w:ascii="Tahoma" w:hAnsi="Tahoma" w:cs="Tahoma"/>
          <w:sz w:val="18"/>
          <w:szCs w:val="18"/>
        </w:rPr>
        <w:t> </w:t>
      </w:r>
      <w:r w:rsidRPr="005753A7">
        <w:rPr>
          <w:b/>
          <w:sz w:val="28"/>
          <w:szCs w:val="28"/>
        </w:rPr>
        <w:t xml:space="preserve"> </w:t>
      </w:r>
    </w:p>
    <w:p w:rsidR="00035695" w:rsidRPr="00CF3D6E" w:rsidRDefault="00035695" w:rsidP="00CF3D6E">
      <w:pPr>
        <w:ind w:firstLine="709"/>
        <w:jc w:val="both"/>
        <w:rPr>
          <w:sz w:val="28"/>
          <w:szCs w:val="28"/>
        </w:rPr>
      </w:pPr>
      <w:r w:rsidRPr="00CF3D6E">
        <w:rPr>
          <w:sz w:val="28"/>
          <w:szCs w:val="28"/>
        </w:rPr>
        <w:t xml:space="preserve">В первой главе своей работы я рассмотрю назначение, цели и задачи, а также </w:t>
      </w:r>
      <w:r w:rsidRPr="00CF3D6E">
        <w:rPr>
          <w:rStyle w:val="apple-style-span"/>
          <w:color w:val="000000"/>
          <w:sz w:val="28"/>
          <w:szCs w:val="28"/>
        </w:rPr>
        <w:t xml:space="preserve">требования к структуре и функционированию </w:t>
      </w:r>
      <w:r w:rsidRPr="00CF3D6E">
        <w:rPr>
          <w:sz w:val="28"/>
          <w:szCs w:val="28"/>
        </w:rPr>
        <w:t>ЕАИС ФТС России.</w:t>
      </w:r>
    </w:p>
    <w:p w:rsidR="00035695" w:rsidRDefault="00035695" w:rsidP="00CF3D6E">
      <w:pPr>
        <w:ind w:firstLine="709"/>
        <w:jc w:val="both"/>
        <w:rPr>
          <w:bCs/>
          <w:sz w:val="28"/>
          <w:szCs w:val="28"/>
        </w:rPr>
      </w:pPr>
      <w:r w:rsidRPr="00CF3D6E">
        <w:rPr>
          <w:sz w:val="28"/>
          <w:szCs w:val="28"/>
        </w:rPr>
        <w:t>Вторая глава посвящена рассмотрению конкретного модуля ЕАИС ФТС России – а</w:t>
      </w:r>
      <w:r w:rsidRPr="00CF3D6E">
        <w:rPr>
          <w:rStyle w:val="apple-style-span"/>
          <w:bCs/>
          <w:color w:val="000000"/>
          <w:sz w:val="28"/>
          <w:szCs w:val="28"/>
        </w:rPr>
        <w:t>втоматизированное</w:t>
      </w:r>
      <w:r w:rsidRPr="00CF3D6E">
        <w:rPr>
          <w:rStyle w:val="apple-converted-space"/>
          <w:color w:val="000000"/>
          <w:sz w:val="28"/>
          <w:szCs w:val="28"/>
        </w:rPr>
        <w:t> </w:t>
      </w:r>
      <w:r w:rsidRPr="00CF3D6E">
        <w:rPr>
          <w:rStyle w:val="apple-style-span"/>
          <w:bCs/>
          <w:color w:val="000000"/>
          <w:sz w:val="28"/>
          <w:szCs w:val="28"/>
        </w:rPr>
        <w:t>рабочее</w:t>
      </w:r>
      <w:r w:rsidRPr="00CF3D6E">
        <w:rPr>
          <w:rStyle w:val="apple-converted-space"/>
          <w:color w:val="000000"/>
          <w:sz w:val="28"/>
          <w:szCs w:val="28"/>
        </w:rPr>
        <w:t> </w:t>
      </w:r>
      <w:r w:rsidRPr="00CF3D6E">
        <w:rPr>
          <w:rStyle w:val="apple-style-span"/>
          <w:bCs/>
          <w:color w:val="000000"/>
          <w:sz w:val="28"/>
          <w:szCs w:val="28"/>
        </w:rPr>
        <w:t xml:space="preserve">место, </w:t>
      </w:r>
      <w:r w:rsidRPr="00CF3D6E">
        <w:rPr>
          <w:sz w:val="28"/>
          <w:szCs w:val="28"/>
        </w:rPr>
        <w:t xml:space="preserve"> </w:t>
      </w:r>
      <w:r w:rsidRPr="00035695">
        <w:rPr>
          <w:sz w:val="28"/>
          <w:szCs w:val="28"/>
        </w:rPr>
        <w:t xml:space="preserve">используемое в таможенных органах РФ: </w:t>
      </w:r>
      <w:r w:rsidRPr="00CF3D6E">
        <w:rPr>
          <w:bCs/>
          <w:sz w:val="28"/>
          <w:szCs w:val="28"/>
        </w:rPr>
        <w:t>КПС «Авто-Транспорт. Оформление».</w:t>
      </w:r>
    </w:p>
    <w:p w:rsidR="00035695" w:rsidRPr="00CF3D6E" w:rsidRDefault="005715C8" w:rsidP="00CF3D6E">
      <w:pPr>
        <w:ind w:firstLine="709"/>
        <w:jc w:val="both"/>
        <w:rPr>
          <w:bCs/>
          <w:sz w:val="28"/>
          <w:szCs w:val="28"/>
        </w:rPr>
      </w:pPr>
      <w:r>
        <w:rPr>
          <w:bCs/>
          <w:sz w:val="28"/>
          <w:szCs w:val="28"/>
        </w:rPr>
        <w:t>Третья глава данной работы – индивидуальная, в ней я рассмотрю</w:t>
      </w:r>
      <w:r w:rsidR="00035695">
        <w:rPr>
          <w:bCs/>
          <w:sz w:val="28"/>
          <w:szCs w:val="28"/>
        </w:rPr>
        <w:t xml:space="preserve"> </w:t>
      </w:r>
      <w:r w:rsidR="00F2508F">
        <w:rPr>
          <w:bCs/>
          <w:sz w:val="28"/>
          <w:szCs w:val="28"/>
        </w:rPr>
        <w:t xml:space="preserve">информационно-справочные системы на примере конкретного программного продукта от компании </w:t>
      </w:r>
      <w:r w:rsidR="00F2508F">
        <w:rPr>
          <w:bCs/>
          <w:sz w:val="28"/>
          <w:szCs w:val="28"/>
          <w:lang w:val="en-US"/>
        </w:rPr>
        <w:t>CTM</w:t>
      </w:r>
      <w:r w:rsidR="00F2508F">
        <w:rPr>
          <w:bCs/>
          <w:sz w:val="28"/>
          <w:szCs w:val="28"/>
        </w:rPr>
        <w:t xml:space="preserve"> называющимся </w:t>
      </w:r>
      <w:bookmarkStart w:id="1" w:name="_Toc89670345"/>
      <w:r w:rsidR="00F2508F">
        <w:rPr>
          <w:bCs/>
          <w:sz w:val="28"/>
          <w:szCs w:val="28"/>
        </w:rPr>
        <w:t>«</w:t>
      </w:r>
      <w:r w:rsidR="00F2508F">
        <w:t>Справочник "ВЭД-Инфо"</w:t>
      </w:r>
      <w:bookmarkEnd w:id="1"/>
      <w:r w:rsidR="00F2508F">
        <w:t>».</w:t>
      </w:r>
    </w:p>
    <w:p w:rsidR="00035695" w:rsidRPr="00035695" w:rsidRDefault="00035695" w:rsidP="00CF3D6E">
      <w:pPr>
        <w:ind w:firstLine="709"/>
        <w:jc w:val="both"/>
        <w:rPr>
          <w:b/>
          <w:sz w:val="28"/>
          <w:szCs w:val="28"/>
        </w:rPr>
      </w:pPr>
    </w:p>
    <w:p w:rsidR="00E12EBA" w:rsidRPr="00CF3D6E" w:rsidRDefault="00FE5DD5" w:rsidP="00CF3D6E">
      <w:pPr>
        <w:jc w:val="both"/>
        <w:outlineLvl w:val="0"/>
        <w:rPr>
          <w:b/>
          <w:sz w:val="28"/>
          <w:szCs w:val="28"/>
        </w:rPr>
      </w:pPr>
      <w:r>
        <w:rPr>
          <w:b/>
          <w:sz w:val="28"/>
          <w:szCs w:val="28"/>
        </w:rPr>
        <w:br w:type="page"/>
      </w:r>
      <w:bookmarkStart w:id="2" w:name="_Toc288087344"/>
      <w:r w:rsidR="00D11B4C" w:rsidRPr="00CF3D6E">
        <w:rPr>
          <w:b/>
          <w:sz w:val="28"/>
          <w:szCs w:val="28"/>
        </w:rPr>
        <w:t>Глава 1. ЕАИС ФТС России</w:t>
      </w:r>
      <w:bookmarkEnd w:id="2"/>
    </w:p>
    <w:p w:rsidR="00C45E81" w:rsidRDefault="00C45E81" w:rsidP="00CF3D6E">
      <w:pPr>
        <w:jc w:val="both"/>
        <w:outlineLvl w:val="0"/>
        <w:rPr>
          <w:b/>
          <w:sz w:val="28"/>
          <w:szCs w:val="28"/>
        </w:rPr>
      </w:pPr>
      <w:bookmarkStart w:id="3" w:name="YANDEX_0"/>
      <w:bookmarkStart w:id="4" w:name="YANDEX_1"/>
      <w:bookmarkStart w:id="5" w:name="YANDEX_2"/>
      <w:bookmarkStart w:id="6" w:name="YANDEX_3"/>
      <w:bookmarkStart w:id="7" w:name="YANDEX_4"/>
      <w:bookmarkStart w:id="8" w:name="YANDEX_5"/>
      <w:bookmarkStart w:id="9" w:name="YANDEX_6"/>
      <w:bookmarkStart w:id="10" w:name="YANDEX_7"/>
      <w:bookmarkStart w:id="11" w:name="YANDEX_8"/>
      <w:bookmarkStart w:id="12" w:name="YANDEX_9"/>
      <w:bookmarkStart w:id="13" w:name="YANDEX_10"/>
      <w:bookmarkStart w:id="14" w:name="YANDEX_11"/>
      <w:bookmarkStart w:id="15" w:name="YANDEX_12"/>
      <w:bookmarkStart w:id="16" w:name="YANDEX_13"/>
      <w:bookmarkStart w:id="17" w:name="YANDEX_14"/>
      <w:bookmarkStart w:id="18" w:name="YANDEX_15"/>
      <w:bookmarkStart w:id="19" w:name="YANDEX_16"/>
      <w:bookmarkStart w:id="20" w:name="YANDEX_17"/>
      <w:bookmarkStart w:id="21" w:name="YANDEX_18"/>
      <w:bookmarkStart w:id="22" w:name="YANDEX_19"/>
      <w:bookmarkStart w:id="23" w:name="YANDEX_20"/>
      <w:bookmarkStart w:id="24" w:name="YANDEX_21"/>
      <w:bookmarkStart w:id="25" w:name="YANDEX_22"/>
      <w:bookmarkStart w:id="26" w:name="YANDEX_23"/>
      <w:bookmarkStart w:id="27" w:name="YANDEX_24"/>
      <w:bookmarkStart w:id="28" w:name="YANDEX_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C45E81" w:rsidRDefault="00C45E81" w:rsidP="00CF3D6E">
      <w:pPr>
        <w:jc w:val="both"/>
        <w:outlineLvl w:val="1"/>
        <w:rPr>
          <w:b/>
          <w:sz w:val="28"/>
          <w:szCs w:val="28"/>
        </w:rPr>
      </w:pPr>
      <w:bookmarkStart w:id="29" w:name="_Toc288087345"/>
      <w:r w:rsidRPr="00B7316A">
        <w:rPr>
          <w:b/>
          <w:sz w:val="28"/>
          <w:szCs w:val="28"/>
        </w:rPr>
        <w:t>1.1Назначение ЕАИС ФТС России</w:t>
      </w:r>
      <w:bookmarkEnd w:id="29"/>
    </w:p>
    <w:p w:rsidR="00F728A5" w:rsidRPr="00B7316A" w:rsidRDefault="00F728A5" w:rsidP="00CF3D6E">
      <w:pPr>
        <w:jc w:val="both"/>
        <w:outlineLvl w:val="1"/>
        <w:rPr>
          <w:b/>
          <w:sz w:val="28"/>
          <w:szCs w:val="28"/>
        </w:rPr>
      </w:pPr>
    </w:p>
    <w:p w:rsidR="00C45E81" w:rsidRPr="00CF3D6E" w:rsidRDefault="00C45E81" w:rsidP="00CF3D6E">
      <w:pPr>
        <w:ind w:firstLine="709"/>
        <w:jc w:val="both"/>
        <w:rPr>
          <w:color w:val="000000"/>
          <w:sz w:val="28"/>
          <w:szCs w:val="28"/>
        </w:rPr>
      </w:pPr>
      <w:r w:rsidRPr="00CF3D6E">
        <w:rPr>
          <w:color w:val="000000"/>
          <w:sz w:val="28"/>
          <w:szCs w:val="28"/>
        </w:rPr>
        <w:t>Применение экономико-математических методов на базе использования новейших средств вычислительной техники и связи создает новые возможности для дальнейшего совершенствования системы управления. Важнейшим направлением использования экономико-математических методов и средств вычислительной техники явилось создание автоматизированных систем управления (АСУ).</w:t>
      </w:r>
    </w:p>
    <w:p w:rsidR="00C45E81" w:rsidRPr="00CF3D6E" w:rsidRDefault="00C45E81" w:rsidP="00CF3D6E">
      <w:pPr>
        <w:ind w:firstLine="709"/>
        <w:jc w:val="both"/>
        <w:rPr>
          <w:color w:val="000000"/>
          <w:sz w:val="28"/>
          <w:szCs w:val="28"/>
        </w:rPr>
      </w:pPr>
      <w:r w:rsidRPr="00CF3D6E">
        <w:rPr>
          <w:color w:val="000000"/>
          <w:sz w:val="28"/>
          <w:szCs w:val="28"/>
        </w:rPr>
        <w:t>Единая автоматизированная информационная система (ЕАИС) ГТК РФ представляет собой автоматизированную систему управления процессами таможенной деятельности.</w:t>
      </w:r>
    </w:p>
    <w:p w:rsidR="00C45E81" w:rsidRPr="00CF3D6E" w:rsidRDefault="00C45E81" w:rsidP="00CF3D6E">
      <w:pPr>
        <w:ind w:firstLine="709"/>
        <w:jc w:val="both"/>
        <w:rPr>
          <w:color w:val="000000"/>
          <w:sz w:val="28"/>
          <w:szCs w:val="28"/>
        </w:rPr>
      </w:pPr>
      <w:r w:rsidRPr="00CF3D6E">
        <w:rPr>
          <w:color w:val="000000"/>
          <w:sz w:val="28"/>
          <w:szCs w:val="28"/>
        </w:rPr>
        <w:t>Основным назначением ЕАИС таможенной службы РФ является повышение эффективности формирования и осуществления единой таможенной политики государства и деятельности таможенных органов.</w:t>
      </w:r>
    </w:p>
    <w:p w:rsidR="00C45E81" w:rsidRPr="00CF3D6E" w:rsidRDefault="00C45E81" w:rsidP="00CF3D6E">
      <w:pPr>
        <w:ind w:firstLine="709"/>
        <w:jc w:val="both"/>
        <w:rPr>
          <w:color w:val="000000"/>
          <w:sz w:val="28"/>
          <w:szCs w:val="28"/>
        </w:rPr>
      </w:pPr>
      <w:r w:rsidRPr="00CF3D6E">
        <w:rPr>
          <w:color w:val="000000"/>
          <w:sz w:val="28"/>
          <w:szCs w:val="28"/>
        </w:rPr>
        <w:t>ЕАИС понимается как инструмент реализации основных информационных технологий таможенной службы. Развитие этой системы есть не что иное, как процесс поэтапной разработки и внедрения в отрасли новых информационных технологий, базирующихся на современном программно-техническом комплексе.</w:t>
      </w:r>
    </w:p>
    <w:p w:rsidR="00C45E81" w:rsidRPr="00CF3D6E" w:rsidRDefault="00C45E81" w:rsidP="00CF3D6E">
      <w:pPr>
        <w:ind w:firstLine="709"/>
        <w:jc w:val="both"/>
        <w:rPr>
          <w:color w:val="000000"/>
          <w:sz w:val="28"/>
          <w:szCs w:val="28"/>
        </w:rPr>
      </w:pPr>
      <w:r w:rsidRPr="00CF3D6E">
        <w:rPr>
          <w:color w:val="000000"/>
          <w:sz w:val="28"/>
          <w:szCs w:val="28"/>
        </w:rPr>
        <w:t>ЕАИС таможенной службы России за время своего развития превратилась в уникальный инструмент реализации основных таможенных информационных технологий на всех уровнях – от таможенного поста до центрального аппарата ГТК РФ.</w:t>
      </w:r>
    </w:p>
    <w:p w:rsidR="00C45E81" w:rsidRPr="00CF3D6E" w:rsidRDefault="00C45E81" w:rsidP="00CF3D6E">
      <w:pPr>
        <w:ind w:firstLine="709"/>
        <w:jc w:val="both"/>
        <w:rPr>
          <w:color w:val="000000"/>
          <w:sz w:val="28"/>
          <w:szCs w:val="28"/>
        </w:rPr>
      </w:pPr>
      <w:r w:rsidRPr="00CF3D6E">
        <w:rPr>
          <w:color w:val="000000"/>
          <w:sz w:val="28"/>
          <w:szCs w:val="28"/>
        </w:rPr>
        <w:t xml:space="preserve">Основанием для развития и модернизации ЕАИС явилась комплексная программа последовательного поэтапного процесса повышения роли таможенной политики России как экономического регулятора внешнеэкономической деятельности в 1993–1995 гг., утвержденная ГТК РФ 13 мая </w:t>
      </w:r>
      <w:smartTag w:uri="urn:schemas-microsoft-com:office:smarttags" w:element="metricconverter">
        <w:smartTagPr>
          <w:attr w:name="ProductID" w:val="1993 г"/>
        </w:smartTagPr>
        <w:r w:rsidRPr="00CF3D6E">
          <w:rPr>
            <w:color w:val="000000"/>
            <w:sz w:val="28"/>
            <w:szCs w:val="28"/>
          </w:rPr>
          <w:t>1993 г</w:t>
        </w:r>
      </w:smartTag>
      <w:r w:rsidRPr="00CF3D6E">
        <w:rPr>
          <w:color w:val="000000"/>
          <w:sz w:val="28"/>
          <w:szCs w:val="28"/>
        </w:rPr>
        <w:t>.</w:t>
      </w:r>
    </w:p>
    <w:p w:rsidR="00C45E81" w:rsidRPr="00160635" w:rsidRDefault="00C45E81" w:rsidP="00CF3D6E">
      <w:pPr>
        <w:spacing w:before="100" w:beforeAutospacing="1" w:after="100" w:afterAutospacing="1"/>
        <w:jc w:val="both"/>
        <w:outlineLvl w:val="1"/>
        <w:rPr>
          <w:b/>
          <w:sz w:val="28"/>
          <w:szCs w:val="28"/>
        </w:rPr>
      </w:pPr>
      <w:bookmarkStart w:id="30" w:name="_Toc288087346"/>
      <w:r w:rsidRPr="00CF3D6E">
        <w:rPr>
          <w:b/>
          <w:color w:val="000000"/>
          <w:sz w:val="28"/>
          <w:szCs w:val="28"/>
        </w:rPr>
        <w:t xml:space="preserve">1.2 Цели и задачи </w:t>
      </w:r>
      <w:r w:rsidRPr="00160635">
        <w:rPr>
          <w:b/>
          <w:sz w:val="28"/>
          <w:szCs w:val="28"/>
        </w:rPr>
        <w:t>ЕАИС ФТС России</w:t>
      </w:r>
      <w:bookmarkEnd w:id="30"/>
    </w:p>
    <w:p w:rsidR="00C45E81" w:rsidRPr="00CF3D6E" w:rsidRDefault="00C45E81" w:rsidP="00CF3D6E">
      <w:pPr>
        <w:ind w:firstLine="709"/>
        <w:jc w:val="both"/>
        <w:rPr>
          <w:color w:val="000000"/>
          <w:sz w:val="28"/>
          <w:szCs w:val="28"/>
        </w:rPr>
      </w:pPr>
      <w:r w:rsidRPr="00CF3D6E">
        <w:rPr>
          <w:color w:val="000000"/>
          <w:sz w:val="28"/>
          <w:szCs w:val="28"/>
        </w:rPr>
        <w:t>Основная цель создания ЕАИС заключается в совершенствовании существующих, а также в создании и развитии новых информационных автоматизированных таможенных технологий, базирующихся на современных программно-технических средствах.</w:t>
      </w:r>
    </w:p>
    <w:p w:rsidR="00C45E81" w:rsidRPr="00CF3D6E" w:rsidRDefault="00C45E81" w:rsidP="00CF3D6E">
      <w:pPr>
        <w:ind w:firstLine="709"/>
        <w:jc w:val="both"/>
        <w:rPr>
          <w:color w:val="000000"/>
          <w:sz w:val="28"/>
          <w:szCs w:val="28"/>
        </w:rPr>
      </w:pPr>
      <w:r w:rsidRPr="00CF3D6E">
        <w:rPr>
          <w:color w:val="000000"/>
          <w:sz w:val="28"/>
          <w:szCs w:val="28"/>
        </w:rPr>
        <w:t>Внедрение компьютерной техники и программного обеспечения первой очереди ЕАИС осуществлялось, прежде всего, для решения проблем, возникающих в центральном аппарате ГТК РФ. Далее в таможенных органах был создан мощный технический потенциал, который позволил приступить к решению задач комплексной автоматизации.</w:t>
      </w:r>
    </w:p>
    <w:p w:rsidR="00C45E81" w:rsidRPr="00CF3D6E" w:rsidRDefault="00C45E81" w:rsidP="00CF3D6E">
      <w:pPr>
        <w:ind w:firstLine="709"/>
        <w:jc w:val="both"/>
        <w:rPr>
          <w:color w:val="000000"/>
          <w:sz w:val="28"/>
          <w:szCs w:val="28"/>
        </w:rPr>
      </w:pPr>
      <w:r w:rsidRPr="00CF3D6E">
        <w:rPr>
          <w:color w:val="000000"/>
          <w:sz w:val="28"/>
          <w:szCs w:val="28"/>
        </w:rPr>
        <w:t>Вторая очередь ЕАИС является логическим развитием существующей автоматизированной системы на новых платформах – программно-технической и технологической. Под новой программно-технической платформой, наряду с современными мощными средствами вычислительной техники и телекоммуникаций, понимаются и прогрессивные общесистемные программные средства: операционные системы Windows, Unix, сетевые операционные системы Windows, Novell, система управления базами данных ORACLE и системы проектирования, входящие в комплект ORACLE CASE.</w:t>
      </w:r>
    </w:p>
    <w:p w:rsidR="00C45E81" w:rsidRPr="00CF3D6E" w:rsidRDefault="00C45E81" w:rsidP="00CF3D6E">
      <w:pPr>
        <w:ind w:firstLine="709"/>
        <w:jc w:val="both"/>
        <w:rPr>
          <w:color w:val="000000"/>
          <w:sz w:val="28"/>
          <w:szCs w:val="28"/>
        </w:rPr>
      </w:pPr>
      <w:r w:rsidRPr="00CF3D6E">
        <w:rPr>
          <w:color w:val="000000"/>
          <w:sz w:val="28"/>
          <w:szCs w:val="28"/>
        </w:rPr>
        <w:t>Одна из основных задач, которая должна решаться при создании второй очереди ЕАИС, обеспечить преемственность и совместное сосуществование имеющихся и вновь разрабатываемых или модернизируемых прикладных и общесистемных  программных средств.</w:t>
      </w:r>
    </w:p>
    <w:p w:rsidR="00C45E81" w:rsidRPr="00CF3D6E" w:rsidRDefault="00C45E81" w:rsidP="00CF3D6E">
      <w:pPr>
        <w:ind w:firstLine="709"/>
        <w:jc w:val="both"/>
        <w:rPr>
          <w:color w:val="000000"/>
          <w:sz w:val="28"/>
          <w:szCs w:val="28"/>
        </w:rPr>
      </w:pPr>
      <w:r w:rsidRPr="00CF3D6E">
        <w:rPr>
          <w:color w:val="000000"/>
          <w:sz w:val="28"/>
          <w:szCs w:val="28"/>
        </w:rPr>
        <w:t>Достижение сформулированных выше целей создания и развития ЕАИС ГТК России обеспечивается за счет:</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развития и совершенствования аппаратно-программной платформы ЕАИС на базе последних достижений в области компьютерной и телекоммуникационной техники и информационных технологий;</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внедрения электронных документов и использования частичной безбумажной технологии обработки таможенных документов;</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создания единого информационного пространства таможенных органов на основе использования электронной почты обеспечивающей оперативное взаимодействие между таможенными органами, а также между таможенными органами и сторонними организациями;</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формализации и стандартизации таможенных процедур, технологий, нормативной базы и документов;</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разработки и внедрения объективных параметров таможенной оценки ситуации и селекции товаров;</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разделения процессов оформления и досмотра товаров;</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создания систем контроля и слежения за товарами при процедурах, требующих длительных сроков контроля по времени (временный ввоз, вывоз, реэкспорт, бартерные операции, ВТТ и др.);</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снижения уровня загрузки персонала рутинными операциями, переориентации работников таможенных органов на углубленный содержательный анализ различных аспектов внешнеэкономической деятельности, уменьшение трудоемкости работы с отчетно-учетной документацией;</w:t>
      </w:r>
    </w:p>
    <w:p w:rsidR="00C45E81" w:rsidRPr="00CF3D6E" w:rsidRDefault="00C45E81" w:rsidP="00CF3D6E">
      <w:pPr>
        <w:numPr>
          <w:ilvl w:val="0"/>
          <w:numId w:val="13"/>
        </w:numPr>
        <w:ind w:firstLine="709"/>
        <w:jc w:val="both"/>
        <w:rPr>
          <w:color w:val="000000"/>
          <w:sz w:val="28"/>
          <w:szCs w:val="28"/>
        </w:rPr>
      </w:pPr>
      <w:r w:rsidRPr="00CF3D6E">
        <w:rPr>
          <w:color w:val="000000"/>
          <w:sz w:val="28"/>
          <w:szCs w:val="28"/>
        </w:rPr>
        <w:t>гарантии непрерывного обслуживания клиентов и повышения удобства контактов клиентов с таможенными органами.</w:t>
      </w:r>
    </w:p>
    <w:p w:rsidR="00C45E81" w:rsidRPr="00CF3D6E" w:rsidRDefault="00C45E81" w:rsidP="00CF3D6E">
      <w:pPr>
        <w:ind w:firstLine="709"/>
        <w:jc w:val="both"/>
        <w:rPr>
          <w:color w:val="000000"/>
          <w:sz w:val="28"/>
          <w:szCs w:val="28"/>
        </w:rPr>
      </w:pPr>
      <w:r w:rsidRPr="00CF3D6E">
        <w:rPr>
          <w:color w:val="000000"/>
          <w:sz w:val="28"/>
          <w:szCs w:val="28"/>
        </w:rPr>
        <w:t>ЕАИС ГТК РФ призвана:</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обеспечить подразделения Комитета и правительственных органов информацией, необходимой для ведения таможенной статистики;</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совершенствовать систему организационно-экономического управления таможенными органами на всех уровнях управления;</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автоматизировать таможенное оформление документов на товары;</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повысить эффективность таможенного контроля за багажом следующих через границу пассажиров;</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обеспечить централизованное взимание и контроль начисления таможенных платежей;</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обеспечить информационную поддержку борьбы с контрабандой и нарушениями таможенных правил;</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совершенствовать методы и средства нетарифного регулирования и контроль исполнения лицензий и квот;</w:t>
      </w:r>
    </w:p>
    <w:p w:rsidR="00C45E81" w:rsidRPr="00CF3D6E" w:rsidRDefault="00C45E81" w:rsidP="00CF3D6E">
      <w:pPr>
        <w:numPr>
          <w:ilvl w:val="0"/>
          <w:numId w:val="12"/>
        </w:numPr>
        <w:ind w:firstLine="709"/>
        <w:jc w:val="both"/>
        <w:rPr>
          <w:color w:val="000000"/>
          <w:sz w:val="28"/>
          <w:szCs w:val="28"/>
        </w:rPr>
      </w:pPr>
      <w:r w:rsidRPr="00CF3D6E">
        <w:rPr>
          <w:color w:val="000000"/>
          <w:sz w:val="28"/>
          <w:szCs w:val="28"/>
        </w:rPr>
        <w:t>создать информационную технологию таможенно-банковского контроля внешнеэкономической деятельности с целью осуществления валютного контроля и др.</w:t>
      </w:r>
    </w:p>
    <w:p w:rsidR="00C45E81" w:rsidRPr="00CF3D6E" w:rsidRDefault="00C45E81" w:rsidP="00CF3D6E">
      <w:pPr>
        <w:ind w:firstLine="709"/>
        <w:jc w:val="both"/>
        <w:rPr>
          <w:color w:val="000000"/>
          <w:sz w:val="28"/>
          <w:szCs w:val="28"/>
        </w:rPr>
      </w:pPr>
      <w:r w:rsidRPr="00CF3D6E">
        <w:rPr>
          <w:color w:val="000000"/>
          <w:sz w:val="28"/>
          <w:szCs w:val="28"/>
        </w:rPr>
        <w:t>Учитывая сложную многоуровневую структуру системы таможенных органов России, множественность их функций и задач, при создании ЕАИС таможенной службы принимались во внимание информационные потребности ГТК РФ и его 19 основных структурных подразделений (I уровень управления), 5 специализированных и 12 территориальных региональных таможенных управлений (II уровень управления), 151 таможни, в том числе 5 базовых (III уровень управления), 645 приграничных и внутренних таможенных постов (IV уровень управления).</w:t>
      </w:r>
    </w:p>
    <w:p w:rsidR="00C45E81" w:rsidRPr="00CF3D6E" w:rsidRDefault="00C45E81" w:rsidP="00CF3D6E">
      <w:pPr>
        <w:ind w:firstLine="709"/>
        <w:jc w:val="both"/>
        <w:rPr>
          <w:color w:val="000000"/>
          <w:sz w:val="28"/>
          <w:szCs w:val="28"/>
        </w:rPr>
      </w:pPr>
      <w:r w:rsidRPr="00CF3D6E">
        <w:rPr>
          <w:color w:val="000000"/>
          <w:sz w:val="28"/>
          <w:szCs w:val="28"/>
        </w:rPr>
        <w:t>Особенностью созданной ЕАИС является и то, что она ориентирована на информационное обеспечение различных по документообороту объектов.</w:t>
      </w:r>
    </w:p>
    <w:p w:rsidR="00C45E81" w:rsidRPr="00CF3D6E" w:rsidRDefault="00C45E81" w:rsidP="00CF3D6E">
      <w:pPr>
        <w:ind w:firstLine="709"/>
        <w:jc w:val="both"/>
        <w:rPr>
          <w:color w:val="000000"/>
          <w:sz w:val="28"/>
          <w:szCs w:val="28"/>
        </w:rPr>
      </w:pPr>
      <w:r w:rsidRPr="00CF3D6E">
        <w:rPr>
          <w:color w:val="000000"/>
          <w:sz w:val="28"/>
          <w:szCs w:val="28"/>
        </w:rPr>
        <w:t>Основной объем документооборота и исходной (первичной) информации в таможенных органах России составляют грузовые таможенные декларации. Количество ГТД, ежемесячно поступающих в таможни страны, колеблется в пределах от 7–8 до 20–30 тыс.</w:t>
      </w:r>
    </w:p>
    <w:p w:rsidR="00C45E81" w:rsidRPr="00CF3D6E" w:rsidRDefault="00C45E81" w:rsidP="00CF3D6E">
      <w:pPr>
        <w:spacing w:before="100" w:beforeAutospacing="1" w:after="100" w:afterAutospacing="1"/>
        <w:jc w:val="both"/>
        <w:outlineLvl w:val="1"/>
        <w:rPr>
          <w:rStyle w:val="apple-style-span"/>
          <w:b/>
          <w:color w:val="000000"/>
          <w:sz w:val="28"/>
          <w:szCs w:val="28"/>
        </w:rPr>
      </w:pPr>
      <w:bookmarkStart w:id="31" w:name="_Toc288087347"/>
      <w:r w:rsidRPr="00CF3D6E">
        <w:rPr>
          <w:b/>
          <w:color w:val="000000"/>
          <w:sz w:val="28"/>
          <w:szCs w:val="28"/>
        </w:rPr>
        <w:t xml:space="preserve">1.3 </w:t>
      </w:r>
      <w:r w:rsidRPr="00CF3D6E">
        <w:rPr>
          <w:rStyle w:val="apple-style-span"/>
          <w:b/>
          <w:color w:val="000000"/>
          <w:sz w:val="28"/>
          <w:szCs w:val="28"/>
        </w:rPr>
        <w:t>Требования к структуре и функционированию ЕАИС.</w:t>
      </w:r>
      <w:bookmarkEnd w:id="31"/>
    </w:p>
    <w:p w:rsidR="00C45E81" w:rsidRPr="00CF3D6E" w:rsidRDefault="00C45E81" w:rsidP="00CF3D6E">
      <w:pPr>
        <w:ind w:firstLine="709"/>
        <w:jc w:val="both"/>
        <w:rPr>
          <w:color w:val="000000"/>
          <w:sz w:val="28"/>
          <w:szCs w:val="28"/>
        </w:rPr>
      </w:pPr>
      <w:r w:rsidRPr="00CF3D6E">
        <w:rPr>
          <w:color w:val="000000"/>
          <w:sz w:val="28"/>
          <w:szCs w:val="28"/>
        </w:rPr>
        <w:t>Разработка и внедрение системы резко повысили роль таможенной службы России как инструмента экономической политики государства. Это привело к бурному росту объема решаемых при осуществлении таможенного контроля задач и обусловило специфические требования к функционированию ЕАИС:</w:t>
      </w:r>
    </w:p>
    <w:p w:rsidR="00C45E81" w:rsidRPr="00CF3D6E" w:rsidRDefault="00C45E81" w:rsidP="00CF3D6E">
      <w:pPr>
        <w:numPr>
          <w:ilvl w:val="0"/>
          <w:numId w:val="15"/>
        </w:numPr>
        <w:jc w:val="both"/>
        <w:rPr>
          <w:color w:val="000000"/>
          <w:sz w:val="28"/>
          <w:szCs w:val="28"/>
        </w:rPr>
      </w:pPr>
      <w:r w:rsidRPr="00CF3D6E">
        <w:rPr>
          <w:color w:val="000000"/>
          <w:sz w:val="28"/>
          <w:szCs w:val="28"/>
        </w:rPr>
        <w:t>этапность разработок системы и ее внедрения из-за необходимости первоочередной реализации в информационно-технологической структуре главных направлений деятельности и важнейших задач ГТК РФ;</w:t>
      </w:r>
    </w:p>
    <w:p w:rsidR="00C45E81" w:rsidRPr="00CF3D6E" w:rsidRDefault="00C45E81" w:rsidP="00CF3D6E">
      <w:pPr>
        <w:numPr>
          <w:ilvl w:val="0"/>
          <w:numId w:val="15"/>
        </w:numPr>
        <w:jc w:val="both"/>
        <w:rPr>
          <w:color w:val="000000"/>
          <w:sz w:val="28"/>
          <w:szCs w:val="28"/>
        </w:rPr>
      </w:pPr>
      <w:r w:rsidRPr="00CF3D6E">
        <w:rPr>
          <w:color w:val="000000"/>
          <w:sz w:val="28"/>
          <w:szCs w:val="28"/>
        </w:rPr>
        <w:t>соблюдение принципов построения "открытых систем" с целью обеспечить гибкость информационно-технологической структуры, возможность ее модификаций и наращивания мощностей в соответствии с потребностями ГТК РФ и выделяемыми ресурсами.</w:t>
      </w:r>
    </w:p>
    <w:p w:rsidR="00C45E81" w:rsidRPr="00CF3D6E" w:rsidRDefault="00C45E81" w:rsidP="00CF3D6E">
      <w:pPr>
        <w:ind w:firstLine="709"/>
        <w:jc w:val="both"/>
        <w:rPr>
          <w:color w:val="000000"/>
          <w:sz w:val="28"/>
          <w:szCs w:val="28"/>
        </w:rPr>
      </w:pPr>
      <w:r w:rsidRPr="00CF3D6E">
        <w:rPr>
          <w:color w:val="000000"/>
          <w:sz w:val="28"/>
          <w:szCs w:val="28"/>
        </w:rPr>
        <w:t>Проектируемая ЕАИС охватывает все четыре уровня, организационной структуры таможенной службы (ГТК РФ; региональные таможенные управления; таможни; таможенные посты).</w:t>
      </w:r>
    </w:p>
    <w:p w:rsidR="00C45E81" w:rsidRPr="00CF3D6E" w:rsidRDefault="00C45E81" w:rsidP="00CF3D6E">
      <w:pPr>
        <w:jc w:val="both"/>
        <w:rPr>
          <w:color w:val="000000"/>
          <w:sz w:val="28"/>
          <w:szCs w:val="28"/>
        </w:rPr>
      </w:pPr>
      <w:r w:rsidRPr="00CF3D6E">
        <w:rPr>
          <w:color w:val="000000"/>
          <w:sz w:val="28"/>
          <w:szCs w:val="28"/>
        </w:rPr>
        <w:t>Основные компоненты системы структурно разделяются на:</w:t>
      </w:r>
    </w:p>
    <w:p w:rsidR="00C45E81" w:rsidRPr="00CF3D6E" w:rsidRDefault="00C45E81" w:rsidP="00CF3D6E">
      <w:pPr>
        <w:numPr>
          <w:ilvl w:val="0"/>
          <w:numId w:val="14"/>
        </w:numPr>
        <w:jc w:val="both"/>
        <w:rPr>
          <w:color w:val="000000"/>
          <w:sz w:val="28"/>
          <w:szCs w:val="28"/>
        </w:rPr>
      </w:pPr>
      <w:r w:rsidRPr="00CF3D6E">
        <w:rPr>
          <w:color w:val="000000"/>
          <w:sz w:val="28"/>
          <w:szCs w:val="28"/>
        </w:rPr>
        <w:t>задачи;</w:t>
      </w:r>
    </w:p>
    <w:p w:rsidR="00C45E81" w:rsidRPr="00CF3D6E" w:rsidRDefault="00C45E81" w:rsidP="00CF3D6E">
      <w:pPr>
        <w:numPr>
          <w:ilvl w:val="0"/>
          <w:numId w:val="14"/>
        </w:numPr>
        <w:jc w:val="both"/>
        <w:rPr>
          <w:color w:val="000000"/>
          <w:sz w:val="28"/>
          <w:szCs w:val="28"/>
        </w:rPr>
      </w:pPr>
      <w:r w:rsidRPr="00CF3D6E">
        <w:rPr>
          <w:color w:val="000000"/>
          <w:sz w:val="28"/>
          <w:szCs w:val="28"/>
        </w:rPr>
        <w:t>комплексы задач;</w:t>
      </w:r>
    </w:p>
    <w:p w:rsidR="00C45E81" w:rsidRPr="00CF3D6E" w:rsidRDefault="00C45E81" w:rsidP="00CF3D6E">
      <w:pPr>
        <w:numPr>
          <w:ilvl w:val="0"/>
          <w:numId w:val="14"/>
        </w:numPr>
        <w:jc w:val="both"/>
        <w:rPr>
          <w:color w:val="000000"/>
          <w:sz w:val="28"/>
          <w:szCs w:val="28"/>
        </w:rPr>
      </w:pPr>
      <w:r w:rsidRPr="00CF3D6E">
        <w:rPr>
          <w:color w:val="000000"/>
          <w:sz w:val="28"/>
          <w:szCs w:val="28"/>
        </w:rPr>
        <w:t>автоматизированные рабочие места (АРМы);</w:t>
      </w:r>
    </w:p>
    <w:p w:rsidR="00C45E81" w:rsidRPr="00CF3D6E" w:rsidRDefault="00C45E81" w:rsidP="00CF3D6E">
      <w:pPr>
        <w:numPr>
          <w:ilvl w:val="0"/>
          <w:numId w:val="14"/>
        </w:numPr>
        <w:jc w:val="both"/>
        <w:rPr>
          <w:color w:val="000000"/>
          <w:sz w:val="28"/>
          <w:szCs w:val="28"/>
        </w:rPr>
      </w:pPr>
      <w:r w:rsidRPr="00CF3D6E">
        <w:rPr>
          <w:color w:val="000000"/>
          <w:sz w:val="28"/>
          <w:szCs w:val="28"/>
        </w:rPr>
        <w:t>автоматизированные системы ведения и поддержки баз данных;</w:t>
      </w:r>
    </w:p>
    <w:p w:rsidR="00C45E81" w:rsidRPr="00CF3D6E" w:rsidRDefault="00C45E81" w:rsidP="00CF3D6E">
      <w:pPr>
        <w:numPr>
          <w:ilvl w:val="0"/>
          <w:numId w:val="14"/>
        </w:numPr>
        <w:jc w:val="both"/>
        <w:rPr>
          <w:color w:val="000000"/>
          <w:sz w:val="28"/>
          <w:szCs w:val="28"/>
        </w:rPr>
      </w:pPr>
      <w:r w:rsidRPr="00CF3D6E">
        <w:rPr>
          <w:color w:val="000000"/>
          <w:sz w:val="28"/>
          <w:szCs w:val="28"/>
        </w:rPr>
        <w:t>автоматизированные системы, реализующие определенные функционально полные и законченные технологические процессы таможенной деятельности.</w:t>
      </w:r>
    </w:p>
    <w:p w:rsidR="00C45E81" w:rsidRPr="00CF3D6E" w:rsidRDefault="00C45E81" w:rsidP="00CF3D6E">
      <w:pPr>
        <w:ind w:firstLine="709"/>
        <w:jc w:val="both"/>
        <w:rPr>
          <w:color w:val="000000"/>
          <w:sz w:val="28"/>
          <w:szCs w:val="28"/>
        </w:rPr>
      </w:pPr>
      <w:r w:rsidRPr="00CF3D6E">
        <w:rPr>
          <w:color w:val="000000"/>
          <w:sz w:val="28"/>
          <w:szCs w:val="28"/>
        </w:rPr>
        <w:t>Требования к надежности ЕАИС. Надежность работы системы в целом и выполнения каждой автоматизируемой функции обеспечивается за счет:</w:t>
      </w:r>
    </w:p>
    <w:p w:rsidR="00C45E81" w:rsidRPr="00CF3D6E" w:rsidRDefault="00C45E81" w:rsidP="00CF3D6E">
      <w:pPr>
        <w:ind w:firstLine="709"/>
        <w:jc w:val="both"/>
        <w:rPr>
          <w:color w:val="000000"/>
          <w:sz w:val="28"/>
          <w:szCs w:val="28"/>
        </w:rPr>
      </w:pPr>
      <w:r w:rsidRPr="00CF3D6E">
        <w:rPr>
          <w:color w:val="000000"/>
          <w:sz w:val="28"/>
          <w:szCs w:val="28"/>
        </w:rPr>
        <w:t>высокой технологичности разрабатываемых программных средств и организационного обеспечения, позволяющего сохранять циркулирующую в системе информацию при сбоях и других ситуациях, нарушающих или разрушающих устойчивость функционирования системы;</w:t>
      </w:r>
    </w:p>
    <w:p w:rsidR="00C45E81" w:rsidRPr="00CF3D6E" w:rsidRDefault="00C45E81" w:rsidP="00CF3D6E">
      <w:pPr>
        <w:ind w:firstLine="709"/>
        <w:jc w:val="both"/>
        <w:rPr>
          <w:color w:val="000000"/>
          <w:sz w:val="28"/>
          <w:szCs w:val="28"/>
        </w:rPr>
      </w:pPr>
      <w:r w:rsidRPr="00CF3D6E">
        <w:rPr>
          <w:color w:val="000000"/>
          <w:sz w:val="28"/>
          <w:szCs w:val="28"/>
        </w:rPr>
        <w:t>новейших технических средств;</w:t>
      </w:r>
    </w:p>
    <w:p w:rsidR="00C45E81" w:rsidRPr="00CF3D6E" w:rsidRDefault="00C45E81" w:rsidP="00CF3D6E">
      <w:pPr>
        <w:ind w:firstLine="709"/>
        <w:jc w:val="both"/>
        <w:rPr>
          <w:color w:val="000000"/>
          <w:sz w:val="28"/>
          <w:szCs w:val="28"/>
        </w:rPr>
      </w:pPr>
      <w:r w:rsidRPr="00CF3D6E">
        <w:rPr>
          <w:color w:val="000000"/>
          <w:sz w:val="28"/>
          <w:szCs w:val="28"/>
        </w:rPr>
        <w:t>надежности хранения данных;</w:t>
      </w:r>
    </w:p>
    <w:p w:rsidR="00C45E81" w:rsidRPr="00CF3D6E" w:rsidRDefault="00C45E81" w:rsidP="00CF3D6E">
      <w:pPr>
        <w:ind w:firstLine="709"/>
        <w:jc w:val="both"/>
        <w:rPr>
          <w:color w:val="000000"/>
          <w:sz w:val="28"/>
          <w:szCs w:val="28"/>
        </w:rPr>
      </w:pPr>
      <w:r w:rsidRPr="00CF3D6E">
        <w:rPr>
          <w:color w:val="000000"/>
          <w:sz w:val="28"/>
          <w:szCs w:val="28"/>
        </w:rPr>
        <w:t>надежности системных и прикладных программных средств;</w:t>
      </w:r>
    </w:p>
    <w:p w:rsidR="00C45E81" w:rsidRPr="00CF3D6E" w:rsidRDefault="00C45E81" w:rsidP="00CF3D6E">
      <w:pPr>
        <w:ind w:firstLine="709"/>
        <w:jc w:val="both"/>
        <w:rPr>
          <w:color w:val="000000"/>
          <w:sz w:val="28"/>
          <w:szCs w:val="28"/>
        </w:rPr>
      </w:pPr>
      <w:r w:rsidRPr="00CF3D6E">
        <w:rPr>
          <w:color w:val="000000"/>
          <w:sz w:val="28"/>
          <w:szCs w:val="28"/>
        </w:rPr>
        <w:t>уровня квалификации и организации работы обслуживающего ЕАИС персонала; </w:t>
      </w:r>
    </w:p>
    <w:p w:rsidR="00C45E81" w:rsidRPr="00CF3D6E" w:rsidRDefault="00C45E81" w:rsidP="00CF3D6E">
      <w:pPr>
        <w:ind w:firstLine="709"/>
        <w:jc w:val="both"/>
        <w:rPr>
          <w:color w:val="000000"/>
          <w:sz w:val="28"/>
          <w:szCs w:val="28"/>
        </w:rPr>
      </w:pPr>
      <w:r w:rsidRPr="00CF3D6E">
        <w:rPr>
          <w:color w:val="000000"/>
          <w:sz w:val="28"/>
          <w:szCs w:val="28"/>
        </w:rPr>
        <w:t>организации технического обслуживания, использования современных методов и средств диагностики.</w:t>
      </w:r>
    </w:p>
    <w:p w:rsidR="00C45E81" w:rsidRPr="00CF3D6E" w:rsidRDefault="00C45E81" w:rsidP="00CF3D6E">
      <w:pPr>
        <w:ind w:firstLine="709"/>
        <w:jc w:val="both"/>
        <w:rPr>
          <w:color w:val="000000"/>
          <w:sz w:val="28"/>
          <w:szCs w:val="28"/>
        </w:rPr>
      </w:pPr>
      <w:r w:rsidRPr="00CF3D6E">
        <w:rPr>
          <w:color w:val="000000"/>
          <w:sz w:val="28"/>
          <w:szCs w:val="28"/>
        </w:rPr>
        <w:t>В проектных решениях определены методы и средства выполнения работ в случае сбоев системы. Режим работы всей ЕАИС и ее отдельных компонентов определен в соответствии с регламентом тех таможенных служб, которые непосредственно используют соответствующие компоненты ЕАИС.</w:t>
      </w:r>
    </w:p>
    <w:p w:rsidR="00C45E81" w:rsidRPr="00CF3D6E" w:rsidRDefault="00C45E81" w:rsidP="00CF3D6E">
      <w:pPr>
        <w:ind w:firstLine="709"/>
        <w:jc w:val="both"/>
        <w:rPr>
          <w:color w:val="000000"/>
          <w:sz w:val="28"/>
          <w:szCs w:val="28"/>
        </w:rPr>
      </w:pPr>
      <w:r w:rsidRPr="00CF3D6E">
        <w:rPr>
          <w:color w:val="000000"/>
          <w:sz w:val="28"/>
          <w:szCs w:val="28"/>
        </w:rPr>
        <w:t>Требования безопасности при размещении, эксплуатации и техническом обслуживании ЕАИС. Технические средства ЕАИС ГТК России установлены так, чтобы достигалась их безопасная эксплуатация и техническое обслуживание.</w:t>
      </w:r>
    </w:p>
    <w:p w:rsidR="00C45E81" w:rsidRPr="00CF3D6E" w:rsidRDefault="00C45E81" w:rsidP="00CF3D6E">
      <w:pPr>
        <w:ind w:firstLine="709"/>
        <w:jc w:val="both"/>
        <w:rPr>
          <w:color w:val="000000"/>
          <w:sz w:val="28"/>
          <w:szCs w:val="28"/>
        </w:rPr>
      </w:pPr>
      <w:r w:rsidRPr="00CF3D6E">
        <w:rPr>
          <w:color w:val="000000"/>
          <w:sz w:val="28"/>
          <w:szCs w:val="28"/>
        </w:rPr>
        <w:t>В помещении, предназначенном для эксплуатации технических средств, обеспечены противопожарные меры безопасности согласно ГОСТ 20397-82.</w:t>
      </w:r>
    </w:p>
    <w:p w:rsidR="00C45E81" w:rsidRPr="00CF3D6E" w:rsidRDefault="00C45E81" w:rsidP="00CF3D6E">
      <w:pPr>
        <w:ind w:firstLine="709"/>
        <w:jc w:val="both"/>
        <w:rPr>
          <w:color w:val="000000"/>
          <w:sz w:val="28"/>
          <w:szCs w:val="28"/>
        </w:rPr>
      </w:pPr>
      <w:r w:rsidRPr="00CF3D6E">
        <w:rPr>
          <w:color w:val="000000"/>
          <w:sz w:val="28"/>
          <w:szCs w:val="28"/>
        </w:rPr>
        <w:t> Климатические условия в помещениях, уровни шума и звуковой мощности в местах расположения ЕАИС не превышают значений, установленных санитарными нормами и ГОСТ 12.1.003-83.</w:t>
      </w:r>
    </w:p>
    <w:p w:rsidR="00C45E81" w:rsidRPr="00CF3D6E" w:rsidRDefault="00C45E81" w:rsidP="00CF3D6E">
      <w:pPr>
        <w:ind w:firstLine="709"/>
        <w:jc w:val="both"/>
        <w:rPr>
          <w:color w:val="000000"/>
          <w:sz w:val="28"/>
          <w:szCs w:val="28"/>
        </w:rPr>
      </w:pPr>
      <w:r w:rsidRPr="00CF3D6E">
        <w:rPr>
          <w:color w:val="000000"/>
          <w:sz w:val="28"/>
          <w:szCs w:val="28"/>
        </w:rPr>
        <w:t>Требования к эргономике и технической эстетике. Средства ЕАИС размещены с соблюдением требований, содержащихся в технической, в том числе эксплуатационной, документации на них, и так, чтобы было удобно использовать их при функционировании системы и выполнять техническое обслуживание.</w:t>
      </w:r>
    </w:p>
    <w:p w:rsidR="00C45E81" w:rsidRPr="00CF3D6E" w:rsidRDefault="00C45E81" w:rsidP="00CF3D6E">
      <w:pPr>
        <w:ind w:firstLine="709"/>
        <w:jc w:val="both"/>
        <w:rPr>
          <w:color w:val="000000"/>
          <w:sz w:val="28"/>
          <w:szCs w:val="28"/>
        </w:rPr>
      </w:pPr>
      <w:r w:rsidRPr="00CF3D6E">
        <w:rPr>
          <w:color w:val="000000"/>
          <w:sz w:val="28"/>
          <w:szCs w:val="28"/>
        </w:rPr>
        <w:t>Общесистемные программные средства ЕАИС имеют документацию на русском, а в случае отсутствия таковой – на английском языке.</w:t>
      </w:r>
    </w:p>
    <w:p w:rsidR="00C45E81" w:rsidRPr="00CF3D6E" w:rsidRDefault="00C45E81" w:rsidP="00CF3D6E">
      <w:pPr>
        <w:ind w:firstLine="709"/>
        <w:jc w:val="both"/>
        <w:rPr>
          <w:color w:val="000000"/>
          <w:sz w:val="28"/>
          <w:szCs w:val="28"/>
        </w:rPr>
      </w:pPr>
      <w:r w:rsidRPr="00CF3D6E">
        <w:rPr>
          <w:color w:val="000000"/>
          <w:sz w:val="28"/>
          <w:szCs w:val="28"/>
        </w:rPr>
        <w:t>Прикладные программные средства ЕАИС разрабатываются с учетом эргономических требований, предъявляемых конкретным заказчиком при соблюдении максимальной унификации интерфейсов управления.</w:t>
      </w:r>
    </w:p>
    <w:p w:rsidR="00C45E81" w:rsidRPr="00CF3D6E" w:rsidRDefault="00C45E81" w:rsidP="00CF3D6E">
      <w:pPr>
        <w:ind w:firstLine="709"/>
        <w:jc w:val="both"/>
        <w:rPr>
          <w:color w:val="000000"/>
          <w:sz w:val="28"/>
          <w:szCs w:val="28"/>
        </w:rPr>
      </w:pPr>
      <w:r w:rsidRPr="00CF3D6E">
        <w:rPr>
          <w:color w:val="000000"/>
          <w:sz w:val="28"/>
          <w:szCs w:val="28"/>
        </w:rPr>
        <w:t>Требования к защите от влияния внешних воздействий. Защита комплекса технических средств (КТС) ЕАИС от воздействия электрических и магнитных полей, а также помех по цепям питания должна быть достаточной для эффективного выполнения КТС своего назначения при функционировании.</w:t>
      </w:r>
    </w:p>
    <w:p w:rsidR="00C45E81" w:rsidRPr="00CF3D6E" w:rsidRDefault="00C45E81" w:rsidP="00CF3D6E">
      <w:pPr>
        <w:ind w:firstLine="709"/>
        <w:jc w:val="both"/>
        <w:rPr>
          <w:color w:val="000000"/>
          <w:sz w:val="28"/>
          <w:szCs w:val="28"/>
        </w:rPr>
      </w:pPr>
      <w:r w:rsidRPr="00CF3D6E">
        <w:rPr>
          <w:color w:val="000000"/>
          <w:sz w:val="28"/>
          <w:szCs w:val="28"/>
        </w:rPr>
        <w:t>Требования к эксплуатации, техническому обслуживанию, ремонту и хранению. Система выполняет свои функции, если ее правильно эксплуатируют, обслуживают и ремонтируют. Виды и периодичность обслуживания (еженедельное, ежемесячное, ежеквартальное) технических средств ЕАИС ГТК РФ оговорены в эксплуатационной документации.</w:t>
      </w:r>
    </w:p>
    <w:p w:rsidR="00C45E81" w:rsidRPr="00CF3D6E" w:rsidRDefault="00C45E81" w:rsidP="00CF3D6E">
      <w:pPr>
        <w:ind w:firstLine="709"/>
        <w:jc w:val="both"/>
        <w:rPr>
          <w:color w:val="000000"/>
          <w:sz w:val="28"/>
          <w:szCs w:val="28"/>
        </w:rPr>
      </w:pPr>
      <w:r w:rsidRPr="00CF3D6E">
        <w:rPr>
          <w:color w:val="000000"/>
          <w:sz w:val="28"/>
          <w:szCs w:val="28"/>
        </w:rPr>
        <w:t>В гарантийный период системотехнического обслуживания ремонт средств вычислительной техники ЕАИС осуществляется в соответствии с Положением о гарантийном системотехническом обслуживании.</w:t>
      </w:r>
    </w:p>
    <w:p w:rsidR="00C45E81" w:rsidRPr="00CF3D6E" w:rsidRDefault="00C45E81" w:rsidP="00CF3D6E">
      <w:pPr>
        <w:ind w:firstLine="709"/>
        <w:jc w:val="both"/>
        <w:rPr>
          <w:color w:val="000000"/>
          <w:sz w:val="28"/>
          <w:szCs w:val="28"/>
        </w:rPr>
      </w:pPr>
      <w:r w:rsidRPr="00CF3D6E">
        <w:rPr>
          <w:color w:val="000000"/>
          <w:sz w:val="28"/>
          <w:szCs w:val="28"/>
        </w:rPr>
        <w:t>В послегарантийный период средства вычислительной техники ЕАИС ремонтируются в соответствии с договорами на системотехническое обслуживание, заключенными между региональными таможенными управлениями ГТК России и региональными отделами ГНИВЦ в регионе, а в центре – между хозяйственным подразделением центрального аппарата ГТК России и ГНИВЦ. К системотехническому обслуживанию ЭВМ допускается персонал, имеющий удостоверения на право обслуживания.</w:t>
      </w:r>
    </w:p>
    <w:p w:rsidR="00C45E81" w:rsidRDefault="00C45E81" w:rsidP="00C45E81">
      <w:pPr>
        <w:spacing w:before="100" w:beforeAutospacing="1" w:after="100" w:afterAutospacing="1"/>
        <w:ind w:left="460"/>
        <w:rPr>
          <w:color w:val="000000"/>
        </w:rPr>
      </w:pPr>
    </w:p>
    <w:p w:rsidR="00C45E81" w:rsidRDefault="00C45E81" w:rsidP="00CF3D6E">
      <w:pPr>
        <w:spacing w:before="100" w:beforeAutospacing="1" w:after="100" w:afterAutospacing="1"/>
        <w:rPr>
          <w:color w:val="000000"/>
        </w:rPr>
      </w:pPr>
    </w:p>
    <w:p w:rsidR="00C45E81" w:rsidRDefault="00C45E81" w:rsidP="00CF3D6E">
      <w:pPr>
        <w:spacing w:before="100" w:beforeAutospacing="1" w:after="100" w:afterAutospacing="1"/>
        <w:rPr>
          <w:color w:val="000000"/>
        </w:rPr>
      </w:pPr>
    </w:p>
    <w:p w:rsidR="001E6AB2" w:rsidRPr="00CF3D6E" w:rsidRDefault="00C45E81" w:rsidP="00CF3D6E">
      <w:pPr>
        <w:pStyle w:val="10"/>
        <w:rPr>
          <w:b w:val="0"/>
          <w:bCs w:val="0"/>
          <w:sz w:val="28"/>
          <w:szCs w:val="28"/>
        </w:rPr>
      </w:pPr>
      <w:r w:rsidRPr="008F5AA3">
        <w:t xml:space="preserve"> </w:t>
      </w:r>
      <w:r w:rsidR="001E6AB2" w:rsidRPr="00CF3D6E">
        <w:br w:type="page"/>
      </w:r>
      <w:bookmarkStart w:id="32" w:name="_Toc288086962"/>
      <w:bookmarkStart w:id="33" w:name="_Toc288087348"/>
      <w:bookmarkStart w:id="34" w:name="_Toc288087349"/>
      <w:r w:rsidR="001E6AB2" w:rsidRPr="00CF3D6E">
        <w:rPr>
          <w:sz w:val="28"/>
          <w:szCs w:val="28"/>
        </w:rPr>
        <w:t xml:space="preserve">Глава 2. Функциональные АРМы, используемые в таможенных органах РФ: </w:t>
      </w:r>
      <w:r w:rsidR="001E6AB2" w:rsidRPr="00B7316A">
        <w:rPr>
          <w:sz w:val="28"/>
          <w:szCs w:val="28"/>
        </w:rPr>
        <w:t>КПС «Авто-Транспорт. Оформление»</w:t>
      </w:r>
      <w:bookmarkEnd w:id="32"/>
      <w:bookmarkEnd w:id="33"/>
      <w:bookmarkEnd w:id="34"/>
    </w:p>
    <w:p w:rsidR="00FE497F" w:rsidRPr="00FE497F" w:rsidRDefault="00B7316A" w:rsidP="00CF3D6E">
      <w:pPr>
        <w:pStyle w:val="2"/>
        <w:numPr>
          <w:ilvl w:val="0"/>
          <w:numId w:val="0"/>
        </w:numPr>
      </w:pPr>
      <w:bookmarkStart w:id="35" w:name="_Toc216682108"/>
      <w:bookmarkStart w:id="36" w:name="_Toc66091736"/>
      <w:bookmarkStart w:id="37" w:name="_Toc66161477"/>
      <w:bookmarkStart w:id="38" w:name="_Toc66168419"/>
      <w:bookmarkStart w:id="39" w:name="_Toc66185161"/>
      <w:bookmarkStart w:id="40" w:name="_Toc66185285"/>
      <w:bookmarkStart w:id="41" w:name="_Toc66185830"/>
      <w:bookmarkStart w:id="42" w:name="_Toc66262523"/>
      <w:bookmarkStart w:id="43" w:name="_Toc66262664"/>
      <w:bookmarkStart w:id="44" w:name="_Toc66598081"/>
      <w:bookmarkStart w:id="45" w:name="_Toc66611057"/>
      <w:bookmarkStart w:id="46" w:name="_Toc66679750"/>
      <w:bookmarkStart w:id="47" w:name="_Toc66680264"/>
      <w:bookmarkStart w:id="48" w:name="_Toc66680745"/>
      <w:bookmarkStart w:id="49" w:name="_Toc66681852"/>
      <w:bookmarkStart w:id="50" w:name="_Toc66695623"/>
      <w:bookmarkStart w:id="51" w:name="_Toc66697976"/>
      <w:bookmarkStart w:id="52" w:name="_Toc66700060"/>
      <w:bookmarkStart w:id="53" w:name="_Toc66703810"/>
      <w:bookmarkStart w:id="54" w:name="_Toc66762314"/>
      <w:bookmarkStart w:id="55" w:name="_Toc66766515"/>
      <w:bookmarkStart w:id="56" w:name="_Toc66793216"/>
      <w:bookmarkStart w:id="57" w:name="_Toc66793621"/>
      <w:bookmarkStart w:id="58" w:name="_Toc66851600"/>
      <w:bookmarkStart w:id="59" w:name="_Toc67128267"/>
      <w:bookmarkStart w:id="60" w:name="_Toc67141578"/>
      <w:bookmarkStart w:id="61" w:name="_Toc67193549"/>
      <w:bookmarkStart w:id="62" w:name="_Toc70237968"/>
      <w:bookmarkStart w:id="63" w:name="_Toc70238244"/>
      <w:bookmarkStart w:id="64" w:name="_Toc70308123"/>
      <w:bookmarkStart w:id="65" w:name="_Toc84142606"/>
      <w:bookmarkStart w:id="66" w:name="_Toc84745327"/>
      <w:bookmarkStart w:id="67" w:name="_Toc86736420"/>
      <w:bookmarkStart w:id="68" w:name="_Toc86736574"/>
      <w:bookmarkStart w:id="69" w:name="_Toc86739321"/>
      <w:bookmarkStart w:id="70" w:name="_Toc86740402"/>
      <w:bookmarkStart w:id="71" w:name="_Toc86740761"/>
      <w:bookmarkStart w:id="72" w:name="_Toc216682112"/>
      <w:r>
        <w:t xml:space="preserve">         </w:t>
      </w:r>
      <w:bookmarkStart w:id="73" w:name="_Toc288087350"/>
      <w:r w:rsidR="00FE497F" w:rsidRPr="00FE497F">
        <w:t>Перечень сокращений</w:t>
      </w:r>
      <w:bookmarkEnd w:id="35"/>
      <w:bookmarkEnd w:id="73"/>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540"/>
        <w:gridCol w:w="7200"/>
      </w:tblGrid>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АПП</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Автомобильный пункт пропуска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АПС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Автоматизированная подсистема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АС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Автоматизированная система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БД</w:t>
            </w:r>
          </w:p>
        </w:tc>
        <w:tc>
          <w:tcPr>
            <w:tcW w:w="540" w:type="dxa"/>
          </w:tcPr>
          <w:p w:rsidR="00FE497F" w:rsidRPr="00CF3D6E" w:rsidRDefault="00FE497F" w:rsidP="00996E51">
            <w:pPr>
              <w:rPr>
                <w:sz w:val="28"/>
                <w:szCs w:val="28"/>
              </w:rPr>
            </w:pPr>
            <w:r w:rsidRPr="00CF3D6E">
              <w:rPr>
                <w:sz w:val="28"/>
                <w:szCs w:val="28"/>
              </w:rPr>
              <w:t xml:space="preserve">- </w:t>
            </w:r>
          </w:p>
        </w:tc>
        <w:tc>
          <w:tcPr>
            <w:tcW w:w="7200" w:type="dxa"/>
          </w:tcPr>
          <w:p w:rsidR="00FE497F" w:rsidRPr="00CF3D6E" w:rsidRDefault="00FE497F" w:rsidP="00996E51">
            <w:pPr>
              <w:rPr>
                <w:sz w:val="28"/>
                <w:szCs w:val="28"/>
              </w:rPr>
            </w:pPr>
            <w:r w:rsidRPr="00CF3D6E">
              <w:rPr>
                <w:sz w:val="28"/>
                <w:szCs w:val="28"/>
              </w:rPr>
              <w:t>База данных</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ВИТС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Ведомственная интегрированная телекоммуникационная сеть</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ВТТ</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Внутренний таможенный транзит</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ГНИВЦ</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Главный научно-информационный вычислительный центр ФТС России</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ГТД</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Грузовая таможенная декларация</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ГУИТ</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 xml:space="preserve">Главное управление информационных технологий </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ГУОТОиТК</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Главное управление организации таможенного оформления и таможенного контроля ФТС России</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ДКД ТС</w:t>
            </w:r>
          </w:p>
        </w:tc>
        <w:tc>
          <w:tcPr>
            <w:tcW w:w="540" w:type="dxa"/>
          </w:tcPr>
          <w:p w:rsidR="00FE497F" w:rsidRPr="00CF3D6E" w:rsidRDefault="00FE497F" w:rsidP="00996E51">
            <w:pPr>
              <w:rPr>
                <w:sz w:val="28"/>
                <w:szCs w:val="28"/>
                <w:lang w:val="ru"/>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Документ контроля доставки транспортного средства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ЕАД</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Единый административный документ</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ЕАИС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Единая автоматизированная информационная система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 xml:space="preserve">ИТНТС </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Идентификационный таможенный номер транспортного средства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КАСТО</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Комплексная автоматизированная система таможенного оформления</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КПС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Комплекс программных средств</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ЛВС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Локальная вычислительная сеть</w:t>
            </w:r>
          </w:p>
        </w:tc>
      </w:tr>
      <w:tr w:rsidR="00FE497F" w:rsidRPr="00FE497F" w:rsidTr="00B74BD6">
        <w:tblPrEx>
          <w:tblLook w:val="01E0" w:firstRow="1" w:lastRow="1" w:firstColumn="1" w:lastColumn="1" w:noHBand="0" w:noVBand="0"/>
        </w:tblPrEx>
        <w:trPr>
          <w:trHeight w:val="454"/>
          <w:jc w:val="center"/>
        </w:trPr>
        <w:tc>
          <w:tcPr>
            <w:tcW w:w="1620" w:type="dxa"/>
          </w:tcPr>
          <w:p w:rsidR="00FE497F" w:rsidRPr="00CF3D6E" w:rsidRDefault="00FE497F" w:rsidP="00996E51">
            <w:pPr>
              <w:rPr>
                <w:sz w:val="28"/>
                <w:szCs w:val="28"/>
              </w:rPr>
            </w:pPr>
            <w:r w:rsidRPr="00CF3D6E">
              <w:rPr>
                <w:sz w:val="28"/>
                <w:szCs w:val="28"/>
              </w:rPr>
              <w:t xml:space="preserve">ЛНП </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Личная номерная печать</w:t>
            </w:r>
          </w:p>
        </w:tc>
      </w:tr>
      <w:tr w:rsidR="00FE497F" w:rsidRPr="00FE497F" w:rsidTr="00B74BD6">
        <w:trPr>
          <w:trHeight w:val="454"/>
          <w:jc w:val="center"/>
        </w:trPr>
        <w:tc>
          <w:tcPr>
            <w:tcW w:w="1620" w:type="dxa"/>
          </w:tcPr>
          <w:p w:rsidR="00FE497F" w:rsidRPr="00CF3D6E" w:rsidRDefault="00FE497F" w:rsidP="00996E51">
            <w:pPr>
              <w:pStyle w:val="aa"/>
              <w:spacing w:line="240" w:lineRule="auto"/>
              <w:rPr>
                <w:sz w:val="28"/>
                <w:szCs w:val="28"/>
              </w:rPr>
            </w:pPr>
            <w:r w:rsidRPr="00CF3D6E">
              <w:rPr>
                <w:sz w:val="28"/>
                <w:szCs w:val="28"/>
              </w:rPr>
              <w:t>МДП</w:t>
            </w:r>
          </w:p>
        </w:tc>
        <w:tc>
          <w:tcPr>
            <w:tcW w:w="540" w:type="dxa"/>
          </w:tcPr>
          <w:p w:rsidR="00FE497F" w:rsidRPr="00CF3D6E" w:rsidRDefault="00FE497F" w:rsidP="00996E51">
            <w:pPr>
              <w:pStyle w:val="aa"/>
              <w:spacing w:line="240" w:lineRule="auto"/>
              <w:rPr>
                <w:sz w:val="28"/>
                <w:szCs w:val="28"/>
              </w:rPr>
            </w:pPr>
            <w:r w:rsidRPr="00CF3D6E">
              <w:rPr>
                <w:sz w:val="28"/>
                <w:szCs w:val="28"/>
              </w:rPr>
              <w:t>-</w:t>
            </w:r>
          </w:p>
        </w:tc>
        <w:tc>
          <w:tcPr>
            <w:tcW w:w="7200" w:type="dxa"/>
          </w:tcPr>
          <w:p w:rsidR="00FE497F" w:rsidRPr="00CF3D6E" w:rsidRDefault="00FE497F" w:rsidP="00996E51">
            <w:pPr>
              <w:pStyle w:val="aa"/>
              <w:spacing w:line="240" w:lineRule="auto"/>
              <w:rPr>
                <w:sz w:val="28"/>
                <w:szCs w:val="28"/>
              </w:rPr>
            </w:pPr>
            <w:r w:rsidRPr="00CF3D6E">
              <w:rPr>
                <w:sz w:val="28"/>
                <w:szCs w:val="28"/>
              </w:rPr>
              <w:t>Международная дорожная перевозка (книжка МДП - таможенный документ)</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МТТ</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Международный таможенный транзит</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НСД</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Несанкционированный доступ</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НСИ</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Нормативно-справочная информация</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НТП</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Нарушение таможенных правил</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ОС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Операционная система</w:t>
            </w:r>
          </w:p>
        </w:tc>
      </w:tr>
      <w:tr w:rsidR="00FE497F" w:rsidRPr="00FE497F" w:rsidTr="00B74BD6">
        <w:trPr>
          <w:trHeight w:val="454"/>
          <w:jc w:val="center"/>
        </w:trPr>
        <w:tc>
          <w:tcPr>
            <w:tcW w:w="1620" w:type="dxa"/>
          </w:tcPr>
          <w:p w:rsidR="00FE497F" w:rsidRPr="00CF3D6E" w:rsidRDefault="00FE497F" w:rsidP="00996E51">
            <w:pPr>
              <w:pStyle w:val="aa"/>
              <w:spacing w:line="240" w:lineRule="auto"/>
              <w:rPr>
                <w:sz w:val="28"/>
                <w:szCs w:val="28"/>
              </w:rPr>
            </w:pPr>
            <w:r w:rsidRPr="00CF3D6E">
              <w:rPr>
                <w:sz w:val="28"/>
                <w:szCs w:val="28"/>
              </w:rPr>
              <w:t>ОТОиТК</w:t>
            </w:r>
          </w:p>
        </w:tc>
        <w:tc>
          <w:tcPr>
            <w:tcW w:w="540" w:type="dxa"/>
          </w:tcPr>
          <w:p w:rsidR="00FE497F" w:rsidRPr="00CF3D6E" w:rsidRDefault="00FE497F" w:rsidP="00996E51">
            <w:pPr>
              <w:pStyle w:val="aa"/>
              <w:spacing w:line="240" w:lineRule="auto"/>
              <w:rPr>
                <w:sz w:val="28"/>
                <w:szCs w:val="28"/>
              </w:rPr>
            </w:pPr>
            <w:r w:rsidRPr="00CF3D6E">
              <w:rPr>
                <w:sz w:val="28"/>
                <w:szCs w:val="28"/>
              </w:rPr>
              <w:t xml:space="preserve">- </w:t>
            </w:r>
          </w:p>
        </w:tc>
        <w:tc>
          <w:tcPr>
            <w:tcW w:w="7200" w:type="dxa"/>
          </w:tcPr>
          <w:p w:rsidR="00FE497F" w:rsidRPr="00CF3D6E" w:rsidRDefault="00FE497F" w:rsidP="00996E51">
            <w:pPr>
              <w:pStyle w:val="aa"/>
              <w:spacing w:line="240" w:lineRule="auto"/>
              <w:rPr>
                <w:sz w:val="28"/>
                <w:szCs w:val="28"/>
              </w:rPr>
            </w:pPr>
            <w:r w:rsidRPr="00CF3D6E">
              <w:rPr>
                <w:sz w:val="28"/>
                <w:szCs w:val="28"/>
              </w:rPr>
              <w:t>Отдел таможенного оформления и таможенного контроля</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ПЗ</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996E51">
            <w:pPr>
              <w:rPr>
                <w:sz w:val="28"/>
                <w:szCs w:val="28"/>
              </w:rPr>
            </w:pPr>
            <w:r w:rsidRPr="00CF3D6E">
              <w:rPr>
                <w:sz w:val="28"/>
                <w:szCs w:val="28"/>
              </w:rPr>
              <w:t>Программная задача</w:t>
            </w:r>
          </w:p>
        </w:tc>
      </w:tr>
      <w:tr w:rsidR="00FE497F" w:rsidRPr="00FE497F" w:rsidTr="00B74BD6">
        <w:trPr>
          <w:trHeight w:val="454"/>
          <w:jc w:val="center"/>
        </w:trPr>
        <w:tc>
          <w:tcPr>
            <w:tcW w:w="1620" w:type="dxa"/>
          </w:tcPr>
          <w:p w:rsidR="00FE497F" w:rsidRPr="00CF3D6E" w:rsidRDefault="00FE497F" w:rsidP="00996E51">
            <w:pPr>
              <w:pStyle w:val="aa"/>
              <w:spacing w:line="240" w:lineRule="auto"/>
              <w:rPr>
                <w:sz w:val="28"/>
                <w:szCs w:val="28"/>
              </w:rPr>
            </w:pPr>
            <w:r w:rsidRPr="00CF3D6E">
              <w:rPr>
                <w:sz w:val="28"/>
                <w:szCs w:val="28"/>
              </w:rPr>
              <w:t>ПП</w:t>
            </w:r>
          </w:p>
        </w:tc>
        <w:tc>
          <w:tcPr>
            <w:tcW w:w="540" w:type="dxa"/>
          </w:tcPr>
          <w:p w:rsidR="00FE497F" w:rsidRPr="00CF3D6E" w:rsidRDefault="00FE497F" w:rsidP="00996E51">
            <w:pPr>
              <w:pStyle w:val="aa"/>
              <w:spacing w:line="240" w:lineRule="auto"/>
              <w:rPr>
                <w:sz w:val="28"/>
                <w:szCs w:val="28"/>
              </w:rPr>
            </w:pPr>
            <w:r w:rsidRPr="00CF3D6E">
              <w:rPr>
                <w:sz w:val="28"/>
                <w:szCs w:val="28"/>
              </w:rPr>
              <w:t xml:space="preserve">- </w:t>
            </w:r>
          </w:p>
        </w:tc>
        <w:tc>
          <w:tcPr>
            <w:tcW w:w="7200" w:type="dxa"/>
          </w:tcPr>
          <w:p w:rsidR="00FE497F" w:rsidRPr="00CF3D6E" w:rsidRDefault="00FE497F" w:rsidP="00CF3D6E">
            <w:pPr>
              <w:pStyle w:val="aa"/>
              <w:spacing w:line="240" w:lineRule="auto"/>
              <w:rPr>
                <w:sz w:val="28"/>
                <w:szCs w:val="28"/>
              </w:rPr>
            </w:pPr>
            <w:r w:rsidRPr="00CF3D6E">
              <w:rPr>
                <w:sz w:val="28"/>
                <w:szCs w:val="28"/>
              </w:rPr>
              <w:t>Пункт пропуска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ПС</w:t>
            </w:r>
          </w:p>
        </w:tc>
        <w:tc>
          <w:tcPr>
            <w:tcW w:w="540" w:type="dxa"/>
          </w:tcPr>
          <w:p w:rsidR="00FE497F" w:rsidRPr="00CF3D6E" w:rsidRDefault="00FE497F" w:rsidP="00996E51">
            <w:pPr>
              <w:rPr>
                <w:sz w:val="28"/>
                <w:szCs w:val="28"/>
              </w:rPr>
            </w:pPr>
            <w:r w:rsidRPr="00CF3D6E">
              <w:rPr>
                <w:sz w:val="28"/>
                <w:szCs w:val="28"/>
              </w:rPr>
              <w:t xml:space="preserve">- </w:t>
            </w:r>
          </w:p>
        </w:tc>
        <w:tc>
          <w:tcPr>
            <w:tcW w:w="7200" w:type="dxa"/>
          </w:tcPr>
          <w:p w:rsidR="00FE497F" w:rsidRPr="00CF3D6E" w:rsidRDefault="00FE497F" w:rsidP="00CF3D6E">
            <w:pPr>
              <w:rPr>
                <w:sz w:val="28"/>
                <w:szCs w:val="28"/>
              </w:rPr>
            </w:pPr>
            <w:r w:rsidRPr="00CF3D6E">
              <w:rPr>
                <w:sz w:val="28"/>
                <w:szCs w:val="28"/>
              </w:rPr>
              <w:t>Программное средство</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ПСМ</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Паспорт самоходной машины</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ПТС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Паспорт транспортного средства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ПШТС</w:t>
            </w:r>
          </w:p>
        </w:tc>
        <w:tc>
          <w:tcPr>
            <w:tcW w:w="540" w:type="dxa"/>
          </w:tcPr>
          <w:p w:rsidR="00FE497F" w:rsidRPr="00CF3D6E" w:rsidRDefault="00FE497F" w:rsidP="00996E51">
            <w:pPr>
              <w:rPr>
                <w:sz w:val="28"/>
                <w:szCs w:val="28"/>
              </w:rPr>
            </w:pPr>
            <w:r w:rsidRPr="00CF3D6E">
              <w:rPr>
                <w:sz w:val="28"/>
                <w:szCs w:val="28"/>
              </w:rPr>
              <w:t xml:space="preserve">- </w:t>
            </w:r>
          </w:p>
        </w:tc>
        <w:tc>
          <w:tcPr>
            <w:tcW w:w="7200" w:type="dxa"/>
          </w:tcPr>
          <w:p w:rsidR="00FE497F" w:rsidRPr="00CF3D6E" w:rsidRDefault="00FE497F" w:rsidP="00CF3D6E">
            <w:pPr>
              <w:rPr>
                <w:sz w:val="28"/>
                <w:szCs w:val="28"/>
              </w:rPr>
            </w:pPr>
            <w:r w:rsidRPr="00CF3D6E">
              <w:rPr>
                <w:sz w:val="28"/>
                <w:szCs w:val="28"/>
              </w:rPr>
              <w:t>Паспорт шасси транспортного средства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РМИ</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Рабочее место инспектора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 xml:space="preserve">РТУ </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rFonts w:eastAsia="MS Mincho"/>
                <w:sz w:val="28"/>
                <w:szCs w:val="28"/>
              </w:rPr>
            </w:pPr>
            <w:r w:rsidRPr="00CF3D6E">
              <w:rPr>
                <w:sz w:val="28"/>
                <w:szCs w:val="28"/>
              </w:rPr>
              <w:t>Региональное таможенное управление</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СВХ</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Склад временного хранения</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СУБД</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Система управления базой данных</w:t>
            </w:r>
          </w:p>
        </w:tc>
      </w:tr>
      <w:tr w:rsidR="00FE497F" w:rsidRPr="00FE497F" w:rsidTr="00B74BD6">
        <w:trPr>
          <w:trHeight w:val="454"/>
          <w:jc w:val="center"/>
        </w:trPr>
        <w:tc>
          <w:tcPr>
            <w:tcW w:w="1620" w:type="dxa"/>
          </w:tcPr>
          <w:p w:rsidR="00FE497F" w:rsidRPr="00CF3D6E" w:rsidRDefault="00FE497F" w:rsidP="00996E51">
            <w:pPr>
              <w:pStyle w:val="aa"/>
              <w:spacing w:line="240" w:lineRule="auto"/>
              <w:rPr>
                <w:sz w:val="28"/>
                <w:szCs w:val="28"/>
              </w:rPr>
            </w:pPr>
            <w:r w:rsidRPr="00CF3D6E">
              <w:rPr>
                <w:sz w:val="28"/>
                <w:szCs w:val="28"/>
              </w:rPr>
              <w:t>ТИИ</w:t>
            </w:r>
          </w:p>
        </w:tc>
        <w:tc>
          <w:tcPr>
            <w:tcW w:w="540" w:type="dxa"/>
          </w:tcPr>
          <w:p w:rsidR="00FE497F" w:rsidRPr="00CF3D6E" w:rsidRDefault="00FE497F" w:rsidP="00996E51">
            <w:pPr>
              <w:pStyle w:val="aa"/>
              <w:spacing w:line="240" w:lineRule="auto"/>
              <w:rPr>
                <w:sz w:val="28"/>
                <w:szCs w:val="28"/>
              </w:rPr>
            </w:pPr>
            <w:r w:rsidRPr="00CF3D6E">
              <w:rPr>
                <w:sz w:val="28"/>
                <w:szCs w:val="28"/>
              </w:rPr>
              <w:t>-</w:t>
            </w:r>
          </w:p>
        </w:tc>
        <w:tc>
          <w:tcPr>
            <w:tcW w:w="7200" w:type="dxa"/>
          </w:tcPr>
          <w:p w:rsidR="00FE497F" w:rsidRPr="00CF3D6E" w:rsidRDefault="00FE497F" w:rsidP="00CF3D6E">
            <w:pPr>
              <w:pStyle w:val="aa"/>
              <w:spacing w:line="240" w:lineRule="auto"/>
              <w:rPr>
                <w:sz w:val="28"/>
                <w:szCs w:val="28"/>
              </w:rPr>
            </w:pPr>
            <w:r w:rsidRPr="00CF3D6E">
              <w:rPr>
                <w:sz w:val="28"/>
                <w:szCs w:val="28"/>
              </w:rPr>
              <w:t>Таможенные информационные интерфейсы</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ТПО</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Таможенный приходный ордер</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 xml:space="preserve">ТС </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Транспортное средство</w:t>
            </w:r>
          </w:p>
        </w:tc>
      </w:tr>
      <w:tr w:rsidR="00FE497F" w:rsidRPr="00FE497F" w:rsidTr="00B74BD6">
        <w:tblPrEx>
          <w:tblLook w:val="01E0" w:firstRow="1" w:lastRow="1" w:firstColumn="1" w:lastColumn="1" w:noHBand="0" w:noVBand="0"/>
        </w:tblPrEx>
        <w:trPr>
          <w:trHeight w:val="454"/>
          <w:jc w:val="center"/>
        </w:trPr>
        <w:tc>
          <w:tcPr>
            <w:tcW w:w="1620" w:type="dxa"/>
          </w:tcPr>
          <w:p w:rsidR="00FE497F" w:rsidRPr="00CF3D6E" w:rsidRDefault="00FE497F" w:rsidP="00996E51">
            <w:pPr>
              <w:rPr>
                <w:sz w:val="28"/>
                <w:szCs w:val="28"/>
              </w:rPr>
            </w:pPr>
            <w:r w:rsidRPr="00CF3D6E">
              <w:rPr>
                <w:sz w:val="28"/>
                <w:szCs w:val="28"/>
              </w:rPr>
              <w:t>ТСД</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lang w:val="ru"/>
              </w:rPr>
            </w:pPr>
            <w:r w:rsidRPr="00CF3D6E">
              <w:rPr>
                <w:sz w:val="28"/>
                <w:szCs w:val="28"/>
                <w:lang w:val="ru"/>
              </w:rPr>
              <w:t>Терминал сбора данных</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УВТС</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Удостоверение ввоза транспортного средства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ФДИ</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Файл данных идентификации</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ФИЛ</w:t>
            </w:r>
          </w:p>
        </w:tc>
        <w:tc>
          <w:tcPr>
            <w:tcW w:w="540" w:type="dxa"/>
          </w:tcPr>
          <w:p w:rsidR="00FE497F" w:rsidRPr="00CF3D6E" w:rsidRDefault="00FE497F" w:rsidP="00996E51">
            <w:pPr>
              <w:rPr>
                <w:sz w:val="28"/>
                <w:szCs w:val="28"/>
              </w:rPr>
            </w:pPr>
          </w:p>
        </w:tc>
        <w:tc>
          <w:tcPr>
            <w:tcW w:w="7200" w:type="dxa"/>
          </w:tcPr>
          <w:p w:rsidR="00FE497F" w:rsidRPr="00CF3D6E" w:rsidRDefault="00FE497F" w:rsidP="00CF3D6E">
            <w:pPr>
              <w:rPr>
                <w:sz w:val="28"/>
                <w:szCs w:val="28"/>
              </w:rPr>
            </w:pPr>
            <w:r w:rsidRPr="00CF3D6E">
              <w:rPr>
                <w:sz w:val="28"/>
                <w:szCs w:val="28"/>
              </w:rPr>
              <w:t>Файл идентифицирующих лиц</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ФЛК</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Форматно-логический контроль</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ФТС</w:t>
            </w:r>
          </w:p>
        </w:tc>
        <w:tc>
          <w:tcPr>
            <w:tcW w:w="540" w:type="dxa"/>
          </w:tcPr>
          <w:p w:rsidR="00FE497F" w:rsidRPr="00CF3D6E" w:rsidRDefault="00FE497F" w:rsidP="00996E51">
            <w:pPr>
              <w:rPr>
                <w:sz w:val="28"/>
                <w:szCs w:val="28"/>
                <w:lang w:val="ru"/>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Федеральная таможенная служба</w:t>
            </w:r>
          </w:p>
        </w:tc>
      </w:tr>
      <w:tr w:rsidR="00FE497F" w:rsidRPr="00FE497F" w:rsidTr="00B74BD6">
        <w:trPr>
          <w:trHeight w:val="454"/>
          <w:jc w:val="center"/>
        </w:trPr>
        <w:tc>
          <w:tcPr>
            <w:tcW w:w="1620" w:type="dxa"/>
          </w:tcPr>
          <w:p w:rsidR="00FE497F" w:rsidRPr="00CF3D6E" w:rsidRDefault="00FE497F" w:rsidP="00996E51">
            <w:pPr>
              <w:rPr>
                <w:sz w:val="28"/>
                <w:szCs w:val="28"/>
              </w:rPr>
            </w:pPr>
            <w:r w:rsidRPr="00CF3D6E">
              <w:rPr>
                <w:sz w:val="28"/>
                <w:szCs w:val="28"/>
              </w:rPr>
              <w:t>ЦБД</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rPr>
            </w:pPr>
            <w:r w:rsidRPr="00CF3D6E">
              <w:rPr>
                <w:sz w:val="28"/>
                <w:szCs w:val="28"/>
              </w:rPr>
              <w:t>Центральная база данных (ЕАИС таможенных органов)</w:t>
            </w:r>
          </w:p>
        </w:tc>
      </w:tr>
      <w:tr w:rsidR="00FE497F" w:rsidRPr="00FE497F" w:rsidTr="00B74BD6">
        <w:tblPrEx>
          <w:tblLook w:val="01E0" w:firstRow="1" w:lastRow="1" w:firstColumn="1" w:lastColumn="1" w:noHBand="0" w:noVBand="0"/>
        </w:tblPrEx>
        <w:trPr>
          <w:jc w:val="center"/>
        </w:trPr>
        <w:tc>
          <w:tcPr>
            <w:tcW w:w="1620" w:type="dxa"/>
          </w:tcPr>
          <w:p w:rsidR="00FE497F" w:rsidRPr="00CF3D6E" w:rsidRDefault="00FE497F" w:rsidP="00996E51">
            <w:pPr>
              <w:rPr>
                <w:sz w:val="28"/>
                <w:szCs w:val="28"/>
              </w:rPr>
            </w:pPr>
            <w:r w:rsidRPr="00CF3D6E">
              <w:rPr>
                <w:sz w:val="28"/>
                <w:szCs w:val="28"/>
              </w:rPr>
              <w:t xml:space="preserve">ЭД </w:t>
            </w:r>
          </w:p>
        </w:tc>
        <w:tc>
          <w:tcPr>
            <w:tcW w:w="540" w:type="dxa"/>
          </w:tcPr>
          <w:p w:rsidR="00FE497F" w:rsidRPr="00CF3D6E" w:rsidRDefault="00FE497F" w:rsidP="00996E51">
            <w:pPr>
              <w:rPr>
                <w:sz w:val="28"/>
                <w:szCs w:val="28"/>
              </w:rPr>
            </w:pPr>
            <w:r w:rsidRPr="00CF3D6E">
              <w:rPr>
                <w:sz w:val="28"/>
                <w:szCs w:val="28"/>
              </w:rPr>
              <w:t>-</w:t>
            </w:r>
          </w:p>
        </w:tc>
        <w:tc>
          <w:tcPr>
            <w:tcW w:w="7200" w:type="dxa"/>
          </w:tcPr>
          <w:p w:rsidR="00FE497F" w:rsidRPr="00CF3D6E" w:rsidRDefault="00FE497F" w:rsidP="00CF3D6E">
            <w:pPr>
              <w:rPr>
                <w:sz w:val="28"/>
                <w:szCs w:val="28"/>
                <w:lang w:val="ru"/>
              </w:rPr>
            </w:pPr>
            <w:r w:rsidRPr="00CF3D6E">
              <w:rPr>
                <w:sz w:val="28"/>
                <w:szCs w:val="28"/>
                <w:lang w:val="ru"/>
              </w:rPr>
              <w:t>Электронный документ: совокупность электронных данных, связанных с проведенной таможенной операцией и оформленным таможенным документом или с определенными этапами таможенного контроля и записями в определенных журналах регистрации таможенных органов</w:t>
            </w:r>
          </w:p>
        </w:tc>
      </w:tr>
    </w:tbl>
    <w:p w:rsidR="00737B82" w:rsidRPr="008F5AA3" w:rsidRDefault="00737B82" w:rsidP="00CF3D6E">
      <w:pPr>
        <w:pStyle w:val="2"/>
        <w:numPr>
          <w:ilvl w:val="0"/>
          <w:numId w:val="0"/>
        </w:numPr>
      </w:pPr>
      <w:bookmarkStart w:id="74" w:name="_Toc288087351"/>
      <w:r w:rsidRPr="00CF3D6E">
        <w:t xml:space="preserve">2.1 </w:t>
      </w:r>
      <w:r w:rsidRPr="008F5AA3">
        <w:t>Область применения</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4"/>
    </w:p>
    <w:p w:rsidR="00737B82" w:rsidRPr="008F5AA3" w:rsidRDefault="00737B82" w:rsidP="00CF3D6E">
      <w:pPr>
        <w:ind w:firstLine="709"/>
        <w:jc w:val="both"/>
        <w:rPr>
          <w:sz w:val="28"/>
          <w:szCs w:val="28"/>
        </w:rPr>
      </w:pPr>
      <w:r w:rsidRPr="008F5AA3">
        <w:rPr>
          <w:sz w:val="28"/>
          <w:szCs w:val="28"/>
        </w:rPr>
        <w:t>КПС «Авто-Транспорт. Оформление» предназначен для функционирования на уровнях таможни и таможенного поста, имеет различные конфигурации для эксплуатации в пограничных и внутренних таможенных органах. КПС позволяет организовать учет въезда–выезда автотранспортных средств на международных автомобильных пунктах пропуска.</w:t>
      </w:r>
    </w:p>
    <w:p w:rsidR="00737B82" w:rsidRPr="008F5AA3" w:rsidRDefault="008F5AA3" w:rsidP="00CF3D6E">
      <w:pPr>
        <w:pStyle w:val="2"/>
        <w:numPr>
          <w:ilvl w:val="0"/>
          <w:numId w:val="0"/>
        </w:numPr>
      </w:pPr>
      <w:bookmarkStart w:id="75" w:name="_Toc66762315"/>
      <w:bookmarkStart w:id="76" w:name="_Toc66766516"/>
      <w:bookmarkStart w:id="77" w:name="_Toc66793217"/>
      <w:bookmarkStart w:id="78" w:name="_Toc66793622"/>
      <w:bookmarkStart w:id="79" w:name="_Toc66851601"/>
      <w:bookmarkStart w:id="80" w:name="_Toc67128268"/>
      <w:bookmarkStart w:id="81" w:name="_Toc67141579"/>
      <w:bookmarkStart w:id="82" w:name="_Toc67193550"/>
      <w:bookmarkStart w:id="83" w:name="_Toc70237969"/>
      <w:bookmarkStart w:id="84" w:name="_Toc70238245"/>
      <w:bookmarkStart w:id="85" w:name="_Toc70308124"/>
      <w:bookmarkStart w:id="86" w:name="_Toc84142607"/>
      <w:bookmarkStart w:id="87" w:name="_Toc84745328"/>
      <w:bookmarkStart w:id="88" w:name="_Toc86736421"/>
      <w:bookmarkStart w:id="89" w:name="_Toc86736575"/>
      <w:bookmarkStart w:id="90" w:name="_Toc86739322"/>
      <w:bookmarkStart w:id="91" w:name="_Toc86740403"/>
      <w:bookmarkStart w:id="92" w:name="_Toc86740762"/>
      <w:bookmarkStart w:id="93" w:name="_Toc216682113"/>
      <w:bookmarkStart w:id="94" w:name="_Toc288087352"/>
      <w:r w:rsidRPr="00CF3D6E">
        <w:t xml:space="preserve">2.2 </w:t>
      </w:r>
      <w:r w:rsidR="00737B82" w:rsidRPr="008F5AA3">
        <w:t>Краткое описание возможностей</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00737B82" w:rsidRPr="008F5AA3">
        <w:t xml:space="preserve"> </w:t>
      </w:r>
    </w:p>
    <w:p w:rsidR="00737B82" w:rsidRPr="008F5AA3" w:rsidRDefault="00737B82" w:rsidP="00CF3D6E">
      <w:pPr>
        <w:ind w:firstLine="709"/>
        <w:jc w:val="both"/>
        <w:rPr>
          <w:sz w:val="28"/>
          <w:szCs w:val="28"/>
        </w:rPr>
      </w:pPr>
      <w:r w:rsidRPr="008F5AA3">
        <w:rPr>
          <w:sz w:val="28"/>
          <w:szCs w:val="28"/>
        </w:rPr>
        <w:t xml:space="preserve">КПС «Авто-Транспорт. Оформление» оформляет различные таможенные документы: удостоверение ввоза транспортного средства (УВТС), таможенный приходный ордер (ТПО), паспорт транспортного средства (ПТС), паспорт шасси транспортного средства (ПШТС), паспорт самоходной машины (ПСМ), документ контроля доставки (ДКДТС). </w:t>
      </w:r>
    </w:p>
    <w:p w:rsidR="00737B82" w:rsidRPr="008F5AA3" w:rsidRDefault="00737B82" w:rsidP="00CF3D6E">
      <w:pPr>
        <w:ind w:firstLine="709"/>
        <w:jc w:val="both"/>
        <w:rPr>
          <w:sz w:val="28"/>
          <w:szCs w:val="28"/>
        </w:rPr>
      </w:pPr>
      <w:r w:rsidRPr="008F5AA3">
        <w:rPr>
          <w:sz w:val="28"/>
          <w:szCs w:val="28"/>
        </w:rPr>
        <w:t>КПС «Авто-Транспорт. Оформление» позволяет производить начисление и взимание таможенных платежей.</w:t>
      </w:r>
    </w:p>
    <w:p w:rsidR="00737B82" w:rsidRPr="008F5AA3" w:rsidRDefault="00737B82" w:rsidP="00CF3D6E">
      <w:pPr>
        <w:pStyle w:val="a6"/>
        <w:spacing w:line="240" w:lineRule="auto"/>
        <w:rPr>
          <w:sz w:val="28"/>
          <w:szCs w:val="28"/>
        </w:rPr>
      </w:pPr>
      <w:r w:rsidRPr="008F5AA3">
        <w:rPr>
          <w:sz w:val="28"/>
          <w:szCs w:val="28"/>
        </w:rPr>
        <w:t>Сбор информации обеспечивается на уровнях проведения операций таможенного оформления и таможенного контроля (таможенный пост, ОТОиТК) с последующей ее передачей вверх по таможенной иерархии (таможня – внутри КПС, РТУ, ГНИВЦ – внутри АС «Авто-Транспорт»).</w:t>
      </w:r>
    </w:p>
    <w:p w:rsidR="00737B82" w:rsidRPr="008F5AA3" w:rsidRDefault="00737B82" w:rsidP="00CF3D6E">
      <w:pPr>
        <w:pStyle w:val="a6"/>
        <w:spacing w:line="240" w:lineRule="auto"/>
        <w:rPr>
          <w:sz w:val="28"/>
          <w:szCs w:val="28"/>
        </w:rPr>
      </w:pPr>
      <w:r w:rsidRPr="008F5AA3">
        <w:rPr>
          <w:sz w:val="28"/>
          <w:szCs w:val="28"/>
        </w:rPr>
        <w:t>Информационный обмен с программными средствами таможенного оформления и контроля осуществляется на основании утвержденных в ФТС России интерфейсов взаимодействия.</w:t>
      </w:r>
    </w:p>
    <w:p w:rsidR="00737B82" w:rsidRPr="008F5AA3" w:rsidRDefault="004148E3" w:rsidP="00CF3D6E">
      <w:pPr>
        <w:pStyle w:val="2"/>
        <w:numPr>
          <w:ilvl w:val="0"/>
          <w:numId w:val="0"/>
        </w:numPr>
      </w:pPr>
      <w:bookmarkStart w:id="95" w:name="_Toc66091738"/>
      <w:bookmarkStart w:id="96" w:name="_Toc66161479"/>
      <w:bookmarkStart w:id="97" w:name="_Toc66168421"/>
      <w:bookmarkStart w:id="98" w:name="_Toc66185163"/>
      <w:bookmarkStart w:id="99" w:name="_Toc66185287"/>
      <w:bookmarkStart w:id="100" w:name="_Toc66185832"/>
      <w:bookmarkStart w:id="101" w:name="_Toc66262525"/>
      <w:bookmarkStart w:id="102" w:name="_Toc66262666"/>
      <w:bookmarkStart w:id="103" w:name="_Toc66598083"/>
      <w:bookmarkStart w:id="104" w:name="_Toc66611059"/>
      <w:bookmarkStart w:id="105" w:name="_Toc66679605"/>
      <w:bookmarkStart w:id="106" w:name="_Toc66679757"/>
      <w:bookmarkStart w:id="107" w:name="_Toc66680269"/>
      <w:bookmarkStart w:id="108" w:name="_Toc66680747"/>
      <w:bookmarkStart w:id="109" w:name="_Toc66681854"/>
      <w:bookmarkStart w:id="110" w:name="_Toc66695628"/>
      <w:bookmarkStart w:id="111" w:name="_Toc66697981"/>
      <w:bookmarkStart w:id="112" w:name="_Toc66700065"/>
      <w:bookmarkStart w:id="113" w:name="_Toc66703815"/>
      <w:bookmarkStart w:id="114" w:name="_Toc66762316"/>
      <w:bookmarkStart w:id="115" w:name="_Toc66766517"/>
      <w:bookmarkStart w:id="116" w:name="_Toc66793218"/>
      <w:bookmarkStart w:id="117" w:name="_Toc66793623"/>
      <w:bookmarkStart w:id="118" w:name="_Toc66851602"/>
      <w:bookmarkStart w:id="119" w:name="_Toc67128269"/>
      <w:bookmarkStart w:id="120" w:name="_Toc67141580"/>
      <w:bookmarkStart w:id="121" w:name="_Toc67193551"/>
      <w:bookmarkStart w:id="122" w:name="_Toc70237970"/>
      <w:bookmarkStart w:id="123" w:name="_Toc70238246"/>
      <w:bookmarkStart w:id="124" w:name="_Toc70308125"/>
      <w:bookmarkStart w:id="125" w:name="_Toc84142608"/>
      <w:bookmarkStart w:id="126" w:name="_Toc84745329"/>
      <w:bookmarkStart w:id="127" w:name="_Toc86736422"/>
      <w:bookmarkStart w:id="128" w:name="_Toc86736576"/>
      <w:bookmarkStart w:id="129" w:name="_Toc86739323"/>
      <w:bookmarkStart w:id="130" w:name="_Toc86740404"/>
      <w:bookmarkStart w:id="131" w:name="_Toc86740763"/>
      <w:bookmarkStart w:id="132" w:name="_Toc216682119"/>
      <w:bookmarkStart w:id="133" w:name="_Toc288087353"/>
      <w:r w:rsidRPr="00CF3D6E">
        <w:t xml:space="preserve">2.3 </w:t>
      </w:r>
      <w:r w:rsidR="00737B82" w:rsidRPr="008F5AA3">
        <w:t>Требования к уровню подготовки пользователя</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737B82" w:rsidRPr="008F5AA3" w:rsidRDefault="00737B82" w:rsidP="00CF3D6E">
      <w:pPr>
        <w:pStyle w:val="a7"/>
        <w:spacing w:after="120" w:line="240" w:lineRule="auto"/>
        <w:ind w:firstLine="737"/>
        <w:rPr>
          <w:sz w:val="28"/>
          <w:szCs w:val="28"/>
        </w:rPr>
      </w:pPr>
      <w:r w:rsidRPr="008F5AA3">
        <w:rPr>
          <w:sz w:val="28"/>
          <w:szCs w:val="28"/>
        </w:rPr>
        <w:t>Пользователь должен обладать следующими знаниями и навыками работы:</w:t>
      </w:r>
    </w:p>
    <w:p w:rsidR="00737B82" w:rsidRPr="008F5AA3" w:rsidRDefault="00737B82" w:rsidP="00CF3D6E">
      <w:pPr>
        <w:pStyle w:val="a5"/>
        <w:numPr>
          <w:ilvl w:val="0"/>
          <w:numId w:val="1"/>
        </w:numPr>
        <w:tabs>
          <w:tab w:val="clear" w:pos="360"/>
          <w:tab w:val="num" w:pos="1440"/>
        </w:tabs>
        <w:spacing w:line="240" w:lineRule="auto"/>
        <w:ind w:left="1440"/>
        <w:rPr>
          <w:sz w:val="28"/>
          <w:szCs w:val="28"/>
        </w:rPr>
      </w:pPr>
      <w:r w:rsidRPr="008F5AA3">
        <w:rPr>
          <w:sz w:val="28"/>
          <w:szCs w:val="28"/>
        </w:rPr>
        <w:t>знать предметную область в части таможенного оформления и контроля транспортных средств;</w:t>
      </w:r>
    </w:p>
    <w:p w:rsidR="00737B82" w:rsidRPr="008F5AA3" w:rsidRDefault="00737B82" w:rsidP="00CF3D6E">
      <w:pPr>
        <w:pStyle w:val="a5"/>
        <w:numPr>
          <w:ilvl w:val="0"/>
          <w:numId w:val="1"/>
        </w:numPr>
        <w:tabs>
          <w:tab w:val="clear" w:pos="360"/>
          <w:tab w:val="num" w:pos="1440"/>
        </w:tabs>
        <w:spacing w:line="240" w:lineRule="auto"/>
        <w:ind w:left="1440"/>
        <w:rPr>
          <w:sz w:val="28"/>
          <w:szCs w:val="28"/>
        </w:rPr>
      </w:pPr>
      <w:r w:rsidRPr="008F5AA3">
        <w:rPr>
          <w:sz w:val="28"/>
          <w:szCs w:val="28"/>
        </w:rPr>
        <w:t xml:space="preserve">уметь работать на персональном компьютере под управлением операционной системы </w:t>
      </w:r>
      <w:r w:rsidRPr="008F5AA3">
        <w:rPr>
          <w:sz w:val="28"/>
          <w:szCs w:val="28"/>
          <w:lang w:val="en-US"/>
        </w:rPr>
        <w:t>Windows</w:t>
      </w:r>
      <w:r w:rsidRPr="008F5AA3">
        <w:rPr>
          <w:sz w:val="28"/>
          <w:szCs w:val="28"/>
        </w:rPr>
        <w:t>.</w:t>
      </w:r>
    </w:p>
    <w:p w:rsidR="00737B82" w:rsidRPr="008F5AA3" w:rsidRDefault="002F1578" w:rsidP="00CF3D6E">
      <w:pPr>
        <w:pStyle w:val="2"/>
        <w:numPr>
          <w:ilvl w:val="0"/>
          <w:numId w:val="0"/>
        </w:numPr>
      </w:pPr>
      <w:bookmarkStart w:id="134" w:name="_Toc66091741"/>
      <w:bookmarkStart w:id="135" w:name="_Toc66161482"/>
      <w:bookmarkStart w:id="136" w:name="_Toc66168424"/>
      <w:bookmarkStart w:id="137" w:name="_Toc66185166"/>
      <w:bookmarkStart w:id="138" w:name="_Toc66185290"/>
      <w:bookmarkStart w:id="139" w:name="_Toc66185835"/>
      <w:bookmarkStart w:id="140" w:name="_Toc66262528"/>
      <w:bookmarkStart w:id="141" w:name="_Toc66262669"/>
      <w:bookmarkStart w:id="142" w:name="_Toc66598086"/>
      <w:bookmarkStart w:id="143" w:name="_Toc66611062"/>
      <w:bookmarkStart w:id="144" w:name="_Toc66679760"/>
      <w:bookmarkStart w:id="145" w:name="_Toc66680272"/>
      <w:bookmarkStart w:id="146" w:name="_Toc66680750"/>
      <w:bookmarkStart w:id="147" w:name="_Toc66681857"/>
      <w:bookmarkStart w:id="148" w:name="_Toc66695631"/>
      <w:bookmarkStart w:id="149" w:name="_Toc66697984"/>
      <w:bookmarkStart w:id="150" w:name="_Toc66700068"/>
      <w:bookmarkStart w:id="151" w:name="_Toc66703818"/>
      <w:bookmarkStart w:id="152" w:name="_Toc66762319"/>
      <w:bookmarkStart w:id="153" w:name="_Toc66766520"/>
      <w:bookmarkStart w:id="154" w:name="_Toc66793221"/>
      <w:bookmarkStart w:id="155" w:name="_Toc66793626"/>
      <w:bookmarkStart w:id="156" w:name="_Toc66851605"/>
      <w:bookmarkStart w:id="157" w:name="_Toc67128272"/>
      <w:bookmarkStart w:id="158" w:name="_Toc67141583"/>
      <w:bookmarkStart w:id="159" w:name="_Toc67193554"/>
      <w:bookmarkStart w:id="160" w:name="_Toc70237973"/>
      <w:bookmarkStart w:id="161" w:name="_Toc70238249"/>
      <w:bookmarkStart w:id="162" w:name="_Toc70308128"/>
      <w:bookmarkStart w:id="163" w:name="_Toc84142611"/>
      <w:bookmarkStart w:id="164" w:name="_Toc84745332"/>
      <w:bookmarkStart w:id="165" w:name="_Toc86736425"/>
      <w:bookmarkStart w:id="166" w:name="_Toc86736579"/>
      <w:bookmarkStart w:id="167" w:name="_Toc86739326"/>
      <w:bookmarkStart w:id="168" w:name="_Toc86740407"/>
      <w:bookmarkStart w:id="169" w:name="_Toc86740766"/>
      <w:bookmarkStart w:id="170" w:name="_Toc216682122"/>
      <w:bookmarkStart w:id="171" w:name="_Toc288087354"/>
      <w:r w:rsidRPr="00CF3D6E">
        <w:t xml:space="preserve">2.4 </w:t>
      </w:r>
      <w:r w:rsidR="00737B82" w:rsidRPr="008F5AA3">
        <w:t xml:space="preserve">Виды деятельности, функции, для автоматизации которых предназначен </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737B82" w:rsidRPr="008F5AA3">
        <w:t>КПС «Авто-Транспорт. Оформление»</w:t>
      </w:r>
      <w:bookmarkEnd w:id="170"/>
      <w:bookmarkEnd w:id="171"/>
    </w:p>
    <w:p w:rsidR="00737B82" w:rsidRPr="008F5AA3" w:rsidRDefault="00737B82" w:rsidP="00CF3D6E">
      <w:pPr>
        <w:ind w:firstLine="709"/>
        <w:jc w:val="both"/>
        <w:rPr>
          <w:sz w:val="28"/>
          <w:szCs w:val="28"/>
        </w:rPr>
      </w:pPr>
      <w:r w:rsidRPr="008F5AA3">
        <w:rPr>
          <w:sz w:val="28"/>
          <w:szCs w:val="28"/>
        </w:rPr>
        <w:t>КПС «Авто-Транспорт. Оформление», с помощью соответствующих ПЗ, автоматизирует функции таможенного оформления и таможенного контроля транспортных средств физических лиц:</w:t>
      </w:r>
    </w:p>
    <w:p w:rsidR="00737B82" w:rsidRPr="008F5AA3" w:rsidRDefault="00737B82" w:rsidP="00CF3D6E">
      <w:pPr>
        <w:jc w:val="both"/>
        <w:rPr>
          <w:b/>
          <w:bCs/>
          <w:sz w:val="28"/>
          <w:szCs w:val="28"/>
        </w:rPr>
      </w:pPr>
      <w:r w:rsidRPr="008F5AA3">
        <w:rPr>
          <w:b/>
          <w:bCs/>
          <w:sz w:val="28"/>
          <w:szCs w:val="28"/>
        </w:rPr>
        <w:t>В части регистрации таможенных операций:</w:t>
      </w:r>
    </w:p>
    <w:p w:rsidR="00737B82" w:rsidRPr="008F5AA3" w:rsidRDefault="00737B82" w:rsidP="00CF3D6E">
      <w:pPr>
        <w:pStyle w:val="1"/>
        <w:spacing w:line="240" w:lineRule="auto"/>
        <w:rPr>
          <w:sz w:val="28"/>
          <w:szCs w:val="28"/>
        </w:rPr>
      </w:pPr>
      <w:r w:rsidRPr="008F5AA3">
        <w:rPr>
          <w:sz w:val="28"/>
          <w:szCs w:val="28"/>
        </w:rPr>
        <w:t>ввод и оперативный контроль данных;</w:t>
      </w:r>
    </w:p>
    <w:p w:rsidR="00737B82" w:rsidRPr="008F5AA3" w:rsidRDefault="00737B82" w:rsidP="00CF3D6E">
      <w:pPr>
        <w:pStyle w:val="1"/>
        <w:spacing w:line="240" w:lineRule="auto"/>
        <w:rPr>
          <w:sz w:val="28"/>
          <w:szCs w:val="28"/>
        </w:rPr>
      </w:pPr>
      <w:r w:rsidRPr="008F5AA3">
        <w:rPr>
          <w:sz w:val="28"/>
          <w:szCs w:val="28"/>
        </w:rPr>
        <w:t xml:space="preserve"> оформление таможенных документов:</w:t>
      </w:r>
    </w:p>
    <w:p w:rsidR="00737B82" w:rsidRPr="008F5AA3" w:rsidRDefault="00737B82" w:rsidP="00CF3D6E">
      <w:pPr>
        <w:pStyle w:val="1"/>
        <w:numPr>
          <w:ilvl w:val="1"/>
          <w:numId w:val="7"/>
        </w:numPr>
        <w:spacing w:line="240" w:lineRule="auto"/>
        <w:rPr>
          <w:sz w:val="28"/>
          <w:szCs w:val="28"/>
        </w:rPr>
      </w:pPr>
      <w:r w:rsidRPr="008F5AA3">
        <w:rPr>
          <w:sz w:val="28"/>
          <w:szCs w:val="28"/>
        </w:rPr>
        <w:t>УВТС;</w:t>
      </w:r>
    </w:p>
    <w:p w:rsidR="00737B82" w:rsidRPr="008F5AA3" w:rsidRDefault="00737B82" w:rsidP="00CF3D6E">
      <w:pPr>
        <w:pStyle w:val="1"/>
        <w:numPr>
          <w:ilvl w:val="1"/>
          <w:numId w:val="7"/>
        </w:numPr>
        <w:spacing w:line="240" w:lineRule="auto"/>
        <w:rPr>
          <w:sz w:val="28"/>
          <w:szCs w:val="28"/>
        </w:rPr>
      </w:pPr>
      <w:r w:rsidRPr="008F5AA3">
        <w:rPr>
          <w:sz w:val="28"/>
          <w:szCs w:val="28"/>
        </w:rPr>
        <w:t>ТПО;</w:t>
      </w:r>
    </w:p>
    <w:p w:rsidR="00737B82" w:rsidRPr="008F5AA3" w:rsidRDefault="00737B82" w:rsidP="00CF3D6E">
      <w:pPr>
        <w:pStyle w:val="1"/>
        <w:numPr>
          <w:ilvl w:val="1"/>
          <w:numId w:val="7"/>
        </w:numPr>
        <w:spacing w:line="240" w:lineRule="auto"/>
        <w:rPr>
          <w:sz w:val="28"/>
          <w:szCs w:val="28"/>
        </w:rPr>
      </w:pPr>
      <w:r w:rsidRPr="008F5AA3">
        <w:rPr>
          <w:sz w:val="28"/>
          <w:szCs w:val="28"/>
        </w:rPr>
        <w:t>ПТС;</w:t>
      </w:r>
    </w:p>
    <w:p w:rsidR="00737B82" w:rsidRPr="008F5AA3" w:rsidRDefault="00737B82" w:rsidP="00CF3D6E">
      <w:pPr>
        <w:pStyle w:val="1"/>
        <w:numPr>
          <w:ilvl w:val="1"/>
          <w:numId w:val="7"/>
        </w:numPr>
        <w:spacing w:line="240" w:lineRule="auto"/>
        <w:rPr>
          <w:sz w:val="28"/>
          <w:szCs w:val="28"/>
        </w:rPr>
      </w:pPr>
      <w:r w:rsidRPr="008F5AA3">
        <w:rPr>
          <w:sz w:val="28"/>
          <w:szCs w:val="28"/>
        </w:rPr>
        <w:t>ПШТС;</w:t>
      </w:r>
    </w:p>
    <w:p w:rsidR="00737B82" w:rsidRPr="008F5AA3" w:rsidRDefault="00737B82" w:rsidP="00CF3D6E">
      <w:pPr>
        <w:pStyle w:val="1"/>
        <w:numPr>
          <w:ilvl w:val="1"/>
          <w:numId w:val="7"/>
        </w:numPr>
        <w:spacing w:line="240" w:lineRule="auto"/>
        <w:rPr>
          <w:sz w:val="28"/>
          <w:szCs w:val="28"/>
        </w:rPr>
      </w:pPr>
      <w:r w:rsidRPr="008F5AA3">
        <w:rPr>
          <w:sz w:val="28"/>
          <w:szCs w:val="28"/>
        </w:rPr>
        <w:t>ПСМ;</w:t>
      </w:r>
    </w:p>
    <w:p w:rsidR="00737B82" w:rsidRPr="008F5AA3" w:rsidRDefault="00737B82" w:rsidP="00CF3D6E">
      <w:pPr>
        <w:pStyle w:val="1"/>
        <w:numPr>
          <w:ilvl w:val="1"/>
          <w:numId w:val="7"/>
        </w:numPr>
        <w:spacing w:line="240" w:lineRule="auto"/>
        <w:rPr>
          <w:sz w:val="28"/>
          <w:szCs w:val="28"/>
        </w:rPr>
      </w:pPr>
      <w:r w:rsidRPr="008F5AA3">
        <w:rPr>
          <w:sz w:val="28"/>
          <w:szCs w:val="28"/>
        </w:rPr>
        <w:t>ДКДТС;</w:t>
      </w:r>
    </w:p>
    <w:p w:rsidR="00737B82" w:rsidRPr="008F5AA3" w:rsidRDefault="00737B82" w:rsidP="00CF3D6E">
      <w:pPr>
        <w:pStyle w:val="1"/>
        <w:spacing w:line="240" w:lineRule="auto"/>
        <w:rPr>
          <w:sz w:val="28"/>
          <w:szCs w:val="28"/>
        </w:rPr>
      </w:pPr>
      <w:r w:rsidRPr="008F5AA3">
        <w:rPr>
          <w:sz w:val="28"/>
          <w:szCs w:val="28"/>
        </w:rPr>
        <w:t xml:space="preserve"> начисление таможенных платежей.</w:t>
      </w:r>
    </w:p>
    <w:p w:rsidR="00737B82" w:rsidRPr="008F5AA3" w:rsidRDefault="00737B82" w:rsidP="00CF3D6E">
      <w:pPr>
        <w:jc w:val="both"/>
        <w:rPr>
          <w:b/>
          <w:bCs/>
          <w:sz w:val="28"/>
          <w:szCs w:val="28"/>
        </w:rPr>
      </w:pPr>
      <w:r w:rsidRPr="008F5AA3">
        <w:rPr>
          <w:b/>
          <w:bCs/>
          <w:sz w:val="28"/>
          <w:szCs w:val="28"/>
        </w:rPr>
        <w:t>В части контроля временного ввоза транспортных средств:</w:t>
      </w:r>
    </w:p>
    <w:p w:rsidR="00737B82" w:rsidRPr="008F5AA3" w:rsidRDefault="00737B82" w:rsidP="00CF3D6E">
      <w:pPr>
        <w:pStyle w:val="1"/>
        <w:spacing w:line="240" w:lineRule="auto"/>
        <w:rPr>
          <w:sz w:val="28"/>
          <w:szCs w:val="28"/>
        </w:rPr>
      </w:pPr>
      <w:r w:rsidRPr="008F5AA3">
        <w:rPr>
          <w:sz w:val="28"/>
          <w:szCs w:val="28"/>
        </w:rPr>
        <w:t>оформление временного ввоза;</w:t>
      </w:r>
    </w:p>
    <w:p w:rsidR="00737B82" w:rsidRPr="008F5AA3" w:rsidRDefault="00737B82" w:rsidP="00CF3D6E">
      <w:pPr>
        <w:pStyle w:val="1"/>
        <w:spacing w:line="240" w:lineRule="auto"/>
        <w:rPr>
          <w:sz w:val="28"/>
          <w:szCs w:val="28"/>
        </w:rPr>
      </w:pPr>
      <w:r w:rsidRPr="008F5AA3">
        <w:rPr>
          <w:sz w:val="28"/>
          <w:szCs w:val="28"/>
        </w:rPr>
        <w:t>завершение временного ввоза;</w:t>
      </w:r>
    </w:p>
    <w:p w:rsidR="00737B82" w:rsidRPr="008F5AA3" w:rsidRDefault="00737B82" w:rsidP="00CF3D6E">
      <w:pPr>
        <w:pStyle w:val="1"/>
        <w:spacing w:line="240" w:lineRule="auto"/>
        <w:rPr>
          <w:sz w:val="28"/>
          <w:szCs w:val="28"/>
        </w:rPr>
      </w:pPr>
      <w:r w:rsidRPr="008F5AA3">
        <w:rPr>
          <w:sz w:val="28"/>
          <w:szCs w:val="28"/>
        </w:rPr>
        <w:t>снятие ТС с контроля;</w:t>
      </w:r>
    </w:p>
    <w:p w:rsidR="00737B82" w:rsidRPr="008F5AA3" w:rsidRDefault="00737B82" w:rsidP="00CF3D6E">
      <w:pPr>
        <w:pStyle w:val="1"/>
        <w:spacing w:line="240" w:lineRule="auto"/>
        <w:rPr>
          <w:sz w:val="28"/>
          <w:szCs w:val="28"/>
        </w:rPr>
      </w:pPr>
      <w:r w:rsidRPr="008F5AA3">
        <w:rPr>
          <w:sz w:val="28"/>
          <w:szCs w:val="28"/>
        </w:rPr>
        <w:t>контроль сроков обратного вывоза;</w:t>
      </w:r>
    </w:p>
    <w:p w:rsidR="00737B82" w:rsidRPr="008F5AA3" w:rsidRDefault="00737B82" w:rsidP="00CF3D6E">
      <w:pPr>
        <w:pStyle w:val="1"/>
        <w:spacing w:line="240" w:lineRule="auto"/>
        <w:rPr>
          <w:sz w:val="28"/>
          <w:szCs w:val="28"/>
        </w:rPr>
      </w:pPr>
      <w:r w:rsidRPr="008F5AA3">
        <w:rPr>
          <w:sz w:val="28"/>
          <w:szCs w:val="28"/>
        </w:rPr>
        <w:t>продление временного ввоза;</w:t>
      </w:r>
    </w:p>
    <w:p w:rsidR="00737B82" w:rsidRPr="008F5AA3" w:rsidRDefault="00737B82" w:rsidP="00CF3D6E">
      <w:pPr>
        <w:pStyle w:val="1"/>
        <w:spacing w:line="240" w:lineRule="auto"/>
        <w:rPr>
          <w:sz w:val="28"/>
          <w:szCs w:val="28"/>
        </w:rPr>
      </w:pPr>
      <w:r w:rsidRPr="008F5AA3">
        <w:rPr>
          <w:sz w:val="28"/>
          <w:szCs w:val="28"/>
        </w:rPr>
        <w:t>оформление промежуточных въездов/выездов.</w:t>
      </w:r>
    </w:p>
    <w:p w:rsidR="00737B82" w:rsidRPr="008F5AA3" w:rsidRDefault="00737B82" w:rsidP="00CF3D6E">
      <w:pPr>
        <w:jc w:val="both"/>
        <w:rPr>
          <w:b/>
          <w:bCs/>
          <w:sz w:val="28"/>
          <w:szCs w:val="28"/>
        </w:rPr>
      </w:pPr>
      <w:r w:rsidRPr="008F5AA3">
        <w:rPr>
          <w:b/>
          <w:bCs/>
          <w:sz w:val="28"/>
          <w:szCs w:val="28"/>
        </w:rPr>
        <w:t>В части контроля перемещения транспортных средств по ВТТ:</w:t>
      </w:r>
    </w:p>
    <w:p w:rsidR="00737B82" w:rsidRPr="008F5AA3" w:rsidRDefault="00737B82" w:rsidP="00CF3D6E">
      <w:pPr>
        <w:pStyle w:val="1"/>
        <w:spacing w:line="240" w:lineRule="auto"/>
        <w:rPr>
          <w:sz w:val="28"/>
          <w:szCs w:val="28"/>
        </w:rPr>
      </w:pPr>
      <w:r w:rsidRPr="008F5AA3">
        <w:rPr>
          <w:sz w:val="28"/>
          <w:szCs w:val="28"/>
        </w:rPr>
        <w:t>оформление ВТТ ТС физического лица по ДКД ТС;</w:t>
      </w:r>
    </w:p>
    <w:p w:rsidR="00737B82" w:rsidRPr="008F5AA3" w:rsidRDefault="00737B82" w:rsidP="00CF3D6E">
      <w:pPr>
        <w:pStyle w:val="1"/>
        <w:spacing w:line="240" w:lineRule="auto"/>
        <w:rPr>
          <w:sz w:val="28"/>
          <w:szCs w:val="28"/>
        </w:rPr>
      </w:pPr>
      <w:r w:rsidRPr="008F5AA3">
        <w:rPr>
          <w:sz w:val="28"/>
          <w:szCs w:val="28"/>
        </w:rPr>
        <w:t>завершение ВТТ ТС физического лица по ДКД ТС;</w:t>
      </w:r>
    </w:p>
    <w:p w:rsidR="00737B82" w:rsidRPr="008F5AA3" w:rsidRDefault="00737B82" w:rsidP="00CF3D6E">
      <w:pPr>
        <w:pStyle w:val="1"/>
        <w:spacing w:line="240" w:lineRule="auto"/>
        <w:rPr>
          <w:sz w:val="28"/>
          <w:szCs w:val="28"/>
        </w:rPr>
      </w:pPr>
      <w:r w:rsidRPr="008F5AA3">
        <w:rPr>
          <w:sz w:val="28"/>
          <w:szCs w:val="28"/>
        </w:rPr>
        <w:t>информирование таможенного органа назначения о направленном ТС по ДКД ТС;</w:t>
      </w:r>
    </w:p>
    <w:p w:rsidR="00737B82" w:rsidRPr="008F5AA3" w:rsidRDefault="00737B82" w:rsidP="00CF3D6E">
      <w:pPr>
        <w:pStyle w:val="1"/>
        <w:spacing w:line="240" w:lineRule="auto"/>
        <w:rPr>
          <w:sz w:val="28"/>
          <w:szCs w:val="28"/>
        </w:rPr>
      </w:pPr>
      <w:r w:rsidRPr="008F5AA3">
        <w:rPr>
          <w:sz w:val="28"/>
          <w:szCs w:val="28"/>
        </w:rPr>
        <w:t>информирование таможенного органа отправления о доставленном ТС по ДКД ТС;</w:t>
      </w:r>
    </w:p>
    <w:p w:rsidR="00737B82" w:rsidRPr="008F5AA3" w:rsidRDefault="00737B82" w:rsidP="00CF3D6E">
      <w:pPr>
        <w:pStyle w:val="1"/>
        <w:spacing w:line="240" w:lineRule="auto"/>
        <w:rPr>
          <w:sz w:val="28"/>
          <w:szCs w:val="28"/>
        </w:rPr>
      </w:pPr>
      <w:r w:rsidRPr="008F5AA3">
        <w:rPr>
          <w:sz w:val="28"/>
          <w:szCs w:val="28"/>
        </w:rPr>
        <w:t>контроль сроков ВТТ ТС физических лиц по ДКД ТС;</w:t>
      </w:r>
    </w:p>
    <w:p w:rsidR="00737B82" w:rsidRPr="008F5AA3" w:rsidRDefault="00737B82" w:rsidP="00CF3D6E">
      <w:pPr>
        <w:pStyle w:val="1"/>
        <w:spacing w:line="240" w:lineRule="auto"/>
        <w:rPr>
          <w:sz w:val="28"/>
          <w:szCs w:val="28"/>
        </w:rPr>
      </w:pPr>
      <w:r w:rsidRPr="008F5AA3">
        <w:rPr>
          <w:sz w:val="28"/>
          <w:szCs w:val="28"/>
        </w:rPr>
        <w:t>снятие ТС с контроля при ВТТ по ДКД ТС.</w:t>
      </w:r>
    </w:p>
    <w:p w:rsidR="00737B82" w:rsidRPr="008F5AA3" w:rsidRDefault="00737B82" w:rsidP="00CF3D6E">
      <w:pPr>
        <w:jc w:val="both"/>
        <w:rPr>
          <w:b/>
          <w:bCs/>
          <w:sz w:val="28"/>
          <w:szCs w:val="28"/>
        </w:rPr>
      </w:pPr>
      <w:r w:rsidRPr="008F5AA3">
        <w:rPr>
          <w:b/>
          <w:bCs/>
          <w:sz w:val="28"/>
          <w:szCs w:val="28"/>
        </w:rPr>
        <w:t>В части администрирования и ведения справочников НСИ:</w:t>
      </w:r>
    </w:p>
    <w:p w:rsidR="00737B82" w:rsidRPr="008F5AA3" w:rsidRDefault="00737B82" w:rsidP="00CF3D6E">
      <w:pPr>
        <w:pStyle w:val="1"/>
        <w:spacing w:line="240" w:lineRule="auto"/>
        <w:rPr>
          <w:sz w:val="28"/>
          <w:szCs w:val="28"/>
        </w:rPr>
      </w:pPr>
      <w:r w:rsidRPr="008F5AA3">
        <w:rPr>
          <w:sz w:val="28"/>
          <w:szCs w:val="28"/>
        </w:rPr>
        <w:t>регистрация пользователей системы;</w:t>
      </w:r>
    </w:p>
    <w:p w:rsidR="00737B82" w:rsidRPr="008F5AA3" w:rsidRDefault="00737B82" w:rsidP="00CF3D6E">
      <w:pPr>
        <w:pStyle w:val="1"/>
        <w:spacing w:line="240" w:lineRule="auto"/>
        <w:rPr>
          <w:sz w:val="28"/>
          <w:szCs w:val="28"/>
        </w:rPr>
      </w:pPr>
      <w:r w:rsidRPr="008F5AA3">
        <w:rPr>
          <w:sz w:val="28"/>
          <w:szCs w:val="28"/>
        </w:rPr>
        <w:t>разграничение и контроль доступа;</w:t>
      </w:r>
    </w:p>
    <w:p w:rsidR="00737B82" w:rsidRPr="008F5AA3" w:rsidRDefault="00737B82" w:rsidP="00CF3D6E">
      <w:pPr>
        <w:pStyle w:val="1"/>
        <w:spacing w:line="240" w:lineRule="auto"/>
        <w:rPr>
          <w:sz w:val="28"/>
          <w:szCs w:val="28"/>
        </w:rPr>
      </w:pPr>
      <w:r w:rsidRPr="008F5AA3">
        <w:rPr>
          <w:sz w:val="28"/>
          <w:szCs w:val="28"/>
        </w:rPr>
        <w:t>регистрация и мониторинг событий в системе;</w:t>
      </w:r>
    </w:p>
    <w:p w:rsidR="00737B82" w:rsidRPr="008F5AA3" w:rsidRDefault="00737B82" w:rsidP="00CF3D6E">
      <w:pPr>
        <w:pStyle w:val="1"/>
        <w:spacing w:line="240" w:lineRule="auto"/>
        <w:rPr>
          <w:sz w:val="28"/>
          <w:szCs w:val="28"/>
        </w:rPr>
      </w:pPr>
      <w:r w:rsidRPr="008F5AA3">
        <w:rPr>
          <w:sz w:val="28"/>
          <w:szCs w:val="28"/>
        </w:rPr>
        <w:t>загрузка и использование необходимых справочников и классификаторов НСИ ЕАИС таможенных органов.</w:t>
      </w:r>
    </w:p>
    <w:p w:rsidR="00737B82" w:rsidRPr="008F5AA3" w:rsidRDefault="00737B82" w:rsidP="00CF3D6E">
      <w:pPr>
        <w:jc w:val="both"/>
        <w:rPr>
          <w:b/>
          <w:bCs/>
          <w:sz w:val="28"/>
          <w:szCs w:val="28"/>
        </w:rPr>
      </w:pPr>
      <w:r w:rsidRPr="008F5AA3">
        <w:rPr>
          <w:b/>
          <w:bCs/>
          <w:sz w:val="28"/>
          <w:szCs w:val="28"/>
        </w:rPr>
        <w:t>В части информационного взаимодействия с ПС ЕАИС таможенных органов:</w:t>
      </w:r>
    </w:p>
    <w:p w:rsidR="00737B82" w:rsidRPr="008F5AA3" w:rsidRDefault="00737B82" w:rsidP="00CF3D6E">
      <w:pPr>
        <w:pStyle w:val="1"/>
        <w:spacing w:line="240" w:lineRule="auto"/>
        <w:rPr>
          <w:sz w:val="28"/>
          <w:szCs w:val="28"/>
        </w:rPr>
      </w:pPr>
      <w:r w:rsidRPr="008F5AA3">
        <w:rPr>
          <w:sz w:val="28"/>
          <w:szCs w:val="28"/>
        </w:rPr>
        <w:t>обмен данными с КПС «Автоконтроль–Т»;</w:t>
      </w:r>
    </w:p>
    <w:p w:rsidR="00737B82" w:rsidRPr="008F5AA3" w:rsidRDefault="00737B82" w:rsidP="00CF3D6E">
      <w:pPr>
        <w:pStyle w:val="1"/>
        <w:spacing w:line="240" w:lineRule="auto"/>
        <w:rPr>
          <w:sz w:val="28"/>
          <w:szCs w:val="28"/>
        </w:rPr>
      </w:pPr>
      <w:r w:rsidRPr="008F5AA3">
        <w:rPr>
          <w:sz w:val="28"/>
          <w:szCs w:val="28"/>
        </w:rPr>
        <w:t>передача данных в АПС «Учет бланков ПТС и ПШТС»;</w:t>
      </w:r>
    </w:p>
    <w:p w:rsidR="00737B82" w:rsidRPr="008F5AA3" w:rsidRDefault="00737B82" w:rsidP="00CF3D6E">
      <w:pPr>
        <w:pStyle w:val="1"/>
        <w:spacing w:line="240" w:lineRule="auto"/>
        <w:rPr>
          <w:sz w:val="28"/>
          <w:szCs w:val="28"/>
        </w:rPr>
      </w:pPr>
      <w:r w:rsidRPr="008F5AA3">
        <w:rPr>
          <w:sz w:val="28"/>
          <w:szCs w:val="28"/>
        </w:rPr>
        <w:t>передача данных в КПС «ТПО-Т».</w:t>
      </w:r>
    </w:p>
    <w:p w:rsidR="00737B82" w:rsidRPr="008F5AA3" w:rsidRDefault="00737B82" w:rsidP="00CF3D6E">
      <w:pPr>
        <w:jc w:val="both"/>
        <w:rPr>
          <w:b/>
          <w:bCs/>
          <w:sz w:val="28"/>
          <w:szCs w:val="28"/>
        </w:rPr>
      </w:pPr>
      <w:r w:rsidRPr="008F5AA3">
        <w:rPr>
          <w:b/>
          <w:bCs/>
          <w:sz w:val="28"/>
          <w:szCs w:val="28"/>
        </w:rPr>
        <w:t>В части информационного взаимодействия с программной задачей «Сервис» АПС «Авто-Транспорт. Контроль»:</w:t>
      </w:r>
    </w:p>
    <w:p w:rsidR="00737B82" w:rsidRPr="008F5AA3" w:rsidRDefault="00737B82" w:rsidP="00CF3D6E">
      <w:pPr>
        <w:pStyle w:val="1"/>
        <w:spacing w:line="240" w:lineRule="auto"/>
        <w:rPr>
          <w:sz w:val="28"/>
          <w:szCs w:val="28"/>
        </w:rPr>
      </w:pPr>
      <w:r w:rsidRPr="008F5AA3">
        <w:rPr>
          <w:sz w:val="28"/>
          <w:szCs w:val="28"/>
        </w:rPr>
        <w:t>передача данных в ПЗ «Сервис»;</w:t>
      </w:r>
    </w:p>
    <w:p w:rsidR="00737B82" w:rsidRPr="008F5AA3" w:rsidRDefault="00737B82" w:rsidP="00CF3D6E">
      <w:pPr>
        <w:pStyle w:val="1"/>
        <w:spacing w:line="240" w:lineRule="auto"/>
        <w:rPr>
          <w:sz w:val="28"/>
          <w:szCs w:val="28"/>
        </w:rPr>
      </w:pPr>
      <w:r w:rsidRPr="008F5AA3">
        <w:rPr>
          <w:sz w:val="28"/>
          <w:szCs w:val="28"/>
        </w:rPr>
        <w:t>выполнение информационных запросов к ПЗ «Сервис»;</w:t>
      </w:r>
    </w:p>
    <w:p w:rsidR="00737B82" w:rsidRPr="008F5AA3" w:rsidRDefault="00737B82" w:rsidP="00CF3D6E">
      <w:pPr>
        <w:pStyle w:val="1"/>
        <w:spacing w:line="240" w:lineRule="auto"/>
        <w:rPr>
          <w:sz w:val="28"/>
          <w:szCs w:val="28"/>
        </w:rPr>
      </w:pPr>
      <w:bookmarkStart w:id="172" w:name="OLE_LINK1"/>
      <w:r w:rsidRPr="008F5AA3">
        <w:rPr>
          <w:sz w:val="28"/>
          <w:szCs w:val="28"/>
        </w:rPr>
        <w:t>обработка информационных ответов от ПЗ «Сервис»</w:t>
      </w:r>
      <w:bookmarkEnd w:id="172"/>
      <w:r w:rsidRPr="008F5AA3">
        <w:rPr>
          <w:sz w:val="28"/>
          <w:szCs w:val="28"/>
        </w:rPr>
        <w:t>.</w:t>
      </w:r>
    </w:p>
    <w:p w:rsidR="00737B82" w:rsidRPr="008F5AA3" w:rsidRDefault="00737B82" w:rsidP="00CF3D6E">
      <w:pPr>
        <w:jc w:val="both"/>
        <w:rPr>
          <w:b/>
          <w:bCs/>
          <w:sz w:val="28"/>
          <w:szCs w:val="28"/>
        </w:rPr>
      </w:pPr>
      <w:r w:rsidRPr="008F5AA3">
        <w:rPr>
          <w:b/>
          <w:bCs/>
          <w:sz w:val="28"/>
          <w:szCs w:val="28"/>
        </w:rPr>
        <w:t>В части информационного взаимодействия между структурными подразделениями таможенного органа:</w:t>
      </w:r>
    </w:p>
    <w:p w:rsidR="00737B82" w:rsidRPr="008F5AA3" w:rsidRDefault="00737B82" w:rsidP="00CF3D6E">
      <w:pPr>
        <w:pStyle w:val="1"/>
        <w:spacing w:line="240" w:lineRule="auto"/>
        <w:rPr>
          <w:sz w:val="28"/>
          <w:szCs w:val="28"/>
        </w:rPr>
      </w:pPr>
      <w:r w:rsidRPr="008F5AA3">
        <w:rPr>
          <w:sz w:val="28"/>
          <w:szCs w:val="28"/>
        </w:rPr>
        <w:t>обмен данными между постом и таможней;</w:t>
      </w:r>
    </w:p>
    <w:p w:rsidR="00737B82" w:rsidRPr="008F5AA3" w:rsidRDefault="00737B82" w:rsidP="00CF3D6E">
      <w:pPr>
        <w:pStyle w:val="1"/>
        <w:spacing w:line="240" w:lineRule="auto"/>
        <w:rPr>
          <w:sz w:val="28"/>
          <w:szCs w:val="28"/>
        </w:rPr>
      </w:pPr>
      <w:r w:rsidRPr="008F5AA3">
        <w:rPr>
          <w:sz w:val="28"/>
          <w:szCs w:val="28"/>
        </w:rPr>
        <w:t>накопление и поддержание в актуальном состоянии базы данных транспортных средств уровня таможни.</w:t>
      </w:r>
    </w:p>
    <w:p w:rsidR="00737B82" w:rsidRPr="008F5AA3" w:rsidRDefault="00737B82" w:rsidP="00CF3D6E">
      <w:pPr>
        <w:jc w:val="both"/>
        <w:rPr>
          <w:b/>
          <w:bCs/>
          <w:sz w:val="28"/>
          <w:szCs w:val="28"/>
        </w:rPr>
      </w:pPr>
      <w:r w:rsidRPr="008F5AA3">
        <w:rPr>
          <w:b/>
          <w:bCs/>
          <w:sz w:val="28"/>
          <w:szCs w:val="28"/>
        </w:rPr>
        <w:t>В части оформления временного ввоза по УВТС с использованием оборудования терминала сбора данных (ТСД):</w:t>
      </w:r>
    </w:p>
    <w:p w:rsidR="00737B82" w:rsidRPr="008F5AA3" w:rsidRDefault="00737B82" w:rsidP="00CF3D6E">
      <w:pPr>
        <w:pStyle w:val="1"/>
        <w:spacing w:line="240" w:lineRule="auto"/>
        <w:rPr>
          <w:sz w:val="28"/>
          <w:szCs w:val="28"/>
        </w:rPr>
      </w:pPr>
      <w:r w:rsidRPr="008F5AA3">
        <w:rPr>
          <w:sz w:val="28"/>
          <w:szCs w:val="28"/>
        </w:rPr>
        <w:t>считывание и декодирование двумерного штрихового кода, нанесенного на специальную метку УВТС;</w:t>
      </w:r>
    </w:p>
    <w:p w:rsidR="00737B82" w:rsidRPr="008F5AA3" w:rsidRDefault="00737B82" w:rsidP="00CF3D6E">
      <w:pPr>
        <w:pStyle w:val="1"/>
        <w:spacing w:line="240" w:lineRule="auto"/>
        <w:rPr>
          <w:sz w:val="28"/>
          <w:szCs w:val="28"/>
        </w:rPr>
      </w:pPr>
      <w:r w:rsidRPr="008F5AA3">
        <w:rPr>
          <w:sz w:val="28"/>
          <w:szCs w:val="28"/>
        </w:rPr>
        <w:t xml:space="preserve">временное сохранение и регистрация декодированных данных УВТС; </w:t>
      </w:r>
    </w:p>
    <w:p w:rsidR="00737B82" w:rsidRPr="008F5AA3" w:rsidRDefault="00737B82" w:rsidP="00CF3D6E">
      <w:pPr>
        <w:pStyle w:val="1"/>
        <w:spacing w:line="240" w:lineRule="auto"/>
        <w:rPr>
          <w:sz w:val="28"/>
          <w:szCs w:val="28"/>
        </w:rPr>
      </w:pPr>
      <w:r w:rsidRPr="008F5AA3">
        <w:rPr>
          <w:sz w:val="28"/>
          <w:szCs w:val="28"/>
        </w:rPr>
        <w:t>визуализация декодированных данных УВТС на ТСД;</w:t>
      </w:r>
    </w:p>
    <w:p w:rsidR="00737B82" w:rsidRPr="008F5AA3" w:rsidRDefault="00737B82" w:rsidP="00CF3D6E">
      <w:pPr>
        <w:pStyle w:val="1"/>
        <w:spacing w:line="240" w:lineRule="auto"/>
        <w:rPr>
          <w:sz w:val="28"/>
          <w:szCs w:val="28"/>
          <w:lang w:val="ru"/>
        </w:rPr>
      </w:pPr>
      <w:r w:rsidRPr="008F5AA3">
        <w:rPr>
          <w:sz w:val="28"/>
          <w:szCs w:val="28"/>
        </w:rPr>
        <w:t>передача декодированных данных УВТС на этап оформления УВТС.</w:t>
      </w:r>
    </w:p>
    <w:p w:rsidR="00737B82" w:rsidRPr="00CF3D6E" w:rsidRDefault="00595D70" w:rsidP="00CF3D6E">
      <w:pPr>
        <w:pStyle w:val="2"/>
        <w:numPr>
          <w:ilvl w:val="0"/>
          <w:numId w:val="0"/>
        </w:numPr>
      </w:pPr>
      <w:bookmarkStart w:id="173" w:name="_Toc66185167"/>
      <w:bookmarkStart w:id="174" w:name="_Toc66185291"/>
      <w:bookmarkStart w:id="175" w:name="_Toc66185836"/>
      <w:bookmarkStart w:id="176" w:name="_Toc66262529"/>
      <w:bookmarkStart w:id="177" w:name="_Toc66262670"/>
      <w:bookmarkStart w:id="178" w:name="_Toc66598087"/>
      <w:bookmarkStart w:id="179" w:name="_Toc66611063"/>
      <w:bookmarkStart w:id="180" w:name="_Toc66679761"/>
      <w:bookmarkStart w:id="181" w:name="_Toc66680273"/>
      <w:bookmarkStart w:id="182" w:name="_Toc66680751"/>
      <w:bookmarkStart w:id="183" w:name="_Toc66681858"/>
      <w:bookmarkStart w:id="184" w:name="_Toc66695632"/>
      <w:bookmarkStart w:id="185" w:name="_Toc66697985"/>
      <w:bookmarkStart w:id="186" w:name="_Toc66700069"/>
      <w:bookmarkStart w:id="187" w:name="_Toc66703819"/>
      <w:bookmarkStart w:id="188" w:name="_Toc66762325"/>
      <w:bookmarkStart w:id="189" w:name="_Toc66766526"/>
      <w:bookmarkStart w:id="190" w:name="_Toc66793227"/>
      <w:bookmarkStart w:id="191" w:name="_Toc66793632"/>
      <w:bookmarkStart w:id="192" w:name="_Toc66851611"/>
      <w:bookmarkStart w:id="193" w:name="_Toc67128278"/>
      <w:bookmarkStart w:id="194" w:name="_Toc67141589"/>
      <w:bookmarkStart w:id="195" w:name="_Toc67193560"/>
      <w:bookmarkStart w:id="196" w:name="_Toc70237979"/>
      <w:bookmarkStart w:id="197" w:name="_Toc70238255"/>
      <w:bookmarkStart w:id="198" w:name="_Toc70308134"/>
      <w:bookmarkStart w:id="199" w:name="_Toc84142617"/>
      <w:bookmarkStart w:id="200" w:name="_Toc84745338"/>
      <w:bookmarkStart w:id="201" w:name="_Toc86736431"/>
      <w:bookmarkStart w:id="202" w:name="_Toc86736585"/>
      <w:bookmarkStart w:id="203" w:name="_Toc86739332"/>
      <w:bookmarkStart w:id="204" w:name="_Toc86740413"/>
      <w:bookmarkStart w:id="205" w:name="_Toc86740772"/>
      <w:bookmarkStart w:id="206" w:name="_Toc216682123"/>
      <w:bookmarkStart w:id="207" w:name="_Toc288087355"/>
      <w:r w:rsidRPr="00CF3D6E">
        <w:rPr>
          <w:b w:val="0"/>
          <w:bCs w:val="0"/>
        </w:rPr>
        <w:t xml:space="preserve">2.5 </w:t>
      </w:r>
      <w:r w:rsidR="00737B82" w:rsidRPr="008F5AA3">
        <w:t>Функциональный состав КПС «Авто-Транспорт. Оформление»</w:t>
      </w:r>
      <w:bookmarkStart w:id="208" w:name="_Toc167075844"/>
      <w:bookmarkStart w:id="209" w:name="_Toc167077514"/>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737B82" w:rsidRPr="008F5AA3" w:rsidRDefault="00737B82" w:rsidP="00CF3D6E">
      <w:pPr>
        <w:pStyle w:val="a6"/>
        <w:spacing w:line="240" w:lineRule="auto"/>
        <w:rPr>
          <w:sz w:val="28"/>
          <w:szCs w:val="28"/>
        </w:rPr>
      </w:pPr>
      <w:r w:rsidRPr="008F5AA3">
        <w:rPr>
          <w:sz w:val="28"/>
          <w:szCs w:val="28"/>
        </w:rPr>
        <w:t>В состав КПС «Авто-Транспорт. Оформление» входят следующие программные задачи:</w:t>
      </w:r>
    </w:p>
    <w:p w:rsidR="00737B82" w:rsidRPr="008F5AA3" w:rsidRDefault="00737B82" w:rsidP="00CF3D6E">
      <w:pPr>
        <w:pStyle w:val="1"/>
        <w:numPr>
          <w:ilvl w:val="0"/>
          <w:numId w:val="8"/>
        </w:numPr>
        <w:spacing w:line="240" w:lineRule="auto"/>
        <w:rPr>
          <w:sz w:val="28"/>
          <w:szCs w:val="28"/>
        </w:rPr>
      </w:pPr>
      <w:r w:rsidRPr="008F5AA3">
        <w:rPr>
          <w:sz w:val="28"/>
          <w:szCs w:val="28"/>
        </w:rPr>
        <w:t>«РМИ»,</w:t>
      </w:r>
    </w:p>
    <w:p w:rsidR="00737B82" w:rsidRPr="008F5AA3" w:rsidRDefault="00737B82" w:rsidP="00CF3D6E">
      <w:pPr>
        <w:pStyle w:val="1"/>
        <w:numPr>
          <w:ilvl w:val="0"/>
          <w:numId w:val="8"/>
        </w:numPr>
        <w:spacing w:line="240" w:lineRule="auto"/>
        <w:rPr>
          <w:sz w:val="28"/>
          <w:szCs w:val="28"/>
        </w:rPr>
      </w:pPr>
      <w:r w:rsidRPr="008F5AA3">
        <w:rPr>
          <w:sz w:val="28"/>
          <w:szCs w:val="28"/>
        </w:rPr>
        <w:t>«Агент РМИ»,</w:t>
      </w:r>
    </w:p>
    <w:p w:rsidR="00737B82" w:rsidRPr="008F5AA3" w:rsidRDefault="00737B82" w:rsidP="00CF3D6E">
      <w:pPr>
        <w:pStyle w:val="1"/>
        <w:numPr>
          <w:ilvl w:val="0"/>
          <w:numId w:val="8"/>
        </w:numPr>
        <w:spacing w:line="240" w:lineRule="auto"/>
        <w:rPr>
          <w:sz w:val="28"/>
          <w:szCs w:val="28"/>
        </w:rPr>
      </w:pPr>
      <w:r w:rsidRPr="008F5AA3">
        <w:rPr>
          <w:sz w:val="28"/>
          <w:szCs w:val="28"/>
        </w:rPr>
        <w:t xml:space="preserve"> «ТСД».</w:t>
      </w:r>
    </w:p>
    <w:p w:rsidR="00737B82" w:rsidRPr="008F5AA3" w:rsidRDefault="00737B82" w:rsidP="00CF3D6E">
      <w:pPr>
        <w:ind w:firstLine="709"/>
        <w:rPr>
          <w:sz w:val="28"/>
          <w:szCs w:val="28"/>
        </w:rPr>
      </w:pPr>
      <w:r w:rsidRPr="008F5AA3">
        <w:rPr>
          <w:sz w:val="28"/>
          <w:szCs w:val="28"/>
        </w:rPr>
        <w:t>Программные средства КПС «Авто-Транспорт. Оформление» применяются на двух уровнях:</w:t>
      </w:r>
    </w:p>
    <w:p w:rsidR="00737B82" w:rsidRPr="00CF3D6E" w:rsidRDefault="00737B82" w:rsidP="00CF3D6E">
      <w:pPr>
        <w:numPr>
          <w:ilvl w:val="0"/>
          <w:numId w:val="9"/>
        </w:numPr>
        <w:spacing w:before="120" w:after="120"/>
        <w:jc w:val="both"/>
        <w:rPr>
          <w:sz w:val="28"/>
          <w:szCs w:val="28"/>
        </w:rPr>
      </w:pPr>
      <w:r w:rsidRPr="00CF3D6E">
        <w:rPr>
          <w:sz w:val="28"/>
          <w:szCs w:val="28"/>
        </w:rPr>
        <w:t>на уровне ОТО и ТК - для автоматизации функций таможенного оформления и контроля автотранспорта физических лиц;</w:t>
      </w:r>
    </w:p>
    <w:p w:rsidR="00737B82" w:rsidRPr="00CF3D6E" w:rsidRDefault="00737B82" w:rsidP="00CF3D6E">
      <w:pPr>
        <w:numPr>
          <w:ilvl w:val="0"/>
          <w:numId w:val="9"/>
        </w:numPr>
        <w:spacing w:before="120" w:after="120"/>
        <w:jc w:val="both"/>
        <w:rPr>
          <w:sz w:val="28"/>
          <w:szCs w:val="28"/>
        </w:rPr>
      </w:pPr>
      <w:r w:rsidRPr="00CF3D6E">
        <w:rPr>
          <w:sz w:val="28"/>
          <w:szCs w:val="28"/>
        </w:rPr>
        <w:t>на уровне таможенного поста - для автоматизации функций таможенного оформления и контроля автотранспорта физических лиц;</w:t>
      </w:r>
    </w:p>
    <w:p w:rsidR="00737B82" w:rsidRPr="008F5AA3" w:rsidRDefault="00737B82" w:rsidP="00CF3D6E">
      <w:pPr>
        <w:numPr>
          <w:ilvl w:val="0"/>
          <w:numId w:val="9"/>
        </w:numPr>
        <w:spacing w:before="120" w:after="120"/>
        <w:jc w:val="both"/>
        <w:rPr>
          <w:sz w:val="28"/>
          <w:szCs w:val="28"/>
        </w:rPr>
      </w:pPr>
      <w:r w:rsidRPr="00CF3D6E">
        <w:rPr>
          <w:sz w:val="28"/>
          <w:szCs w:val="28"/>
        </w:rPr>
        <w:t>на уровне таможни - для формирования оперативной БД оформленных транспортных средств и информационного взаимодействия с другими таможенными органами и комплексом программных средств таможенного оформления и контроля.</w:t>
      </w:r>
    </w:p>
    <w:p w:rsidR="00FC4485" w:rsidRPr="00CF3D6E" w:rsidRDefault="00592987" w:rsidP="00CF3D6E">
      <w:pPr>
        <w:outlineLvl w:val="0"/>
        <w:rPr>
          <w:b/>
          <w:sz w:val="28"/>
          <w:szCs w:val="28"/>
        </w:rPr>
      </w:pPr>
      <w:r>
        <w:br w:type="page"/>
      </w:r>
      <w:bookmarkStart w:id="210" w:name="_Toc288087356"/>
      <w:r w:rsidR="00B40A9C" w:rsidRPr="00CF3D6E">
        <w:rPr>
          <w:b/>
          <w:sz w:val="28"/>
          <w:szCs w:val="28"/>
        </w:rPr>
        <w:t>Глава 3.</w:t>
      </w:r>
      <w:r w:rsidR="00FC4485" w:rsidRPr="00CF3D6E">
        <w:rPr>
          <w:b/>
          <w:sz w:val="28"/>
          <w:szCs w:val="28"/>
        </w:rPr>
        <w:t xml:space="preserve"> Информационно-справочные системы. «ВЭД-Инфо»</w:t>
      </w:r>
      <w:bookmarkEnd w:id="210"/>
    </w:p>
    <w:p w:rsidR="00FC4485" w:rsidRDefault="00FC4485" w:rsidP="00CF3D6E">
      <w:pPr>
        <w:outlineLvl w:val="0"/>
      </w:pPr>
    </w:p>
    <w:p w:rsidR="00A4462A" w:rsidRPr="00CF3D6E" w:rsidRDefault="00A4462A" w:rsidP="00CF3D6E">
      <w:pPr>
        <w:pStyle w:val="11"/>
        <w:jc w:val="both"/>
        <w:outlineLvl w:val="1"/>
        <w:rPr>
          <w:rFonts w:ascii="Times New Roman" w:hAnsi="Times New Roman"/>
          <w:b/>
          <w:sz w:val="28"/>
          <w:szCs w:val="28"/>
          <w:lang w:val="ru-RU"/>
        </w:rPr>
      </w:pPr>
      <w:bookmarkStart w:id="211" w:name="_Toc288087357"/>
      <w:r w:rsidRPr="00CF3D6E">
        <w:rPr>
          <w:rFonts w:ascii="Times New Roman" w:hAnsi="Times New Roman"/>
          <w:b/>
          <w:sz w:val="28"/>
          <w:szCs w:val="28"/>
          <w:lang w:val="ru-RU"/>
        </w:rPr>
        <w:t>3.1 Описание</w:t>
      </w:r>
      <w:bookmarkEnd w:id="211"/>
    </w:p>
    <w:p w:rsidR="00A4462A" w:rsidRDefault="00A4462A" w:rsidP="00CF3D6E">
      <w:pPr>
        <w:pStyle w:val="11"/>
        <w:jc w:val="both"/>
        <w:rPr>
          <w:rFonts w:ascii="Arial" w:hAnsi="Arial"/>
          <w:sz w:val="22"/>
          <w:szCs w:val="22"/>
          <w:lang w:val="ru-RU"/>
        </w:rPr>
      </w:pP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Электронный справочник "ВЭД-Инфо" является полноценным справочником по действующему таможенному законодательству, аналогично правовым базам "Консультант+", "Гарант" или "Кодекс", но ориентированным не на профессиональных юристов, а на специалистов по внешнеэкономической деятельности и таможенных брокеров. "ВЭД-Инфо" позволяет легко находить любую информацию по товару как объекту внешнеторговой сделки предприятия. В том числе</w:t>
      </w:r>
      <w:r w:rsidRPr="00CF3D6E">
        <w:rPr>
          <w:rFonts w:ascii="Times New Roman" w:hAnsi="Times New Roman"/>
          <w:b/>
          <w:sz w:val="28"/>
          <w:szCs w:val="28"/>
          <w:lang w:val="ru-RU"/>
        </w:rPr>
        <w:t xml:space="preserve"> </w:t>
      </w:r>
      <w:r w:rsidRPr="00CF3D6E">
        <w:rPr>
          <w:rFonts w:ascii="Times New Roman" w:hAnsi="Times New Roman"/>
          <w:sz w:val="28"/>
          <w:szCs w:val="28"/>
          <w:lang w:val="ru-RU"/>
        </w:rPr>
        <w:t>"ВЭД-Инфо" берет на себя систематизацию законодательных актов по определенному товару или определенной теме и отслеживание изменений законодательства.</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Справочник включает в себя:</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 </w:t>
      </w:r>
      <w:r w:rsidRPr="00CF3D6E">
        <w:rPr>
          <w:rFonts w:ascii="Times New Roman" w:hAnsi="Times New Roman"/>
          <w:b/>
          <w:sz w:val="28"/>
          <w:szCs w:val="28"/>
          <w:lang w:val="ru-RU"/>
        </w:rPr>
        <w:t>базу нормативных документов</w:t>
      </w:r>
      <w:r w:rsidRPr="00CF3D6E">
        <w:rPr>
          <w:rFonts w:ascii="Times New Roman" w:hAnsi="Times New Roman"/>
          <w:sz w:val="28"/>
          <w:szCs w:val="28"/>
          <w:lang w:val="ru-RU"/>
        </w:rPr>
        <w:t xml:space="preserve"> ГТК РФ (более 10000 документов, начиная с </w:t>
      </w:r>
      <w:smartTag w:uri="urn:schemas-microsoft-com:office:smarttags" w:element="metricconverter">
        <w:smartTagPr>
          <w:attr w:name="ProductID" w:val="1950 г"/>
        </w:smartTagPr>
        <w:r w:rsidRPr="00CF3D6E">
          <w:rPr>
            <w:rFonts w:ascii="Times New Roman" w:hAnsi="Times New Roman"/>
            <w:sz w:val="28"/>
            <w:szCs w:val="28"/>
            <w:lang w:val="ru-RU"/>
          </w:rPr>
          <w:t>1950 г</w:t>
        </w:r>
      </w:smartTag>
      <w:r w:rsidRPr="00CF3D6E">
        <w:rPr>
          <w:rFonts w:ascii="Times New Roman" w:hAnsi="Times New Roman"/>
          <w:sz w:val="28"/>
          <w:szCs w:val="28"/>
          <w:lang w:val="ru-RU"/>
        </w:rPr>
        <w:t>.) с гипертекстовыми ссылками между ними и возможностями просмотра, как в хронологическом, так и тематическом порядке;</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подборку правовых документов, связанных с внешнеэкономической деятельностью (Таможенный и Налоговый кодексы, законы РФ, указы Президента, постановления и распоряжения Правительства РФ, международные договора, ИНКОТЕРМС 1990 и 2000 и проч.);</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товарную номенклатуру внешнеэкономической деятельности (</w:t>
      </w:r>
      <w:r w:rsidRPr="00CF3D6E">
        <w:rPr>
          <w:rFonts w:ascii="Times New Roman" w:hAnsi="Times New Roman"/>
          <w:b/>
          <w:sz w:val="28"/>
          <w:szCs w:val="28"/>
          <w:lang w:val="ru-RU"/>
        </w:rPr>
        <w:t>ТН ВЭД</w:t>
      </w:r>
      <w:r w:rsidRPr="00CF3D6E">
        <w:rPr>
          <w:rFonts w:ascii="Times New Roman" w:hAnsi="Times New Roman"/>
          <w:sz w:val="28"/>
          <w:szCs w:val="28"/>
          <w:lang w:val="ru-RU"/>
        </w:rPr>
        <w:t xml:space="preserve"> СНГ, издание 2-е, и </w:t>
      </w:r>
      <w:r w:rsidRPr="00CF3D6E">
        <w:rPr>
          <w:rFonts w:ascii="Times New Roman" w:hAnsi="Times New Roman"/>
          <w:b/>
          <w:sz w:val="28"/>
          <w:szCs w:val="28"/>
          <w:lang w:val="ru-RU"/>
        </w:rPr>
        <w:t xml:space="preserve">ТН ВЭД России </w:t>
      </w:r>
      <w:r w:rsidRPr="00CF3D6E">
        <w:rPr>
          <w:rFonts w:ascii="Times New Roman" w:hAnsi="Times New Roman"/>
          <w:sz w:val="28"/>
          <w:szCs w:val="28"/>
          <w:lang w:val="ru-RU"/>
        </w:rPr>
        <w:t>в действующей редакции);</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справочную информацию по классификации товаров (на основании документов ГТК), заключения Центральной таможенной лаборатории;</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 функцию </w:t>
      </w:r>
      <w:r w:rsidRPr="00CF3D6E">
        <w:rPr>
          <w:rFonts w:ascii="Times New Roman" w:hAnsi="Times New Roman"/>
          <w:b/>
          <w:sz w:val="28"/>
          <w:szCs w:val="28"/>
          <w:lang w:val="ru-RU"/>
        </w:rPr>
        <w:t>получения справки по товару</w:t>
      </w:r>
      <w:r w:rsidRPr="00CF3D6E">
        <w:rPr>
          <w:rFonts w:ascii="Times New Roman" w:hAnsi="Times New Roman"/>
          <w:sz w:val="28"/>
          <w:szCs w:val="28"/>
          <w:lang w:val="ru-RU"/>
        </w:rPr>
        <w:t>: размер ставок экспортных и импортных пошлин, размер ставок акцизных сборов и НДС, требования к наличию лицензий, сертификатов, разрешений и иные особенности таможенного оформления в зависимости от страны происхождения или страны назначения товара. Все позиции справки имеют гипертекстовую ссылку на тексты соответствующих приказов ГТК РФ или региональных ТУ;</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вызов справочника из других программ фирмы "СТМ" (модульный принцип);</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получение информации о дополнительных единицах измерения для любого товара;</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удобная и быстрая система поиска, настроенная на потребности практиков;</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 </w:t>
      </w:r>
      <w:r w:rsidRPr="00CF3D6E">
        <w:rPr>
          <w:rFonts w:ascii="Times New Roman" w:hAnsi="Times New Roman"/>
          <w:b/>
          <w:sz w:val="28"/>
          <w:szCs w:val="28"/>
          <w:lang w:val="ru-RU"/>
        </w:rPr>
        <w:t>еженедельное обновление</w:t>
      </w:r>
      <w:r w:rsidRPr="00CF3D6E">
        <w:rPr>
          <w:rFonts w:ascii="Times New Roman" w:hAnsi="Times New Roman"/>
          <w:sz w:val="28"/>
          <w:szCs w:val="28"/>
          <w:lang w:val="ru-RU"/>
        </w:rPr>
        <w:t xml:space="preserve"> справочника по удобным и современным автоматизированным технологиям;</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 </w:t>
      </w:r>
      <w:r w:rsidRPr="00CF3D6E">
        <w:rPr>
          <w:rFonts w:ascii="Times New Roman" w:hAnsi="Times New Roman"/>
          <w:b/>
          <w:sz w:val="28"/>
          <w:szCs w:val="28"/>
          <w:lang w:val="ru-RU"/>
        </w:rPr>
        <w:t>горячую линию поддержки</w:t>
      </w:r>
      <w:r w:rsidRPr="00CF3D6E">
        <w:rPr>
          <w:rFonts w:ascii="Times New Roman" w:hAnsi="Times New Roman"/>
          <w:sz w:val="28"/>
          <w:szCs w:val="28"/>
          <w:lang w:val="ru-RU"/>
        </w:rPr>
        <w:t xml:space="preserve"> для всех пользователей.</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"ВЭД-Инфо" распространяется в двух вариантах: </w:t>
      </w:r>
      <w:r w:rsidRPr="00CF3D6E">
        <w:rPr>
          <w:rFonts w:ascii="Times New Roman" w:hAnsi="Times New Roman"/>
          <w:b/>
          <w:bCs/>
          <w:sz w:val="28"/>
          <w:szCs w:val="28"/>
          <w:lang w:val="ru-RU"/>
        </w:rPr>
        <w:t>базовая</w:t>
      </w:r>
      <w:r w:rsidRPr="00CF3D6E">
        <w:rPr>
          <w:rFonts w:ascii="Times New Roman" w:hAnsi="Times New Roman"/>
          <w:sz w:val="28"/>
          <w:szCs w:val="28"/>
          <w:lang w:val="ru-RU"/>
        </w:rPr>
        <w:t xml:space="preserve"> и </w:t>
      </w:r>
      <w:r w:rsidRPr="00CF3D6E">
        <w:rPr>
          <w:rFonts w:ascii="Times New Roman" w:hAnsi="Times New Roman"/>
          <w:b/>
          <w:bCs/>
          <w:sz w:val="28"/>
          <w:szCs w:val="28"/>
          <w:lang w:val="ru-RU"/>
        </w:rPr>
        <w:t>расширенная</w:t>
      </w:r>
      <w:r w:rsidRPr="00CF3D6E">
        <w:rPr>
          <w:rFonts w:ascii="Times New Roman" w:hAnsi="Times New Roman"/>
          <w:sz w:val="28"/>
          <w:szCs w:val="28"/>
          <w:lang w:val="ru-RU"/>
        </w:rPr>
        <w:t xml:space="preserve"> версии. Расширенная версия программы, помимо функций, включенных в базовую версию, имеет следующие дополнительные возможности:</w:t>
      </w:r>
    </w:p>
    <w:p w:rsidR="00FC4485" w:rsidRPr="00CF3D6E" w:rsidRDefault="00FC4485" w:rsidP="00FC4485">
      <w:pPr>
        <w:autoSpaceDE w:val="0"/>
        <w:autoSpaceDN w:val="0"/>
        <w:adjustRightInd w:val="0"/>
        <w:ind w:firstLine="284"/>
        <w:jc w:val="both"/>
        <w:rPr>
          <w:sz w:val="28"/>
          <w:szCs w:val="28"/>
        </w:rPr>
      </w:pPr>
      <w:r w:rsidRPr="00CF3D6E">
        <w:rPr>
          <w:sz w:val="28"/>
          <w:szCs w:val="28"/>
        </w:rPr>
        <w:t xml:space="preserve">1. Включены Пояснения к Товарной номенклатуре внешнеэкономической деятельности Российской Федерации, подготовленные </w:t>
      </w:r>
      <w:r w:rsidRPr="00CF3D6E">
        <w:rPr>
          <w:b/>
          <w:bCs/>
          <w:sz w:val="28"/>
          <w:szCs w:val="28"/>
        </w:rPr>
        <w:t>ГТК России</w:t>
      </w:r>
      <w:r w:rsidRPr="00CF3D6E">
        <w:rPr>
          <w:sz w:val="28"/>
          <w:szCs w:val="28"/>
        </w:rPr>
        <w:t xml:space="preserve"> (издание 2002 года) (в дополнение к Пояснениям, подготовленным Минэкономразвития России - издание 6-е).</w:t>
      </w:r>
    </w:p>
    <w:p w:rsidR="00FC4485" w:rsidRPr="00CF3D6E" w:rsidRDefault="00FC4485" w:rsidP="00FC4485">
      <w:pPr>
        <w:autoSpaceDE w:val="0"/>
        <w:autoSpaceDN w:val="0"/>
        <w:adjustRightInd w:val="0"/>
        <w:ind w:firstLine="284"/>
        <w:jc w:val="both"/>
        <w:rPr>
          <w:sz w:val="28"/>
          <w:szCs w:val="28"/>
        </w:rPr>
      </w:pPr>
      <w:r w:rsidRPr="00CF3D6E">
        <w:rPr>
          <w:sz w:val="28"/>
          <w:szCs w:val="28"/>
        </w:rPr>
        <w:t xml:space="preserve">2. Реализована возможность выгрузки документа или фрагмента документа и работа с ним в формате </w:t>
      </w:r>
      <w:r w:rsidRPr="00CF3D6E">
        <w:rPr>
          <w:b/>
          <w:bCs/>
          <w:sz w:val="28"/>
          <w:szCs w:val="28"/>
        </w:rPr>
        <w:t xml:space="preserve">MS Word </w:t>
      </w:r>
      <w:r w:rsidRPr="00CF3D6E">
        <w:rPr>
          <w:sz w:val="28"/>
          <w:szCs w:val="28"/>
        </w:rPr>
        <w:t>(включая таблицы).</w:t>
      </w:r>
    </w:p>
    <w:p w:rsidR="00FC4485" w:rsidRPr="00CF3D6E" w:rsidRDefault="00FC4485" w:rsidP="00FC4485">
      <w:pPr>
        <w:autoSpaceDE w:val="0"/>
        <w:autoSpaceDN w:val="0"/>
        <w:adjustRightInd w:val="0"/>
        <w:ind w:firstLine="284"/>
        <w:jc w:val="both"/>
        <w:rPr>
          <w:sz w:val="28"/>
          <w:szCs w:val="28"/>
        </w:rPr>
      </w:pPr>
      <w:r w:rsidRPr="00CF3D6E">
        <w:rPr>
          <w:sz w:val="28"/>
          <w:szCs w:val="28"/>
        </w:rPr>
        <w:t xml:space="preserve">3. Реализована возможность выгрузки документа или фрагмента документа в формате </w:t>
      </w:r>
      <w:r w:rsidRPr="00CF3D6E">
        <w:rPr>
          <w:b/>
          <w:bCs/>
          <w:sz w:val="28"/>
          <w:szCs w:val="28"/>
        </w:rPr>
        <w:t>HTML.</w:t>
      </w:r>
    </w:p>
    <w:p w:rsidR="00FC4485" w:rsidRPr="00CF3D6E" w:rsidRDefault="00FC4485" w:rsidP="00FC4485">
      <w:pPr>
        <w:autoSpaceDE w:val="0"/>
        <w:autoSpaceDN w:val="0"/>
        <w:adjustRightInd w:val="0"/>
        <w:ind w:firstLine="284"/>
        <w:jc w:val="both"/>
        <w:rPr>
          <w:sz w:val="28"/>
          <w:szCs w:val="28"/>
        </w:rPr>
      </w:pPr>
      <w:r w:rsidRPr="00CF3D6E">
        <w:rPr>
          <w:sz w:val="28"/>
          <w:szCs w:val="28"/>
        </w:rPr>
        <w:t>4. Включены и поддерживаются разделы "Международные договора и конвенции", "Документы союзного государства", "Таможенные документы Республики Беларусь".</w:t>
      </w:r>
    </w:p>
    <w:p w:rsidR="00FC4485" w:rsidRPr="00CF3D6E" w:rsidRDefault="00FC4485" w:rsidP="00FC4485">
      <w:pPr>
        <w:autoSpaceDE w:val="0"/>
        <w:autoSpaceDN w:val="0"/>
        <w:adjustRightInd w:val="0"/>
        <w:ind w:firstLine="284"/>
        <w:jc w:val="both"/>
        <w:rPr>
          <w:sz w:val="28"/>
          <w:szCs w:val="28"/>
        </w:rPr>
      </w:pPr>
      <w:r w:rsidRPr="00CF3D6E">
        <w:rPr>
          <w:sz w:val="28"/>
          <w:szCs w:val="28"/>
        </w:rPr>
        <w:t>5. Включен и поддерживается раздел "Региональное законодательство".</w:t>
      </w:r>
    </w:p>
    <w:p w:rsidR="00FC4485" w:rsidRPr="00CF3D6E" w:rsidRDefault="00FC4485" w:rsidP="00FC4485">
      <w:pPr>
        <w:pStyle w:val="a7"/>
        <w:rPr>
          <w:sz w:val="28"/>
          <w:szCs w:val="28"/>
        </w:rPr>
      </w:pPr>
      <w:r w:rsidRPr="00CF3D6E">
        <w:rPr>
          <w:sz w:val="28"/>
          <w:szCs w:val="28"/>
        </w:rPr>
        <w:t>6. Включен и поддерживается раздел "Товарные номенклатуры ВЭД" (действовали с 01.01.97 по 31.12.2001 включительно) (вместе со "Справкой о товаре").</w:t>
      </w:r>
    </w:p>
    <w:p w:rsidR="00FC4485" w:rsidRPr="00CF3D6E" w:rsidRDefault="00FC4485" w:rsidP="00FC4485">
      <w:pPr>
        <w:autoSpaceDE w:val="0"/>
        <w:autoSpaceDN w:val="0"/>
        <w:adjustRightInd w:val="0"/>
        <w:ind w:firstLine="284"/>
        <w:jc w:val="both"/>
        <w:rPr>
          <w:sz w:val="28"/>
          <w:szCs w:val="28"/>
        </w:rPr>
      </w:pPr>
      <w:r w:rsidRPr="00CF3D6E">
        <w:rPr>
          <w:sz w:val="28"/>
          <w:szCs w:val="28"/>
        </w:rPr>
        <w:t>7. Включен Гражданский Кодекс.</w:t>
      </w:r>
    </w:p>
    <w:p w:rsidR="00FC4485" w:rsidRPr="00CF3D6E" w:rsidRDefault="00FC4485" w:rsidP="00FC4485">
      <w:pPr>
        <w:pStyle w:val="a7"/>
        <w:rPr>
          <w:sz w:val="28"/>
          <w:szCs w:val="28"/>
        </w:rPr>
      </w:pPr>
      <w:r w:rsidRPr="00CF3D6E">
        <w:rPr>
          <w:sz w:val="28"/>
          <w:szCs w:val="28"/>
        </w:rPr>
        <w:t>8. В раздел "Справочная информация" включен подраздел "Информация по предварительным решениям о классификации товаров", который создан на базе решений, выданных в 2003 году ГУТНР ГТК России.</w:t>
      </w:r>
    </w:p>
    <w:p w:rsidR="00FC4485" w:rsidRPr="00CF3D6E" w:rsidRDefault="00FC4485" w:rsidP="00FC4485">
      <w:pPr>
        <w:pStyle w:val="a7"/>
        <w:rPr>
          <w:sz w:val="28"/>
          <w:szCs w:val="28"/>
        </w:rPr>
      </w:pPr>
      <w:r w:rsidRPr="00CF3D6E">
        <w:rPr>
          <w:sz w:val="28"/>
          <w:szCs w:val="28"/>
        </w:rPr>
        <w:t xml:space="preserve">9. Включен "Сравнительный анализ правил заполнения ГТД (на основе приказов ГТК РФ № 848 от 16.12. </w:t>
      </w:r>
      <w:smartTag w:uri="urn:schemas-microsoft-com:office:smarttags" w:element="metricconverter">
        <w:smartTagPr>
          <w:attr w:name="ProductID" w:val="1998 г"/>
        </w:smartTagPr>
        <w:r w:rsidRPr="00CF3D6E">
          <w:rPr>
            <w:sz w:val="28"/>
            <w:szCs w:val="28"/>
          </w:rPr>
          <w:t>1998 г</w:t>
        </w:r>
      </w:smartTag>
      <w:r w:rsidRPr="00CF3D6E">
        <w:rPr>
          <w:sz w:val="28"/>
          <w:szCs w:val="28"/>
        </w:rPr>
        <w:t>. и № 915 от 21.08.2003 г.)".</w:t>
      </w:r>
    </w:p>
    <w:p w:rsidR="00FC4485" w:rsidRPr="00CF3D6E" w:rsidRDefault="00FC4485" w:rsidP="00A4462A">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10. Добавлена настройка "Отображать "-" в кодах ТН ВЭД", позволяющая отображать позиции ТН ВЭД в том виде, в котором они приведены в печатном издании ТН ВЭД.</w:t>
      </w:r>
    </w:p>
    <w:p w:rsidR="00FC4485" w:rsidRPr="00A4462A" w:rsidRDefault="00A4462A" w:rsidP="00CF3D6E">
      <w:pPr>
        <w:pStyle w:val="2"/>
        <w:numPr>
          <w:ilvl w:val="0"/>
          <w:numId w:val="0"/>
        </w:numPr>
      </w:pPr>
      <w:bookmarkStart w:id="212" w:name="_Toc529086771"/>
      <w:bookmarkStart w:id="213" w:name="_Toc529087055"/>
      <w:bookmarkStart w:id="214" w:name="_Toc11476988"/>
      <w:bookmarkStart w:id="215" w:name="_Toc18831462"/>
      <w:bookmarkStart w:id="216" w:name="_Toc89670346"/>
      <w:bookmarkStart w:id="217" w:name="_Toc288087358"/>
      <w:r>
        <w:t xml:space="preserve">3.2 </w:t>
      </w:r>
      <w:r w:rsidR="00FC4485" w:rsidRPr="00A4462A">
        <w:t>Основные функции программы</w:t>
      </w:r>
      <w:bookmarkStart w:id="218" w:name="_Toc529086772"/>
      <w:bookmarkStart w:id="219" w:name="_Toc529087056"/>
      <w:bookmarkStart w:id="220" w:name="_Toc11476989"/>
      <w:bookmarkEnd w:id="212"/>
      <w:bookmarkEnd w:id="213"/>
      <w:bookmarkEnd w:id="214"/>
      <w:bookmarkEnd w:id="215"/>
      <w:bookmarkEnd w:id="216"/>
      <w:bookmarkEnd w:id="217"/>
    </w:p>
    <w:p w:rsidR="00FC4485" w:rsidRPr="00CF3D6E" w:rsidRDefault="00FC4485" w:rsidP="00FC4485">
      <w:pPr>
        <w:pStyle w:val="3"/>
        <w:rPr>
          <w:rFonts w:ascii="Times New Roman" w:hAnsi="Times New Roman" w:cs="Times New Roman"/>
          <w:sz w:val="28"/>
          <w:szCs w:val="28"/>
        </w:rPr>
      </w:pPr>
      <w:bookmarkStart w:id="221" w:name="_Toc18831463"/>
      <w:bookmarkStart w:id="222" w:name="_Toc89670347"/>
      <w:bookmarkStart w:id="223" w:name="_Toc288086972"/>
      <w:bookmarkStart w:id="224" w:name="_Toc288087359"/>
      <w:r w:rsidRPr="00CF3D6E">
        <w:rPr>
          <w:rFonts w:ascii="Times New Roman" w:hAnsi="Times New Roman" w:cs="Times New Roman"/>
          <w:sz w:val="28"/>
          <w:szCs w:val="28"/>
        </w:rPr>
        <w:t>Получение справки по товару</w:t>
      </w:r>
      <w:bookmarkEnd w:id="218"/>
      <w:bookmarkEnd w:id="219"/>
      <w:bookmarkEnd w:id="220"/>
      <w:bookmarkEnd w:id="221"/>
      <w:bookmarkEnd w:id="222"/>
      <w:bookmarkEnd w:id="223"/>
      <w:bookmarkEnd w:id="224"/>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Основной функцией программы является получение справочной информации об экспортируемом/импортируемом товаре. Для нахождения товара можно использовать два способа:</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а) прямой поиск по ТН ВЭД. Для этого необходимо либо знать код товара, либо знать возможную приблизительную классификацию (группу товаров). Для такого поиска надо раскрыть </w:t>
      </w:r>
      <w:r w:rsidRPr="00CF3D6E">
        <w:rPr>
          <w:rFonts w:ascii="Times New Roman" w:hAnsi="Times New Roman"/>
          <w:color w:val="000000"/>
          <w:sz w:val="28"/>
          <w:szCs w:val="28"/>
          <w:lang w:val="ru-RU"/>
        </w:rPr>
        <w:t>Пункт "ТН ВЭД"</w:t>
      </w:r>
      <w:r w:rsidRPr="00CF3D6E">
        <w:rPr>
          <w:rFonts w:ascii="Times New Roman" w:hAnsi="Times New Roman"/>
          <w:sz w:val="28"/>
          <w:szCs w:val="28"/>
          <w:lang w:val="ru-RU"/>
        </w:rPr>
        <w:t xml:space="preserve"> и далее, основываясь на кратких описаниях групп товаров, отыскать интересующую вас группу, позицию, субпозицию и код товара.</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Структура ТН ВЭД представляет собой "дерево", основанием которому служит список разделов. Такое представление информации позволяет пользователю в произвольном порядке раскрывать последующие уровни, что значительно упрощает поиск.</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Во многих случаях разнообразие и количество товаров, классифицируемых в разделе или группе, таково, что невозможно описать их все в названиях. Поэтому по правилам классификации товаров наименования разделов, групп и подгрупп предназначены только для удобства пользования, а собственно классификация товаров исходит из содержания позиций и примечаний к разделам и группам. Таким образом, для правильной идентификации товара необходимо учитывать пояснения</w:t>
      </w:r>
      <w:r w:rsidRPr="00CF3D6E">
        <w:rPr>
          <w:rStyle w:val="12"/>
          <w:rFonts w:ascii="Times New Roman" w:hAnsi="Times New Roman"/>
          <w:sz w:val="28"/>
          <w:szCs w:val="28"/>
          <w:lang w:val="ru-RU"/>
        </w:rPr>
        <w:footnoteReference w:id="1"/>
      </w:r>
      <w:r w:rsidRPr="00CF3D6E">
        <w:rPr>
          <w:rFonts w:ascii="Times New Roman" w:hAnsi="Times New Roman"/>
          <w:sz w:val="28"/>
          <w:szCs w:val="28"/>
          <w:lang w:val="ru-RU"/>
        </w:rPr>
        <w:t xml:space="preserve"> ко всем частям ТН ВЭД. </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Для вызова пояснений для выбранного товара установите на него курсор и нажмите клавишу F12 или воспользуйтесь кнопкой </w:t>
      </w:r>
      <w:r w:rsidR="00CF3D6E" w:rsidRPr="00CF3D6E">
        <w:rPr>
          <w:rFonts w:ascii="Times New Roman" w:hAnsi="Times New Roman"/>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5pt" fillcolor="window">
            <v:imagedata r:id="rId7" o:title=""/>
          </v:shape>
        </w:pict>
      </w:r>
      <w:r w:rsidRPr="00CF3D6E">
        <w:rPr>
          <w:rFonts w:ascii="Times New Roman" w:hAnsi="Times New Roman"/>
          <w:sz w:val="28"/>
          <w:szCs w:val="28"/>
          <w:lang w:val="ru-RU"/>
        </w:rPr>
        <w:t xml:space="preserve"> на панели инструментов;</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б) инструментальный поиск. Предлагается использовать пункт меню "Поиск", "Искать код товара в ТН ВЭД…". В открывшемся окне введите первые цифры кода товара и нажмите &lt;</w:t>
      </w:r>
      <w:r w:rsidRPr="00CF3D6E">
        <w:rPr>
          <w:rFonts w:ascii="Times New Roman" w:hAnsi="Times New Roman"/>
          <w:sz w:val="28"/>
          <w:szCs w:val="28"/>
        </w:rPr>
        <w:t>OK</w:t>
      </w:r>
      <w:r w:rsidRPr="00CF3D6E">
        <w:rPr>
          <w:rFonts w:ascii="Times New Roman" w:hAnsi="Times New Roman"/>
          <w:sz w:val="28"/>
          <w:szCs w:val="28"/>
          <w:lang w:val="ru-RU"/>
        </w:rPr>
        <w:t>&gt;. Также существует возможность поиска интересующих Вас товаров и ассоциированных с ними документов по номеру документа, по дате его создания, по ключевому слову. Наряду с поиском по всему справочнику возможен выбор какого-нибудь определенного раздела (см. рисунок ниже). Для этого необходимо из списка в правой части экрана выбрать раздел.</w:t>
      </w:r>
    </w:p>
    <w:p w:rsidR="00FC4485" w:rsidRPr="00CF3D6E" w:rsidRDefault="00CF3D6E" w:rsidP="00FC4485">
      <w:pPr>
        <w:pStyle w:val="11"/>
        <w:ind w:firstLine="284"/>
        <w:jc w:val="both"/>
        <w:rPr>
          <w:rFonts w:ascii="Times New Roman" w:hAnsi="Times New Roman"/>
          <w:sz w:val="28"/>
          <w:szCs w:val="28"/>
          <w:lang w:val="ru-RU"/>
        </w:rPr>
      </w:pPr>
      <w:r w:rsidRPr="00CF3D6E">
        <w:rPr>
          <w:rFonts w:ascii="Times New Roman" w:hAnsi="Times New Roman"/>
          <w:sz w:val="28"/>
          <w:szCs w:val="28"/>
        </w:rPr>
        <w:pict>
          <v:shape id="_x0000_i1026" type="#_x0000_t75" style="width:424.5pt;height:275.25pt">
            <v:imagedata r:id="rId8" o:title=""/>
          </v:shape>
        </w:pic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Справочник дает список всех пунктов из ТН ВЭД, где это ключевое слово найдено. (Поэтому не удивляйтесь, если в результате поиска по ключевому слову "</w:t>
      </w:r>
      <w:r w:rsidRPr="00CF3D6E">
        <w:rPr>
          <w:rFonts w:ascii="Times New Roman" w:hAnsi="Times New Roman"/>
          <w:i/>
          <w:sz w:val="28"/>
          <w:szCs w:val="28"/>
          <w:lang w:val="ru-RU"/>
        </w:rPr>
        <w:t>водка</w:t>
      </w:r>
      <w:r w:rsidRPr="00CF3D6E">
        <w:rPr>
          <w:rFonts w:ascii="Times New Roman" w:hAnsi="Times New Roman"/>
          <w:sz w:val="28"/>
          <w:szCs w:val="28"/>
          <w:lang w:val="ru-RU"/>
        </w:rPr>
        <w:t>" результатом поиска будут не только разновидности водки, но и "крючки рыболовные, с по</w:t>
      </w:r>
      <w:r w:rsidRPr="00CF3D6E">
        <w:rPr>
          <w:rFonts w:ascii="Times New Roman" w:hAnsi="Times New Roman"/>
          <w:b/>
          <w:i/>
          <w:sz w:val="28"/>
          <w:szCs w:val="28"/>
          <w:lang w:val="ru-RU"/>
        </w:rPr>
        <w:t>водка</w:t>
      </w:r>
      <w:r w:rsidRPr="00CF3D6E">
        <w:rPr>
          <w:rFonts w:ascii="Times New Roman" w:hAnsi="Times New Roman"/>
          <w:sz w:val="28"/>
          <w:szCs w:val="28"/>
          <w:lang w:val="ru-RU"/>
        </w:rPr>
        <w:t>ми и без").</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Для выбора подходящей строки пользуйтесь кнопками перемещения курсора или мышкой. Для перемещения курсора на соответствующий пункт нажмите на кнопку &lt;Перейти к&gt; или &lt;Enter&gt;. </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После определения кода товара программа позволяет легко определить все связанные с ним пошлины, тарифы и иные платежи, а также документы, которыми эти платежи вводились и изменялись. Для этого необходимо воспользоваться пунктом меню "Информация", "О товаре" или использовать кнопку на панели инструментов </w:t>
      </w:r>
      <w:r w:rsidR="00CF3D6E" w:rsidRPr="00CF3D6E">
        <w:rPr>
          <w:rFonts w:ascii="Times New Roman" w:hAnsi="Times New Roman"/>
          <w:sz w:val="28"/>
          <w:szCs w:val="28"/>
        </w:rPr>
        <w:pict>
          <v:shape id="_x0000_i1027" type="#_x0000_t75" style="width:44.25pt;height:15pt">
            <v:imagedata r:id="rId9" o:title="" croptop="15844f" cropbottom="44180f" cropleft="47916f" cropright="3127f"/>
          </v:shape>
        </w:pict>
      </w:r>
      <w:r w:rsidRPr="00CF3D6E">
        <w:rPr>
          <w:rFonts w:ascii="Times New Roman" w:hAnsi="Times New Roman"/>
          <w:sz w:val="28"/>
          <w:szCs w:val="28"/>
          <w:lang w:val="ru-RU"/>
        </w:rPr>
        <w:t xml:space="preserve"> (аналогично нажатию клавиши F11). При этом поверх основного экрана появится небольшой экран, в верхней части которого Вы увидите выпадающий список стран. Поскольку для разных стран ставки таможенных пошлин при вывозе и ввозе одного и того же товара могут различаться, выберите из списка страну, из которой вывозится (при импорте) или в которую ввозится (при экспорте) Ваш товар.</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Для ускорения поиска можно встать указателем мыши на раскрытый список и нажать первую букву в названии страны. Справа от списка Вы видите кнопку, нажав на которую Вы получите краткую информацию по стране (является ли она страной СНГ, развивающейся страной и т.д.). В середине окна справки в отдельных окошках указаны размеры экспортной и импортной пошлин, акциз, НДС, а также особые условия при экспорте и импорте этого товара.</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Справа от каждого окошка находится кнопка </w:t>
      </w:r>
      <w:r w:rsidRPr="00CF3D6E">
        <w:rPr>
          <w:rFonts w:ascii="Times New Roman" w:hAnsi="Times New Roman"/>
          <w:sz w:val="28"/>
          <w:szCs w:val="28"/>
          <w:lang w:val="ru-RU"/>
        </w:rPr>
        <w:object w:dxaOrig="1350" w:dyaOrig="1155">
          <v:shape id="_x0000_i1028" type="#_x0000_t75" style="width:15pt;height:12.75pt" o:ole="" fillcolor="window">
            <v:imagedata r:id="rId10" o:title=""/>
          </v:shape>
          <o:OLEObject Type="Embed" ProgID="WangImage.Document" ShapeID="_x0000_i1028" DrawAspect="Content" ObjectID="_1461285960" r:id="rId11"/>
        </w:object>
      </w:r>
      <w:r w:rsidRPr="00CF3D6E">
        <w:rPr>
          <w:rFonts w:ascii="Times New Roman" w:hAnsi="Times New Roman"/>
          <w:sz w:val="28"/>
          <w:szCs w:val="28"/>
          <w:lang w:val="ru-RU"/>
        </w:rPr>
        <w:t xml:space="preserve">, нажав на которую, открывается окно, которое содержит более подробную информацию. В нижней части окна Вы увидите кнопку "Документ", при нажатии на которую выводится список ассоциированных документов, на основании которых устанавливались ставки по товару. Для вывода подробной информации по отдельным ставкам используется кнопка </w:t>
      </w:r>
      <w:r w:rsidRPr="00CF3D6E">
        <w:rPr>
          <w:rFonts w:ascii="Times New Roman" w:hAnsi="Times New Roman"/>
          <w:sz w:val="28"/>
          <w:szCs w:val="28"/>
          <w:lang w:val="ru-RU"/>
        </w:rPr>
        <w:object w:dxaOrig="1350" w:dyaOrig="1155">
          <v:shape id="_x0000_i1029" type="#_x0000_t75" style="width:15pt;height:12.75pt" o:ole="" fillcolor="window">
            <v:imagedata r:id="rId10" o:title=""/>
          </v:shape>
          <o:OLEObject Type="Embed" ProgID="WangImage.Document" ShapeID="_x0000_i1029" DrawAspect="Content" ObjectID="_1461285961" r:id="rId12"/>
        </w:object>
      </w:r>
      <w:r w:rsidRPr="00CF3D6E">
        <w:rPr>
          <w:rFonts w:ascii="Times New Roman" w:hAnsi="Times New Roman"/>
          <w:sz w:val="28"/>
          <w:szCs w:val="28"/>
          <w:lang w:val="ru-RU"/>
        </w:rPr>
        <w:t>. Если в открывшемся окне нажать на кнопку &lt;Показать приказ&gt;, то появится окно с текстом приказа. Если ставка по данному коду установлена согласно нескольким приказам, то откроется окно, в котором нужно выбрать интересующий Вас приказ и дважды щелкнуть мышью (или нажать на кнопку &lt;OK&gt;). При этом появится окно с текстом приказа. Для возврата в окно справки воспользуйтесь командой системного меню "Закрыть".</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CF3D6E" w:rsidP="00FC4485">
      <w:pPr>
        <w:pStyle w:val="11"/>
        <w:jc w:val="center"/>
        <w:rPr>
          <w:rFonts w:ascii="Times New Roman" w:hAnsi="Times New Roman"/>
          <w:sz w:val="28"/>
          <w:szCs w:val="28"/>
          <w:lang w:val="ru-RU"/>
        </w:rPr>
      </w:pPr>
      <w:r w:rsidRPr="00CF3D6E">
        <w:rPr>
          <w:rFonts w:ascii="Times New Roman" w:hAnsi="Times New Roman"/>
          <w:sz w:val="28"/>
          <w:szCs w:val="28"/>
        </w:rPr>
        <w:pict>
          <v:shape id="_x0000_i1030" type="#_x0000_t75" style="width:201.75pt;height:163.5pt">
            <v:imagedata r:id="rId13" o:title=""/>
          </v:shape>
        </w:pict>
      </w:r>
      <w:r w:rsidR="00FC4485" w:rsidRPr="00CF3D6E">
        <w:rPr>
          <w:rFonts w:ascii="Times New Roman" w:hAnsi="Times New Roman"/>
          <w:sz w:val="28"/>
          <w:szCs w:val="28"/>
          <w:lang w:val="ru-RU"/>
        </w:rPr>
        <w:t xml:space="preserve"> </w:t>
      </w:r>
      <w:r w:rsidRPr="00CF3D6E">
        <w:rPr>
          <w:rFonts w:ascii="Times New Roman" w:hAnsi="Times New Roman"/>
          <w:sz w:val="28"/>
          <w:szCs w:val="28"/>
        </w:rPr>
        <w:pict>
          <v:shape id="_x0000_i1031" type="#_x0000_t75" style="width:221.25pt;height:270.75pt">
            <v:imagedata r:id="rId14" o:title=""/>
          </v:shape>
        </w:pic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Если для какого-либо вида таможенного сбора в окошке появилась надпись "В зависимости от кода товара", а кнопка справа стала блеклой, значит, для данной группы товара есть подуровни, для которых величины данного таможенного сбора могут быть разные. Поэтому необходимо, дважды щелкнув мышью по группе, перейти на более низкий подуровень (при этом экран справки о товаре можно не закрывать).</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3"/>
        <w:rPr>
          <w:rFonts w:ascii="Times New Roman" w:hAnsi="Times New Roman" w:cs="Times New Roman"/>
          <w:sz w:val="28"/>
          <w:szCs w:val="28"/>
        </w:rPr>
      </w:pPr>
      <w:bookmarkStart w:id="225" w:name="_Toc529086773"/>
      <w:bookmarkStart w:id="226" w:name="_Toc529087057"/>
      <w:bookmarkStart w:id="227" w:name="_Toc11476990"/>
      <w:bookmarkStart w:id="228" w:name="_Toc18831464"/>
      <w:bookmarkStart w:id="229" w:name="_Toc89670348"/>
      <w:bookmarkStart w:id="230" w:name="_Toc288086973"/>
      <w:bookmarkStart w:id="231" w:name="_Toc288087360"/>
      <w:r w:rsidRPr="00CF3D6E">
        <w:rPr>
          <w:rFonts w:ascii="Times New Roman" w:hAnsi="Times New Roman" w:cs="Times New Roman"/>
          <w:sz w:val="28"/>
          <w:szCs w:val="28"/>
        </w:rPr>
        <w:t>Печать интересующего Вас документа</w:t>
      </w:r>
      <w:bookmarkEnd w:id="225"/>
      <w:bookmarkEnd w:id="226"/>
      <w:bookmarkEnd w:id="227"/>
      <w:bookmarkEnd w:id="228"/>
      <w:bookmarkEnd w:id="229"/>
      <w:bookmarkEnd w:id="230"/>
      <w:bookmarkEnd w:id="231"/>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Если Вы нашли интересующий вас документ, необходимо открыть его, после этого Вы можете сразу напечатать документ (нажав кнопку "Печать") или, выделив и скопировав часть документа в буфер обмена, перенести его в любой текстовый редактор для дальнейшей обработки. В расширенной версии "ВЭД-Инфо" выбранный документ также можно открыть в </w:t>
      </w:r>
      <w:r w:rsidRPr="00CF3D6E">
        <w:rPr>
          <w:rFonts w:ascii="Times New Roman" w:hAnsi="Times New Roman"/>
          <w:sz w:val="28"/>
          <w:szCs w:val="28"/>
        </w:rPr>
        <w:t>Microsoft</w:t>
      </w:r>
      <w:r w:rsidRPr="00CF3D6E">
        <w:rPr>
          <w:rFonts w:ascii="Times New Roman" w:hAnsi="Times New Roman"/>
          <w:sz w:val="28"/>
          <w:szCs w:val="28"/>
          <w:lang w:val="ru-RU"/>
        </w:rPr>
        <w:t xml:space="preserve"> </w:t>
      </w:r>
      <w:r w:rsidRPr="00CF3D6E">
        <w:rPr>
          <w:rFonts w:ascii="Times New Roman" w:hAnsi="Times New Roman"/>
          <w:sz w:val="28"/>
          <w:szCs w:val="28"/>
        </w:rPr>
        <w:t>Word</w:t>
      </w:r>
      <w:r w:rsidRPr="00CF3D6E">
        <w:rPr>
          <w:rFonts w:ascii="Times New Roman" w:hAnsi="Times New Roman"/>
          <w:sz w:val="28"/>
          <w:szCs w:val="28"/>
          <w:lang w:val="ru-RU"/>
        </w:rPr>
        <w:t xml:space="preserve"> (кнопка </w:t>
      </w:r>
      <w:r w:rsidRPr="00CF3D6E">
        <w:rPr>
          <w:rFonts w:ascii="Times New Roman" w:hAnsi="Times New Roman"/>
          <w:sz w:val="28"/>
          <w:szCs w:val="28"/>
        </w:rPr>
        <w:object w:dxaOrig="375" w:dyaOrig="330">
          <v:shape id="_x0000_i1032" type="#_x0000_t75" style="width:18.75pt;height:16.5pt" o:ole="">
            <v:imagedata r:id="rId15" o:title=""/>
          </v:shape>
          <o:OLEObject Type="Embed" ProgID="MSPhotoEd.3" ShapeID="_x0000_i1032" DrawAspect="Content" ObjectID="_1461285962" r:id="rId16"/>
        </w:object>
      </w:r>
      <w:r w:rsidRPr="00CF3D6E">
        <w:rPr>
          <w:rFonts w:ascii="Times New Roman" w:hAnsi="Times New Roman"/>
          <w:sz w:val="28"/>
          <w:szCs w:val="28"/>
          <w:lang w:val="ru-RU"/>
        </w:rPr>
        <w:t xml:space="preserve">) или сохранить его как </w:t>
      </w:r>
      <w:r w:rsidRPr="00CF3D6E">
        <w:rPr>
          <w:rFonts w:ascii="Times New Roman" w:hAnsi="Times New Roman"/>
          <w:sz w:val="28"/>
          <w:szCs w:val="28"/>
        </w:rPr>
        <w:t>html</w:t>
      </w:r>
      <w:r w:rsidRPr="00CF3D6E">
        <w:rPr>
          <w:rFonts w:ascii="Times New Roman" w:hAnsi="Times New Roman"/>
          <w:sz w:val="28"/>
          <w:szCs w:val="28"/>
          <w:lang w:val="ru-RU"/>
        </w:rPr>
        <w:t xml:space="preserve">-страницу (кнопка </w:t>
      </w:r>
      <w:r w:rsidRPr="00CF3D6E">
        <w:rPr>
          <w:rFonts w:ascii="Times New Roman" w:hAnsi="Times New Roman"/>
          <w:sz w:val="28"/>
          <w:szCs w:val="28"/>
        </w:rPr>
        <w:object w:dxaOrig="435" w:dyaOrig="285">
          <v:shape id="_x0000_i1033" type="#_x0000_t75" style="width:21.75pt;height:14.25pt" o:ole="">
            <v:imagedata r:id="rId17" o:title=""/>
          </v:shape>
          <o:OLEObject Type="Embed" ProgID="MSPhotoEd.3" ShapeID="_x0000_i1033" DrawAspect="Content" ObjectID="_1461285963" r:id="rId18"/>
        </w:object>
      </w:r>
      <w:r w:rsidRPr="00CF3D6E">
        <w:rPr>
          <w:rFonts w:ascii="Times New Roman" w:hAnsi="Times New Roman"/>
          <w:sz w:val="28"/>
          <w:szCs w:val="28"/>
          <w:lang w:val="ru-RU"/>
        </w:rPr>
        <w:t>).</w:t>
      </w:r>
    </w:p>
    <w:p w:rsidR="00FC4485" w:rsidRPr="00CF3D6E" w:rsidRDefault="00FC4485" w:rsidP="00FC4485">
      <w:pPr>
        <w:pStyle w:val="11"/>
        <w:ind w:firstLine="284"/>
        <w:jc w:val="both"/>
        <w:rPr>
          <w:rFonts w:ascii="Times New Roman" w:hAnsi="Times New Roman"/>
          <w:color w:val="000000"/>
          <w:sz w:val="28"/>
          <w:szCs w:val="28"/>
          <w:lang w:val="ru-RU"/>
        </w:rPr>
      </w:pPr>
      <w:r w:rsidRPr="00CF3D6E">
        <w:rPr>
          <w:rFonts w:ascii="Times New Roman" w:hAnsi="Times New Roman"/>
          <w:sz w:val="28"/>
          <w:szCs w:val="28"/>
          <w:lang w:val="ru-RU"/>
        </w:rPr>
        <w:t xml:space="preserve">Кнопка настройки печати – </w:t>
      </w:r>
      <w:r w:rsidRPr="00CF3D6E">
        <w:rPr>
          <w:rFonts w:ascii="Times New Roman" w:hAnsi="Times New Roman"/>
          <w:sz w:val="28"/>
          <w:szCs w:val="28"/>
          <w:lang w:val="ru-RU"/>
        </w:rPr>
        <w:object w:dxaOrig="1950" w:dyaOrig="1785">
          <v:shape id="_x0000_i1034" type="#_x0000_t75" style="width:16.5pt;height:14.25pt" o:ole="" fillcolor="window">
            <v:imagedata r:id="rId19" o:title=""/>
          </v:shape>
          <o:OLEObject Type="Embed" ProgID="WangImage.Document" ShapeID="_x0000_i1034" DrawAspect="Content" ObjectID="_1461285964" r:id="rId20"/>
        </w:object>
      </w:r>
      <w:r w:rsidRPr="00CF3D6E">
        <w:rPr>
          <w:rFonts w:ascii="Times New Roman" w:hAnsi="Times New Roman"/>
          <w:sz w:val="28"/>
          <w:szCs w:val="28"/>
          <w:lang w:val="ru-RU"/>
        </w:rPr>
        <w:t>.</w:t>
      </w:r>
      <w:r w:rsidRPr="00CF3D6E">
        <w:rPr>
          <w:rFonts w:ascii="Times New Roman" w:hAnsi="Times New Roman"/>
          <w:color w:val="FF0000"/>
          <w:sz w:val="28"/>
          <w:szCs w:val="28"/>
          <w:lang w:val="ru-RU"/>
        </w:rPr>
        <w:t xml:space="preserve"> </w:t>
      </w:r>
      <w:r w:rsidRPr="00CF3D6E">
        <w:rPr>
          <w:rFonts w:ascii="Times New Roman" w:hAnsi="Times New Roman"/>
          <w:color w:val="000000"/>
          <w:sz w:val="28"/>
          <w:szCs w:val="28"/>
          <w:lang w:val="ru-RU"/>
        </w:rPr>
        <w:t>При необходимости настроить печать вам достаточно нажать в окне документа изображенную кнопку, чтобы получить возможность изменить параметры печати. Вы сможете изменить основные параметры страницы (см. рисунок ниже).</w:t>
      </w:r>
    </w:p>
    <w:p w:rsidR="00FC4485" w:rsidRPr="00CF3D6E" w:rsidRDefault="00FC4485" w:rsidP="00FC4485">
      <w:pPr>
        <w:pStyle w:val="11"/>
        <w:ind w:firstLine="284"/>
        <w:jc w:val="both"/>
        <w:rPr>
          <w:rFonts w:ascii="Times New Roman" w:hAnsi="Times New Roman"/>
          <w:color w:val="000000"/>
          <w:sz w:val="28"/>
          <w:szCs w:val="28"/>
          <w:lang w:val="ru-RU"/>
        </w:rPr>
      </w:pPr>
    </w:p>
    <w:p w:rsidR="00FC4485" w:rsidRPr="00CF3D6E" w:rsidRDefault="00CF3D6E" w:rsidP="00CF3D6E">
      <w:pPr>
        <w:pStyle w:val="11"/>
        <w:jc w:val="center"/>
        <w:rPr>
          <w:rFonts w:ascii="Times New Roman" w:hAnsi="Times New Roman"/>
        </w:rPr>
      </w:pPr>
      <w:r w:rsidRPr="00CF3D6E">
        <w:pict>
          <v:shape id="_x0000_i1035" type="#_x0000_t75" style="width:246.75pt;height:173.25pt">
            <v:imagedata r:id="rId21" o:title=""/>
          </v:shape>
        </w:pict>
      </w:r>
      <w:bookmarkStart w:id="232" w:name="_Toc368892523"/>
      <w:bookmarkStart w:id="233" w:name="_Toc368893381"/>
      <w:bookmarkStart w:id="234" w:name="_Toc368907599"/>
      <w:bookmarkStart w:id="235" w:name="_Toc368913440"/>
      <w:bookmarkStart w:id="236" w:name="_Toc369080299"/>
      <w:bookmarkStart w:id="237" w:name="_Toc369600467"/>
      <w:bookmarkStart w:id="238" w:name="_Toc380224209"/>
      <w:bookmarkStart w:id="239" w:name="_Toc385319568"/>
      <w:bookmarkStart w:id="240" w:name="_Toc386425357"/>
      <w:bookmarkStart w:id="241" w:name="_Toc386434926"/>
      <w:bookmarkStart w:id="242" w:name="_Toc386435108"/>
      <w:bookmarkStart w:id="243" w:name="_Toc386509726"/>
      <w:bookmarkStart w:id="244" w:name="_Toc386511647"/>
      <w:bookmarkStart w:id="245" w:name="_Toc529086774"/>
      <w:bookmarkStart w:id="246" w:name="_Toc529087058"/>
      <w:bookmarkStart w:id="247" w:name="_Toc11476991"/>
      <w:bookmarkStart w:id="248" w:name="_Toc18831465"/>
    </w:p>
    <w:p w:rsidR="00D9728D" w:rsidRDefault="00D9728D" w:rsidP="00D9728D">
      <w:pPr>
        <w:pStyle w:val="2"/>
        <w:numPr>
          <w:ilvl w:val="0"/>
          <w:numId w:val="0"/>
        </w:numPr>
      </w:pPr>
      <w:bookmarkStart w:id="249" w:name="_Toc89670349"/>
    </w:p>
    <w:p w:rsidR="00FC4485" w:rsidRPr="00CF3D6E" w:rsidRDefault="00FC4485" w:rsidP="00CF3D6E">
      <w:pPr>
        <w:pStyle w:val="2"/>
        <w:numPr>
          <w:ilvl w:val="1"/>
          <w:numId w:val="18"/>
        </w:numPr>
      </w:pPr>
      <w:bookmarkStart w:id="250" w:name="_Toc288087361"/>
      <w:r w:rsidRPr="00CF3D6E">
        <w:t>Описание меню программы</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FC4485" w:rsidRPr="00CF3D6E" w:rsidRDefault="00FC4485" w:rsidP="00FC4485">
      <w:pPr>
        <w:widowControl w:val="0"/>
        <w:ind w:firstLine="284"/>
        <w:jc w:val="both"/>
        <w:rPr>
          <w:sz w:val="28"/>
          <w:szCs w:val="28"/>
        </w:rPr>
      </w:pP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Все команды в справочнике можно выполнить тремя способами:</w:t>
      </w:r>
    </w:p>
    <w:p w:rsidR="00FC4485" w:rsidRPr="00CF3D6E" w:rsidRDefault="00FC4485" w:rsidP="00FC4485">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используя меню;</w:t>
      </w:r>
    </w:p>
    <w:p w:rsidR="00FC4485" w:rsidRPr="00CF3D6E" w:rsidRDefault="00FC4485" w:rsidP="00FC4485">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с помощью функциональных клавиш;</w:t>
      </w:r>
    </w:p>
    <w:p w:rsidR="00FC4485" w:rsidRPr="00CF3D6E" w:rsidRDefault="00FC4485" w:rsidP="00FC4485">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с помощью кнопок на панели инструментов.</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Строка меню находится под строкой заголовка:</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jc w:val="center"/>
        <w:rPr>
          <w:rFonts w:ascii="Times New Roman" w:hAnsi="Times New Roman"/>
          <w:sz w:val="28"/>
          <w:szCs w:val="28"/>
          <w:bdr w:val="single" w:sz="6" w:space="0" w:color="auto"/>
          <w:lang w:val="ru-RU"/>
        </w:rPr>
      </w:pPr>
      <w:r w:rsidRPr="00CF3D6E">
        <w:rPr>
          <w:rFonts w:ascii="Times New Roman" w:hAnsi="Times New Roman"/>
          <w:sz w:val="28"/>
          <w:szCs w:val="28"/>
          <w:bdr w:val="single" w:sz="6" w:space="0" w:color="auto"/>
          <w:lang w:val="ru-RU"/>
        </w:rPr>
        <w:t xml:space="preserve">Файл </w:t>
      </w:r>
      <w:r w:rsidRPr="00CF3D6E">
        <w:rPr>
          <w:rFonts w:ascii="Times New Roman" w:hAnsi="Times New Roman"/>
          <w:sz w:val="28"/>
          <w:szCs w:val="28"/>
          <w:bdr w:val="single" w:sz="6" w:space="0" w:color="auto"/>
        </w:rPr>
        <w:sym w:font="Wingdings" w:char="F0E0"/>
      </w:r>
      <w:r w:rsidRPr="00CF3D6E">
        <w:rPr>
          <w:rFonts w:ascii="Times New Roman" w:hAnsi="Times New Roman"/>
          <w:sz w:val="28"/>
          <w:szCs w:val="28"/>
          <w:bdr w:val="single" w:sz="6" w:space="0" w:color="auto"/>
          <w:lang w:val="ru-RU"/>
        </w:rPr>
        <w:t xml:space="preserve"> Дерево </w:t>
      </w:r>
      <w:r w:rsidRPr="00CF3D6E">
        <w:rPr>
          <w:rFonts w:ascii="Times New Roman" w:hAnsi="Times New Roman"/>
          <w:sz w:val="28"/>
          <w:szCs w:val="28"/>
          <w:bdr w:val="single" w:sz="6" w:space="0" w:color="auto"/>
        </w:rPr>
        <w:sym w:font="Wingdings" w:char="F0E0"/>
      </w:r>
      <w:r w:rsidRPr="00CF3D6E">
        <w:rPr>
          <w:rFonts w:ascii="Times New Roman" w:hAnsi="Times New Roman"/>
          <w:sz w:val="28"/>
          <w:szCs w:val="28"/>
          <w:bdr w:val="single" w:sz="6" w:space="0" w:color="auto"/>
          <w:lang w:val="ru-RU"/>
        </w:rPr>
        <w:t xml:space="preserve"> Поиск </w:t>
      </w:r>
      <w:r w:rsidRPr="00CF3D6E">
        <w:rPr>
          <w:rFonts w:ascii="Times New Roman" w:hAnsi="Times New Roman"/>
          <w:sz w:val="28"/>
          <w:szCs w:val="28"/>
          <w:bdr w:val="single" w:sz="6" w:space="0" w:color="auto"/>
        </w:rPr>
        <w:sym w:font="Wingdings" w:char="F0E0"/>
      </w:r>
      <w:r w:rsidRPr="00CF3D6E">
        <w:rPr>
          <w:rFonts w:ascii="Times New Roman" w:hAnsi="Times New Roman"/>
          <w:sz w:val="28"/>
          <w:szCs w:val="28"/>
          <w:bdr w:val="single" w:sz="6" w:space="0" w:color="auto"/>
          <w:lang w:val="ru-RU"/>
        </w:rPr>
        <w:t xml:space="preserve"> Информация </w:t>
      </w:r>
      <w:r w:rsidRPr="00CF3D6E">
        <w:rPr>
          <w:rFonts w:ascii="Times New Roman" w:hAnsi="Times New Roman"/>
          <w:sz w:val="28"/>
          <w:szCs w:val="28"/>
          <w:bdr w:val="single" w:sz="6" w:space="0" w:color="auto"/>
        </w:rPr>
        <w:sym w:font="Wingdings" w:char="F0E0"/>
      </w:r>
      <w:r w:rsidRPr="00CF3D6E">
        <w:rPr>
          <w:rFonts w:ascii="Times New Roman" w:hAnsi="Times New Roman"/>
          <w:sz w:val="28"/>
          <w:szCs w:val="28"/>
          <w:bdr w:val="single" w:sz="6" w:space="0" w:color="auto"/>
          <w:lang w:val="ru-RU"/>
        </w:rPr>
        <w:t xml:space="preserve"> Закладки </w:t>
      </w:r>
      <w:r w:rsidRPr="00CF3D6E">
        <w:rPr>
          <w:rFonts w:ascii="Times New Roman" w:hAnsi="Times New Roman"/>
          <w:sz w:val="28"/>
          <w:szCs w:val="28"/>
          <w:bdr w:val="single" w:sz="6" w:space="0" w:color="auto"/>
        </w:rPr>
        <w:sym w:font="Wingdings" w:char="F0E0"/>
      </w:r>
      <w:r w:rsidRPr="00CF3D6E">
        <w:rPr>
          <w:rFonts w:ascii="Times New Roman" w:hAnsi="Times New Roman"/>
          <w:sz w:val="28"/>
          <w:szCs w:val="28"/>
          <w:bdr w:val="single" w:sz="6" w:space="0" w:color="auto"/>
          <w:lang w:val="ru-RU"/>
        </w:rPr>
        <w:t>Помощь</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Чтобы вызвать какую-либо команду меню, следует выполнить щелчок на имени группы в строке меню, а затем в открывшейся группе – на имени нужной команды. Аналогичного результата можно добиться, нажав клавишу &lt;Alt&gt; и клавишу с подчеркнутой в имени группы или команды буквой, например, &lt;Alt+Ф&gt; для открытия группы команд "Файл".</w:t>
      </w:r>
    </w:p>
    <w:p w:rsidR="00FC4485" w:rsidRPr="00CF3D6E"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Более быстрый способ вызова команды – использование кнопок на панели инструментов. Панель инструментов располагается обычно под строкой меню (в окне ТН ВЭД), либо под строкой заголовка (в окне документов).</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jc w:val="center"/>
        <w:rPr>
          <w:rFonts w:ascii="Times New Roman" w:hAnsi="Times New Roman"/>
          <w:sz w:val="28"/>
          <w:szCs w:val="28"/>
          <w:lang w:val="ru-RU"/>
        </w:rPr>
      </w:pPr>
      <w:r w:rsidRPr="00CF3D6E">
        <w:rPr>
          <w:rFonts w:ascii="Times New Roman" w:hAnsi="Times New Roman"/>
          <w:sz w:val="28"/>
          <w:szCs w:val="28"/>
        </w:rPr>
        <w:object w:dxaOrig="5639" w:dyaOrig="360">
          <v:shape id="_x0000_i1036" type="#_x0000_t75" style="width:282pt;height:18pt" o:ole="">
            <v:imagedata r:id="rId22" o:title=""/>
          </v:shape>
          <o:OLEObject Type="Embed" ProgID="MSPhotoEd.3" ShapeID="_x0000_i1036" DrawAspect="Content" ObjectID="_1461285965" r:id="rId23"/>
        </w:object>
      </w:r>
    </w:p>
    <w:p w:rsidR="00FC4485" w:rsidRPr="00CF3D6E" w:rsidRDefault="00FC4485" w:rsidP="00FC4485">
      <w:pPr>
        <w:pStyle w:val="11"/>
        <w:jc w:val="center"/>
        <w:rPr>
          <w:rFonts w:ascii="Times New Roman" w:hAnsi="Times New Roman"/>
          <w:sz w:val="28"/>
          <w:szCs w:val="28"/>
          <w:lang w:val="ru-RU"/>
        </w:rPr>
      </w:pPr>
      <w:r w:rsidRPr="00CF3D6E">
        <w:rPr>
          <w:rFonts w:ascii="Times New Roman" w:hAnsi="Times New Roman"/>
          <w:sz w:val="28"/>
          <w:szCs w:val="28"/>
        </w:rPr>
        <w:t>(</w:t>
      </w:r>
      <w:r w:rsidRPr="00CF3D6E">
        <w:rPr>
          <w:rFonts w:ascii="Times New Roman" w:hAnsi="Times New Roman"/>
          <w:sz w:val="28"/>
          <w:szCs w:val="28"/>
          <w:lang w:val="ru-RU"/>
        </w:rPr>
        <w:t>панель инструментов ТН ВЭД)</w:t>
      </w:r>
    </w:p>
    <w:p w:rsidR="00FC4485" w:rsidRPr="00CF3D6E" w:rsidRDefault="00FC4485" w:rsidP="00FC4485">
      <w:pPr>
        <w:pStyle w:val="11"/>
        <w:ind w:firstLine="284"/>
        <w:jc w:val="both"/>
        <w:rPr>
          <w:rFonts w:ascii="Times New Roman" w:hAnsi="Times New Roman"/>
          <w:sz w:val="28"/>
          <w:szCs w:val="28"/>
          <w:lang w:val="ru-RU"/>
        </w:rPr>
      </w:pPr>
    </w:p>
    <w:p w:rsidR="00FC4485" w:rsidRPr="00CF3D6E" w:rsidRDefault="00FC4485" w:rsidP="00FC4485">
      <w:pPr>
        <w:pStyle w:val="11"/>
        <w:jc w:val="center"/>
        <w:rPr>
          <w:rFonts w:ascii="Times New Roman" w:hAnsi="Times New Roman"/>
          <w:sz w:val="28"/>
          <w:szCs w:val="28"/>
          <w:lang w:val="ru-RU"/>
        </w:rPr>
      </w:pPr>
      <w:r w:rsidRPr="00CF3D6E">
        <w:rPr>
          <w:rFonts w:ascii="Times New Roman" w:hAnsi="Times New Roman"/>
          <w:sz w:val="28"/>
          <w:szCs w:val="28"/>
        </w:rPr>
        <w:object w:dxaOrig="6869" w:dyaOrig="390">
          <v:shape id="_x0000_i1037" type="#_x0000_t75" style="width:343.5pt;height:19.5pt" o:ole="">
            <v:imagedata r:id="rId24" o:title=""/>
          </v:shape>
          <o:OLEObject Type="Embed" ProgID="MSPhotoEd.3" ShapeID="_x0000_i1037" DrawAspect="Content" ObjectID="_1461285966" r:id="rId25"/>
        </w:object>
      </w:r>
    </w:p>
    <w:p w:rsidR="00FC4485" w:rsidRPr="00CF3D6E" w:rsidRDefault="00FC4485" w:rsidP="00FC4485">
      <w:pPr>
        <w:pStyle w:val="11"/>
        <w:jc w:val="center"/>
        <w:rPr>
          <w:rFonts w:ascii="Times New Roman" w:hAnsi="Times New Roman"/>
          <w:iCs/>
          <w:sz w:val="28"/>
          <w:szCs w:val="28"/>
          <w:lang w:val="ru-RU"/>
        </w:rPr>
      </w:pPr>
      <w:r w:rsidRPr="00CF3D6E">
        <w:rPr>
          <w:rFonts w:ascii="Times New Roman" w:hAnsi="Times New Roman"/>
          <w:iCs/>
          <w:sz w:val="28"/>
          <w:szCs w:val="28"/>
          <w:lang w:val="ru-RU"/>
        </w:rPr>
        <w:t>(панель инструментов окна документов)</w:t>
      </w:r>
    </w:p>
    <w:p w:rsidR="00FC4485" w:rsidRPr="00CF3D6E" w:rsidRDefault="00FC4485" w:rsidP="00FC4485">
      <w:pPr>
        <w:pStyle w:val="11"/>
        <w:ind w:firstLine="284"/>
        <w:jc w:val="both"/>
        <w:rPr>
          <w:rFonts w:ascii="Times New Roman" w:hAnsi="Times New Roman"/>
          <w:sz w:val="28"/>
          <w:szCs w:val="28"/>
          <w:lang w:val="ru-RU"/>
        </w:rPr>
      </w:pPr>
    </w:p>
    <w:p w:rsidR="00FC4485" w:rsidRDefault="00FC4485" w:rsidP="00FC4485">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Панели инструментов состоят из кнопок вызова команд. Для выполнения команды через панель инструментов достаточно навести курсор мышки на рисунок кнопки и щелкнуть левой кнопкой мышки. </w:t>
      </w:r>
      <w:r w:rsidRPr="00CF3D6E">
        <w:rPr>
          <w:rFonts w:ascii="Times New Roman" w:hAnsi="Times New Roman"/>
          <w:b/>
          <w:bCs/>
          <w:sz w:val="28"/>
          <w:szCs w:val="28"/>
          <w:lang w:val="ru-RU"/>
        </w:rPr>
        <w:t>В панели инструментов ТН ВЭД</w:t>
      </w:r>
      <w:r w:rsidRPr="00CF3D6E">
        <w:rPr>
          <w:rFonts w:ascii="Times New Roman" w:hAnsi="Times New Roman"/>
          <w:sz w:val="28"/>
          <w:szCs w:val="28"/>
          <w:lang w:val="ru-RU"/>
        </w:rPr>
        <w:t xml:space="preserve"> первые четыре кнопки обозначают команды перемещения по уровням, далее идут кнопки вызова окна поиска, вызова справки о товаре и пояснений. </w:t>
      </w:r>
      <w:r w:rsidRPr="00CF3D6E">
        <w:rPr>
          <w:rFonts w:ascii="Times New Roman" w:hAnsi="Times New Roman"/>
          <w:b/>
          <w:bCs/>
          <w:sz w:val="28"/>
          <w:szCs w:val="28"/>
          <w:lang w:val="ru-RU"/>
        </w:rPr>
        <w:t>Панель инструментов окна документов</w:t>
      </w:r>
      <w:r w:rsidRPr="00CF3D6E">
        <w:rPr>
          <w:rFonts w:ascii="Times New Roman" w:hAnsi="Times New Roman"/>
          <w:sz w:val="28"/>
          <w:szCs w:val="28"/>
          <w:lang w:val="ru-RU"/>
        </w:rPr>
        <w:t xml:space="preserve"> содержит три кнопки перехода по документам (вперед, назад, предыдущий открытый документ), кнопки перехода к оглавлению и к текущей строке оглавления, кнопку поиска, кнопку копирования в буфер обмена, кнопки печати и ее настройки, кнопки импорта в </w:t>
      </w:r>
      <w:r w:rsidRPr="00CF3D6E">
        <w:rPr>
          <w:rFonts w:ascii="Times New Roman" w:hAnsi="Times New Roman"/>
          <w:sz w:val="28"/>
          <w:szCs w:val="28"/>
        </w:rPr>
        <w:t>Microsoft</w:t>
      </w:r>
      <w:r w:rsidRPr="00CF3D6E">
        <w:rPr>
          <w:rFonts w:ascii="Times New Roman" w:hAnsi="Times New Roman"/>
          <w:sz w:val="28"/>
          <w:szCs w:val="28"/>
          <w:lang w:val="ru-RU"/>
        </w:rPr>
        <w:t xml:space="preserve"> </w:t>
      </w:r>
      <w:r w:rsidRPr="00CF3D6E">
        <w:rPr>
          <w:rFonts w:ascii="Times New Roman" w:hAnsi="Times New Roman"/>
          <w:sz w:val="28"/>
          <w:szCs w:val="28"/>
        </w:rPr>
        <w:t>Word</w:t>
      </w:r>
      <w:r w:rsidRPr="00CF3D6E">
        <w:rPr>
          <w:rFonts w:ascii="Times New Roman" w:hAnsi="Times New Roman"/>
          <w:sz w:val="28"/>
          <w:szCs w:val="28"/>
          <w:lang w:val="ru-RU"/>
        </w:rPr>
        <w:t xml:space="preserve"> и </w:t>
      </w:r>
      <w:r w:rsidRPr="00CF3D6E">
        <w:rPr>
          <w:rFonts w:ascii="Times New Roman" w:hAnsi="Times New Roman"/>
          <w:sz w:val="28"/>
          <w:szCs w:val="28"/>
        </w:rPr>
        <w:t>html</w:t>
      </w:r>
      <w:r w:rsidRPr="00CF3D6E">
        <w:rPr>
          <w:rFonts w:ascii="Times New Roman" w:hAnsi="Times New Roman"/>
          <w:sz w:val="28"/>
          <w:szCs w:val="28"/>
          <w:lang w:val="ru-RU"/>
        </w:rPr>
        <w:t>-документ, кнопку масштаба.</w:t>
      </w:r>
    </w:p>
    <w:p w:rsidR="00721C49" w:rsidRDefault="00721C49" w:rsidP="00CF3D6E">
      <w:pPr>
        <w:pStyle w:val="11"/>
        <w:jc w:val="both"/>
        <w:rPr>
          <w:rFonts w:ascii="Times New Roman" w:hAnsi="Times New Roman"/>
          <w:sz w:val="28"/>
          <w:szCs w:val="28"/>
          <w:lang w:val="ru-RU"/>
        </w:rPr>
      </w:pPr>
    </w:p>
    <w:p w:rsidR="00721C49" w:rsidRPr="00CF3D6E" w:rsidRDefault="00D81859" w:rsidP="00CF3D6E">
      <w:pPr>
        <w:pStyle w:val="2"/>
        <w:numPr>
          <w:ilvl w:val="1"/>
          <w:numId w:val="18"/>
        </w:numPr>
      </w:pPr>
      <w:bookmarkStart w:id="251" w:name="_Toc18831471"/>
      <w:bookmarkStart w:id="252" w:name="_Toc89670355"/>
      <w:r>
        <w:t xml:space="preserve"> </w:t>
      </w:r>
      <w:bookmarkStart w:id="253" w:name="_Toc288087362"/>
      <w:r w:rsidR="00721C49" w:rsidRPr="00CF3D6E">
        <w:t>Описание работы с программой</w:t>
      </w:r>
      <w:bookmarkEnd w:id="251"/>
      <w:bookmarkEnd w:id="252"/>
      <w:bookmarkEnd w:id="253"/>
    </w:p>
    <w:p w:rsidR="00721C49" w:rsidRPr="00CF3D6E" w:rsidRDefault="00721C49" w:rsidP="00721C49">
      <w:pPr>
        <w:widowControl w:val="0"/>
        <w:ind w:firstLine="284"/>
        <w:jc w:val="both"/>
        <w:rPr>
          <w:sz w:val="28"/>
          <w:szCs w:val="28"/>
        </w:rPr>
      </w:pPr>
    </w:p>
    <w:p w:rsidR="00721C49" w:rsidRPr="00CF3D6E" w:rsidRDefault="00721C49" w:rsidP="00721C49">
      <w:pPr>
        <w:pStyle w:val="11"/>
        <w:jc w:val="both"/>
        <w:rPr>
          <w:rFonts w:ascii="Times New Roman" w:hAnsi="Times New Roman"/>
          <w:sz w:val="28"/>
          <w:szCs w:val="28"/>
          <w:lang w:val="ru-RU"/>
        </w:rPr>
      </w:pPr>
      <w:r w:rsidRPr="00CF3D6E">
        <w:rPr>
          <w:rFonts w:ascii="Times New Roman" w:hAnsi="Times New Roman"/>
          <w:sz w:val="28"/>
          <w:szCs w:val="28"/>
        </w:rPr>
        <w:object w:dxaOrig="9269" w:dyaOrig="4471">
          <v:shape id="_x0000_i1038" type="#_x0000_t75" style="width:453pt;height:219pt" o:ole="">
            <v:imagedata r:id="rId26" o:title=""/>
          </v:shape>
          <o:OLEObject Type="Embed" ProgID="MSPhotoEd.3" ShapeID="_x0000_i1038" DrawAspect="Content" ObjectID="_1461285967" r:id="rId27"/>
        </w:object>
      </w:r>
    </w:p>
    <w:p w:rsidR="00721C49" w:rsidRPr="00CF3D6E" w:rsidRDefault="00721C49" w:rsidP="00721C49">
      <w:pPr>
        <w:pStyle w:val="11"/>
        <w:ind w:firstLine="284"/>
        <w:jc w:val="both"/>
        <w:rPr>
          <w:rFonts w:ascii="Times New Roman" w:hAnsi="Times New Roman"/>
          <w:sz w:val="28"/>
          <w:szCs w:val="28"/>
          <w:lang w:val="ru-RU"/>
        </w:rPr>
      </w:pP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Открыв программу "ВЭД-Инфо", Вы видите экран, в котором указаны основные разделы справочника:</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Таможенный кодекс РФ;</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законы, нормативные документы;</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документы в хронологическом порядке;</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предметный указатель документов;</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региональное законодательство;</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ТН ВЭД России (вступила в силу с 01.01.2002);</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товарные номенклатуры ВЭД (действовали с 01.01.1997 по 31.12.2001);</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таможенные документы Республики Беларусь (информация предоставлена ГТК Республики Беларусь);</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справочная информация по классификации товаров и заключения таможенных лабораторий;</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Инкотермс (международные правила по толкованию и использованию торговых терминов);</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календарь событий. Информация Минюста;</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новые документы;</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информация о наших партнерах;</w:t>
      </w:r>
    </w:p>
    <w:p w:rsidR="00721C49" w:rsidRPr="00CF3D6E" w:rsidRDefault="00721C49" w:rsidP="00721C49">
      <w:pPr>
        <w:pStyle w:val="11"/>
        <w:numPr>
          <w:ilvl w:val="0"/>
          <w:numId w:val="17"/>
        </w:numPr>
        <w:ind w:left="0" w:firstLine="284"/>
        <w:jc w:val="both"/>
        <w:rPr>
          <w:rFonts w:ascii="Times New Roman" w:hAnsi="Times New Roman"/>
          <w:sz w:val="28"/>
          <w:szCs w:val="28"/>
          <w:lang w:val="ru-RU"/>
        </w:rPr>
      </w:pPr>
      <w:r w:rsidRPr="00CF3D6E">
        <w:rPr>
          <w:rFonts w:ascii="Times New Roman" w:hAnsi="Times New Roman"/>
          <w:sz w:val="28"/>
          <w:szCs w:val="28"/>
          <w:lang w:val="ru-RU"/>
        </w:rPr>
        <w:t>анализ базы документов, изданных в связи с вступлением в силу с 01.01.2004 нового Таможенного Кодекса.</w:t>
      </w:r>
    </w:p>
    <w:p w:rsidR="00721C49" w:rsidRPr="00CF3D6E" w:rsidRDefault="00721C49" w:rsidP="00721C49">
      <w:pPr>
        <w:pStyle w:val="11"/>
        <w:ind w:firstLine="284"/>
        <w:jc w:val="both"/>
        <w:rPr>
          <w:rFonts w:ascii="Times New Roman" w:hAnsi="Times New Roman"/>
          <w:sz w:val="28"/>
          <w:szCs w:val="28"/>
          <w:lang w:val="ru-RU"/>
        </w:rPr>
      </w:pP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Первые пять разделов содержат тексты документов.</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Разделы 6-7 представляют собой упорядоченную систему кодов ТН ВЭД России и СНГ.</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Раздел "Справочная информация по классификации товаров и заключения таможенных лабораторий" включает в себя:</w:t>
      </w:r>
    </w:p>
    <w:p w:rsidR="00721C49" w:rsidRPr="00CF3D6E" w:rsidRDefault="00721C49" w:rsidP="00721C49">
      <w:pPr>
        <w:pStyle w:val="11"/>
        <w:numPr>
          <w:ilvl w:val="0"/>
          <w:numId w:val="19"/>
        </w:numPr>
        <w:ind w:left="0" w:firstLine="284"/>
        <w:jc w:val="both"/>
        <w:rPr>
          <w:rFonts w:ascii="Times New Roman" w:hAnsi="Times New Roman"/>
          <w:sz w:val="28"/>
          <w:szCs w:val="28"/>
          <w:lang w:val="ru-RU"/>
        </w:rPr>
      </w:pPr>
      <w:r w:rsidRPr="00CF3D6E">
        <w:rPr>
          <w:rFonts w:ascii="Times New Roman" w:hAnsi="Times New Roman"/>
          <w:sz w:val="28"/>
          <w:szCs w:val="28"/>
          <w:lang w:val="ru-RU"/>
        </w:rPr>
        <w:t>Принципы классификации товаров в соответствии с ТН ВЭД.</w:t>
      </w:r>
    </w:p>
    <w:p w:rsidR="00721C49" w:rsidRPr="00CF3D6E" w:rsidRDefault="00721C49" w:rsidP="00721C49">
      <w:pPr>
        <w:pStyle w:val="11"/>
        <w:numPr>
          <w:ilvl w:val="0"/>
          <w:numId w:val="19"/>
        </w:numPr>
        <w:ind w:left="0" w:firstLine="284"/>
        <w:jc w:val="both"/>
        <w:rPr>
          <w:rFonts w:ascii="Times New Roman" w:hAnsi="Times New Roman"/>
          <w:sz w:val="28"/>
          <w:szCs w:val="28"/>
          <w:lang w:val="ru-RU"/>
        </w:rPr>
      </w:pPr>
      <w:r w:rsidRPr="00CF3D6E">
        <w:rPr>
          <w:rFonts w:ascii="Times New Roman" w:hAnsi="Times New Roman"/>
          <w:sz w:val="28"/>
          <w:szCs w:val="28"/>
          <w:lang w:val="ru-RU"/>
        </w:rPr>
        <w:t>Алфавитный указатель товаров с указанием классификационных решений по каждому товару.</w:t>
      </w:r>
    </w:p>
    <w:p w:rsidR="00721C49" w:rsidRPr="00CF3D6E" w:rsidRDefault="00721C49" w:rsidP="00721C49">
      <w:pPr>
        <w:pStyle w:val="11"/>
        <w:numPr>
          <w:ilvl w:val="0"/>
          <w:numId w:val="19"/>
        </w:numPr>
        <w:ind w:left="0" w:firstLine="284"/>
        <w:jc w:val="both"/>
        <w:rPr>
          <w:rFonts w:ascii="Times New Roman" w:hAnsi="Times New Roman"/>
          <w:sz w:val="28"/>
          <w:szCs w:val="28"/>
          <w:lang w:val="ru-RU"/>
        </w:rPr>
      </w:pPr>
      <w:r w:rsidRPr="00CF3D6E">
        <w:rPr>
          <w:rFonts w:ascii="Times New Roman" w:hAnsi="Times New Roman"/>
          <w:sz w:val="28"/>
          <w:szCs w:val="28"/>
          <w:lang w:val="ru-RU"/>
        </w:rPr>
        <w:t>Заключения таможенных лабораторий по качеству вин, пищевых жировых продуктов, соков и сокосодержащих напитков, производимых различными фирмами.</w:t>
      </w:r>
    </w:p>
    <w:p w:rsidR="00721C49" w:rsidRPr="00CF3D6E" w:rsidRDefault="00721C49" w:rsidP="00721C49">
      <w:pPr>
        <w:pStyle w:val="11"/>
        <w:numPr>
          <w:ilvl w:val="0"/>
          <w:numId w:val="19"/>
        </w:numPr>
        <w:ind w:left="0" w:firstLine="284"/>
        <w:jc w:val="both"/>
        <w:rPr>
          <w:rFonts w:ascii="Times New Roman" w:hAnsi="Times New Roman"/>
          <w:sz w:val="28"/>
          <w:szCs w:val="28"/>
          <w:lang w:val="ru-RU"/>
        </w:rPr>
      </w:pPr>
      <w:r w:rsidRPr="00CF3D6E">
        <w:rPr>
          <w:rFonts w:ascii="Times New Roman" w:hAnsi="Times New Roman"/>
          <w:sz w:val="28"/>
          <w:szCs w:val="28"/>
          <w:lang w:val="ru-RU"/>
        </w:rPr>
        <w:t>Информация по предварительным решениям о классификации товаров в соответствии с ТН ВЭД России.</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Раздел "Новые документы" содержит документы, включенные в несколько последних версий справочника "ВЭД-Инфо" и сгруппированные по номерам версий за последний месяц.</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Для того чтобы найти интересующий Вас документ, воспользуйтесь кнопкой &lt;Поиск&gt;, если Вы знаете номер документа.</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Вы можете также перейти в раздел "Документы в хронологическом порядке", если знаете дату опубликования документа, или в "Предметный указатель документов", если известно содержание документа и есть возможность классифицировать его в соответствии с предметным указателем. Все документы в справочнике рассортированы по группам (разделам) в зависимости от даты принятия документа (для раздела "Документы в хронологическом порядке") или по содержанию (для "Предметного указателя документов").</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Перед каждой группой Вы видите картинку "Закрытая книга". Если дважды щелкнуть по ней мышью (или установить курсор и нажать &lt;Enter&gt;), то Вы перейдете в соответствующую подгруппу документов, а перед раскрытой группой покажется картинка "Открытая книга".</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Так, последовательно раскрывая группы, Вы переходите на самый нижний уровень – непосредственно документ. Перед каждым документом находится картинка "Лист". Перечеркнутая картинка соответствует отмененному документу.</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Для открытия окна с текстом документа переместите курсор на нужный Вам документ и дважды щелкните по нему мышью или нажмите на кнопку </w:t>
      </w:r>
      <w:r w:rsidRPr="00CF3D6E">
        <w:rPr>
          <w:rFonts w:ascii="Times New Roman" w:hAnsi="Times New Roman"/>
          <w:sz w:val="28"/>
          <w:szCs w:val="28"/>
        </w:rPr>
        <w:object w:dxaOrig="885" w:dyaOrig="270">
          <v:shape id="_x0000_i1039" type="#_x0000_t75" style="width:44.25pt;height:13.5pt" o:ole="">
            <v:imagedata r:id="rId28" o:title=""/>
          </v:shape>
          <o:OLEObject Type="Embed" ProgID="MSPhotoEd.3" ShapeID="_x0000_i1039" DrawAspect="Content" ObjectID="_1461285968" r:id="rId29"/>
        </w:object>
      </w:r>
      <w:r w:rsidRPr="00CF3D6E">
        <w:rPr>
          <w:rFonts w:ascii="Times New Roman" w:hAnsi="Times New Roman"/>
          <w:sz w:val="28"/>
          <w:szCs w:val="28"/>
          <w:lang w:val="ru-RU"/>
        </w:rPr>
        <w:t xml:space="preserve"> на панели инструментов.</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 xml:space="preserve">Если Вы видите, что в тексте документа часть строки (например, название другого документа, на который ссылается данный документ) выделена зеленым цветом, то, дважды щелкнув по ней, Вы попадаете в документ, на который была ссылка. Чтобы вернуться обратно, нажмите на кнопку </w:t>
      </w:r>
      <w:r w:rsidRPr="00CF3D6E">
        <w:rPr>
          <w:rFonts w:ascii="Times New Roman" w:hAnsi="Times New Roman"/>
          <w:sz w:val="28"/>
          <w:szCs w:val="28"/>
        </w:rPr>
        <w:object w:dxaOrig="435" w:dyaOrig="270">
          <v:shape id="_x0000_i1040" type="#_x0000_t75" style="width:21.75pt;height:13.5pt" o:ole="">
            <v:imagedata r:id="rId30" o:title=""/>
          </v:shape>
          <o:OLEObject Type="Embed" ProgID="MSPhotoEd.3" ShapeID="_x0000_i1040" DrawAspect="Content" ObjectID="_1461285969" r:id="rId31"/>
        </w:object>
      </w:r>
      <w:r w:rsidRPr="00CF3D6E">
        <w:rPr>
          <w:rFonts w:ascii="Times New Roman" w:hAnsi="Times New Roman"/>
          <w:sz w:val="28"/>
          <w:szCs w:val="28"/>
          <w:lang w:val="ru-RU"/>
        </w:rPr>
        <w:t xml:space="preserve"> в панели инструментов.</w:t>
      </w:r>
    </w:p>
    <w:p w:rsidR="00721C49" w:rsidRPr="00CF3D6E" w:rsidRDefault="00721C49" w:rsidP="00721C49">
      <w:pPr>
        <w:pStyle w:val="11"/>
        <w:ind w:firstLine="284"/>
        <w:jc w:val="both"/>
        <w:rPr>
          <w:rFonts w:ascii="Times New Roman" w:hAnsi="Times New Roman"/>
          <w:sz w:val="28"/>
          <w:szCs w:val="28"/>
          <w:lang w:val="ru-RU"/>
        </w:rPr>
      </w:pPr>
      <w:r w:rsidRPr="00CF3D6E">
        <w:rPr>
          <w:rFonts w:ascii="Times New Roman" w:hAnsi="Times New Roman"/>
          <w:sz w:val="28"/>
          <w:szCs w:val="28"/>
          <w:lang w:val="ru-RU"/>
        </w:rPr>
        <w:t>Все пояснения по документу (например, информация об изменениях, которые появились в последующих документах) выделены зеленым или красным цветом.</w:t>
      </w:r>
    </w:p>
    <w:p w:rsidR="00721C49" w:rsidRPr="00CF3D6E" w:rsidRDefault="00721C49" w:rsidP="00CF3D6E">
      <w:pPr>
        <w:pStyle w:val="11"/>
        <w:jc w:val="both"/>
        <w:rPr>
          <w:rFonts w:ascii="Times New Roman" w:hAnsi="Times New Roman"/>
          <w:sz w:val="28"/>
          <w:szCs w:val="28"/>
          <w:lang w:val="ru-RU"/>
        </w:rPr>
      </w:pPr>
    </w:p>
    <w:p w:rsidR="00EE7306" w:rsidRPr="00CF3D6E" w:rsidRDefault="00EE7306" w:rsidP="00CF3D6E">
      <w:pPr>
        <w:outlineLvl w:val="0"/>
        <w:rPr>
          <w:b/>
          <w:sz w:val="28"/>
          <w:szCs w:val="28"/>
        </w:rPr>
      </w:pPr>
      <w:r>
        <w:br w:type="page"/>
      </w:r>
      <w:bookmarkStart w:id="254" w:name="_Toc288087363"/>
      <w:r w:rsidRPr="00CF3D6E">
        <w:rPr>
          <w:b/>
          <w:sz w:val="28"/>
          <w:szCs w:val="28"/>
        </w:rPr>
        <w:t>Заключение</w:t>
      </w:r>
      <w:bookmarkEnd w:id="254"/>
    </w:p>
    <w:p w:rsidR="00EE7306" w:rsidRDefault="00EE7306" w:rsidP="00CF3D6E">
      <w:pPr>
        <w:outlineLvl w:val="0"/>
      </w:pP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Представленная работа представляет собой попытку проанализировать такого сложного вопроса как информационное обеспечение управление в таможенных органах. На протяжение всей работы отмечалось, что управление в таможенных органах имеет ряд существенных отличий от управления в организации. Таможенная служба, в первую очередь, предоставляет услуги участникам ВЭД. Качество этих услуг зависит от технической оснащенности таможенных органов, от уровня подготовки сотрудников и от эффективности системы управления.</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Поставленная цель достигнута:</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Определено информационное обеспечение управления в организации</w:t>
      </w:r>
      <w:r>
        <w:rPr>
          <w:color w:val="000000"/>
          <w:sz w:val="28"/>
          <w:szCs w:val="28"/>
        </w:rPr>
        <w:t xml:space="preserve"> на примерах конкретных программных продуктах</w:t>
      </w:r>
      <w:r w:rsidRPr="00CF3D6E">
        <w:rPr>
          <w:color w:val="000000"/>
          <w:sz w:val="28"/>
          <w:szCs w:val="28"/>
        </w:rPr>
        <w:t>;</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Охарактеризованы основные этапы развития информационного обеспечения управления в таможенных органах;</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Представлены схемы источников информации передачи информации в таможенных органах, движение информации в организациях;</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Осуществлен анализ содержания информации, необходимый на разных уровнях управления в таможенных органах;</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Определены основные направления совершенствования автоматизации управления в таможенных органах;</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Выделены главные проблемы, существующие на настоящий момент в таможенных органах в связи с внедрением информационных таможенных технологий.</w:t>
      </w:r>
    </w:p>
    <w:p w:rsidR="0058176F" w:rsidRPr="00CF3D6E" w:rsidRDefault="0058176F" w:rsidP="00CF3D6E">
      <w:pPr>
        <w:pStyle w:val="af0"/>
        <w:spacing w:before="0" w:beforeAutospacing="0" w:after="0" w:afterAutospacing="0"/>
        <w:ind w:firstLine="709"/>
        <w:jc w:val="both"/>
        <w:rPr>
          <w:color w:val="000000"/>
          <w:sz w:val="28"/>
          <w:szCs w:val="28"/>
        </w:rPr>
      </w:pPr>
      <w:r w:rsidRPr="00CF3D6E">
        <w:rPr>
          <w:color w:val="000000"/>
          <w:sz w:val="28"/>
          <w:szCs w:val="28"/>
        </w:rPr>
        <w:t>Руководители таможенных служб стран мира сходятся во мнении, что автоматизация управления и внедрение новых информационных технологий, не смотря на высокий уровень затрат, не является прихотью, но представляет собой суровую необходимость. В настоящий момент многие правительства выделяют большие бюджеты на финансирование мероприятий, связанных с разработкой, внедрением, совершенствованием, развитием информационных таможенных технологий. Для принятия любого управленческого решения информация имеет огромное значения. Первым этапом принятия решения является сбор и обработка информации. От качества полученной информации зависит конечное решение. Оно может быть не только правильным или неправильным (в зависимости от результата), но может просто различаться по содержанию. Все это говорит о важности информационного обеспечения управления.</w:t>
      </w:r>
    </w:p>
    <w:p w:rsidR="001E6AB2" w:rsidRDefault="00267551" w:rsidP="00CF3D6E">
      <w:pPr>
        <w:ind w:firstLine="709"/>
        <w:outlineLvl w:val="0"/>
        <w:rPr>
          <w:b/>
          <w:sz w:val="28"/>
          <w:szCs w:val="28"/>
        </w:rPr>
      </w:pPr>
      <w:r>
        <w:br w:type="page"/>
      </w:r>
      <w:bookmarkStart w:id="255" w:name="_Toc288087364"/>
      <w:r>
        <w:rPr>
          <w:b/>
          <w:sz w:val="28"/>
          <w:szCs w:val="28"/>
        </w:rPr>
        <w:t>Список используемой литературы</w:t>
      </w:r>
      <w:bookmarkEnd w:id="255"/>
    </w:p>
    <w:p w:rsidR="00930491" w:rsidRDefault="00930491" w:rsidP="00CF3D6E">
      <w:pPr>
        <w:outlineLvl w:val="0"/>
        <w:rPr>
          <w:b/>
          <w:sz w:val="28"/>
          <w:szCs w:val="28"/>
        </w:rPr>
      </w:pPr>
    </w:p>
    <w:p w:rsidR="00592987" w:rsidRPr="00592987" w:rsidRDefault="00592987" w:rsidP="00CF3D6E">
      <w:pPr>
        <w:widowControl w:val="0"/>
        <w:numPr>
          <w:ilvl w:val="0"/>
          <w:numId w:val="10"/>
        </w:numPr>
        <w:suppressAutoHyphens/>
        <w:ind w:left="714" w:hanging="357"/>
        <w:jc w:val="both"/>
        <w:rPr>
          <w:sz w:val="28"/>
          <w:szCs w:val="28"/>
        </w:rPr>
      </w:pPr>
      <w:r w:rsidRPr="00CF3D6E">
        <w:rPr>
          <w:sz w:val="28"/>
          <w:szCs w:val="28"/>
        </w:rPr>
        <w:t xml:space="preserve">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Евразийского экономического сообщества от 27 ноября 2009 г. N 17) (с изменениями от 16 апреля </w:t>
      </w:r>
      <w:smartTag w:uri="urn:schemas-microsoft-com:office:smarttags" w:element="metricconverter">
        <w:smartTagPr>
          <w:attr w:name="ProductID" w:val="2010 г"/>
        </w:smartTagPr>
        <w:r w:rsidRPr="00CF3D6E">
          <w:rPr>
            <w:sz w:val="28"/>
            <w:szCs w:val="28"/>
          </w:rPr>
          <w:t>2010 г</w:t>
        </w:r>
      </w:smartTag>
      <w:r w:rsidRPr="00CF3D6E">
        <w:rPr>
          <w:sz w:val="28"/>
          <w:szCs w:val="28"/>
        </w:rPr>
        <w:t xml:space="preserve">.) // </w:t>
      </w:r>
      <w:hyperlink r:id="rId32" w:history="1">
        <w:r w:rsidRPr="00CF3D6E">
          <w:rPr>
            <w:rStyle w:val="af"/>
            <w:sz w:val="28"/>
            <w:szCs w:val="28"/>
          </w:rPr>
          <w:t>http://tsouz.ru/Pages/Default.aspx</w:t>
        </w:r>
      </w:hyperlink>
      <w:r w:rsidRPr="00CF3D6E">
        <w:rPr>
          <w:sz w:val="28"/>
          <w:szCs w:val="28"/>
        </w:rPr>
        <w:t xml:space="preserve"> </w:t>
      </w:r>
    </w:p>
    <w:p w:rsidR="006C01E7" w:rsidRPr="00CF3D6E" w:rsidRDefault="00DC7724" w:rsidP="00CF3D6E">
      <w:pPr>
        <w:numPr>
          <w:ilvl w:val="0"/>
          <w:numId w:val="10"/>
        </w:numPr>
        <w:jc w:val="both"/>
        <w:rPr>
          <w:sz w:val="28"/>
          <w:szCs w:val="28"/>
        </w:rPr>
      </w:pPr>
      <w:r w:rsidRPr="00CF3D6E">
        <w:rPr>
          <w:sz w:val="28"/>
          <w:szCs w:val="28"/>
        </w:rPr>
        <w:t>Руководство пользователя «Электронный справочник "ВЭД-Инфо"»</w:t>
      </w:r>
      <w:r w:rsidR="00D9430D" w:rsidRPr="00CF3D6E">
        <w:rPr>
          <w:sz w:val="28"/>
          <w:szCs w:val="28"/>
        </w:rPr>
        <w:t xml:space="preserve"> </w:t>
      </w:r>
      <w:r w:rsidR="00D9430D">
        <w:rPr>
          <w:sz w:val="28"/>
          <w:szCs w:val="28"/>
        </w:rPr>
        <w:t>//</w:t>
      </w:r>
      <w:r w:rsidR="00D9430D" w:rsidRPr="00CF3D6E">
        <w:rPr>
          <w:sz w:val="28"/>
          <w:szCs w:val="28"/>
        </w:rPr>
        <w:t xml:space="preserve"> </w:t>
      </w:r>
      <w:r w:rsidRPr="00CF3D6E">
        <w:rPr>
          <w:sz w:val="28"/>
          <w:szCs w:val="28"/>
          <w:lang w:val="en-US"/>
        </w:rPr>
        <w:t>www</w:t>
      </w:r>
      <w:r w:rsidRPr="00CF3D6E">
        <w:rPr>
          <w:sz w:val="28"/>
          <w:szCs w:val="28"/>
        </w:rPr>
        <w:t>.</w:t>
      </w:r>
      <w:r w:rsidRPr="00CF3D6E">
        <w:rPr>
          <w:sz w:val="28"/>
          <w:szCs w:val="28"/>
          <w:lang w:val="en-US"/>
        </w:rPr>
        <w:t>ctm</w:t>
      </w:r>
      <w:r w:rsidRPr="00CF3D6E">
        <w:rPr>
          <w:sz w:val="28"/>
          <w:szCs w:val="28"/>
        </w:rPr>
        <w:t>.</w:t>
      </w:r>
      <w:r w:rsidRPr="00CF3D6E">
        <w:rPr>
          <w:sz w:val="28"/>
          <w:szCs w:val="28"/>
          <w:lang w:val="en-US"/>
        </w:rPr>
        <w:t>ru</w:t>
      </w:r>
    </w:p>
    <w:p w:rsidR="00267551" w:rsidRDefault="00930491" w:rsidP="00CF3D6E">
      <w:pPr>
        <w:numPr>
          <w:ilvl w:val="0"/>
          <w:numId w:val="10"/>
        </w:numPr>
        <w:jc w:val="both"/>
        <w:rPr>
          <w:sz w:val="28"/>
          <w:szCs w:val="28"/>
        </w:rPr>
      </w:pPr>
      <w:r w:rsidRPr="0008471D">
        <w:rPr>
          <w:sz w:val="28"/>
          <w:szCs w:val="28"/>
        </w:rPr>
        <w:t>Афонин П.Н., Сальников И.А. Информационное обеспечение в таможенных органах.- СПб.: Санкт-Питербургский филиал РТА, 2006. -392 с.</w:t>
      </w:r>
    </w:p>
    <w:p w:rsidR="00930491" w:rsidRPr="00CF3D6E" w:rsidRDefault="00CD3FE7" w:rsidP="00CF3D6E">
      <w:pPr>
        <w:numPr>
          <w:ilvl w:val="0"/>
          <w:numId w:val="10"/>
        </w:numPr>
        <w:jc w:val="both"/>
        <w:rPr>
          <w:b/>
          <w:sz w:val="28"/>
          <w:szCs w:val="28"/>
        </w:rPr>
      </w:pPr>
      <w:r w:rsidRPr="004D0286">
        <w:rPr>
          <w:sz w:val="28"/>
          <w:szCs w:val="28"/>
        </w:rPr>
        <w:t xml:space="preserve">Об информации, информационных технологиях и о защите информации. Федеральный закон от 27 июля </w:t>
      </w:r>
      <w:smartTag w:uri="urn:schemas-microsoft-com:office:smarttags" w:element="metricconverter">
        <w:smartTagPr>
          <w:attr w:name="ProductID" w:val="2006 г"/>
        </w:smartTagPr>
        <w:r w:rsidRPr="004D0286">
          <w:rPr>
            <w:sz w:val="28"/>
            <w:szCs w:val="28"/>
          </w:rPr>
          <w:t>2006 г</w:t>
        </w:r>
      </w:smartTag>
      <w:r w:rsidRPr="004D0286">
        <w:rPr>
          <w:sz w:val="28"/>
          <w:szCs w:val="28"/>
        </w:rPr>
        <w:t>. № 149-ФЗ. – Режим доступа: компьютерная сеть ВФ РТА.– БД Консультант Плюс.</w:t>
      </w:r>
    </w:p>
    <w:p w:rsidR="00CD3FE7" w:rsidRPr="00CF3D6E" w:rsidRDefault="00CD3FE7" w:rsidP="00CF3D6E">
      <w:pPr>
        <w:numPr>
          <w:ilvl w:val="0"/>
          <w:numId w:val="10"/>
        </w:numPr>
        <w:jc w:val="both"/>
        <w:rPr>
          <w:b/>
          <w:sz w:val="28"/>
          <w:szCs w:val="28"/>
        </w:rPr>
      </w:pPr>
      <w:r w:rsidRPr="004D0286">
        <w:rPr>
          <w:sz w:val="28"/>
          <w:szCs w:val="28"/>
        </w:rPr>
        <w:t xml:space="preserve">Концепция развития таможенных органов РФ: Распоряжение Правительства РФ от 14 декабря </w:t>
      </w:r>
      <w:smartTag w:uri="urn:schemas-microsoft-com:office:smarttags" w:element="metricconverter">
        <w:smartTagPr>
          <w:attr w:name="ProductID" w:val="2005 г"/>
        </w:smartTagPr>
        <w:r w:rsidRPr="004D0286">
          <w:rPr>
            <w:sz w:val="28"/>
            <w:szCs w:val="28"/>
          </w:rPr>
          <w:t>2005 г</w:t>
        </w:r>
      </w:smartTag>
      <w:r w:rsidRPr="004D0286">
        <w:rPr>
          <w:sz w:val="28"/>
          <w:szCs w:val="28"/>
        </w:rPr>
        <w:t>. № 2225-р. – Режим доступа: компьютерная сеть ВФ РТА.– БД Консультант Плюс.</w:t>
      </w:r>
    </w:p>
    <w:p w:rsidR="00CD3FE7" w:rsidRPr="00CF3D6E" w:rsidRDefault="00CD3FE7" w:rsidP="00CF3D6E">
      <w:pPr>
        <w:numPr>
          <w:ilvl w:val="0"/>
          <w:numId w:val="10"/>
        </w:numPr>
        <w:jc w:val="both"/>
        <w:rPr>
          <w:b/>
          <w:sz w:val="28"/>
          <w:szCs w:val="28"/>
        </w:rPr>
      </w:pPr>
      <w:r w:rsidRPr="0008471D">
        <w:rPr>
          <w:sz w:val="28"/>
          <w:szCs w:val="28"/>
        </w:rPr>
        <w:t>Малышенко Ю.В. Информационные технологии в таможенном деле: Учеб. пособие. Ч. 1. -Владивосток: ВФ РТА, 2003. -265 с.</w:t>
      </w:r>
    </w:p>
    <w:p w:rsidR="00CD3FE7" w:rsidRDefault="00063C37" w:rsidP="00CF3D6E">
      <w:pPr>
        <w:numPr>
          <w:ilvl w:val="0"/>
          <w:numId w:val="10"/>
        </w:numPr>
        <w:jc w:val="both"/>
        <w:rPr>
          <w:sz w:val="28"/>
          <w:szCs w:val="28"/>
        </w:rPr>
      </w:pPr>
      <w:r>
        <w:rPr>
          <w:sz w:val="28"/>
          <w:szCs w:val="28"/>
        </w:rPr>
        <w:t xml:space="preserve">Комплекс программных средств  </w:t>
      </w:r>
      <w:r w:rsidRPr="00CF3D6E">
        <w:rPr>
          <w:sz w:val="28"/>
          <w:szCs w:val="28"/>
        </w:rPr>
        <w:t>«Таможенное оформление и таможенный контроль</w:t>
      </w:r>
      <w:r>
        <w:rPr>
          <w:sz w:val="28"/>
          <w:szCs w:val="28"/>
          <w:lang w:val="ru"/>
        </w:rPr>
        <w:t xml:space="preserve"> </w:t>
      </w:r>
      <w:r w:rsidRPr="00CF3D6E">
        <w:rPr>
          <w:sz w:val="28"/>
          <w:szCs w:val="28"/>
        </w:rPr>
        <w:t>автотранспортных средств</w:t>
      </w:r>
      <w:r w:rsidRPr="00CF3D6E">
        <w:rPr>
          <w:sz w:val="28"/>
          <w:szCs w:val="28"/>
          <w:lang w:val="ru"/>
        </w:rPr>
        <w:t xml:space="preserve"> </w:t>
      </w:r>
      <w:r w:rsidRPr="00CF3D6E">
        <w:rPr>
          <w:sz w:val="28"/>
          <w:szCs w:val="28"/>
        </w:rPr>
        <w:t>физических лиц»</w:t>
      </w:r>
      <w:r>
        <w:rPr>
          <w:sz w:val="28"/>
          <w:szCs w:val="28"/>
        </w:rPr>
        <w:t xml:space="preserve">. </w:t>
      </w:r>
      <w:r w:rsidR="00CD3FE7" w:rsidRPr="00CF3D6E">
        <w:rPr>
          <w:bCs/>
          <w:sz w:val="28"/>
          <w:szCs w:val="28"/>
        </w:rPr>
        <w:t>РУКОВОДСТВО ПОЛЬЗОВАТЕЛЯ</w:t>
      </w:r>
      <w:r>
        <w:rPr>
          <w:bCs/>
          <w:sz w:val="28"/>
          <w:szCs w:val="28"/>
        </w:rPr>
        <w:t xml:space="preserve">. </w:t>
      </w:r>
      <w:r w:rsidRPr="00CF3D6E" w:rsidDel="00302342">
        <w:rPr>
          <w:sz w:val="28"/>
          <w:szCs w:val="28"/>
        </w:rPr>
        <w:t>Государственный контракт от 01.10.2008 г. № 3251-08-05/27</w:t>
      </w:r>
      <w:r>
        <w:rPr>
          <w:sz w:val="28"/>
          <w:szCs w:val="28"/>
        </w:rPr>
        <w:t xml:space="preserve"> </w:t>
      </w:r>
      <w:r w:rsidRPr="00CF3D6E" w:rsidDel="00302342">
        <w:rPr>
          <w:sz w:val="28"/>
          <w:szCs w:val="28"/>
        </w:rPr>
        <w:t>между ГНИВЦ ФТС России и ЗАО «ТАМГА»</w:t>
      </w:r>
    </w:p>
    <w:p w:rsidR="00B56B05" w:rsidRDefault="00B56B05" w:rsidP="00CF3D6E">
      <w:pPr>
        <w:numPr>
          <w:ilvl w:val="0"/>
          <w:numId w:val="10"/>
        </w:numPr>
        <w:jc w:val="both"/>
        <w:rPr>
          <w:sz w:val="28"/>
          <w:szCs w:val="28"/>
        </w:rPr>
      </w:pPr>
      <w:r w:rsidRPr="00F450C2">
        <w:rPr>
          <w:sz w:val="28"/>
          <w:szCs w:val="28"/>
        </w:rPr>
        <w:t xml:space="preserve">Положение о </w:t>
      </w:r>
      <w:r>
        <w:rPr>
          <w:sz w:val="28"/>
          <w:szCs w:val="28"/>
        </w:rPr>
        <w:t>Главном управлении информационных технологий</w:t>
      </w:r>
      <w:r w:rsidRPr="00F450C2">
        <w:rPr>
          <w:sz w:val="28"/>
          <w:szCs w:val="28"/>
        </w:rPr>
        <w:t xml:space="preserve">. Приказ </w:t>
      </w:r>
      <w:r>
        <w:rPr>
          <w:sz w:val="28"/>
          <w:szCs w:val="28"/>
        </w:rPr>
        <w:t>ФТС</w:t>
      </w:r>
      <w:r w:rsidRPr="00F450C2">
        <w:rPr>
          <w:sz w:val="28"/>
          <w:szCs w:val="28"/>
        </w:rPr>
        <w:t xml:space="preserve"> Р</w:t>
      </w:r>
      <w:r>
        <w:rPr>
          <w:sz w:val="28"/>
          <w:szCs w:val="28"/>
        </w:rPr>
        <w:t>оссии</w:t>
      </w:r>
      <w:r w:rsidRPr="00F450C2">
        <w:rPr>
          <w:sz w:val="28"/>
          <w:szCs w:val="28"/>
        </w:rPr>
        <w:t xml:space="preserve"> от </w:t>
      </w:r>
      <w:r>
        <w:rPr>
          <w:sz w:val="28"/>
          <w:szCs w:val="28"/>
        </w:rPr>
        <w:t>20 октября</w:t>
      </w:r>
      <w:r w:rsidRPr="00F450C2">
        <w:rPr>
          <w:sz w:val="28"/>
          <w:szCs w:val="28"/>
        </w:rPr>
        <w:t xml:space="preserve"> </w:t>
      </w:r>
      <w:smartTag w:uri="urn:schemas-microsoft-com:office:smarttags" w:element="metricconverter">
        <w:smartTagPr>
          <w:attr w:name="ProductID" w:val="2004 г"/>
        </w:smartTagPr>
        <w:r w:rsidRPr="00F450C2">
          <w:rPr>
            <w:sz w:val="28"/>
            <w:szCs w:val="28"/>
          </w:rPr>
          <w:t>2004 г</w:t>
        </w:r>
      </w:smartTag>
      <w:r w:rsidRPr="00F450C2">
        <w:rPr>
          <w:sz w:val="28"/>
          <w:szCs w:val="28"/>
        </w:rPr>
        <w:t xml:space="preserve">. N </w:t>
      </w:r>
      <w:r>
        <w:rPr>
          <w:sz w:val="28"/>
          <w:szCs w:val="28"/>
        </w:rPr>
        <w:t>179</w:t>
      </w:r>
      <w:r w:rsidRPr="00F450C2">
        <w:rPr>
          <w:sz w:val="28"/>
          <w:szCs w:val="28"/>
        </w:rPr>
        <w:t xml:space="preserve">. </w:t>
      </w:r>
      <w:r w:rsidRPr="004D0286">
        <w:rPr>
          <w:sz w:val="28"/>
          <w:szCs w:val="28"/>
        </w:rPr>
        <w:t>– Режим доступа: компьютерная сеть ВФ РТА.– БД Консультант Плюс.</w:t>
      </w:r>
    </w:p>
    <w:p w:rsidR="000066AC" w:rsidRPr="00CF3D6E" w:rsidRDefault="000066AC" w:rsidP="00CF3D6E">
      <w:pPr>
        <w:numPr>
          <w:ilvl w:val="0"/>
          <w:numId w:val="10"/>
        </w:numPr>
        <w:jc w:val="both"/>
        <w:rPr>
          <w:sz w:val="28"/>
          <w:szCs w:val="28"/>
        </w:rPr>
      </w:pPr>
      <w:r>
        <w:rPr>
          <w:sz w:val="28"/>
          <w:szCs w:val="28"/>
        </w:rPr>
        <w:t>Концепция построения ведомственной</w:t>
      </w:r>
      <w:r w:rsidRPr="0050029B">
        <w:rPr>
          <w:sz w:val="28"/>
          <w:szCs w:val="28"/>
        </w:rPr>
        <w:t xml:space="preserve"> интегрированн</w:t>
      </w:r>
      <w:r>
        <w:rPr>
          <w:sz w:val="28"/>
          <w:szCs w:val="28"/>
        </w:rPr>
        <w:t>ой</w:t>
      </w:r>
      <w:r w:rsidRPr="0050029B">
        <w:rPr>
          <w:sz w:val="28"/>
          <w:szCs w:val="28"/>
        </w:rPr>
        <w:t xml:space="preserve"> телекоммуникационн</w:t>
      </w:r>
      <w:r>
        <w:rPr>
          <w:sz w:val="28"/>
          <w:szCs w:val="28"/>
        </w:rPr>
        <w:t>ой</w:t>
      </w:r>
      <w:r w:rsidRPr="0050029B">
        <w:rPr>
          <w:sz w:val="28"/>
          <w:szCs w:val="28"/>
        </w:rPr>
        <w:t xml:space="preserve"> сет</w:t>
      </w:r>
      <w:r>
        <w:rPr>
          <w:sz w:val="28"/>
          <w:szCs w:val="28"/>
        </w:rPr>
        <w:t>и</w:t>
      </w:r>
      <w:r w:rsidRPr="0050029B">
        <w:rPr>
          <w:sz w:val="28"/>
          <w:szCs w:val="28"/>
        </w:rPr>
        <w:t xml:space="preserve"> ФТС России</w:t>
      </w:r>
      <w:r w:rsidRPr="004D0286">
        <w:rPr>
          <w:sz w:val="28"/>
          <w:szCs w:val="28"/>
        </w:rPr>
        <w:t>. Приказ ГТК России от 1</w:t>
      </w:r>
      <w:r>
        <w:rPr>
          <w:sz w:val="28"/>
          <w:szCs w:val="28"/>
        </w:rPr>
        <w:t>5.01.2001 го</w:t>
      </w:r>
      <w:r w:rsidRPr="004D0286">
        <w:rPr>
          <w:sz w:val="28"/>
          <w:szCs w:val="28"/>
        </w:rPr>
        <w:t>да. – Режим доступа: компьютерная сеть ВФ РТА.– БД Консультант Плюс.</w:t>
      </w:r>
    </w:p>
    <w:p w:rsidR="003168A0" w:rsidRPr="004D0286" w:rsidRDefault="003168A0" w:rsidP="003168A0">
      <w:pPr>
        <w:numPr>
          <w:ilvl w:val="0"/>
          <w:numId w:val="10"/>
        </w:numPr>
        <w:spacing w:line="360" w:lineRule="auto"/>
        <w:jc w:val="both"/>
        <w:rPr>
          <w:sz w:val="28"/>
          <w:szCs w:val="28"/>
        </w:rPr>
      </w:pPr>
      <w:r w:rsidRPr="00CF3D6E">
        <w:rPr>
          <w:sz w:val="28"/>
          <w:szCs w:val="28"/>
        </w:rPr>
        <w:t xml:space="preserve"> </w:t>
      </w:r>
      <w:r w:rsidRPr="004D0286">
        <w:rPr>
          <w:sz w:val="28"/>
          <w:szCs w:val="28"/>
        </w:rPr>
        <w:t xml:space="preserve">Об обеспечении безопасности информации при информационном взаимодействии таможенных органов с участниками внешнеэкономической деятельности и сетями общего пользования. Приказ ФТС РФ от 30 октября </w:t>
      </w:r>
      <w:smartTag w:uri="urn:schemas-microsoft-com:office:smarttags" w:element="metricconverter">
        <w:smartTagPr>
          <w:attr w:name="ProductID" w:val="2006 г"/>
        </w:smartTagPr>
        <w:r w:rsidRPr="004D0286">
          <w:rPr>
            <w:sz w:val="28"/>
            <w:szCs w:val="28"/>
          </w:rPr>
          <w:t>2006 г</w:t>
        </w:r>
      </w:smartTag>
      <w:r w:rsidRPr="004D0286">
        <w:rPr>
          <w:sz w:val="28"/>
          <w:szCs w:val="28"/>
        </w:rPr>
        <w:t>. № 1062. – Режим доступа: компьютерная сеть ВФ РТА.– БД Консультант Плюс.</w:t>
      </w:r>
    </w:p>
    <w:p w:rsidR="003168A0" w:rsidRPr="00063C37" w:rsidRDefault="003168A0" w:rsidP="00CF3D6E">
      <w:pPr>
        <w:numPr>
          <w:ilvl w:val="0"/>
          <w:numId w:val="10"/>
          <w:ins w:id="256" w:author="SlDev" w:date="2011-03-17T01:11:00Z"/>
        </w:numPr>
        <w:spacing w:line="360" w:lineRule="auto"/>
        <w:jc w:val="both"/>
        <w:rPr>
          <w:sz w:val="28"/>
          <w:szCs w:val="28"/>
          <w:rPrChange w:id="257" w:author="SlDev" w:date="2011-03-16T02:23:00Z">
            <w:rPr/>
          </w:rPrChange>
        </w:rPr>
      </w:pPr>
      <w:r>
        <w:rPr>
          <w:sz w:val="28"/>
          <w:szCs w:val="28"/>
        </w:rPr>
        <w:t>Концепция информационной безопасности таможенных органов Российской Федерации на период до 2010 года</w:t>
      </w:r>
      <w:r w:rsidRPr="0008471D">
        <w:rPr>
          <w:sz w:val="28"/>
          <w:szCs w:val="28"/>
        </w:rPr>
        <w:t xml:space="preserve">. </w:t>
      </w:r>
      <w:r w:rsidRPr="004D0286">
        <w:rPr>
          <w:sz w:val="28"/>
          <w:szCs w:val="28"/>
        </w:rPr>
        <w:t xml:space="preserve">Приказ </w:t>
      </w:r>
      <w:r>
        <w:rPr>
          <w:sz w:val="28"/>
          <w:szCs w:val="28"/>
        </w:rPr>
        <w:t>ГТК России</w:t>
      </w:r>
      <w:r w:rsidRPr="004D0286">
        <w:rPr>
          <w:sz w:val="28"/>
          <w:szCs w:val="28"/>
        </w:rPr>
        <w:t xml:space="preserve"> от 3</w:t>
      </w:r>
      <w:r>
        <w:rPr>
          <w:sz w:val="28"/>
          <w:szCs w:val="28"/>
        </w:rPr>
        <w:t>1</w:t>
      </w:r>
      <w:r w:rsidRPr="004D0286">
        <w:rPr>
          <w:sz w:val="28"/>
          <w:szCs w:val="28"/>
        </w:rPr>
        <w:t xml:space="preserve"> </w:t>
      </w:r>
      <w:r>
        <w:rPr>
          <w:sz w:val="28"/>
          <w:szCs w:val="28"/>
        </w:rPr>
        <w:t xml:space="preserve">декабря </w:t>
      </w:r>
      <w:smartTag w:uri="urn:schemas-microsoft-com:office:smarttags" w:element="metricconverter">
        <w:smartTagPr>
          <w:attr w:name="ProductID" w:val="1998 г"/>
        </w:smartTagPr>
        <w:r>
          <w:rPr>
            <w:sz w:val="28"/>
            <w:szCs w:val="28"/>
          </w:rPr>
          <w:t>1998</w:t>
        </w:r>
        <w:r w:rsidRPr="004D0286">
          <w:rPr>
            <w:sz w:val="28"/>
            <w:szCs w:val="28"/>
          </w:rPr>
          <w:t xml:space="preserve"> г</w:t>
        </w:r>
      </w:smartTag>
      <w:r w:rsidRPr="004D0286">
        <w:rPr>
          <w:sz w:val="28"/>
          <w:szCs w:val="28"/>
        </w:rPr>
        <w:t xml:space="preserve">. № </w:t>
      </w:r>
      <w:r>
        <w:rPr>
          <w:sz w:val="28"/>
          <w:szCs w:val="28"/>
        </w:rPr>
        <w:t>906</w:t>
      </w:r>
      <w:r w:rsidRPr="004D0286">
        <w:rPr>
          <w:sz w:val="28"/>
          <w:szCs w:val="28"/>
        </w:rPr>
        <w:t>. – Режим доступа: компьютерная сеть ВФ РТА.– БД Консультант Плюс.</w:t>
      </w:r>
      <w:bookmarkStart w:id="258" w:name="_GoBack"/>
      <w:bookmarkEnd w:id="258"/>
    </w:p>
    <w:sectPr w:rsidR="003168A0" w:rsidRPr="00063C37" w:rsidSect="00CF3D6E">
      <w:headerReference w:type="even" r:id="rId33"/>
      <w:headerReference w:type="default" r:id="rId3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9B1" w:rsidRDefault="00DD49B1">
      <w:r>
        <w:separator/>
      </w:r>
    </w:p>
  </w:endnote>
  <w:endnote w:type="continuationSeparator" w:id="0">
    <w:p w:rsidR="00DD49B1" w:rsidRDefault="00DD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9B1" w:rsidRDefault="00DD49B1">
      <w:r>
        <w:separator/>
      </w:r>
    </w:p>
  </w:footnote>
  <w:footnote w:type="continuationSeparator" w:id="0">
    <w:p w:rsidR="00DD49B1" w:rsidRDefault="00DD49B1">
      <w:r>
        <w:continuationSeparator/>
      </w:r>
    </w:p>
  </w:footnote>
  <w:footnote w:id="1">
    <w:p w:rsidR="0058176F" w:rsidRDefault="0058176F" w:rsidP="00FC4485">
      <w:pPr>
        <w:pStyle w:val="13"/>
        <w:ind w:firstLine="284"/>
        <w:rPr>
          <w:szCs w:val="18"/>
          <w:lang w:val="ru-RU"/>
        </w:rPr>
      </w:pPr>
      <w:r>
        <w:rPr>
          <w:rStyle w:val="12"/>
          <w:szCs w:val="18"/>
        </w:rPr>
        <w:footnoteRef/>
      </w:r>
      <w:r>
        <w:rPr>
          <w:szCs w:val="18"/>
          <w:lang w:val="ru-RU"/>
        </w:rPr>
        <w:t>В Пояснениях к ТН ВЭД дается краткое объяснение текста номенклатуры и примечаний к разделам, группам и товарным субпозициям. Пояснения содержат определения понятий и терминов, краткое описание механизмов, приборов, аппаратов, сырья, материалов и пр., их назначение или область применения, конкретные списки товаров, включаемых в Номенклатуру, или же списки исключений для однозначного отнесения товара в конкретную товарную позицию.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76F" w:rsidRDefault="0058176F" w:rsidP="00B74BD6">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8176F" w:rsidRDefault="0058176F" w:rsidP="00CF3D6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76F" w:rsidRDefault="0058176F" w:rsidP="00B74BD6">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A7379">
      <w:rPr>
        <w:rStyle w:val="ab"/>
        <w:noProof/>
      </w:rPr>
      <w:t>2</w:t>
    </w:r>
    <w:r>
      <w:rPr>
        <w:rStyle w:val="ab"/>
      </w:rPr>
      <w:fldChar w:fldCharType="end"/>
    </w:r>
  </w:p>
  <w:p w:rsidR="0058176F" w:rsidRDefault="0058176F" w:rsidP="00CF3D6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CA5012"/>
    <w:multiLevelType w:val="hybridMultilevel"/>
    <w:tmpl w:val="16AA0038"/>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370BCF"/>
    <w:multiLevelType w:val="hybridMultilevel"/>
    <w:tmpl w:val="917486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B5448"/>
    <w:multiLevelType w:val="hybridMultilevel"/>
    <w:tmpl w:val="3D5E9824"/>
    <w:lvl w:ilvl="0" w:tplc="04190003">
      <w:start w:val="1"/>
      <w:numFmt w:val="bullet"/>
      <w:lvlText w:val="o"/>
      <w:lvlJc w:val="left"/>
      <w:pPr>
        <w:tabs>
          <w:tab w:val="num" w:pos="1429"/>
        </w:tabs>
        <w:ind w:left="1429" w:hanging="360"/>
      </w:pPr>
      <w:rPr>
        <w:rFonts w:ascii="Courier New" w:hAnsi="Courier New" w:cs="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3BC4382"/>
    <w:multiLevelType w:val="hybridMultilevel"/>
    <w:tmpl w:val="7F6497DE"/>
    <w:lvl w:ilvl="0" w:tplc="04190001">
      <w:start w:val="1"/>
      <w:numFmt w:val="bullet"/>
      <w:lvlText w:val=""/>
      <w:lvlJc w:val="left"/>
      <w:pPr>
        <w:tabs>
          <w:tab w:val="num" w:pos="1080"/>
        </w:tabs>
        <w:ind w:left="1080" w:hanging="360"/>
      </w:pPr>
      <w:rPr>
        <w:rFonts w:ascii="Symbol" w:hAnsi="Symbol" w:hint="default"/>
      </w:rPr>
    </w:lvl>
    <w:lvl w:ilvl="1" w:tplc="D8FCEEFA">
      <w:numFmt w:val="bullet"/>
      <w:lvlText w:val="–"/>
      <w:lvlJc w:val="left"/>
      <w:pPr>
        <w:tabs>
          <w:tab w:val="num" w:pos="2160"/>
        </w:tabs>
        <w:ind w:left="2160" w:hanging="720"/>
      </w:pPr>
      <w:rPr>
        <w:rFonts w:ascii="Times New Roman" w:eastAsia="Times New Roman" w:hAnsi="Times New Roman" w:cs="Times New Roman" w:hint="default"/>
      </w:rPr>
    </w:lvl>
    <w:lvl w:ilvl="2" w:tplc="C7E64010">
      <w:numFmt w:val="bullet"/>
      <w:lvlText w:val="-"/>
      <w:lvlJc w:val="left"/>
      <w:pPr>
        <w:tabs>
          <w:tab w:val="num" w:pos="2880"/>
        </w:tabs>
        <w:ind w:left="2880" w:hanging="720"/>
      </w:pPr>
      <w:rPr>
        <w:rFonts w:ascii="Times New Roman" w:eastAsia="Times New Roman" w:hAnsi="Times New Roman" w:cs="Times New Roman"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A9911D4"/>
    <w:multiLevelType w:val="hybridMultilevel"/>
    <w:tmpl w:val="D6F4FBD2"/>
    <w:lvl w:ilvl="0" w:tplc="4D68F00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EF06B03"/>
    <w:multiLevelType w:val="hybridMultilevel"/>
    <w:tmpl w:val="3B00FC16"/>
    <w:lvl w:ilvl="0" w:tplc="B964E088">
      <w:start w:val="1"/>
      <w:numFmt w:val="bullet"/>
      <w:lvlText w:val="o"/>
      <w:lvlJc w:val="left"/>
      <w:pPr>
        <w:tabs>
          <w:tab w:val="num" w:pos="420"/>
        </w:tabs>
        <w:ind w:left="420" w:hanging="360"/>
      </w:pPr>
      <w:rPr>
        <w:rFonts w:ascii="Courier New" w:hAnsi="Courier New" w:hint="default"/>
      </w:rPr>
    </w:lvl>
    <w:lvl w:ilvl="1" w:tplc="95787F9E">
      <w:start w:val="1"/>
      <w:numFmt w:val="bullet"/>
      <w:pStyle w:val="1"/>
      <w:lvlText w:val="o"/>
      <w:lvlJc w:val="left"/>
      <w:pPr>
        <w:tabs>
          <w:tab w:val="num" w:pos="420"/>
        </w:tabs>
        <w:ind w:left="420" w:hanging="360"/>
      </w:pPr>
      <w:rPr>
        <w:rFonts w:ascii="Courier New" w:hAnsi="Courier New" w:hint="default"/>
      </w:rPr>
    </w:lvl>
    <w:lvl w:ilvl="2" w:tplc="49304B10">
      <w:start w:val="1"/>
      <w:numFmt w:val="bullet"/>
      <w:lvlText w:val=""/>
      <w:lvlJc w:val="left"/>
      <w:pPr>
        <w:tabs>
          <w:tab w:val="num" w:pos="1140"/>
        </w:tabs>
        <w:ind w:left="1140" w:hanging="360"/>
      </w:pPr>
      <w:rPr>
        <w:rFonts w:ascii="Wingdings" w:hAnsi="Wingdings" w:hint="default"/>
      </w:rPr>
    </w:lvl>
    <w:lvl w:ilvl="3" w:tplc="C950BE64">
      <w:start w:val="1"/>
      <w:numFmt w:val="bullet"/>
      <w:lvlText w:val=""/>
      <w:lvlJc w:val="left"/>
      <w:pPr>
        <w:tabs>
          <w:tab w:val="num" w:pos="1860"/>
        </w:tabs>
        <w:ind w:left="1860" w:hanging="360"/>
      </w:pPr>
      <w:rPr>
        <w:rFonts w:ascii="Symbol" w:hAnsi="Symbol" w:hint="default"/>
      </w:rPr>
    </w:lvl>
    <w:lvl w:ilvl="4" w:tplc="04190003" w:tentative="1">
      <w:start w:val="1"/>
      <w:numFmt w:val="bullet"/>
      <w:lvlText w:val="o"/>
      <w:lvlJc w:val="left"/>
      <w:pPr>
        <w:tabs>
          <w:tab w:val="num" w:pos="2580"/>
        </w:tabs>
        <w:ind w:left="2580" w:hanging="360"/>
      </w:pPr>
      <w:rPr>
        <w:rFonts w:ascii="Courier New" w:hAnsi="Courier New" w:hint="default"/>
      </w:rPr>
    </w:lvl>
    <w:lvl w:ilvl="5" w:tplc="04190005" w:tentative="1">
      <w:start w:val="1"/>
      <w:numFmt w:val="bullet"/>
      <w:lvlText w:val=""/>
      <w:lvlJc w:val="left"/>
      <w:pPr>
        <w:tabs>
          <w:tab w:val="num" w:pos="3300"/>
        </w:tabs>
        <w:ind w:left="3300" w:hanging="360"/>
      </w:pPr>
      <w:rPr>
        <w:rFonts w:ascii="Wingdings" w:hAnsi="Wingdings" w:hint="default"/>
      </w:rPr>
    </w:lvl>
    <w:lvl w:ilvl="6" w:tplc="04190001" w:tentative="1">
      <w:start w:val="1"/>
      <w:numFmt w:val="bullet"/>
      <w:lvlText w:val=""/>
      <w:lvlJc w:val="left"/>
      <w:pPr>
        <w:tabs>
          <w:tab w:val="num" w:pos="4020"/>
        </w:tabs>
        <w:ind w:left="4020" w:hanging="360"/>
      </w:pPr>
      <w:rPr>
        <w:rFonts w:ascii="Symbol" w:hAnsi="Symbol" w:hint="default"/>
      </w:rPr>
    </w:lvl>
    <w:lvl w:ilvl="7" w:tplc="04190003" w:tentative="1">
      <w:start w:val="1"/>
      <w:numFmt w:val="bullet"/>
      <w:lvlText w:val="o"/>
      <w:lvlJc w:val="left"/>
      <w:pPr>
        <w:tabs>
          <w:tab w:val="num" w:pos="4740"/>
        </w:tabs>
        <w:ind w:left="4740" w:hanging="360"/>
      </w:pPr>
      <w:rPr>
        <w:rFonts w:ascii="Courier New" w:hAnsi="Courier New" w:hint="default"/>
      </w:rPr>
    </w:lvl>
    <w:lvl w:ilvl="8" w:tplc="04190005" w:tentative="1">
      <w:start w:val="1"/>
      <w:numFmt w:val="bullet"/>
      <w:lvlText w:val=""/>
      <w:lvlJc w:val="left"/>
      <w:pPr>
        <w:tabs>
          <w:tab w:val="num" w:pos="5460"/>
        </w:tabs>
        <w:ind w:left="5460" w:hanging="360"/>
      </w:pPr>
      <w:rPr>
        <w:rFonts w:ascii="Wingdings" w:hAnsi="Wingdings" w:hint="default"/>
      </w:rPr>
    </w:lvl>
  </w:abstractNum>
  <w:abstractNum w:abstractNumId="7">
    <w:nsid w:val="3DCB5C91"/>
    <w:multiLevelType w:val="hybridMultilevel"/>
    <w:tmpl w:val="E1925BA4"/>
    <w:lvl w:ilvl="0" w:tplc="F34AF1CE">
      <w:start w:val="1"/>
      <w:numFmt w:val="bullet"/>
      <w:lvlText w:val=""/>
      <w:lvlJc w:val="left"/>
      <w:pPr>
        <w:tabs>
          <w:tab w:val="num" w:pos="2498"/>
        </w:tabs>
        <w:ind w:left="2478" w:hanging="340"/>
      </w:pPr>
      <w:rPr>
        <w:rFonts w:ascii="Symbol" w:hAnsi="Symbol" w:hint="default"/>
      </w:rPr>
    </w:lvl>
    <w:lvl w:ilvl="1" w:tplc="172E95F6">
      <w:start w:val="1"/>
      <w:numFmt w:val="bullet"/>
      <w:lvlText w:val="o"/>
      <w:lvlJc w:val="left"/>
      <w:pPr>
        <w:tabs>
          <w:tab w:val="num" w:pos="927"/>
        </w:tabs>
        <w:ind w:left="907" w:hanging="340"/>
      </w:pPr>
      <w:rPr>
        <w:rFonts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FB37E69"/>
    <w:multiLevelType w:val="hybridMultilevel"/>
    <w:tmpl w:val="9F585C2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5825293"/>
    <w:multiLevelType w:val="singleLevel"/>
    <w:tmpl w:val="120A846E"/>
    <w:lvl w:ilvl="0">
      <w:start w:val="1"/>
      <w:numFmt w:val="decimal"/>
      <w:lvlText w:val="%1."/>
      <w:legacy w:legacy="1" w:legacySpace="0" w:legacyIndent="283"/>
      <w:lvlJc w:val="left"/>
      <w:pPr>
        <w:ind w:left="992" w:hanging="283"/>
      </w:pPr>
    </w:lvl>
  </w:abstractNum>
  <w:abstractNum w:abstractNumId="10">
    <w:nsid w:val="4AF85445"/>
    <w:multiLevelType w:val="multilevel"/>
    <w:tmpl w:val="1FD23E7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F0665BF"/>
    <w:multiLevelType w:val="hybridMultilevel"/>
    <w:tmpl w:val="59BE306A"/>
    <w:lvl w:ilvl="0" w:tplc="04190003">
      <w:start w:val="1"/>
      <w:numFmt w:val="bullet"/>
      <w:lvlText w:val="o"/>
      <w:lvlJc w:val="left"/>
      <w:pPr>
        <w:tabs>
          <w:tab w:val="num" w:pos="1429"/>
        </w:tabs>
        <w:ind w:left="1429" w:hanging="360"/>
      </w:pPr>
      <w:rPr>
        <w:rFonts w:ascii="Courier New" w:hAnsi="Courier New" w:cs="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1334EAF"/>
    <w:multiLevelType w:val="multilevel"/>
    <w:tmpl w:val="9EB036B0"/>
    <w:lvl w:ilvl="0">
      <w:start w:val="1"/>
      <w:numFmt w:val="decimal"/>
      <w:lvlText w:val="%1."/>
      <w:lvlJc w:val="left"/>
      <w:pPr>
        <w:tabs>
          <w:tab w:val="num" w:pos="852"/>
        </w:tabs>
        <w:ind w:left="852" w:hanging="682"/>
      </w:pPr>
      <w:rPr>
        <w:rFonts w:hint="default"/>
      </w:rPr>
    </w:lvl>
    <w:lvl w:ilvl="1">
      <w:start w:val="1"/>
      <w:numFmt w:val="decimal"/>
      <w:pStyle w:val="2"/>
      <w:lvlText w:val="%1.%2."/>
      <w:lvlJc w:val="left"/>
      <w:pPr>
        <w:tabs>
          <w:tab w:val="num" w:pos="852"/>
        </w:tabs>
        <w:ind w:left="852" w:hanging="852"/>
      </w:pPr>
      <w:rPr>
        <w:rFonts w:hint="default"/>
      </w:rPr>
    </w:lvl>
    <w:lvl w:ilvl="2">
      <w:start w:val="1"/>
      <w:numFmt w:val="decimal"/>
      <w:lvlText w:val="%1.%2.%3."/>
      <w:lvlJc w:val="left"/>
      <w:pPr>
        <w:tabs>
          <w:tab w:val="num" w:pos="852"/>
        </w:tabs>
        <w:ind w:left="852" w:hanging="852"/>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1AE4737"/>
    <w:multiLevelType w:val="hybridMultilevel"/>
    <w:tmpl w:val="107EFB76"/>
    <w:lvl w:ilvl="0" w:tplc="0419000F">
      <w:start w:val="1"/>
      <w:numFmt w:val="bullet"/>
      <w:lvlText w:val="o"/>
      <w:lvlJc w:val="left"/>
      <w:pPr>
        <w:tabs>
          <w:tab w:val="num" w:pos="420"/>
        </w:tabs>
        <w:ind w:left="420" w:hanging="360"/>
      </w:pPr>
      <w:rPr>
        <w:rFonts w:ascii="Courier New" w:hAnsi="Courier New" w:hint="default"/>
      </w:rPr>
    </w:lvl>
    <w:lvl w:ilvl="1" w:tplc="6E24CBCA">
      <w:start w:val="1"/>
      <w:numFmt w:val="bullet"/>
      <w:lvlText w:val=""/>
      <w:lvlJc w:val="left"/>
      <w:pPr>
        <w:tabs>
          <w:tab w:val="num" w:pos="420"/>
        </w:tabs>
        <w:ind w:left="400" w:hanging="340"/>
      </w:pPr>
      <w:rPr>
        <w:rFonts w:ascii="Symbol" w:hAnsi="Symbol" w:hint="default"/>
      </w:rPr>
    </w:lvl>
    <w:lvl w:ilvl="2" w:tplc="0419001B">
      <w:start w:val="1"/>
      <w:numFmt w:val="bullet"/>
      <w:lvlText w:val=""/>
      <w:lvlJc w:val="left"/>
      <w:pPr>
        <w:tabs>
          <w:tab w:val="num" w:pos="1140"/>
        </w:tabs>
        <w:ind w:left="1140" w:hanging="360"/>
      </w:pPr>
      <w:rPr>
        <w:rFonts w:ascii="Wingdings" w:hAnsi="Wingdings" w:hint="default"/>
      </w:rPr>
    </w:lvl>
    <w:lvl w:ilvl="3" w:tplc="C1B4ACD4">
      <w:numFmt w:val="bullet"/>
      <w:lvlText w:val="-"/>
      <w:lvlJc w:val="left"/>
      <w:pPr>
        <w:tabs>
          <w:tab w:val="num" w:pos="1896"/>
        </w:tabs>
        <w:ind w:left="1896" w:hanging="396"/>
      </w:pPr>
      <w:rPr>
        <w:rFonts w:ascii="Times New Roman" w:eastAsia="Times New Roman" w:hAnsi="Times New Roman" w:cs="Times New Roman" w:hint="default"/>
      </w:rPr>
    </w:lvl>
    <w:lvl w:ilvl="4" w:tplc="04190019" w:tentative="1">
      <w:start w:val="1"/>
      <w:numFmt w:val="bullet"/>
      <w:lvlText w:val="o"/>
      <w:lvlJc w:val="left"/>
      <w:pPr>
        <w:tabs>
          <w:tab w:val="num" w:pos="2580"/>
        </w:tabs>
        <w:ind w:left="2580" w:hanging="360"/>
      </w:pPr>
      <w:rPr>
        <w:rFonts w:ascii="Courier New" w:hAnsi="Courier New" w:hint="default"/>
      </w:rPr>
    </w:lvl>
    <w:lvl w:ilvl="5" w:tplc="0419001B" w:tentative="1">
      <w:start w:val="1"/>
      <w:numFmt w:val="bullet"/>
      <w:lvlText w:val=""/>
      <w:lvlJc w:val="left"/>
      <w:pPr>
        <w:tabs>
          <w:tab w:val="num" w:pos="3300"/>
        </w:tabs>
        <w:ind w:left="3300" w:hanging="360"/>
      </w:pPr>
      <w:rPr>
        <w:rFonts w:ascii="Wingdings" w:hAnsi="Wingdings" w:hint="default"/>
      </w:rPr>
    </w:lvl>
    <w:lvl w:ilvl="6" w:tplc="0419000F" w:tentative="1">
      <w:start w:val="1"/>
      <w:numFmt w:val="bullet"/>
      <w:lvlText w:val=""/>
      <w:lvlJc w:val="left"/>
      <w:pPr>
        <w:tabs>
          <w:tab w:val="num" w:pos="4020"/>
        </w:tabs>
        <w:ind w:left="4020" w:hanging="360"/>
      </w:pPr>
      <w:rPr>
        <w:rFonts w:ascii="Symbol" w:hAnsi="Symbol" w:hint="default"/>
      </w:rPr>
    </w:lvl>
    <w:lvl w:ilvl="7" w:tplc="04190019" w:tentative="1">
      <w:start w:val="1"/>
      <w:numFmt w:val="bullet"/>
      <w:lvlText w:val="o"/>
      <w:lvlJc w:val="left"/>
      <w:pPr>
        <w:tabs>
          <w:tab w:val="num" w:pos="4740"/>
        </w:tabs>
        <w:ind w:left="4740" w:hanging="360"/>
      </w:pPr>
      <w:rPr>
        <w:rFonts w:ascii="Courier New" w:hAnsi="Courier New" w:hint="default"/>
      </w:rPr>
    </w:lvl>
    <w:lvl w:ilvl="8" w:tplc="0419001B" w:tentative="1">
      <w:start w:val="1"/>
      <w:numFmt w:val="bullet"/>
      <w:lvlText w:val=""/>
      <w:lvlJc w:val="left"/>
      <w:pPr>
        <w:tabs>
          <w:tab w:val="num" w:pos="5460"/>
        </w:tabs>
        <w:ind w:left="5460" w:hanging="360"/>
      </w:pPr>
      <w:rPr>
        <w:rFonts w:ascii="Wingdings" w:hAnsi="Wingdings" w:hint="default"/>
      </w:rPr>
    </w:lvl>
  </w:abstractNum>
  <w:abstractNum w:abstractNumId="14">
    <w:nsid w:val="69B515A9"/>
    <w:multiLevelType w:val="hybridMultilevel"/>
    <w:tmpl w:val="69926CE2"/>
    <w:lvl w:ilvl="0" w:tplc="5734B6B0">
      <w:start w:val="1"/>
      <w:numFmt w:val="bullet"/>
      <w:lvlText w:val=""/>
      <w:lvlJc w:val="left"/>
      <w:pPr>
        <w:tabs>
          <w:tab w:val="num" w:pos="360"/>
        </w:tabs>
        <w:ind w:left="360" w:hanging="360"/>
      </w:pPr>
      <w:rPr>
        <w:rFonts w:ascii="Symbol" w:hAnsi="Symbol" w:cs="Times New Roman" w:hint="default"/>
        <w:color w:val="auto"/>
      </w:rPr>
    </w:lvl>
    <w:lvl w:ilvl="1" w:tplc="04190003">
      <w:start w:val="1"/>
      <w:numFmt w:val="bullet"/>
      <w:lvlText w:val="o"/>
      <w:lvlJc w:val="left"/>
      <w:pPr>
        <w:tabs>
          <w:tab w:val="num" w:pos="343"/>
        </w:tabs>
        <w:ind w:left="343" w:hanging="360"/>
      </w:pPr>
      <w:rPr>
        <w:rFonts w:ascii="Courier New" w:hAnsi="Courier New" w:cs="Courier New" w:hint="default"/>
      </w:rPr>
    </w:lvl>
    <w:lvl w:ilvl="2" w:tplc="04190005">
      <w:start w:val="1"/>
      <w:numFmt w:val="bullet"/>
      <w:lvlText w:val=""/>
      <w:lvlJc w:val="left"/>
      <w:pPr>
        <w:tabs>
          <w:tab w:val="num" w:pos="1063"/>
        </w:tabs>
        <w:ind w:left="1063" w:hanging="360"/>
      </w:pPr>
      <w:rPr>
        <w:rFonts w:ascii="Wingdings" w:hAnsi="Wingdings" w:cs="Times New Roman" w:hint="default"/>
      </w:rPr>
    </w:lvl>
    <w:lvl w:ilvl="3" w:tplc="04190001">
      <w:start w:val="1"/>
      <w:numFmt w:val="bullet"/>
      <w:lvlText w:val=""/>
      <w:lvlJc w:val="left"/>
      <w:pPr>
        <w:tabs>
          <w:tab w:val="num" w:pos="1783"/>
        </w:tabs>
        <w:ind w:left="1783" w:hanging="360"/>
      </w:pPr>
      <w:rPr>
        <w:rFonts w:ascii="Symbol" w:hAnsi="Symbol" w:cs="Times New Roman" w:hint="default"/>
      </w:rPr>
    </w:lvl>
    <w:lvl w:ilvl="4" w:tplc="04190003">
      <w:start w:val="1"/>
      <w:numFmt w:val="bullet"/>
      <w:lvlText w:val="o"/>
      <w:lvlJc w:val="left"/>
      <w:pPr>
        <w:tabs>
          <w:tab w:val="num" w:pos="2503"/>
        </w:tabs>
        <w:ind w:left="2503" w:hanging="360"/>
      </w:pPr>
      <w:rPr>
        <w:rFonts w:ascii="Courier New" w:hAnsi="Courier New" w:cs="Courier New" w:hint="default"/>
      </w:rPr>
    </w:lvl>
    <w:lvl w:ilvl="5" w:tplc="04190005">
      <w:start w:val="1"/>
      <w:numFmt w:val="bullet"/>
      <w:lvlText w:val=""/>
      <w:lvlJc w:val="left"/>
      <w:pPr>
        <w:tabs>
          <w:tab w:val="num" w:pos="3223"/>
        </w:tabs>
        <w:ind w:left="3223" w:hanging="360"/>
      </w:pPr>
      <w:rPr>
        <w:rFonts w:ascii="Wingdings" w:hAnsi="Wingdings" w:cs="Times New Roman" w:hint="default"/>
      </w:rPr>
    </w:lvl>
    <w:lvl w:ilvl="6" w:tplc="04190001">
      <w:start w:val="1"/>
      <w:numFmt w:val="bullet"/>
      <w:lvlText w:val=""/>
      <w:lvlJc w:val="left"/>
      <w:pPr>
        <w:tabs>
          <w:tab w:val="num" w:pos="3943"/>
        </w:tabs>
        <w:ind w:left="3943" w:hanging="360"/>
      </w:pPr>
      <w:rPr>
        <w:rFonts w:ascii="Symbol" w:hAnsi="Symbol" w:cs="Times New Roman" w:hint="default"/>
      </w:rPr>
    </w:lvl>
    <w:lvl w:ilvl="7" w:tplc="04190003">
      <w:start w:val="1"/>
      <w:numFmt w:val="bullet"/>
      <w:lvlText w:val="o"/>
      <w:lvlJc w:val="left"/>
      <w:pPr>
        <w:tabs>
          <w:tab w:val="num" w:pos="4663"/>
        </w:tabs>
        <w:ind w:left="4663" w:hanging="360"/>
      </w:pPr>
      <w:rPr>
        <w:rFonts w:ascii="Courier New" w:hAnsi="Courier New" w:cs="Courier New" w:hint="default"/>
      </w:rPr>
    </w:lvl>
    <w:lvl w:ilvl="8" w:tplc="04190005">
      <w:start w:val="1"/>
      <w:numFmt w:val="bullet"/>
      <w:lvlText w:val=""/>
      <w:lvlJc w:val="left"/>
      <w:pPr>
        <w:tabs>
          <w:tab w:val="num" w:pos="5383"/>
        </w:tabs>
        <w:ind w:left="5383" w:hanging="360"/>
      </w:pPr>
      <w:rPr>
        <w:rFonts w:ascii="Wingdings" w:hAnsi="Wingdings" w:cs="Times New Roman" w:hint="default"/>
      </w:rPr>
    </w:lvl>
  </w:abstractNum>
  <w:abstractNum w:abstractNumId="15">
    <w:nsid w:val="757425E1"/>
    <w:multiLevelType w:val="hybridMultilevel"/>
    <w:tmpl w:val="3B00FC16"/>
    <w:lvl w:ilvl="0" w:tplc="B964E088">
      <w:start w:val="1"/>
      <w:numFmt w:val="bullet"/>
      <w:lvlText w:val="o"/>
      <w:lvlJc w:val="left"/>
      <w:pPr>
        <w:tabs>
          <w:tab w:val="num" w:pos="420"/>
        </w:tabs>
        <w:ind w:left="420" w:hanging="360"/>
      </w:pPr>
      <w:rPr>
        <w:rFonts w:ascii="Courier New" w:hAnsi="Courier New" w:hint="default"/>
      </w:rPr>
    </w:lvl>
    <w:lvl w:ilvl="1" w:tplc="743C8B64">
      <w:start w:val="1"/>
      <w:numFmt w:val="bullet"/>
      <w:lvlText w:val=""/>
      <w:lvlJc w:val="left"/>
      <w:pPr>
        <w:tabs>
          <w:tab w:val="num" w:pos="624"/>
        </w:tabs>
        <w:ind w:left="624" w:hanging="397"/>
      </w:pPr>
      <w:rPr>
        <w:rFonts w:ascii="Symbol" w:hAnsi="Symbol" w:hint="default"/>
      </w:rPr>
    </w:lvl>
    <w:lvl w:ilvl="2" w:tplc="49304B10">
      <w:start w:val="1"/>
      <w:numFmt w:val="bullet"/>
      <w:lvlText w:val=""/>
      <w:lvlJc w:val="left"/>
      <w:pPr>
        <w:tabs>
          <w:tab w:val="num" w:pos="1140"/>
        </w:tabs>
        <w:ind w:left="1140" w:hanging="360"/>
      </w:pPr>
      <w:rPr>
        <w:rFonts w:ascii="Wingdings" w:hAnsi="Wingdings" w:hint="default"/>
      </w:rPr>
    </w:lvl>
    <w:lvl w:ilvl="3" w:tplc="C950BE64">
      <w:start w:val="1"/>
      <w:numFmt w:val="bullet"/>
      <w:lvlText w:val=""/>
      <w:lvlJc w:val="left"/>
      <w:pPr>
        <w:tabs>
          <w:tab w:val="num" w:pos="1860"/>
        </w:tabs>
        <w:ind w:left="1860" w:hanging="360"/>
      </w:pPr>
      <w:rPr>
        <w:rFonts w:ascii="Symbol" w:hAnsi="Symbol" w:hint="default"/>
      </w:rPr>
    </w:lvl>
    <w:lvl w:ilvl="4" w:tplc="04190003" w:tentative="1">
      <w:start w:val="1"/>
      <w:numFmt w:val="bullet"/>
      <w:lvlText w:val="o"/>
      <w:lvlJc w:val="left"/>
      <w:pPr>
        <w:tabs>
          <w:tab w:val="num" w:pos="2580"/>
        </w:tabs>
        <w:ind w:left="2580" w:hanging="360"/>
      </w:pPr>
      <w:rPr>
        <w:rFonts w:ascii="Courier New" w:hAnsi="Courier New" w:hint="default"/>
      </w:rPr>
    </w:lvl>
    <w:lvl w:ilvl="5" w:tplc="04190005" w:tentative="1">
      <w:start w:val="1"/>
      <w:numFmt w:val="bullet"/>
      <w:lvlText w:val=""/>
      <w:lvlJc w:val="left"/>
      <w:pPr>
        <w:tabs>
          <w:tab w:val="num" w:pos="3300"/>
        </w:tabs>
        <w:ind w:left="3300" w:hanging="360"/>
      </w:pPr>
      <w:rPr>
        <w:rFonts w:ascii="Wingdings" w:hAnsi="Wingdings" w:hint="default"/>
      </w:rPr>
    </w:lvl>
    <w:lvl w:ilvl="6" w:tplc="04190001" w:tentative="1">
      <w:start w:val="1"/>
      <w:numFmt w:val="bullet"/>
      <w:lvlText w:val=""/>
      <w:lvlJc w:val="left"/>
      <w:pPr>
        <w:tabs>
          <w:tab w:val="num" w:pos="4020"/>
        </w:tabs>
        <w:ind w:left="4020" w:hanging="360"/>
      </w:pPr>
      <w:rPr>
        <w:rFonts w:ascii="Symbol" w:hAnsi="Symbol" w:hint="default"/>
      </w:rPr>
    </w:lvl>
    <w:lvl w:ilvl="7" w:tplc="04190003" w:tentative="1">
      <w:start w:val="1"/>
      <w:numFmt w:val="bullet"/>
      <w:lvlText w:val="o"/>
      <w:lvlJc w:val="left"/>
      <w:pPr>
        <w:tabs>
          <w:tab w:val="num" w:pos="4740"/>
        </w:tabs>
        <w:ind w:left="4740" w:hanging="360"/>
      </w:pPr>
      <w:rPr>
        <w:rFonts w:ascii="Courier New" w:hAnsi="Courier New" w:hint="default"/>
      </w:rPr>
    </w:lvl>
    <w:lvl w:ilvl="8" w:tplc="04190005" w:tentative="1">
      <w:start w:val="1"/>
      <w:numFmt w:val="bullet"/>
      <w:lvlText w:val=""/>
      <w:lvlJc w:val="left"/>
      <w:pPr>
        <w:tabs>
          <w:tab w:val="num" w:pos="5460"/>
        </w:tabs>
        <w:ind w:left="5460" w:hanging="360"/>
      </w:pPr>
      <w:rPr>
        <w:rFonts w:ascii="Wingdings" w:hAnsi="Wingdings" w:hint="default"/>
      </w:rPr>
    </w:lvl>
  </w:abstractNum>
  <w:abstractNum w:abstractNumId="16">
    <w:nsid w:val="7AE15B7A"/>
    <w:multiLevelType w:val="hybridMultilevel"/>
    <w:tmpl w:val="C8AC21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CA436C"/>
    <w:multiLevelType w:val="hybridMultilevel"/>
    <w:tmpl w:val="B1A0D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E556524"/>
    <w:multiLevelType w:val="hybridMultilevel"/>
    <w:tmpl w:val="B04CC9F8"/>
    <w:lvl w:ilvl="0" w:tplc="01F21D48">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19">
    <w:nsid w:val="7FEE2AE4"/>
    <w:multiLevelType w:val="multilevel"/>
    <w:tmpl w:val="B150CB1C"/>
    <w:lvl w:ilvl="0">
      <w:start w:val="1"/>
      <w:numFmt w:val="decimal"/>
      <w:lvlText w:val="%1."/>
      <w:lvlJc w:val="left"/>
      <w:pPr>
        <w:tabs>
          <w:tab w:val="num" w:pos="1440"/>
        </w:tabs>
        <w:ind w:left="1440" w:hanging="360"/>
      </w:pPr>
    </w:lvl>
    <w:lvl w:ilvl="1">
      <w:start w:val="1"/>
      <w:numFmt w:val="decimal"/>
      <w:lvlText w:val="%1.%2."/>
      <w:lvlJc w:val="left"/>
      <w:pPr>
        <w:tabs>
          <w:tab w:val="num" w:pos="1872"/>
        </w:tabs>
        <w:ind w:left="1872" w:hanging="432"/>
      </w:pPr>
    </w:lvl>
    <w:lvl w:ilvl="2">
      <w:start w:val="1"/>
      <w:numFmt w:val="decimal"/>
      <w:lvlText w:val="%1.%2.%3."/>
      <w:lvlJc w:val="left"/>
      <w:pPr>
        <w:tabs>
          <w:tab w:val="num" w:pos="2304"/>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pStyle w:val="6"/>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num w:numId="1">
    <w:abstractNumId w:val="14"/>
  </w:num>
  <w:num w:numId="2">
    <w:abstractNumId w:val="12"/>
  </w:num>
  <w:num w:numId="3">
    <w:abstractNumId w:val="6"/>
  </w:num>
  <w:num w:numId="4">
    <w:abstractNumId w:val="7"/>
  </w:num>
  <w:num w:numId="5">
    <w:abstractNumId w:val="18"/>
  </w:num>
  <w:num w:numId="6">
    <w:abstractNumId w:val="13"/>
  </w:num>
  <w:num w:numId="7">
    <w:abstractNumId w:val="15"/>
  </w:num>
  <w:num w:numId="8">
    <w:abstractNumId w:val="2"/>
  </w:num>
  <w:num w:numId="9">
    <w:abstractNumId w:val="4"/>
  </w:num>
  <w:num w:numId="10">
    <w:abstractNumId w:val="5"/>
  </w:num>
  <w:num w:numId="11">
    <w:abstractNumId w:val="16"/>
  </w:num>
  <w:num w:numId="12">
    <w:abstractNumId w:val="8"/>
  </w:num>
  <w:num w:numId="13">
    <w:abstractNumId w:val="1"/>
  </w:num>
  <w:num w:numId="14">
    <w:abstractNumId w:val="3"/>
  </w:num>
  <w:num w:numId="15">
    <w:abstractNumId w:val="11"/>
  </w:num>
  <w:num w:numId="16">
    <w:abstractNumId w:val="19"/>
  </w:num>
  <w:num w:numId="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10"/>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EF1"/>
    <w:rsid w:val="000066AC"/>
    <w:rsid w:val="00035695"/>
    <w:rsid w:val="00063C37"/>
    <w:rsid w:val="00081E8A"/>
    <w:rsid w:val="00160635"/>
    <w:rsid w:val="001E6AB2"/>
    <w:rsid w:val="0024275A"/>
    <w:rsid w:val="00267551"/>
    <w:rsid w:val="002C67BC"/>
    <w:rsid w:val="002E5C46"/>
    <w:rsid w:val="002F1578"/>
    <w:rsid w:val="002F4180"/>
    <w:rsid w:val="003168A0"/>
    <w:rsid w:val="00361B38"/>
    <w:rsid w:val="004148E3"/>
    <w:rsid w:val="00431627"/>
    <w:rsid w:val="0044075B"/>
    <w:rsid w:val="004A7379"/>
    <w:rsid w:val="005715C8"/>
    <w:rsid w:val="00574BC1"/>
    <w:rsid w:val="005753A7"/>
    <w:rsid w:val="0058176F"/>
    <w:rsid w:val="00592987"/>
    <w:rsid w:val="00595D70"/>
    <w:rsid w:val="006C01E7"/>
    <w:rsid w:val="00721C49"/>
    <w:rsid w:val="00737B82"/>
    <w:rsid w:val="007914B5"/>
    <w:rsid w:val="007C619E"/>
    <w:rsid w:val="00814A42"/>
    <w:rsid w:val="008526AE"/>
    <w:rsid w:val="0086774D"/>
    <w:rsid w:val="008C2FFC"/>
    <w:rsid w:val="008D52AF"/>
    <w:rsid w:val="008F5AA3"/>
    <w:rsid w:val="00905AD1"/>
    <w:rsid w:val="00930491"/>
    <w:rsid w:val="00996E51"/>
    <w:rsid w:val="009F5595"/>
    <w:rsid w:val="00A4462A"/>
    <w:rsid w:val="00B40A9C"/>
    <w:rsid w:val="00B56B05"/>
    <w:rsid w:val="00B7316A"/>
    <w:rsid w:val="00B74BD6"/>
    <w:rsid w:val="00C45E81"/>
    <w:rsid w:val="00CB7CD2"/>
    <w:rsid w:val="00CD3FE7"/>
    <w:rsid w:val="00CF3D6E"/>
    <w:rsid w:val="00D11B4C"/>
    <w:rsid w:val="00D40588"/>
    <w:rsid w:val="00D81859"/>
    <w:rsid w:val="00D9430D"/>
    <w:rsid w:val="00D9728D"/>
    <w:rsid w:val="00DC7724"/>
    <w:rsid w:val="00DD49B1"/>
    <w:rsid w:val="00E12EBA"/>
    <w:rsid w:val="00E13EF1"/>
    <w:rsid w:val="00E85F6A"/>
    <w:rsid w:val="00EA42BA"/>
    <w:rsid w:val="00EC2112"/>
    <w:rsid w:val="00EE7306"/>
    <w:rsid w:val="00EF74AF"/>
    <w:rsid w:val="00F2508F"/>
    <w:rsid w:val="00F27325"/>
    <w:rsid w:val="00F616B8"/>
    <w:rsid w:val="00F728A5"/>
    <w:rsid w:val="00F73C28"/>
    <w:rsid w:val="00FB1226"/>
    <w:rsid w:val="00FC4485"/>
    <w:rsid w:val="00FD31EE"/>
    <w:rsid w:val="00FE497F"/>
    <w:rsid w:val="00FE5DD5"/>
    <w:rsid w:val="00FF1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shapelayout>
  </w:shapeDefaults>
  <w:decimalSymbol w:val=","/>
  <w:listSeparator w:val=";"/>
  <w15:chartTrackingRefBased/>
  <w15:docId w15:val="{2308C8CD-5D3D-44B7-8E2F-F7A23FD9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qFormat/>
    <w:rsid w:val="00FE497F"/>
    <w:pPr>
      <w:keepNext/>
      <w:spacing w:before="240" w:after="60"/>
      <w:outlineLvl w:val="0"/>
    </w:pPr>
    <w:rPr>
      <w:rFonts w:ascii="Arial" w:hAnsi="Arial" w:cs="Arial"/>
      <w:b/>
      <w:bCs/>
      <w:kern w:val="32"/>
      <w:sz w:val="32"/>
      <w:szCs w:val="32"/>
    </w:rPr>
  </w:style>
  <w:style w:type="paragraph" w:styleId="2">
    <w:name w:val="heading 2"/>
    <w:aliases w:val="H2,Заголовок 2 Знак1,Заголовок 2 Знак Знак,H2 Знак Знак,Numbered text 3 Знак Знак,h2 Знак Знак,H2 Знак1,Numbered text 3 Знак1,2 headline Знак,h Знак,headline Знак,h2 Знак1,Numbered text 3,2 headline,h,headline,h2,Раздел,Заголовок 2 Знак,2"/>
    <w:basedOn w:val="a"/>
    <w:next w:val="a"/>
    <w:qFormat/>
    <w:rsid w:val="00737B82"/>
    <w:pPr>
      <w:keepNext/>
      <w:keepLines/>
      <w:numPr>
        <w:ilvl w:val="1"/>
        <w:numId w:val="2"/>
      </w:numPr>
      <w:suppressAutoHyphens/>
      <w:spacing w:before="240" w:after="120"/>
      <w:jc w:val="both"/>
      <w:outlineLvl w:val="1"/>
    </w:pPr>
    <w:rPr>
      <w:b/>
      <w:bCs/>
      <w:sz w:val="28"/>
      <w:szCs w:val="28"/>
      <w:lang w:eastAsia="en-US"/>
    </w:rPr>
  </w:style>
  <w:style w:type="paragraph" w:styleId="3">
    <w:name w:val="heading 3"/>
    <w:basedOn w:val="a"/>
    <w:next w:val="a"/>
    <w:qFormat/>
    <w:rsid w:val="00737B82"/>
    <w:pPr>
      <w:keepNext/>
      <w:spacing w:before="240" w:after="60"/>
      <w:outlineLvl w:val="2"/>
    </w:pPr>
    <w:rPr>
      <w:rFonts w:ascii="Arial" w:hAnsi="Arial" w:cs="Arial"/>
      <w:b/>
      <w:bCs/>
      <w:sz w:val="26"/>
      <w:szCs w:val="26"/>
    </w:rPr>
  </w:style>
  <w:style w:type="paragraph" w:styleId="6">
    <w:name w:val="heading 6"/>
    <w:basedOn w:val="a"/>
    <w:next w:val="a"/>
    <w:autoRedefine/>
    <w:qFormat/>
    <w:rsid w:val="00FC4485"/>
    <w:pPr>
      <w:widowControl w:val="0"/>
      <w:numPr>
        <w:ilvl w:val="5"/>
        <w:numId w:val="16"/>
      </w:numPr>
      <w:autoSpaceDE w:val="0"/>
      <w:autoSpaceDN w:val="0"/>
      <w:adjustRightInd w:val="0"/>
      <w:spacing w:before="40" w:line="240" w:lineRule="atLeast"/>
      <w:outlineLvl w:val="5"/>
    </w:pPr>
    <w:rPr>
      <w:rFonts w:ascii="Arial" w:hAnsi="Arial"/>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4"/>
    <w:rsid w:val="00D11B4C"/>
    <w:pPr>
      <w:tabs>
        <w:tab w:val="clear" w:pos="4677"/>
        <w:tab w:val="clear" w:pos="9355"/>
      </w:tabs>
      <w:ind w:right="40" w:firstLine="720"/>
      <w:jc w:val="both"/>
    </w:pPr>
    <w:rPr>
      <w:rFonts w:eastAsia="Symbol"/>
      <w:sz w:val="28"/>
      <w:szCs w:val="20"/>
    </w:rPr>
  </w:style>
  <w:style w:type="paragraph" w:styleId="a4">
    <w:name w:val="header"/>
    <w:basedOn w:val="a"/>
    <w:rsid w:val="00D11B4C"/>
    <w:pPr>
      <w:tabs>
        <w:tab w:val="center" w:pos="4677"/>
        <w:tab w:val="right" w:pos="9355"/>
      </w:tabs>
    </w:pPr>
  </w:style>
  <w:style w:type="paragraph" w:styleId="a5">
    <w:name w:val="List Bullet"/>
    <w:basedOn w:val="a"/>
    <w:autoRedefine/>
    <w:rsid w:val="00737B82"/>
    <w:pPr>
      <w:tabs>
        <w:tab w:val="num" w:pos="1211"/>
      </w:tabs>
      <w:spacing w:before="60" w:after="60" w:line="360" w:lineRule="auto"/>
      <w:ind w:left="794" w:firstLine="57"/>
      <w:jc w:val="both"/>
    </w:pPr>
    <w:rPr>
      <w:lang w:eastAsia="en-US"/>
    </w:rPr>
  </w:style>
  <w:style w:type="paragraph" w:styleId="a6">
    <w:name w:val="Body Text"/>
    <w:aliases w:val="body text,Основной текст Знак1,Основной текст Знак Знак,Основной текст Знак"/>
    <w:basedOn w:val="a"/>
    <w:rsid w:val="00737B82"/>
    <w:pPr>
      <w:spacing w:before="120" w:after="120" w:line="360" w:lineRule="auto"/>
      <w:ind w:firstLine="737"/>
      <w:jc w:val="both"/>
    </w:pPr>
  </w:style>
  <w:style w:type="paragraph" w:styleId="a7">
    <w:name w:val="Body Text Indent"/>
    <w:basedOn w:val="a"/>
    <w:rsid w:val="00737B82"/>
    <w:pPr>
      <w:spacing w:before="120" w:line="360" w:lineRule="auto"/>
      <w:jc w:val="both"/>
    </w:pPr>
  </w:style>
  <w:style w:type="paragraph" w:customStyle="1" w:styleId="a8">
    <w:name w:val="Перечисление именованное"/>
    <w:basedOn w:val="a"/>
    <w:rsid w:val="00737B82"/>
    <w:pPr>
      <w:spacing w:after="120" w:line="360" w:lineRule="auto"/>
      <w:ind w:left="720" w:hanging="360"/>
      <w:jc w:val="both"/>
    </w:pPr>
  </w:style>
  <w:style w:type="paragraph" w:customStyle="1" w:styleId="1">
    <w:name w:val="Маркированный 1"/>
    <w:basedOn w:val="a"/>
    <w:autoRedefine/>
    <w:rsid w:val="00737B82"/>
    <w:pPr>
      <w:numPr>
        <w:ilvl w:val="1"/>
        <w:numId w:val="3"/>
      </w:numPr>
      <w:spacing w:line="360" w:lineRule="auto"/>
      <w:jc w:val="both"/>
    </w:pPr>
  </w:style>
  <w:style w:type="paragraph" w:styleId="a9">
    <w:name w:val="Balloon Text"/>
    <w:basedOn w:val="a"/>
    <w:semiHidden/>
    <w:rsid w:val="00737B82"/>
    <w:rPr>
      <w:rFonts w:ascii="Tahoma" w:hAnsi="Tahoma" w:cs="Tahoma"/>
      <w:sz w:val="16"/>
      <w:szCs w:val="16"/>
    </w:rPr>
  </w:style>
  <w:style w:type="paragraph" w:customStyle="1" w:styleId="aa">
    <w:name w:val="Лист Утверждения"/>
    <w:basedOn w:val="a"/>
    <w:rsid w:val="00FE497F"/>
    <w:pPr>
      <w:spacing w:line="360" w:lineRule="auto"/>
      <w:jc w:val="both"/>
    </w:pPr>
  </w:style>
  <w:style w:type="character" w:styleId="ab">
    <w:name w:val="page number"/>
    <w:basedOn w:val="a0"/>
    <w:rsid w:val="00FF16EA"/>
  </w:style>
  <w:style w:type="paragraph" w:styleId="ac">
    <w:name w:val="footer"/>
    <w:basedOn w:val="a"/>
    <w:rsid w:val="00FF16EA"/>
    <w:pPr>
      <w:tabs>
        <w:tab w:val="center" w:pos="4677"/>
        <w:tab w:val="right" w:pos="9355"/>
      </w:tabs>
    </w:pPr>
  </w:style>
  <w:style w:type="paragraph" w:customStyle="1" w:styleId="ad">
    <w:name w:val="Базовый Знак"/>
    <w:basedOn w:val="a"/>
    <w:link w:val="ae"/>
    <w:rsid w:val="00F73C28"/>
    <w:pPr>
      <w:spacing w:line="360" w:lineRule="auto"/>
      <w:ind w:firstLine="709"/>
      <w:jc w:val="both"/>
    </w:pPr>
    <w:rPr>
      <w:rFonts w:ascii="Arial" w:hAnsi="Arial"/>
      <w:color w:val="000000"/>
      <w:sz w:val="20"/>
      <w:szCs w:val="20"/>
      <w:lang w:val="en-US"/>
    </w:rPr>
  </w:style>
  <w:style w:type="character" w:customStyle="1" w:styleId="ae">
    <w:name w:val="Базовый Знак Знак"/>
    <w:basedOn w:val="a0"/>
    <w:link w:val="ad"/>
    <w:rsid w:val="00F73C28"/>
    <w:rPr>
      <w:rFonts w:ascii="Arial" w:hAnsi="Arial"/>
      <w:color w:val="000000"/>
      <w:lang w:val="en-US" w:eastAsia="ru-RU" w:bidi="ar-SA"/>
    </w:rPr>
  </w:style>
  <w:style w:type="character" w:styleId="af">
    <w:name w:val="Hyperlink"/>
    <w:basedOn w:val="a0"/>
    <w:rsid w:val="00592987"/>
    <w:rPr>
      <w:color w:val="0000FF"/>
      <w:u w:val="single"/>
    </w:rPr>
  </w:style>
  <w:style w:type="paragraph" w:customStyle="1" w:styleId="western">
    <w:name w:val="western"/>
    <w:basedOn w:val="a"/>
    <w:rsid w:val="008526AE"/>
    <w:pPr>
      <w:spacing w:before="100" w:beforeAutospacing="1" w:after="100" w:afterAutospacing="1"/>
    </w:pPr>
  </w:style>
  <w:style w:type="character" w:customStyle="1" w:styleId="apple-converted-space">
    <w:name w:val="apple-converted-space"/>
    <w:basedOn w:val="a0"/>
    <w:rsid w:val="008526AE"/>
  </w:style>
  <w:style w:type="character" w:customStyle="1" w:styleId="highlighthighlightactive">
    <w:name w:val="highlight highlight_active"/>
    <w:basedOn w:val="a0"/>
    <w:rsid w:val="008526AE"/>
  </w:style>
  <w:style w:type="character" w:customStyle="1" w:styleId="apple-style-span">
    <w:name w:val="apple-style-span"/>
    <w:basedOn w:val="a0"/>
    <w:rsid w:val="00C45E81"/>
  </w:style>
  <w:style w:type="paragraph" w:customStyle="1" w:styleId="11">
    <w:name w:val="Обычный1"/>
    <w:rsid w:val="00FC4485"/>
    <w:pPr>
      <w:widowControl w:val="0"/>
    </w:pPr>
    <w:rPr>
      <w:rFonts w:ascii="Courier New" w:hAnsi="Courier New"/>
      <w:snapToGrid w:val="0"/>
      <w:lang w:val="en-US"/>
    </w:rPr>
  </w:style>
  <w:style w:type="character" w:customStyle="1" w:styleId="12">
    <w:name w:val="Знак сноски1"/>
    <w:basedOn w:val="a0"/>
    <w:rsid w:val="00FC4485"/>
    <w:rPr>
      <w:rFonts w:ascii="Helv" w:hAnsi="Helv"/>
      <w:noProof w:val="0"/>
      <w:position w:val="6"/>
      <w:sz w:val="16"/>
      <w:lang w:val="en-US"/>
    </w:rPr>
  </w:style>
  <w:style w:type="paragraph" w:customStyle="1" w:styleId="13">
    <w:name w:val="Текст сноски1"/>
    <w:basedOn w:val="11"/>
    <w:rsid w:val="00FC4485"/>
    <w:pPr>
      <w:widowControl/>
      <w:jc w:val="both"/>
    </w:pPr>
    <w:rPr>
      <w:rFonts w:ascii="Times New Roman" w:hAnsi="Times New Roman"/>
      <w:snapToGrid/>
      <w:sz w:val="18"/>
    </w:rPr>
  </w:style>
  <w:style w:type="paragraph" w:styleId="14">
    <w:name w:val="toc 1"/>
    <w:basedOn w:val="a"/>
    <w:next w:val="a"/>
    <w:autoRedefine/>
    <w:semiHidden/>
    <w:rsid w:val="007C619E"/>
  </w:style>
  <w:style w:type="paragraph" w:styleId="20">
    <w:name w:val="toc 2"/>
    <w:basedOn w:val="a"/>
    <w:next w:val="a"/>
    <w:autoRedefine/>
    <w:semiHidden/>
    <w:rsid w:val="007C619E"/>
    <w:pPr>
      <w:ind w:left="240"/>
    </w:pPr>
  </w:style>
  <w:style w:type="paragraph" w:styleId="30">
    <w:name w:val="toc 3"/>
    <w:basedOn w:val="a"/>
    <w:next w:val="a"/>
    <w:autoRedefine/>
    <w:semiHidden/>
    <w:rsid w:val="0044075B"/>
    <w:pPr>
      <w:tabs>
        <w:tab w:val="right" w:leader="dot" w:pos="9628"/>
      </w:tabs>
      <w:ind w:left="180" w:firstLine="180"/>
    </w:pPr>
  </w:style>
  <w:style w:type="paragraph" w:styleId="af0">
    <w:name w:val="Normal (Web)"/>
    <w:basedOn w:val="a"/>
    <w:rsid w:val="0058176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04223">
      <w:bodyDiv w:val="1"/>
      <w:marLeft w:val="0"/>
      <w:marRight w:val="0"/>
      <w:marTop w:val="0"/>
      <w:marBottom w:val="0"/>
      <w:divBdr>
        <w:top w:val="none" w:sz="0" w:space="0" w:color="auto"/>
        <w:left w:val="none" w:sz="0" w:space="0" w:color="auto"/>
        <w:bottom w:val="none" w:sz="0" w:space="0" w:color="auto"/>
        <w:right w:val="none" w:sz="0" w:space="0" w:color="auto"/>
      </w:divBdr>
    </w:div>
    <w:div w:id="125514581">
      <w:bodyDiv w:val="1"/>
      <w:marLeft w:val="0"/>
      <w:marRight w:val="0"/>
      <w:marTop w:val="0"/>
      <w:marBottom w:val="0"/>
      <w:divBdr>
        <w:top w:val="none" w:sz="0" w:space="0" w:color="auto"/>
        <w:left w:val="none" w:sz="0" w:space="0" w:color="auto"/>
        <w:bottom w:val="none" w:sz="0" w:space="0" w:color="auto"/>
        <w:right w:val="none" w:sz="0" w:space="0" w:color="auto"/>
      </w:divBdr>
    </w:div>
    <w:div w:id="247081625">
      <w:bodyDiv w:val="1"/>
      <w:marLeft w:val="0"/>
      <w:marRight w:val="0"/>
      <w:marTop w:val="0"/>
      <w:marBottom w:val="0"/>
      <w:divBdr>
        <w:top w:val="none" w:sz="0" w:space="0" w:color="auto"/>
        <w:left w:val="none" w:sz="0" w:space="0" w:color="auto"/>
        <w:bottom w:val="none" w:sz="0" w:space="0" w:color="auto"/>
        <w:right w:val="none" w:sz="0" w:space="0" w:color="auto"/>
      </w:divBdr>
    </w:div>
    <w:div w:id="712657561">
      <w:bodyDiv w:val="1"/>
      <w:marLeft w:val="0"/>
      <w:marRight w:val="0"/>
      <w:marTop w:val="0"/>
      <w:marBottom w:val="0"/>
      <w:divBdr>
        <w:top w:val="none" w:sz="0" w:space="0" w:color="auto"/>
        <w:left w:val="none" w:sz="0" w:space="0" w:color="auto"/>
        <w:bottom w:val="none" w:sz="0" w:space="0" w:color="auto"/>
        <w:right w:val="none" w:sz="0" w:space="0" w:color="auto"/>
      </w:divBdr>
    </w:div>
    <w:div w:id="1952542529">
      <w:bodyDiv w:val="1"/>
      <w:marLeft w:val="0"/>
      <w:marRight w:val="0"/>
      <w:marTop w:val="0"/>
      <w:marBottom w:val="0"/>
      <w:divBdr>
        <w:top w:val="none" w:sz="0" w:space="0" w:color="auto"/>
        <w:left w:val="none" w:sz="0" w:space="0" w:color="auto"/>
        <w:bottom w:val="none" w:sz="0" w:space="0" w:color="auto"/>
        <w:right w:val="none" w:sz="0" w:space="0" w:color="auto"/>
      </w:divBdr>
    </w:div>
    <w:div w:id="1958289704">
      <w:bodyDiv w:val="1"/>
      <w:marLeft w:val="0"/>
      <w:marRight w:val="0"/>
      <w:marTop w:val="0"/>
      <w:marBottom w:val="0"/>
      <w:divBdr>
        <w:top w:val="none" w:sz="0" w:space="0" w:color="auto"/>
        <w:left w:val="none" w:sz="0" w:space="0" w:color="auto"/>
        <w:bottom w:val="none" w:sz="0" w:space="0" w:color="auto"/>
        <w:right w:val="none" w:sz="0" w:space="0" w:color="auto"/>
      </w:divBdr>
    </w:div>
    <w:div w:id="1969435995">
      <w:bodyDiv w:val="1"/>
      <w:marLeft w:val="0"/>
      <w:marRight w:val="0"/>
      <w:marTop w:val="0"/>
      <w:marBottom w:val="0"/>
      <w:divBdr>
        <w:top w:val="none" w:sz="0" w:space="0" w:color="auto"/>
        <w:left w:val="none" w:sz="0" w:space="0" w:color="auto"/>
        <w:bottom w:val="none" w:sz="0" w:space="0" w:color="auto"/>
        <w:right w:val="none" w:sz="0" w:space="0" w:color="auto"/>
      </w:divBdr>
    </w:div>
    <w:div w:id="21390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oleObject" Target="embeddings/oleObject4.bin"/><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8.png"/><Relationship Id="rId25" Type="http://schemas.openxmlformats.org/officeDocument/2006/relationships/oleObject" Target="embeddings/oleObject7.bin"/><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2.png"/><Relationship Id="rId32" Type="http://schemas.openxmlformats.org/officeDocument/2006/relationships/hyperlink" Target="http://tsouz.ru/Pages/Default.aspx"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oleObject" Target="embeddings/oleObject6.bin"/><Relationship Id="rId28" Type="http://schemas.openxmlformats.org/officeDocument/2006/relationships/image" Target="media/image14.png"/><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oleObject" Target="embeddings/oleObject8.bin"/><Relationship Id="rId30" Type="http://schemas.openxmlformats.org/officeDocument/2006/relationships/image" Target="media/image15.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5957</Words>
  <Characters>33957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Федеральная таможенная служба</vt:lpstr>
    </vt:vector>
  </TitlesOfParts>
  <Company>none</Company>
  <LinksUpToDate>false</LinksUpToDate>
  <CharactersWithSpaces>39835</CharactersWithSpaces>
  <SharedDoc>false</SharedDoc>
  <HLinks>
    <vt:vector size="120" baseType="variant">
      <vt:variant>
        <vt:i4>7405602</vt:i4>
      </vt:variant>
      <vt:variant>
        <vt:i4>147</vt:i4>
      </vt:variant>
      <vt:variant>
        <vt:i4>0</vt:i4>
      </vt:variant>
      <vt:variant>
        <vt:i4>5</vt:i4>
      </vt:variant>
      <vt:variant>
        <vt:lpwstr>http://tsouz.ru/Pages/Default.aspx</vt:lpwstr>
      </vt:variant>
      <vt:variant>
        <vt:lpwstr/>
      </vt:variant>
      <vt:variant>
        <vt:i4>1966129</vt:i4>
      </vt:variant>
      <vt:variant>
        <vt:i4>110</vt:i4>
      </vt:variant>
      <vt:variant>
        <vt:i4>0</vt:i4>
      </vt:variant>
      <vt:variant>
        <vt:i4>5</vt:i4>
      </vt:variant>
      <vt:variant>
        <vt:lpwstr/>
      </vt:variant>
      <vt:variant>
        <vt:lpwstr>_Toc288087364</vt:lpwstr>
      </vt:variant>
      <vt:variant>
        <vt:i4>1966129</vt:i4>
      </vt:variant>
      <vt:variant>
        <vt:i4>104</vt:i4>
      </vt:variant>
      <vt:variant>
        <vt:i4>0</vt:i4>
      </vt:variant>
      <vt:variant>
        <vt:i4>5</vt:i4>
      </vt:variant>
      <vt:variant>
        <vt:lpwstr/>
      </vt:variant>
      <vt:variant>
        <vt:lpwstr>_Toc288087363</vt:lpwstr>
      </vt:variant>
      <vt:variant>
        <vt:i4>1966129</vt:i4>
      </vt:variant>
      <vt:variant>
        <vt:i4>98</vt:i4>
      </vt:variant>
      <vt:variant>
        <vt:i4>0</vt:i4>
      </vt:variant>
      <vt:variant>
        <vt:i4>5</vt:i4>
      </vt:variant>
      <vt:variant>
        <vt:lpwstr/>
      </vt:variant>
      <vt:variant>
        <vt:lpwstr>_Toc288087362</vt:lpwstr>
      </vt:variant>
      <vt:variant>
        <vt:i4>1966129</vt:i4>
      </vt:variant>
      <vt:variant>
        <vt:i4>92</vt:i4>
      </vt:variant>
      <vt:variant>
        <vt:i4>0</vt:i4>
      </vt:variant>
      <vt:variant>
        <vt:i4>5</vt:i4>
      </vt:variant>
      <vt:variant>
        <vt:lpwstr/>
      </vt:variant>
      <vt:variant>
        <vt:lpwstr>_Toc288087361</vt:lpwstr>
      </vt:variant>
      <vt:variant>
        <vt:i4>1900593</vt:i4>
      </vt:variant>
      <vt:variant>
        <vt:i4>86</vt:i4>
      </vt:variant>
      <vt:variant>
        <vt:i4>0</vt:i4>
      </vt:variant>
      <vt:variant>
        <vt:i4>5</vt:i4>
      </vt:variant>
      <vt:variant>
        <vt:lpwstr/>
      </vt:variant>
      <vt:variant>
        <vt:lpwstr>_Toc288087358</vt:lpwstr>
      </vt:variant>
      <vt:variant>
        <vt:i4>1900593</vt:i4>
      </vt:variant>
      <vt:variant>
        <vt:i4>80</vt:i4>
      </vt:variant>
      <vt:variant>
        <vt:i4>0</vt:i4>
      </vt:variant>
      <vt:variant>
        <vt:i4>5</vt:i4>
      </vt:variant>
      <vt:variant>
        <vt:lpwstr/>
      </vt:variant>
      <vt:variant>
        <vt:lpwstr>_Toc288087357</vt:lpwstr>
      </vt:variant>
      <vt:variant>
        <vt:i4>1900593</vt:i4>
      </vt:variant>
      <vt:variant>
        <vt:i4>74</vt:i4>
      </vt:variant>
      <vt:variant>
        <vt:i4>0</vt:i4>
      </vt:variant>
      <vt:variant>
        <vt:i4>5</vt:i4>
      </vt:variant>
      <vt:variant>
        <vt:lpwstr/>
      </vt:variant>
      <vt:variant>
        <vt:lpwstr>_Toc288087356</vt:lpwstr>
      </vt:variant>
      <vt:variant>
        <vt:i4>1900593</vt:i4>
      </vt:variant>
      <vt:variant>
        <vt:i4>68</vt:i4>
      </vt:variant>
      <vt:variant>
        <vt:i4>0</vt:i4>
      </vt:variant>
      <vt:variant>
        <vt:i4>5</vt:i4>
      </vt:variant>
      <vt:variant>
        <vt:lpwstr/>
      </vt:variant>
      <vt:variant>
        <vt:lpwstr>_Toc288087355</vt:lpwstr>
      </vt:variant>
      <vt:variant>
        <vt:i4>1900593</vt:i4>
      </vt:variant>
      <vt:variant>
        <vt:i4>62</vt:i4>
      </vt:variant>
      <vt:variant>
        <vt:i4>0</vt:i4>
      </vt:variant>
      <vt:variant>
        <vt:i4>5</vt:i4>
      </vt:variant>
      <vt:variant>
        <vt:lpwstr/>
      </vt:variant>
      <vt:variant>
        <vt:lpwstr>_Toc288087354</vt:lpwstr>
      </vt:variant>
      <vt:variant>
        <vt:i4>1900593</vt:i4>
      </vt:variant>
      <vt:variant>
        <vt:i4>56</vt:i4>
      </vt:variant>
      <vt:variant>
        <vt:i4>0</vt:i4>
      </vt:variant>
      <vt:variant>
        <vt:i4>5</vt:i4>
      </vt:variant>
      <vt:variant>
        <vt:lpwstr/>
      </vt:variant>
      <vt:variant>
        <vt:lpwstr>_Toc288087353</vt:lpwstr>
      </vt:variant>
      <vt:variant>
        <vt:i4>1900593</vt:i4>
      </vt:variant>
      <vt:variant>
        <vt:i4>50</vt:i4>
      </vt:variant>
      <vt:variant>
        <vt:i4>0</vt:i4>
      </vt:variant>
      <vt:variant>
        <vt:i4>5</vt:i4>
      </vt:variant>
      <vt:variant>
        <vt:lpwstr/>
      </vt:variant>
      <vt:variant>
        <vt:lpwstr>_Toc288087352</vt:lpwstr>
      </vt:variant>
      <vt:variant>
        <vt:i4>1900593</vt:i4>
      </vt:variant>
      <vt:variant>
        <vt:i4>44</vt:i4>
      </vt:variant>
      <vt:variant>
        <vt:i4>0</vt:i4>
      </vt:variant>
      <vt:variant>
        <vt:i4>5</vt:i4>
      </vt:variant>
      <vt:variant>
        <vt:lpwstr/>
      </vt:variant>
      <vt:variant>
        <vt:lpwstr>_Toc288087351</vt:lpwstr>
      </vt:variant>
      <vt:variant>
        <vt:i4>1900593</vt:i4>
      </vt:variant>
      <vt:variant>
        <vt:i4>38</vt:i4>
      </vt:variant>
      <vt:variant>
        <vt:i4>0</vt:i4>
      </vt:variant>
      <vt:variant>
        <vt:i4>5</vt:i4>
      </vt:variant>
      <vt:variant>
        <vt:lpwstr/>
      </vt:variant>
      <vt:variant>
        <vt:lpwstr>_Toc288087350</vt:lpwstr>
      </vt:variant>
      <vt:variant>
        <vt:i4>1835057</vt:i4>
      </vt:variant>
      <vt:variant>
        <vt:i4>32</vt:i4>
      </vt:variant>
      <vt:variant>
        <vt:i4>0</vt:i4>
      </vt:variant>
      <vt:variant>
        <vt:i4>5</vt:i4>
      </vt:variant>
      <vt:variant>
        <vt:lpwstr/>
      </vt:variant>
      <vt:variant>
        <vt:lpwstr>_Toc288087348</vt:lpwstr>
      </vt:variant>
      <vt:variant>
        <vt:i4>1835057</vt:i4>
      </vt:variant>
      <vt:variant>
        <vt:i4>26</vt:i4>
      </vt:variant>
      <vt:variant>
        <vt:i4>0</vt:i4>
      </vt:variant>
      <vt:variant>
        <vt:i4>5</vt:i4>
      </vt:variant>
      <vt:variant>
        <vt:lpwstr/>
      </vt:variant>
      <vt:variant>
        <vt:lpwstr>_Toc288087347</vt:lpwstr>
      </vt:variant>
      <vt:variant>
        <vt:i4>1835057</vt:i4>
      </vt:variant>
      <vt:variant>
        <vt:i4>20</vt:i4>
      </vt:variant>
      <vt:variant>
        <vt:i4>0</vt:i4>
      </vt:variant>
      <vt:variant>
        <vt:i4>5</vt:i4>
      </vt:variant>
      <vt:variant>
        <vt:lpwstr/>
      </vt:variant>
      <vt:variant>
        <vt:lpwstr>_Toc288087346</vt:lpwstr>
      </vt:variant>
      <vt:variant>
        <vt:i4>1835057</vt:i4>
      </vt:variant>
      <vt:variant>
        <vt:i4>14</vt:i4>
      </vt:variant>
      <vt:variant>
        <vt:i4>0</vt:i4>
      </vt:variant>
      <vt:variant>
        <vt:i4>5</vt:i4>
      </vt:variant>
      <vt:variant>
        <vt:lpwstr/>
      </vt:variant>
      <vt:variant>
        <vt:lpwstr>_Toc288087345</vt:lpwstr>
      </vt:variant>
      <vt:variant>
        <vt:i4>1835057</vt:i4>
      </vt:variant>
      <vt:variant>
        <vt:i4>8</vt:i4>
      </vt:variant>
      <vt:variant>
        <vt:i4>0</vt:i4>
      </vt:variant>
      <vt:variant>
        <vt:i4>5</vt:i4>
      </vt:variant>
      <vt:variant>
        <vt:lpwstr/>
      </vt:variant>
      <vt:variant>
        <vt:lpwstr>_Toc288087344</vt:lpwstr>
      </vt:variant>
      <vt:variant>
        <vt:i4>1835057</vt:i4>
      </vt:variant>
      <vt:variant>
        <vt:i4>2</vt:i4>
      </vt:variant>
      <vt:variant>
        <vt:i4>0</vt:i4>
      </vt:variant>
      <vt:variant>
        <vt:i4>5</vt:i4>
      </vt:variant>
      <vt:variant>
        <vt:lpwstr/>
      </vt:variant>
      <vt:variant>
        <vt:lpwstr>_Toc288087343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таможенная служба</dc:title>
  <dc:subject/>
  <dc:creator>SlDev</dc:creator>
  <cp:keywords/>
  <dc:description/>
  <cp:lastModifiedBy>admin</cp:lastModifiedBy>
  <cp:revision>2</cp:revision>
  <dcterms:created xsi:type="dcterms:W3CDTF">2014-05-11T00:59:00Z</dcterms:created>
  <dcterms:modified xsi:type="dcterms:W3CDTF">2014-05-11T00:59:00Z</dcterms:modified>
</cp:coreProperties>
</file>