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p>
    <w:p w:rsid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p>
    <w:p w:rsid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p>
    <w:p w:rsid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p>
    <w:p w:rsid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p>
    <w:p w:rsid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p>
    <w:p w:rsid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p>
    <w:p w:rsid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p>
    <w:p w:rsid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p>
    <w:p w:rsid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p>
    <w:p w:rsid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p>
    <w:p w:rsid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p>
    <w:p w:rsid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p>
    <w:p w:rsid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p>
    <w:p w:rsid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r>
        <w:rPr>
          <w:b/>
          <w:bCs/>
          <w:color w:val="000000" w:themeColor="text1"/>
          <w:sz w:val="28"/>
          <w:szCs w:val="28"/>
        </w:rPr>
        <w:t>Дипломная работа</w:t>
      </w:r>
    </w:p>
    <w:p w:rsid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p>
    <w:p w:rsidR="00421DD4" w:rsidRP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r w:rsidRPr="00421DD4">
        <w:rPr>
          <w:b/>
          <w:color w:val="000000" w:themeColor="text1"/>
          <w:sz w:val="28"/>
          <w:szCs w:val="28"/>
        </w:rPr>
        <w:t>Разработка совершенствования системы учёта материально-производственных за</w:t>
      </w:r>
      <w:r w:rsidR="003641D2">
        <w:rPr>
          <w:b/>
          <w:color w:val="000000" w:themeColor="text1"/>
          <w:sz w:val="28"/>
          <w:szCs w:val="28"/>
        </w:rPr>
        <w:t>пасов</w:t>
      </w:r>
    </w:p>
    <w:p w:rsidR="00133F47" w:rsidRP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r>
        <w:rPr>
          <w:b/>
          <w:bCs/>
          <w:color w:val="000000" w:themeColor="text1"/>
          <w:sz w:val="28"/>
          <w:szCs w:val="28"/>
        </w:rPr>
        <w:br w:type="page"/>
      </w:r>
      <w:r w:rsidR="00683F70" w:rsidRPr="00421DD4">
        <w:rPr>
          <w:b/>
          <w:bCs/>
          <w:color w:val="000000" w:themeColor="text1"/>
          <w:sz w:val="28"/>
          <w:szCs w:val="28"/>
        </w:rPr>
        <w:lastRenderedPageBreak/>
        <w:t>ВВЕДЕНИЕ</w:t>
      </w:r>
    </w:p>
    <w:p w:rsidR="00072A7F" w:rsidRPr="00421DD4" w:rsidRDefault="00072A7F" w:rsidP="00191C74">
      <w:pPr>
        <w:keepNext/>
        <w:widowControl w:val="0"/>
        <w:shd w:val="clear" w:color="000000" w:fill="auto"/>
        <w:autoSpaceDE w:val="0"/>
        <w:autoSpaceDN w:val="0"/>
        <w:adjustRightInd w:val="0"/>
        <w:spacing w:line="360" w:lineRule="auto"/>
        <w:jc w:val="center"/>
        <w:rPr>
          <w:b/>
          <w:bCs/>
          <w:color w:val="000000" w:themeColor="text1"/>
          <w:sz w:val="28"/>
          <w:szCs w:val="28"/>
        </w:rPr>
      </w:pPr>
    </w:p>
    <w:p w:rsidR="00072A7F" w:rsidRPr="00421DD4" w:rsidRDefault="00072A7F"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Ускорение социально-экономического развития страны предусматривает увеличение эффективности общественного производства на основе всемерной экономии материальных, трудовых и денежных ресурсов. Политика ресурсосбережения -</w:t>
      </w:r>
      <w:r w:rsidR="00246311" w:rsidRPr="00421DD4">
        <w:rPr>
          <w:color w:val="000000" w:themeColor="text1"/>
          <w:sz w:val="28"/>
          <w:szCs w:val="28"/>
        </w:rPr>
        <w:t xml:space="preserve"> </w:t>
      </w:r>
      <w:r w:rsidRPr="00421DD4">
        <w:rPr>
          <w:color w:val="000000" w:themeColor="text1"/>
          <w:sz w:val="28"/>
          <w:szCs w:val="28"/>
        </w:rPr>
        <w:t>реальный источник удовлетворения растущих потребностей общества. Для того, чтобы выполнить это в жизнь необходимо знать все тонкости учета наличия и движения ресурсов, в первую очередь материальных.</w:t>
      </w:r>
    </w:p>
    <w:p w:rsidR="00F21717" w:rsidRPr="00421DD4" w:rsidRDefault="00F21717" w:rsidP="00191C74">
      <w:pPr>
        <w:pStyle w:val="ConsNormal"/>
        <w:keepNext/>
        <w:shd w:val="clear" w:color="000000" w:fill="auto"/>
        <w:suppressAutoHyphens/>
        <w:spacing w:line="360" w:lineRule="auto"/>
        <w:ind w:firstLine="709"/>
        <w:jc w:val="both"/>
        <w:rPr>
          <w:rFonts w:ascii="Times New Roman" w:hAnsi="Times New Roman" w:cs="Times New Roman"/>
          <w:color w:val="000000" w:themeColor="text1"/>
          <w:sz w:val="28"/>
          <w:szCs w:val="28"/>
        </w:rPr>
      </w:pPr>
      <w:r w:rsidRPr="00421DD4">
        <w:rPr>
          <w:rFonts w:ascii="Times New Roman" w:hAnsi="Times New Roman" w:cs="Times New Roman"/>
          <w:color w:val="000000" w:themeColor="text1"/>
          <w:sz w:val="28"/>
          <w:szCs w:val="28"/>
        </w:rPr>
        <w:t>Материально - производственные запасы - это часть имущества организации, выступающая в качестве оборотных активов, которую с точки зрения экономического значения можно определить следующим образом:</w:t>
      </w:r>
    </w:p>
    <w:p w:rsidR="00F21717" w:rsidRPr="00421DD4" w:rsidRDefault="00F21717" w:rsidP="00191C74">
      <w:pPr>
        <w:pStyle w:val="ConsNormal"/>
        <w:keepNext/>
        <w:shd w:val="clear" w:color="000000" w:fill="auto"/>
        <w:suppressAutoHyphens/>
        <w:spacing w:line="360" w:lineRule="auto"/>
        <w:ind w:firstLine="709"/>
        <w:jc w:val="both"/>
        <w:rPr>
          <w:rFonts w:ascii="Times New Roman" w:hAnsi="Times New Roman" w:cs="Times New Roman"/>
          <w:color w:val="000000" w:themeColor="text1"/>
          <w:sz w:val="28"/>
          <w:szCs w:val="28"/>
        </w:rPr>
      </w:pPr>
      <w:r w:rsidRPr="00421DD4">
        <w:rPr>
          <w:rFonts w:ascii="Times New Roman" w:hAnsi="Times New Roman" w:cs="Times New Roman"/>
          <w:color w:val="000000" w:themeColor="text1"/>
          <w:sz w:val="28"/>
          <w:szCs w:val="28"/>
        </w:rPr>
        <w:t>- сырье, материалы, инвентарь со сроком полезного использования менее 12 месяцев - это предметы труда, полностью (за один производственный цикл или в течение менее 12 месяцев) переносящие свою стоимость на созданную при их участии готовую продукции (выполненные работы, оказанные услуги);</w:t>
      </w:r>
    </w:p>
    <w:p w:rsidR="00F21717" w:rsidRPr="00421DD4" w:rsidRDefault="00F21717" w:rsidP="00191C74">
      <w:pPr>
        <w:pStyle w:val="ConsNormal"/>
        <w:keepNext/>
        <w:shd w:val="clear" w:color="000000" w:fill="auto"/>
        <w:suppressAutoHyphens/>
        <w:spacing w:line="360" w:lineRule="auto"/>
        <w:ind w:firstLine="709"/>
        <w:jc w:val="both"/>
        <w:rPr>
          <w:rFonts w:ascii="Times New Roman" w:hAnsi="Times New Roman" w:cs="Times New Roman"/>
          <w:color w:val="000000" w:themeColor="text1"/>
          <w:sz w:val="28"/>
          <w:szCs w:val="28"/>
        </w:rPr>
      </w:pPr>
      <w:r w:rsidRPr="00421DD4">
        <w:rPr>
          <w:rFonts w:ascii="Times New Roman" w:hAnsi="Times New Roman" w:cs="Times New Roman"/>
          <w:color w:val="000000" w:themeColor="text1"/>
          <w:sz w:val="28"/>
          <w:szCs w:val="28"/>
        </w:rPr>
        <w:t>- готовая продукция - это продукты труда данной организации (результаты деятельности в виде готовых изделий);</w:t>
      </w:r>
    </w:p>
    <w:p w:rsidR="00F21717" w:rsidRPr="00421DD4" w:rsidRDefault="00F21717" w:rsidP="00191C74">
      <w:pPr>
        <w:pStyle w:val="ConsNormal"/>
        <w:keepNext/>
        <w:shd w:val="clear" w:color="000000" w:fill="auto"/>
        <w:suppressAutoHyphens/>
        <w:spacing w:line="360" w:lineRule="auto"/>
        <w:ind w:firstLine="709"/>
        <w:jc w:val="both"/>
        <w:rPr>
          <w:rFonts w:ascii="Times New Roman" w:hAnsi="Times New Roman" w:cs="Times New Roman"/>
          <w:color w:val="000000" w:themeColor="text1"/>
          <w:sz w:val="28"/>
          <w:szCs w:val="28"/>
        </w:rPr>
      </w:pPr>
      <w:r w:rsidRPr="00421DD4">
        <w:rPr>
          <w:rFonts w:ascii="Times New Roman" w:hAnsi="Times New Roman" w:cs="Times New Roman"/>
          <w:color w:val="000000" w:themeColor="text1"/>
          <w:sz w:val="28"/>
          <w:szCs w:val="28"/>
        </w:rPr>
        <w:t xml:space="preserve">- товары - это имущество, приобретенное исключительно с целью дальнейшей перепродажи без переработки (видоизменения). Товарами могут быть как продукты труда других лиц (организаций или физических лиц), так и природные ресурсы. В данном случае уместно также напомнить определение, приведенное для целей налогообложения в ст.38 НК РФ, которое является наиболее обобщающим: "товаром признается любое имущество, реализуемое либо предназначенное для реализации". Однако если для целей налогообложения под товаром понимается любое реализуемое или приобретаемое имущество (включая основные средства, готовую продукцию и т.п.), то для целей бухгалтерского учета под товарами понимается только то имущество, которое приобретается исключительно для </w:t>
      </w:r>
      <w:r w:rsidRPr="00421DD4">
        <w:rPr>
          <w:rFonts w:ascii="Times New Roman" w:hAnsi="Times New Roman" w:cs="Times New Roman"/>
          <w:color w:val="000000" w:themeColor="text1"/>
          <w:sz w:val="28"/>
          <w:szCs w:val="28"/>
        </w:rPr>
        <w:lastRenderedPageBreak/>
        <w:t>перепродажи без переработки.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Ни одно российское предприятие</w:t>
      </w:r>
      <w:r w:rsidR="002E04EF" w:rsidRPr="00421DD4">
        <w:rPr>
          <w:color w:val="000000" w:themeColor="text1"/>
          <w:sz w:val="28"/>
          <w:szCs w:val="28"/>
        </w:rPr>
        <w:t xml:space="preserve"> не обходится без применения ма</w:t>
      </w:r>
      <w:r w:rsidRPr="00421DD4">
        <w:rPr>
          <w:color w:val="000000" w:themeColor="text1"/>
          <w:sz w:val="28"/>
          <w:szCs w:val="28"/>
        </w:rPr>
        <w:t>териально-производственных запасо</w:t>
      </w:r>
      <w:r w:rsidR="002E04EF" w:rsidRPr="00421DD4">
        <w:rPr>
          <w:color w:val="000000" w:themeColor="text1"/>
          <w:sz w:val="28"/>
          <w:szCs w:val="28"/>
        </w:rPr>
        <w:t>в в своей хозяйственной деятель</w:t>
      </w:r>
      <w:r w:rsidRPr="00421DD4">
        <w:rPr>
          <w:color w:val="000000" w:themeColor="text1"/>
          <w:sz w:val="28"/>
          <w:szCs w:val="28"/>
        </w:rPr>
        <w:t>ности. Промышленные предприятия приобретают сырье и материалы, потребляют их в производственном процессе и получают готовую продукцию. Торговые организации покупают и продают готовые материальные ценности - товары. Строительные фирмы приобретают стройматериалы и используют их во время выполнения работ. Даже те организации, видом деятельности которых является оказание услуг, не могут обойтись без определенных материально-производственных запасов, например, канцелярских товаров или топлива для автомобилей. Таким образом, каждый бухгалтер неизбежно сталкивается с необходимостью отражения в учете операций с материально-производственными запасами.</w:t>
      </w:r>
    </w:p>
    <w:p w:rsidR="00421DD4" w:rsidRDefault="007379DF"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Производственные запасы обеспечивают вместе со средствами труда и рабочей силой производственный процесс организации. Это</w:t>
      </w:r>
      <w:r w:rsidR="00421DD4">
        <w:rPr>
          <w:color w:val="000000" w:themeColor="text1"/>
          <w:sz w:val="28"/>
          <w:szCs w:val="28"/>
        </w:rPr>
        <w:t xml:space="preserve"> </w:t>
      </w:r>
      <w:r w:rsidRPr="00421DD4">
        <w:rPr>
          <w:color w:val="000000" w:themeColor="text1"/>
          <w:sz w:val="28"/>
          <w:szCs w:val="28"/>
        </w:rPr>
        <w:t>обширная группа активов, которая включает сырье, материалы, используемые в процессе производства, готовую продукцию, товары и малоценные и быстроизнашивающиеся предметы, находящиеся в организации на праве собственности, хозяйственного ведения или оперативного управления. Кроме этого, в распоряжении организации могут находиться материально-производственные запасы, права собственности на которые принадлежат другим лицам (материалы или товары, полученные на хранение или на переработку как давальческое сырье; товары, принятые организацией для продажи по договорам комиссии, поручения, агентирования, полученные в качестве залога и так далее).</w:t>
      </w:r>
    </w:p>
    <w:p w:rsidR="008D3F39" w:rsidRPr="00421DD4" w:rsidRDefault="008D3F39"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Основным документом, регламентирующим порядок отражения в бухгалтерском учете операций с материально-производственными запасами, является Положение по бухгалтерскому учету «Учет материально-производственных запасов» ПБУ 5/01, утвержденное приказом Минфина РФ от 9 июня 2001 г. № 44н (далее - ПБУ 5/01). Оно вступило в действие с 1 </w:t>
      </w:r>
      <w:r w:rsidRPr="00421DD4">
        <w:rPr>
          <w:color w:val="000000" w:themeColor="text1"/>
          <w:sz w:val="28"/>
          <w:szCs w:val="28"/>
        </w:rPr>
        <w:lastRenderedPageBreak/>
        <w:t>января 2002 года и заменило ранее применявшееся ПБУ 5/98.</w:t>
      </w:r>
    </w:p>
    <w:p w:rsidR="008D3F39" w:rsidRPr="00421DD4" w:rsidRDefault="008D3F39"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ПБУ 5/01 устанавливает правила формирования в бухгалтерском учете информации о материально-производственных запасах организации. Под организацией в дальнейшем понимается юридическое лицо (как оно определяется законодательством Российской Федерации). ПБУ 5/01 не применяется кредитными организациями и бюджетными учреждениями.</w:t>
      </w:r>
    </w:p>
    <w:p w:rsidR="008D3F39" w:rsidRPr="00421DD4" w:rsidRDefault="008D3F39"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Для определения налоговых обязательств, связанных с осуществлением операций с материально-производственными запасами, бухгалтеру необходимо руководствоваться прежде всего налоговым законодательством, в первую очередь Налоговым кодексом РФ, а также другими нормативными актами.</w:t>
      </w: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Целью дипломно</w:t>
      </w:r>
      <w:r w:rsidR="00AD7064" w:rsidRPr="00421DD4">
        <w:rPr>
          <w:color w:val="000000" w:themeColor="text1"/>
          <w:sz w:val="28"/>
          <w:szCs w:val="28"/>
        </w:rPr>
        <w:t>го</w:t>
      </w:r>
      <w:r w:rsidRPr="00421DD4">
        <w:rPr>
          <w:color w:val="000000" w:themeColor="text1"/>
          <w:sz w:val="28"/>
          <w:szCs w:val="28"/>
        </w:rPr>
        <w:t xml:space="preserve"> </w:t>
      </w:r>
      <w:r w:rsidR="007379DF" w:rsidRPr="00421DD4">
        <w:rPr>
          <w:color w:val="000000" w:themeColor="text1"/>
          <w:sz w:val="28"/>
          <w:szCs w:val="28"/>
        </w:rPr>
        <w:t>проекта</w:t>
      </w:r>
      <w:r w:rsidRPr="00421DD4">
        <w:rPr>
          <w:color w:val="000000" w:themeColor="text1"/>
          <w:sz w:val="28"/>
          <w:szCs w:val="28"/>
        </w:rPr>
        <w:t xml:space="preserve"> является исследование организационной структуры и ведение бухгалтерского учёта на конкретном предприятии</w:t>
      </w:r>
      <w:r w:rsidR="008D3F39" w:rsidRPr="00421DD4">
        <w:rPr>
          <w:color w:val="000000" w:themeColor="text1"/>
          <w:sz w:val="28"/>
          <w:szCs w:val="28"/>
        </w:rPr>
        <w:t>, а так же разработка по совершенствования системы учёта МПЗ</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Исходя из цели, основными задачами дипломно</w:t>
      </w:r>
      <w:r w:rsidR="006A55BA" w:rsidRPr="00421DD4">
        <w:rPr>
          <w:color w:val="000000" w:themeColor="text1"/>
          <w:sz w:val="28"/>
          <w:szCs w:val="28"/>
        </w:rPr>
        <w:t>го</w:t>
      </w:r>
      <w:r w:rsidRPr="00421DD4">
        <w:rPr>
          <w:color w:val="000000" w:themeColor="text1"/>
          <w:sz w:val="28"/>
          <w:szCs w:val="28"/>
        </w:rPr>
        <w:t xml:space="preserve"> </w:t>
      </w:r>
      <w:r w:rsidR="006A55BA" w:rsidRPr="00421DD4">
        <w:rPr>
          <w:color w:val="000000" w:themeColor="text1"/>
          <w:sz w:val="28"/>
          <w:szCs w:val="28"/>
        </w:rPr>
        <w:t>проекта</w:t>
      </w:r>
      <w:r w:rsidRPr="00421DD4">
        <w:rPr>
          <w:color w:val="000000" w:themeColor="text1"/>
          <w:sz w:val="28"/>
          <w:szCs w:val="28"/>
        </w:rPr>
        <w:t xml:space="preserve"> являются:</w:t>
      </w:r>
    </w:p>
    <w:p w:rsidR="00F85DC9"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определение понятия и классификации МПЗ на общероссийском уровне, а также на уровне предприятия</w:t>
      </w:r>
      <w:r w:rsidR="00F85DC9" w:rsidRPr="00421DD4">
        <w:rPr>
          <w:color w:val="000000" w:themeColor="text1"/>
          <w:sz w:val="28"/>
          <w:szCs w:val="28"/>
        </w:rPr>
        <w:t>;</w:t>
      </w:r>
    </w:p>
    <w:p w:rsidR="00F85DC9" w:rsidRPr="00421DD4" w:rsidRDefault="00F85DC9"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956DC0" w:rsidRPr="00421DD4">
        <w:rPr>
          <w:color w:val="000000" w:themeColor="text1"/>
          <w:sz w:val="28"/>
          <w:szCs w:val="28"/>
        </w:rPr>
        <w:t xml:space="preserve"> рассмотрение учета поступления и списания материально-производственных запасов</w:t>
      </w:r>
      <w:r w:rsidR="006A55BA" w:rsidRPr="00421DD4">
        <w:rPr>
          <w:color w:val="000000" w:themeColor="text1"/>
          <w:sz w:val="28"/>
          <w:szCs w:val="28"/>
        </w:rPr>
        <w:t>;</w:t>
      </w:r>
    </w:p>
    <w:p w:rsidR="00683F70" w:rsidRPr="00421DD4" w:rsidRDefault="00F85DC9"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006A55BA" w:rsidRPr="00421DD4">
        <w:rPr>
          <w:color w:val="000000" w:themeColor="text1"/>
          <w:sz w:val="28"/>
          <w:szCs w:val="28"/>
        </w:rPr>
        <w:t>изучение учёта и инвентаризации производственных запасов на складе и в бухгалтерии;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исследование особенностей организации учёта с МПЗ и использование их на предприяти</w:t>
      </w:r>
      <w:r w:rsidR="00956DC0" w:rsidRPr="00421DD4">
        <w:rPr>
          <w:color w:val="000000" w:themeColor="text1"/>
          <w:sz w:val="28"/>
          <w:szCs w:val="28"/>
        </w:rPr>
        <w:t>я ИП Соболь Л.С.;</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выявление показателей, характеризующих динамику товарно-материальных ценностей в организации.</w:t>
      </w:r>
    </w:p>
    <w:p w:rsidR="00421DD4" w:rsidRDefault="006A55BA"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Предметом исследования является совершенствование системы учёта МПЗ.</w:t>
      </w:r>
    </w:p>
    <w:p w:rsidR="00421DD4" w:rsidRDefault="006A55B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bCs/>
          <w:iCs/>
          <w:color w:val="000000" w:themeColor="text1"/>
          <w:sz w:val="28"/>
          <w:szCs w:val="28"/>
        </w:rPr>
        <w:t>Объектом исследования является</w:t>
      </w:r>
      <w:r w:rsidR="00421DD4">
        <w:rPr>
          <w:color w:val="000000" w:themeColor="text1"/>
          <w:sz w:val="28"/>
          <w:szCs w:val="28"/>
        </w:rPr>
        <w:t xml:space="preserve"> </w:t>
      </w: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ИП Соболь Л.С.</w:t>
      </w:r>
    </w:p>
    <w:p w:rsidR="00683F70" w:rsidRPr="00421DD4" w:rsidRDefault="00683F70" w:rsidP="00191C74">
      <w:pPr>
        <w:keepNext/>
        <w:widowControl w:val="0"/>
        <w:shd w:val="clear" w:color="000000" w:fill="auto"/>
        <w:suppressAutoHyphens/>
        <w:spacing w:line="360" w:lineRule="auto"/>
        <w:ind w:firstLine="709"/>
        <w:jc w:val="both"/>
        <w:rPr>
          <w:bCs/>
          <w:color w:val="000000" w:themeColor="text1"/>
          <w:sz w:val="28"/>
          <w:szCs w:val="28"/>
        </w:rPr>
      </w:pPr>
      <w:r w:rsidRPr="00421DD4">
        <w:rPr>
          <w:color w:val="000000" w:themeColor="text1"/>
          <w:sz w:val="28"/>
          <w:szCs w:val="28"/>
        </w:rPr>
        <w:t>Методической и теоретической основой дипломн</w:t>
      </w:r>
      <w:r w:rsidR="001C20DA" w:rsidRPr="00421DD4">
        <w:rPr>
          <w:color w:val="000000" w:themeColor="text1"/>
          <w:sz w:val="28"/>
          <w:szCs w:val="28"/>
        </w:rPr>
        <w:t>ого</w:t>
      </w:r>
      <w:r w:rsidRPr="00421DD4">
        <w:rPr>
          <w:color w:val="000000" w:themeColor="text1"/>
          <w:sz w:val="28"/>
          <w:szCs w:val="28"/>
        </w:rPr>
        <w:t xml:space="preserve"> </w:t>
      </w:r>
      <w:r w:rsidR="001C20DA" w:rsidRPr="00421DD4">
        <w:rPr>
          <w:color w:val="000000" w:themeColor="text1"/>
          <w:sz w:val="28"/>
          <w:szCs w:val="28"/>
        </w:rPr>
        <w:t>проекта</w:t>
      </w:r>
      <w:r w:rsidRPr="00421DD4">
        <w:rPr>
          <w:color w:val="000000" w:themeColor="text1"/>
          <w:sz w:val="28"/>
          <w:szCs w:val="28"/>
        </w:rPr>
        <w:t xml:space="preserve"> являются: Федеральный Закон «О бухгалтерском учете», Положение по ведению </w:t>
      </w:r>
      <w:r w:rsidRPr="00421DD4">
        <w:rPr>
          <w:color w:val="000000" w:themeColor="text1"/>
          <w:sz w:val="28"/>
          <w:szCs w:val="28"/>
        </w:rPr>
        <w:lastRenderedPageBreak/>
        <w:t>бухгалтерского учета и</w:t>
      </w:r>
      <w:r w:rsidR="00421DD4">
        <w:rPr>
          <w:color w:val="000000" w:themeColor="text1"/>
          <w:sz w:val="28"/>
          <w:szCs w:val="28"/>
        </w:rPr>
        <w:t xml:space="preserve"> </w:t>
      </w:r>
      <w:r w:rsidRPr="00421DD4">
        <w:rPr>
          <w:color w:val="000000" w:themeColor="text1"/>
          <w:sz w:val="28"/>
          <w:szCs w:val="28"/>
        </w:rPr>
        <w:t xml:space="preserve">отчетности в РФ и другие </w:t>
      </w:r>
      <w:r w:rsidRPr="00421DD4">
        <w:rPr>
          <w:bCs/>
          <w:color w:val="000000" w:themeColor="text1"/>
          <w:sz w:val="28"/>
          <w:szCs w:val="28"/>
        </w:rPr>
        <w:t xml:space="preserve">нормативные документы, законодательные акты, а так же </w:t>
      </w:r>
      <w:r w:rsidRPr="00421DD4">
        <w:rPr>
          <w:color w:val="000000" w:themeColor="text1"/>
          <w:sz w:val="28"/>
          <w:szCs w:val="28"/>
        </w:rPr>
        <w:t>литература</w:t>
      </w:r>
      <w:r w:rsidR="00421DD4">
        <w:rPr>
          <w:color w:val="000000" w:themeColor="text1"/>
          <w:sz w:val="28"/>
          <w:szCs w:val="28"/>
        </w:rPr>
        <w:t xml:space="preserve"> </w:t>
      </w:r>
      <w:r w:rsidRPr="00421DD4">
        <w:rPr>
          <w:color w:val="000000" w:themeColor="text1"/>
          <w:sz w:val="28"/>
          <w:szCs w:val="28"/>
        </w:rPr>
        <w:t xml:space="preserve">по бухгалтерскому учету и анализу финансово </w:t>
      </w:r>
      <w:r w:rsidRPr="00421DD4">
        <w:rPr>
          <w:noProof/>
          <w:color w:val="000000" w:themeColor="text1"/>
          <w:sz w:val="28"/>
          <w:szCs w:val="28"/>
        </w:rPr>
        <w:t xml:space="preserve">- </w:t>
      </w:r>
      <w:r w:rsidRPr="00421DD4">
        <w:rPr>
          <w:color w:val="000000" w:themeColor="text1"/>
          <w:sz w:val="28"/>
          <w:szCs w:val="28"/>
        </w:rPr>
        <w:t>хозяйственной</w:t>
      </w:r>
      <w:r w:rsidR="00421DD4">
        <w:rPr>
          <w:color w:val="000000" w:themeColor="text1"/>
          <w:sz w:val="28"/>
          <w:szCs w:val="28"/>
        </w:rPr>
        <w:t xml:space="preserve"> </w:t>
      </w:r>
      <w:r w:rsidRPr="00421DD4">
        <w:rPr>
          <w:color w:val="000000" w:themeColor="text1"/>
          <w:sz w:val="28"/>
          <w:szCs w:val="28"/>
        </w:rPr>
        <w:t>деятельности</w:t>
      </w:r>
      <w:r w:rsidRPr="00421DD4">
        <w:rPr>
          <w:noProof/>
          <w:color w:val="000000" w:themeColor="text1"/>
          <w:sz w:val="28"/>
          <w:szCs w:val="28"/>
        </w:rPr>
        <w:t>,</w:t>
      </w:r>
      <w:r w:rsidRPr="00421DD4">
        <w:rPr>
          <w:color w:val="000000" w:themeColor="text1"/>
          <w:sz w:val="28"/>
          <w:szCs w:val="28"/>
        </w:rPr>
        <w:t xml:space="preserve"> публикации</w:t>
      </w:r>
      <w:r w:rsidR="00421DD4">
        <w:rPr>
          <w:color w:val="000000" w:themeColor="text1"/>
          <w:sz w:val="28"/>
          <w:szCs w:val="28"/>
        </w:rPr>
        <w:t xml:space="preserve"> </w:t>
      </w:r>
      <w:r w:rsidRPr="00421DD4">
        <w:rPr>
          <w:color w:val="000000" w:themeColor="text1"/>
          <w:sz w:val="28"/>
          <w:szCs w:val="28"/>
        </w:rPr>
        <w:t>экономических журналов и газет</w:t>
      </w:r>
      <w:r w:rsidRPr="00421DD4">
        <w:rPr>
          <w:noProof/>
          <w:color w:val="000000" w:themeColor="text1"/>
          <w:sz w:val="28"/>
          <w:szCs w:val="28"/>
        </w:rPr>
        <w:t>,</w:t>
      </w:r>
      <w:r w:rsidRPr="00421DD4">
        <w:rPr>
          <w:color w:val="000000" w:themeColor="text1"/>
          <w:sz w:val="28"/>
          <w:szCs w:val="28"/>
        </w:rPr>
        <w:t xml:space="preserve"> таких как «Бухгалтерский учет», «Главбух», «Финансовая газета» и </w:t>
      </w:r>
      <w:r w:rsidRPr="00421DD4">
        <w:rPr>
          <w:bCs/>
          <w:color w:val="000000" w:themeColor="text1"/>
          <w:sz w:val="28"/>
          <w:szCs w:val="28"/>
        </w:rPr>
        <w:t>внутренняя документация предприятия.</w:t>
      </w:r>
    </w:p>
    <w:p w:rsidR="006A55BA" w:rsidRPr="00421DD4" w:rsidRDefault="006A55BA" w:rsidP="00191C74">
      <w:pPr>
        <w:keepNext/>
        <w:widowControl w:val="0"/>
        <w:shd w:val="clear" w:color="000000" w:fill="auto"/>
        <w:suppressAutoHyphens/>
        <w:spacing w:line="360" w:lineRule="auto"/>
        <w:ind w:firstLine="709"/>
        <w:jc w:val="both"/>
        <w:rPr>
          <w:bCs/>
          <w:color w:val="000000" w:themeColor="text1"/>
          <w:sz w:val="28"/>
          <w:szCs w:val="28"/>
        </w:rPr>
      </w:pPr>
      <w:r w:rsidRPr="00421DD4">
        <w:rPr>
          <w:bCs/>
          <w:color w:val="000000" w:themeColor="text1"/>
          <w:sz w:val="28"/>
          <w:szCs w:val="28"/>
        </w:rPr>
        <w:t>Дипломный проект состоит из введения, четырёх глав, списка используемых источников</w:t>
      </w:r>
      <w:r w:rsidR="00303E46" w:rsidRPr="00421DD4">
        <w:rPr>
          <w:bCs/>
          <w:color w:val="000000" w:themeColor="text1"/>
          <w:sz w:val="28"/>
          <w:szCs w:val="28"/>
        </w:rPr>
        <w:t xml:space="preserve"> и </w:t>
      </w:r>
      <w:r w:rsidRPr="00421DD4">
        <w:rPr>
          <w:bCs/>
          <w:color w:val="000000" w:themeColor="text1"/>
          <w:sz w:val="28"/>
          <w:szCs w:val="28"/>
        </w:rPr>
        <w:t>заключения.</w:t>
      </w:r>
    </w:p>
    <w:p w:rsidR="00683F70" w:rsidRP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r>
        <w:rPr>
          <w:color w:val="000000" w:themeColor="text1"/>
          <w:sz w:val="28"/>
          <w:szCs w:val="28"/>
        </w:rPr>
        <w:br w:type="page"/>
      </w:r>
      <w:r w:rsidR="00683F70" w:rsidRPr="00421DD4">
        <w:rPr>
          <w:b/>
          <w:bCs/>
          <w:color w:val="000000" w:themeColor="text1"/>
          <w:sz w:val="28"/>
          <w:szCs w:val="28"/>
        </w:rPr>
        <w:lastRenderedPageBreak/>
        <w:t>ГЛАВА 1</w:t>
      </w:r>
      <w:r>
        <w:rPr>
          <w:b/>
          <w:bCs/>
          <w:color w:val="000000" w:themeColor="text1"/>
          <w:sz w:val="28"/>
          <w:szCs w:val="28"/>
        </w:rPr>
        <w:t>.</w:t>
      </w:r>
      <w:r w:rsidR="00683F70" w:rsidRPr="00421DD4">
        <w:rPr>
          <w:b/>
          <w:bCs/>
          <w:color w:val="000000" w:themeColor="text1"/>
          <w:sz w:val="28"/>
          <w:szCs w:val="28"/>
        </w:rPr>
        <w:t xml:space="preserve"> УЧЁТ МАТЕРИАЛЬНО-ПРОИЗВОДСТВЕННЫХ ЗАПАСОВ</w:t>
      </w:r>
    </w:p>
    <w:p w:rsidR="00683F70" w:rsidRPr="00421DD4" w:rsidRDefault="00683F70" w:rsidP="00191C74">
      <w:pPr>
        <w:keepNext/>
        <w:widowControl w:val="0"/>
        <w:shd w:val="clear" w:color="000000" w:fill="auto"/>
        <w:autoSpaceDE w:val="0"/>
        <w:autoSpaceDN w:val="0"/>
        <w:adjustRightInd w:val="0"/>
        <w:spacing w:line="360" w:lineRule="auto"/>
        <w:jc w:val="center"/>
        <w:rPr>
          <w:b/>
          <w:bCs/>
          <w:color w:val="000000" w:themeColor="text1"/>
          <w:sz w:val="28"/>
          <w:szCs w:val="28"/>
        </w:rPr>
      </w:pPr>
    </w:p>
    <w:p w:rsidR="00683F70" w:rsidRPr="00421DD4" w:rsidRDefault="00683F70" w:rsidP="00191C74">
      <w:pPr>
        <w:keepNext/>
        <w:widowControl w:val="0"/>
        <w:shd w:val="clear" w:color="000000" w:fill="auto"/>
        <w:autoSpaceDE w:val="0"/>
        <w:autoSpaceDN w:val="0"/>
        <w:adjustRightInd w:val="0"/>
        <w:spacing w:line="360" w:lineRule="auto"/>
        <w:jc w:val="center"/>
        <w:rPr>
          <w:b/>
          <w:color w:val="000000" w:themeColor="text1"/>
          <w:sz w:val="28"/>
          <w:szCs w:val="28"/>
        </w:rPr>
      </w:pPr>
      <w:r w:rsidRPr="00421DD4">
        <w:rPr>
          <w:b/>
          <w:color w:val="000000" w:themeColor="text1"/>
          <w:sz w:val="28"/>
          <w:szCs w:val="28"/>
        </w:rPr>
        <w:t>1.1 Понятие классификация материально-производственных запасов и задачи их учёта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К бухгалтерскому учету в качестве материально-производственных запасов (далее - МПЗ) принимаются активы:</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используемые в качестве сырья, материалов и тому подобного при производстве продукции, предназначенной для продажи (выполнения работ, оказания услуг);</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предназначенные для продажи;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используемые для управленческих нужд организации</w:t>
      </w:r>
      <w:r w:rsidR="00100C1B" w:rsidRPr="00421DD4">
        <w:rPr>
          <w:color w:val="000000" w:themeColor="text1"/>
          <w:sz w:val="28"/>
          <w:szCs w:val="28"/>
        </w:rPr>
        <w:t xml:space="preserve"> </w:t>
      </w:r>
      <w:r w:rsidR="006A7C13" w:rsidRPr="00421DD4">
        <w:rPr>
          <w:color w:val="000000" w:themeColor="text1"/>
          <w:sz w:val="28"/>
        </w:rPr>
        <w:t>/2</w:t>
      </w:r>
      <w:r w:rsidR="00100C1B" w:rsidRPr="00421DD4">
        <w:rPr>
          <w:color w:val="000000" w:themeColor="text1"/>
          <w:sz w:val="28"/>
        </w:rPr>
        <w:t>5</w:t>
      </w:r>
      <w:r w:rsidR="006A7C13" w:rsidRPr="00421DD4">
        <w:rPr>
          <w:color w:val="000000" w:themeColor="text1"/>
          <w:sz w:val="28"/>
        </w:rPr>
        <w:t xml:space="preserve"> - 236/</w:t>
      </w:r>
      <w:r w:rsidRPr="00421DD4">
        <w:rPr>
          <w:color w:val="000000" w:themeColor="text1"/>
          <w:sz w:val="28"/>
          <w:szCs w:val="28"/>
        </w:rPr>
        <w:t>.</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Готовая продукция является частью материально-производственных запасов, предназначенных для продажи (конечный результат производственного цикла, активы, законченные обработкой или комплектацией, технические и качественные характеристики которых соответствуют условиям договора или в случаях, установленных законодательством, требованиям иных документов).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Товары - часть материально-производственных запасов, приобретенная или полученная от других юридических или физических лиц и предназначенная для продажи.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Единица бухгалтерского учета материально-производственных запасов выбирается организацией самостоятельно таким образом, чтобы обеспечить формирование полной и достоверной информации об этих запасах, а также надлежащий контроль за их наличием и движением. В зависимости от характера материально-производственных запасов, порядка их приобретения и использования единицей материально-производственных запасов может быть номенклатурный номер, партия, однородная группа и т. п.</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ПБУ 5/01 не применяется в отношении: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1) активов, используемых при производстве продукции, выполнении </w:t>
      </w:r>
      <w:r w:rsidRPr="00421DD4">
        <w:rPr>
          <w:color w:val="000000" w:themeColor="text1"/>
          <w:sz w:val="28"/>
          <w:szCs w:val="28"/>
        </w:rPr>
        <w:lastRenderedPageBreak/>
        <w:t>работ или оказании услуг либо для управленческих нужд организации в течение периода, превышающего 12 месяцев или обычный операционный цикл, если он превышает 12 месяцев. Указанные активы учитываются на счетах 01 «Основные средства», 03 «Доходные вложения в материальные ценности», 04 «Нематериальные активы», 07 «Оборудование к установке», 08 «Вложения во внеоборотные активы»;</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2) активов, характеризуемых как незавершенное производство. В составе незавершенного производства учитываются как материально-производственные запасы, так и другие затраты, например, затраты на оплату труда, амортизационные отчисления и т. д. Однако данные затраты еще не привели к появлению готовой продукции (выполнению работ, оказанию услуг), а находятся в стадии производства. Активы, характеризуемые как незавершенное производство, учитываются на счетах 20 «Основное производство», 23 «Вспомогательные производства», 29 «Обслуживающие производства и хозяйства», 44 «Расходы на продажу».</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Остановимся на видах материально-производственных запасов подробнее.</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Сырье и материалы, используемые для производства продукции, учитываются на счете 10 «Материалы» в соответствии с Планом счетов бухгалтерского учета финансово-хозяйственной деятельности организаций и Инструкцией по его применению, утвержденными приказом Минфина РФ от 31 октября 2000 г. № 94н (далее - План счетов).</w:t>
      </w: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Счет 10 «Материалы» предназначен для обобщения информации о наличии и движении сырья, материалов, топлива, запасных частей, инвентаря и хозяйственных принадлежностей, тары и тому подобных ценностей организации (в том числе находящихся в пути и переработке). Материалы учитываются на счете 10 «Материалы» по фактической себестоимости их приобретения (заготовления) или учетным ценам.</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При учете материалов по учетным ценам (плановая себестоимость приобретения или заготовления, средние покупные цены и др.) разница </w:t>
      </w:r>
      <w:r w:rsidRPr="00421DD4">
        <w:rPr>
          <w:color w:val="000000" w:themeColor="text1"/>
          <w:sz w:val="28"/>
          <w:szCs w:val="28"/>
        </w:rPr>
        <w:lastRenderedPageBreak/>
        <w:t>между стоимостью ценностей по этим ценам и фактической себестоимостью приобретения или заготовления ценностей отражается на счете 16 «Отклонение в стоимости материалов».</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К счету 10 «Материалы» Планом счетов рекомендовано открывать следующие субсчета: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10-1 «Сырье и материалы»;</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- 10-2 «Покупные полуфабрикаты и комплектующие изделия, конструкции и детали»;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10-3 «Топливо»;</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10-4 «Тара и тарные материалы»;</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10-5 «Запасные части»;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10-6 «Прочие материалы»;</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10-7 «Материалы, переданные в переработку на сторону»;</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10-8 «Строительные материалы»;</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10-9 «Инвентарь и хозяйственные принадлежности» и др.</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Согласно Плану счетов стоимость материалов, оставшихся на конец месяца в пути или не вывезенных со складов поставщиков, в конце месяца отражается по дебету счета 10 «Материалы» и кредиту счета 60 «Расчеты с поставщиками и подрядчиками» (без оприходования этих ценностей на склад).</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Однако в п. 10 Методических указаний по бухгалтерскому учету материально-производственных запасов, утвержденных приказом Минфина РФ от 28 декабря 2001 г. № 119н (далее - Приказ № 119н), указано, что суммы, оплаченные за запасы, не вывезенные со складов поставщиков и находящиеся в пути, учитываются в бухгалтерском учете на счетах расчетов как дебиторская задолженность.</w:t>
      </w:r>
    </w:p>
    <w:p w:rsidR="00683F70" w:rsidRPr="00421DD4" w:rsidRDefault="00E72C48" w:rsidP="00191C74">
      <w:pPr>
        <w:keepNext/>
        <w:widowControl w:val="0"/>
        <w:shd w:val="clear" w:color="000000" w:fill="auto"/>
        <w:suppressAutoHyphens/>
        <w:spacing w:line="360" w:lineRule="auto"/>
        <w:ind w:firstLine="709"/>
        <w:jc w:val="both"/>
        <w:rPr>
          <w:color w:val="000000" w:themeColor="text1"/>
          <w:sz w:val="28"/>
        </w:rPr>
      </w:pPr>
      <w:r w:rsidRPr="00421DD4">
        <w:rPr>
          <w:color w:val="000000" w:themeColor="text1"/>
          <w:sz w:val="28"/>
          <w:szCs w:val="28"/>
        </w:rPr>
        <w:t>П</w:t>
      </w:r>
      <w:r w:rsidR="00683F70" w:rsidRPr="00421DD4">
        <w:rPr>
          <w:color w:val="000000" w:themeColor="text1"/>
          <w:sz w:val="28"/>
          <w:szCs w:val="28"/>
        </w:rPr>
        <w:t xml:space="preserve">ри оприходовании материалов (как и других МПЗ) наиболее важным является момент перехода права собственности, зафиксированный в договоре поставщиком и покупателем. Если же в договоре момент перехода права собственности не указан, то стороны должны руководствоваться ст. 223 ГК </w:t>
      </w:r>
      <w:r w:rsidR="00683F70" w:rsidRPr="00421DD4">
        <w:rPr>
          <w:color w:val="000000" w:themeColor="text1"/>
          <w:sz w:val="28"/>
          <w:szCs w:val="28"/>
        </w:rPr>
        <w:lastRenderedPageBreak/>
        <w:t>РФ, согласно которой право собственности у приобретателя вещи по договору возникает с момента ее передачи, если иное не предусмотрено законом или договором</w:t>
      </w:r>
      <w:r w:rsidR="001A7F36" w:rsidRPr="00421DD4">
        <w:rPr>
          <w:color w:val="000000" w:themeColor="text1"/>
          <w:sz w:val="28"/>
          <w:szCs w:val="28"/>
        </w:rPr>
        <w:t xml:space="preserve"> </w:t>
      </w:r>
      <w:r w:rsidR="001A7F36" w:rsidRPr="00421DD4">
        <w:rPr>
          <w:color w:val="000000" w:themeColor="text1"/>
          <w:sz w:val="28"/>
        </w:rPr>
        <w:t>/25 - 12/</w:t>
      </w:r>
      <w:r w:rsidR="00683F70" w:rsidRPr="00421DD4">
        <w:rPr>
          <w:color w:val="000000" w:themeColor="text1"/>
          <w:sz w:val="28"/>
          <w:szCs w:val="28"/>
        </w:rPr>
        <w:t>.</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Иначе говоря, если договором предусмотрено, что право собственности на МПЗ переходит к покупателю в момент сдачи груза поставщиком перевозчику, то именно на эту дату покупатель должен оприходовать приобретенные материально-производственные запасы. Ведь в бухгалтерском учете поставщика данные МПЗ уже списаны. Следовательно, если покупатель не оприходует запасы, они останутся как бы ничьими. И в то же время данные МПЗ могут еще находиться в пути. Фактический расход материалов в производстве или для других хозяйственных целей отражается по кредиту счета 10 «Материалы» в корреспонденции со счетами учета затрат на производство (расходов на продажу) или другими соответствующими счетами.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При выбытии материалов (продаже, списании, передаче безвозмездно и др.) их стоимость списывается в дебет счета 91 «Прочие доходы и расходы».</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rPr>
      </w:pPr>
      <w:r w:rsidRPr="00421DD4">
        <w:rPr>
          <w:color w:val="000000" w:themeColor="text1"/>
          <w:sz w:val="28"/>
          <w:szCs w:val="28"/>
        </w:rPr>
        <w:t>Аналитический учет по счету 10 «Материалы» ведется по местам хранения материалов и отдельным их наименованиям (видам, сортам, размерам)</w:t>
      </w:r>
      <w:r w:rsidR="00555A52" w:rsidRPr="00421DD4">
        <w:rPr>
          <w:color w:val="000000" w:themeColor="text1"/>
          <w:sz w:val="28"/>
          <w:szCs w:val="28"/>
        </w:rPr>
        <w:t xml:space="preserve"> </w:t>
      </w:r>
      <w:r w:rsidR="00555A52" w:rsidRPr="00421DD4">
        <w:rPr>
          <w:color w:val="000000" w:themeColor="text1"/>
          <w:sz w:val="28"/>
        </w:rPr>
        <w:t>/25 - 14/</w:t>
      </w:r>
      <w:r w:rsidRPr="00421DD4">
        <w:rPr>
          <w:color w:val="000000" w:themeColor="text1"/>
          <w:sz w:val="28"/>
          <w:szCs w:val="28"/>
        </w:rPr>
        <w:t>.</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 зависимости от принятой организацией учетной политики поступление материалов может быть отражено с использованием счетов 15 «Заготовление и приобретение материальных ценностей» и 16 «Отклонение в стоимости материальных ценностей» или без использования их.</w:t>
      </w:r>
    </w:p>
    <w:p w:rsidR="00713884" w:rsidRPr="00421DD4" w:rsidRDefault="00713884"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015AFB" w:rsidRPr="00421DD4" w:rsidRDefault="00015AFB" w:rsidP="00191C74">
      <w:pPr>
        <w:keepNext/>
        <w:widowControl w:val="0"/>
        <w:shd w:val="clear" w:color="000000" w:fill="auto"/>
        <w:autoSpaceDE w:val="0"/>
        <w:autoSpaceDN w:val="0"/>
        <w:adjustRightInd w:val="0"/>
        <w:spacing w:line="360" w:lineRule="auto"/>
        <w:jc w:val="center"/>
        <w:rPr>
          <w:b/>
          <w:color w:val="000000" w:themeColor="text1"/>
          <w:sz w:val="28"/>
          <w:szCs w:val="28"/>
        </w:rPr>
      </w:pPr>
      <w:r w:rsidRPr="00421DD4">
        <w:rPr>
          <w:b/>
          <w:color w:val="000000" w:themeColor="text1"/>
          <w:sz w:val="28"/>
          <w:szCs w:val="28"/>
        </w:rPr>
        <w:t>1.2 Учет поступления и списания материально-производственных запасов</w:t>
      </w:r>
    </w:p>
    <w:p w:rsidR="00015AFB" w:rsidRPr="00421DD4" w:rsidRDefault="00015AFB" w:rsidP="00191C74">
      <w:pPr>
        <w:keepNext/>
        <w:widowControl w:val="0"/>
        <w:shd w:val="clear" w:color="000000" w:fill="auto"/>
        <w:suppressAutoHyphens/>
        <w:autoSpaceDE w:val="0"/>
        <w:autoSpaceDN w:val="0"/>
        <w:adjustRightInd w:val="0"/>
        <w:spacing w:line="360" w:lineRule="auto"/>
        <w:ind w:firstLine="709"/>
        <w:jc w:val="both"/>
        <w:rPr>
          <w:bCs/>
          <w:color w:val="000000" w:themeColor="text1"/>
          <w:sz w:val="28"/>
          <w:szCs w:val="28"/>
        </w:rPr>
      </w:pP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Материально-производственные запасы принимаются к бухгалтерскому учету по фактической себестоимости (п. 5 ПБУ 5/01).</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При этом само понятие «фактическая себестоимость» меняется в </w:t>
      </w:r>
      <w:r w:rsidRPr="00421DD4">
        <w:rPr>
          <w:color w:val="000000" w:themeColor="text1"/>
          <w:sz w:val="28"/>
          <w:szCs w:val="28"/>
        </w:rPr>
        <w:lastRenderedPageBreak/>
        <w:t>зависимости от источника поступления МПЗ, от порядка его оплаты и других факторов.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Фактическая себестоимость материально-производственных запасов (материалов, товаров, готовой продукции), в которой они приняты к бухгалтерскому учету, не подлежит изменению, кроме случаев, установленных законодательством Российской Федерации (п. 12 ПБУ 5/01).</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Необходимо отметить, что ПБУ 5/01 не раскрывает таких понятий, как «принятие к бухгалтерскому учету», «дата принятия к бухгалтерскому учету».</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По общему правилу датой принятия МПЗ к бухгалтерскому учету является дата их фактического оприходования на складе, а, следовательно, дата их отражения на счетах 10,41,43 и других.</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Одним из видов поступления на предприятие является приобретение МПЗ за плату. Фактической себестоимостью материально-производственных запасов, приобретенных за плату, признается сумма фактических затрат организации на приобретение, за исключением налога на добавленную стоимость и иных возмещаемых налогов (кроме случаев, предусмотренных законодательством Российской Федерации) (п. 6 ПБУ 5/01).</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К фактическим затратам на приобретение материально-производственных запасов относятся:</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суммы, уплачиваемые в соответствии с договором поставщику (продавцу);</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суммы, уплачиваемые организациям за информационные и консультационные услуги, связанные с приобретением материально-производственных запасов;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таможенные пошлины;</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невозмещаемые налоги, уплачиваемые в связи с приобретением шпицы материально-производственных запасов;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вознаграждения, уплачиваемые посреднической организации, которую приобретены материально-производственные запасы;</w:t>
      </w: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lastRenderedPageBreak/>
        <w:t>-</w:t>
      </w:r>
      <w:r w:rsidR="00421DD4">
        <w:rPr>
          <w:color w:val="000000" w:themeColor="text1"/>
          <w:sz w:val="28"/>
          <w:szCs w:val="28"/>
        </w:rPr>
        <w:t xml:space="preserve"> </w:t>
      </w:r>
      <w:r w:rsidRPr="00421DD4">
        <w:rPr>
          <w:color w:val="000000" w:themeColor="text1"/>
          <w:sz w:val="28"/>
          <w:szCs w:val="28"/>
        </w:rPr>
        <w:t>затраты по заготовке и доставке материально-производственных запасов;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затраты по содержанию заготовительно-складского подразделения организации;</w:t>
      </w: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затраты на услуги транспорта по доставке материально-производственных запасов до места их использования, если они не включены в цену материально-производственных запасов, установленную договором;</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начисленные проценты по кредитам, предоставленным поставщиками (коммерческий кредит);</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начисленные до принятия к бухгалтерскому учету материально-производственных запасов проценты по заемным средствам, если пни привлечены для приобретения этих запасов;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затраты по доведению материально-производственных запасов до состояния, в котором они пригодны к использованию в запланированных целях. Данные затраты включают затраты организации по подработке, сортировке, фасовке и улучшению технических характеристик полученных запасов, не связанные с производством продукции, выполнением работ и оказанием услуг;</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иные затраты, непосредственно связанные с приобретением материально-производственных запасов</w:t>
      </w:r>
      <w:r w:rsidR="00454AF2" w:rsidRPr="00421DD4">
        <w:rPr>
          <w:color w:val="000000" w:themeColor="text1"/>
          <w:sz w:val="28"/>
          <w:szCs w:val="28"/>
        </w:rPr>
        <w:t xml:space="preserve"> </w:t>
      </w:r>
      <w:r w:rsidR="00454AF2" w:rsidRPr="00421DD4">
        <w:rPr>
          <w:color w:val="000000" w:themeColor="text1"/>
          <w:sz w:val="28"/>
        </w:rPr>
        <w:t>/32 - 78/</w:t>
      </w:r>
      <w:r w:rsidRPr="00421DD4">
        <w:rPr>
          <w:color w:val="000000" w:themeColor="text1"/>
          <w:sz w:val="28"/>
          <w:szCs w:val="28"/>
        </w:rPr>
        <w:t>.</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Не включаются в фактические затраты на приобретение материально-производственных запасов общехозяйственные и иные аналогичные расходы, кроме случаев, когда они непосредственно связаны с приобретением материально-производственных запасов.</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Фактические затраты на приобретение материально-производственных запасов определяются (уменьшаются или увеличиваются) с учетом суммовых разниц, возникающих до принятия материально-производственных запасов к бухгалтерскому учету в случаях, когда оплата производится в рублях в сумме, эквивалентной сумме в иностранной валюте (условных денежных единицах). Под суммовой разницей понимается разница между рублевой </w:t>
      </w:r>
      <w:r w:rsidRPr="00421DD4">
        <w:rPr>
          <w:color w:val="000000" w:themeColor="text1"/>
          <w:sz w:val="28"/>
          <w:szCs w:val="28"/>
        </w:rPr>
        <w:lastRenderedPageBreak/>
        <w:t>оценкой фактически произведенной оплаты, выраженной в иностранной валюте (условных денежных единицах), кредиторской задолженности по оплате запасов, исчисленной по официальному или иному согласованному курсу на дату принятия ее к бухгалтерскому учету, и рублевой оценкой этой кредиторской задолженности, исчисленной по официальному или иному согласованному курсу на дату ее погашения</w:t>
      </w:r>
      <w:r w:rsidR="0005488D" w:rsidRPr="00421DD4">
        <w:rPr>
          <w:color w:val="000000" w:themeColor="text1"/>
          <w:sz w:val="28"/>
          <w:szCs w:val="28"/>
        </w:rPr>
        <w:t xml:space="preserve"> </w:t>
      </w:r>
      <w:r w:rsidR="0005488D" w:rsidRPr="00421DD4">
        <w:rPr>
          <w:color w:val="000000" w:themeColor="text1"/>
          <w:sz w:val="28"/>
        </w:rPr>
        <w:t>/48 - 32/</w:t>
      </w:r>
      <w:r w:rsidRPr="00421DD4">
        <w:rPr>
          <w:color w:val="000000" w:themeColor="text1"/>
          <w:sz w:val="28"/>
          <w:szCs w:val="28"/>
        </w:rPr>
        <w:t>.</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Стоимость товарно-материальных ценностей, включаемых в материальные расходы, определяется исходя из цен их приобретения (без учета сумм налогов, подлежащих вычету либо включаемых в расходы в соответствии с Налоговым кодексом), включая комиссионные вознаграждения, уплачиваемые посредническим организациям, ввозные таможенные пошлины и сборы, расходы на транспортировку и иные затраты, связанные с приобретением товарно-материальных ценностей (п. 2 ст. 254 НК РФ). Причем законодатель не объясняет, что понимается под иными затратами.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Если материал поступает в одной единице измерения (например, по весу), а отпускается со склада в другой (например, поштучно), то его оприходование и отпуск отражаются одновременно в двух единицах. Причем вначале записывается количество в единице измерения, указанной в документах поставщика, затем в скобках - количество в единице измерения, по которой материал будет отпускаться со склада.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Если затруднительно отражение движения такого материала одновременно в двух единицах измерения, возможен вариант перевода материала в другую единицу измерения с составлением акта перевода. Акт составляется представителями отдела снабжения, бухгалтерской службы, специалистами других отделов (если это необходимо) и заведующим складом. В акте перевода указываются обе единицы измерения, и определяется учетная цена в новой единице измерения.</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Если в документах поставщика указывается единица измерения более крупная или более мелкая (например, в тоннах), чем принято в организации </w:t>
      </w:r>
      <w:r w:rsidRPr="00421DD4">
        <w:rPr>
          <w:color w:val="000000" w:themeColor="text1"/>
          <w:sz w:val="28"/>
          <w:szCs w:val="28"/>
        </w:rPr>
        <w:lastRenderedPageBreak/>
        <w:t>(например, в килограммах), такие материалы приходуются в единице измерения, принятой в организации.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Если сырье и материалы приобретаются промышленными предприятиями, организациями, выполняющими определенные работы и оказывающими услуги, то затраты по доставке данных МПЗ до склада включаются покупателями в их фактическую себестоимость.</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 хозяйственной практике встречаются ситуации, когда МПЗ поступают в организацию без документов поставщика. Такие поступления называются неотфактурованными поставками. Эти запасы должны быть оприходованы с составлением Акта о приемке материалов (унифицированная форма № М-7). При этом указанные МПЗ должны быть оприходованы по учетным ценам, а если учетные цены не применяются, то по рыночным ценам.</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При поступлении расчетных документов поставщиков учетная цена корректируется. А если документы поступили только в следующем году, корректировки отражаются на счете 91 «Прочие доходы и расходы» в качестве прибыли или убытка прошлых лет, выявленных в отчетном году.</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Д15К60- оприходованы материалы на дату поступления.</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Д19К60- выделен НДС по поступившим материалам.</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Д60К51- произведена оплата поставщикам.</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Д10К15- приняты к учёту материалы по фактической себестоимости.</w:t>
      </w:r>
    </w:p>
    <w:p w:rsidR="001D475E"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Другим видом поступления МПЗ является изготовление организацией материалов самостоятельно. Фактическая себестоимость материально-производственных запасов при их изготовлении самой организацией определяется исходя из фактических затрат, связанных с производством данных запасов (п. 7 ПБУ 5/01). Учет и формирование затрат на производство материально-производственных запасов осуществляется организацией в порядке, установленном для определения себестоимости соответствующих видов продукции.</w:t>
      </w:r>
    </w:p>
    <w:p w:rsidR="001D475E"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При расчете НДС, когда передача материальных ценностей </w:t>
      </w:r>
      <w:r w:rsidRPr="00421DD4">
        <w:rPr>
          <w:color w:val="000000" w:themeColor="text1"/>
          <w:sz w:val="28"/>
          <w:szCs w:val="28"/>
        </w:rPr>
        <w:lastRenderedPageBreak/>
        <w:t>производится для собственных нужд предприятия, необходимо рассматривать две ситуации:</w:t>
      </w:r>
    </w:p>
    <w:p w:rsidR="001D475E"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расходы на собственные нужды принимаются к вычету (в том числе и через амортизационные отчисления) при исчислении налога на прибыль организации;</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расходы на собственные нужды не принимаются к вычету (в том числе и через амортизационные отчисления) при исчислении налога на прибыль организации.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Передача на территории Российской Федерации товаров (выполнение работ, оказание услуг) для собственных нужд, расходы на которые не принимаются к вычету (в том числе через амортизационные отчисления) при исчислении налога на прибыль организаций, является объектом налогообложения по налогу на добавленную стоимость.</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Сумма НДС, уплаченного поставщику за приобретенные материалы, полностью принята к вычету, так как и на передачу готовой продукции для собственных нужд, и на реализацию продукции другим организациям будет начислен НДС.</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Стоимость работ и стоимость использованной продукции собственного производства, направленных на собственные нужды, не подлежат вычету при исчислении налога на прибыль предприятия (п. 13 ст. 270 НК РФ) и, следовательно, являются объектом налогообложения по НДС.</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 п. 2 ст. 149 НК РФ приведен перечень товаров (работ, услуг), передача (выполнение, оказание) которых для собственных нужд не подлежит налогообложению независимо от того, принимаются ли данные затраты к вычету при расчете налога на доходы организации.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Не подлежат налогообложению и отдельные операции (п. 3 ст. 149 НК РФ). Однако не во всех случаях передача указанных товаров для собственных нужд освобождается от обложения НДС. Так, в частности, освобождается передача для собственных нужд предметов религиозного назначения, производимых и реализуемых религиозными организациями </w:t>
      </w:r>
      <w:r w:rsidRPr="00421DD4">
        <w:rPr>
          <w:color w:val="000000" w:themeColor="text1"/>
          <w:sz w:val="28"/>
          <w:szCs w:val="28"/>
        </w:rPr>
        <w:lastRenderedPageBreak/>
        <w:t>(объединениями) в рамках религиозной деятельности, за исключением подакцизных, а также организация и проведение указанными организациями религиозных обрядов или других культовых действий. Таким образом, в соответствующем пункте, утверждающем льготу, должно быть прямо оговорено, что передача товаров для собственных нужд освобождается от НДС.</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НДС по материалам (товарам, работам, услугам), предъявленный налогоплательщику и уплаченный им при приобретении, не подлежит вычету. Он включается в стоимость этих материалов, товаров, работ или услуг, если передача для собственных нужд освобождена от налогообложения по налогу на добавленную стоимость в соответствии с пп. 2 и 3 ст. 149 НК РФ.</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 случаях, когда производство продукции освобождено от налогообложения, а передача этой продукции для собственных нужд подлежит налогообложению, НДС по приобретенным материалам, использованным на производство продукции для собственных нужд, подлежит вычету в общеустановленном порядке.</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При отпуске материально-производственных запасов (кроме товаров, учитываемых по продажной стоимости) в производство и ином выбытии их оценка производится одним из следующих способов (п. 16 ПБУ 5/01):</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по себестоимости каждой единицы;</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по средней себестоимости;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по себестоимости первых по времени приобретения материально-производственных запасов (способ ФИФО);</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по себестоимости последних по времени приобретения материально-производственных запасов (способ ЛИФО).</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Применение одного из указанных способов по группе (виду) материально-производственных запасов производится исходя из допущения последовательности применения учетной политики.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Материально-производственные запасы, используемые организацией в </w:t>
      </w:r>
      <w:r w:rsidRPr="00421DD4">
        <w:rPr>
          <w:color w:val="000000" w:themeColor="text1"/>
          <w:sz w:val="28"/>
          <w:szCs w:val="28"/>
        </w:rPr>
        <w:lastRenderedPageBreak/>
        <w:t>особом порядке (драгоценные металлы, драгоценные камни и т. п.), или запасы, которые не могут обычным образом заменять друг друга, могут оцениваться по себестоимости каждой единицы таких запасов.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 соответствии с п. 78 Приказа № 119н применение методов средней себестоимости, ФИФО или ЛИФО может осуществляться следующими вариантами: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исходя из среднемесячной фактической себестоимости (взвешенная оценка), в расчет которой включаются количество и стоимость МПЗ на начало месяца и все поступления за месяц;</w:t>
      </w:r>
    </w:p>
    <w:p w:rsidR="00FC7F53"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путем определения фактической себестоимости МПЗ в момент их отпуска (скользящая оценка), при этом в расчет средней оценки включаются количество и стоимость материалов на начало месяца и все поступления до момента отпуска.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Применение скользящей оценки должно быть экономически обосновано и обеспечено соответствующими средствами вычислительной техники.</w:t>
      </w:r>
      <w:r w:rsidR="00FC7F53" w:rsidRPr="00421DD4">
        <w:rPr>
          <w:color w:val="000000" w:themeColor="text1"/>
          <w:sz w:val="28"/>
          <w:szCs w:val="28"/>
        </w:rPr>
        <w:t xml:space="preserve"> </w:t>
      </w:r>
      <w:r w:rsidRPr="00421DD4">
        <w:rPr>
          <w:color w:val="000000" w:themeColor="text1"/>
          <w:sz w:val="28"/>
          <w:szCs w:val="28"/>
        </w:rPr>
        <w:t>Вариант исчисления средних оценок должен быть зафиксирован в учетной политике.</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Аналогичные методы расчета себестоимости МПЗ, списываемых в производство, предусмотрены и в гл. 25 НК РФ (п. 6 ст. 254 НК РФ). Таким образом, во избежание двойного расчета стоимости выбывающих материально-производственных запасов налогоплательщику целесообразно выбрать единый метод оценки как для бухгалтерского учета, так и для налогового и зафиксировать данный метод в учетной политике.</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Согласно п. 74 Приказа № 119н при списании МПЗ по себестоимости каждой единицы запасов могут применяться два варианта исчисления:</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включая все расходы, связанные с приобретением запасов;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включая только стоимость запаса по договорной цене (упрощенный вариант).</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Применение упрощенного варианта допускается при отсутствии возможности непосредственного отнесения транспортно-заготовительных и </w:t>
      </w:r>
      <w:r w:rsidRPr="00421DD4">
        <w:rPr>
          <w:color w:val="000000" w:themeColor="text1"/>
          <w:sz w:val="28"/>
          <w:szCs w:val="28"/>
        </w:rPr>
        <w:lastRenderedPageBreak/>
        <w:t>других расходов, связанных с приобретением запасов, на их себестоимость (например, при централизованной поставке материалов).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 этом случае величина отклонения (разница между фактическими расходами по приобретению МПЗ и его договорной ценой) распределяется пропорционально стоимости списанных материалов, исчисленной в договорных ценах.</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Оценка отпущенных материалов по себестоимости каждой единицы запасов должна применяться организацией в случае, если используемые запасы не смогут обычным образом заменять друг друга или подлежат особому учету (драгоценные металлы, драгоценные камни, радиоактивные вещества и т. д.).</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Оценка материально-производственных запасов по средней себестоимости производится по каждой группе (виду) запасов путем деления общей себестоимости группы (вида) запасов на их количество, складывающихся соответственно из себестоимости и количества остатка на начало месяца и запасов, поступивших в течение данного месяца.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Оценка по себестоимости первых по времени приобретения материально-производственных запасов (способ ФИФО) основана на допущении, что материально-производственные запасы используются в течение месяца и иного периода в последовательности их приобретения или поступления (п. 19 ПБУ 5/01). Иными словами, запасы, первыми поступающие в производство (продажу), должны быть оценены по себестоимости первых по времени приобретений с учетом себестоимости запасов, числящихся на начало месяца.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При применении этого способа оценка материально-производственных запасов, находящихся в запасе (на складе) на конец месяца, производится по фактической себестоимости последних по времени приобретений. А в себестоимости проданных товаров, продукции, работ, услуг учитывается себестоимость ранних по времени приобретений.</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Материально-производственные запасы, первыми поступающие в </w:t>
      </w:r>
      <w:r w:rsidRPr="00421DD4">
        <w:rPr>
          <w:color w:val="000000" w:themeColor="text1"/>
          <w:sz w:val="28"/>
          <w:szCs w:val="28"/>
        </w:rPr>
        <w:lastRenderedPageBreak/>
        <w:t>производство (продажу), могут быть оценены по себестоимости последних в последовательности приобретения (п. 20 ПБУ 5/01). На этом допущении основана оценка по себестоимости последних по времени приобретения материально-производственных запасов (способ ЛИФО)</w:t>
      </w:r>
      <w:r w:rsidR="006B4153" w:rsidRPr="00421DD4">
        <w:rPr>
          <w:color w:val="000000" w:themeColor="text1"/>
          <w:sz w:val="28"/>
          <w:szCs w:val="28"/>
        </w:rPr>
        <w:t xml:space="preserve"> </w:t>
      </w:r>
      <w:r w:rsidR="006B4153" w:rsidRPr="00421DD4">
        <w:rPr>
          <w:color w:val="000000" w:themeColor="text1"/>
          <w:sz w:val="28"/>
        </w:rPr>
        <w:t>/32 - 7</w:t>
      </w:r>
      <w:r w:rsidR="005814CA" w:rsidRPr="00421DD4">
        <w:rPr>
          <w:color w:val="000000" w:themeColor="text1"/>
          <w:sz w:val="28"/>
        </w:rPr>
        <w:t>7</w:t>
      </w:r>
      <w:r w:rsidR="006B4153" w:rsidRPr="00421DD4">
        <w:rPr>
          <w:color w:val="000000" w:themeColor="text1"/>
          <w:sz w:val="28"/>
        </w:rPr>
        <w:t>/</w:t>
      </w:r>
      <w:r w:rsidRPr="00421DD4">
        <w:rPr>
          <w:color w:val="000000" w:themeColor="text1"/>
          <w:sz w:val="28"/>
          <w:szCs w:val="28"/>
        </w:rPr>
        <w:t>.</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При применении этого способа оценка материально-производственных запасов, находящихся в запасе (на складе) на конец месяца, производится по фактической себестоимости ранних по времени приобретения. А в</w:t>
      </w:r>
      <w:r w:rsidR="00DB1A7C" w:rsidRPr="00421DD4">
        <w:rPr>
          <w:color w:val="000000" w:themeColor="text1"/>
          <w:sz w:val="28"/>
          <w:szCs w:val="28"/>
        </w:rPr>
        <w:t xml:space="preserve"> </w:t>
      </w:r>
      <w:r w:rsidRPr="00421DD4">
        <w:rPr>
          <w:color w:val="000000" w:themeColor="text1"/>
          <w:sz w:val="28"/>
          <w:szCs w:val="28"/>
        </w:rPr>
        <w:t>себестоимости проданных товаров, продукции, работ, услуг учитывается себестоимость поздних по времени приобретения.</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Таким образом, метод ФИФО целесообразен для использования организациями с относительно невысоким уровнем рентабельности в целях недопущения возникновения убытков. Метод ЛИФО, наоборот, лучше использовать высокорентабельным организациям для снижения налогового бремени.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Производственные запасы материалов пополняются за счет их поставок предприятиями-поставщиками или прочими организациями на основе договоров.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Предприятия-поставщики одновременно с отгрузкой высылают покупателю расчетные документы (платежное требование-поручение, счет-фактуру), товарно-транспортную накладную, квитанцию к железнодорожной накладной и др. Расчетные и другие документы поступают в отдел маркетинга предприятия. Там проверяют правильность их заполнения, соответствие их договорам, регистрируют в «Журнале учета поступающих грузов» (ф. № М-1), акцептуют их, т. е. дают согласие на оплату.</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После регистрации платежные документы получают внутренний номер и передаются в бухгалтерию для оплаты, а квитанции и товарно-транспортные накладные передаются экспедитору для получения и доставки материалов.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С этого момента у бухгалтерии предприятия возникают расчеты с поставщиками. По мере поступления груза на склад выписывается </w:t>
      </w:r>
      <w:r w:rsidRPr="00421DD4">
        <w:rPr>
          <w:color w:val="000000" w:themeColor="text1"/>
          <w:sz w:val="28"/>
          <w:szCs w:val="28"/>
        </w:rPr>
        <w:lastRenderedPageBreak/>
        <w:t>приходный ордер, затем при реестре сдается в бухгалтерию, где таксируется и прикладывается к платежному документу. По мере оплаты банком этого документа бухгалтерия получает выписку с расчетного счета о списании денежных средств в пользу предприятия-поставщика.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При обнаружении признаков, вызывающих сомнение в сохранности груза, экспедитор при приемке груза в транспортной организации может потребовать проверку груза. В случае обнаружения недостачи мест, повреждения тары составляют коммерческий акт, который служит основанием для предъявления претензии к транспортной организации или поставщику.</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Учет расчетов с поставщиками товарно-материальных ценностей ведут на счете 60 «Расчеты с поставщиками и подрядчиками». Счет пассивный, сальдовый, расчетный.</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Сальдо кредитовое свидетельствует о суммах задолженности предприятия поставщикам и подрядчикам по неоплаченным счетам и неотфактурованным поставкам;</w:t>
      </w:r>
    </w:p>
    <w:p w:rsidR="00683F70" w:rsidRPr="00421DD4" w:rsidRDefault="006A4877"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оборот по кредиту - суммы акцептованных счетов поставщиков за отчетный месяц;</w:t>
      </w:r>
    </w:p>
    <w:p w:rsidR="00683F70" w:rsidRPr="00421DD4" w:rsidRDefault="006A4877"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оборот по дебету - суммы оплаченных счетов поставщиков.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Учет расчетов с поставщиками товарно-материальных ценностей ведут в журнале-ордере № 6. Это комбинированный регистр аналитического и синтетического учета. Аналитический учет в нем организуется в разрезе каждого платежного документа, приходного ордера, приемного акта. Открывается журнал-ордер № 6 суммами незаконченных расчетов с поставщиками на начало месяца.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Заполняется журнал-ордер № 6 на основании акцептованных платежных требований-поручений, счетов-фактур, приходных ордеров, актов о приемке материалов, выписок банка.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Журнал-ордер № 6 ведут линейно-позиционным способом, что дает возможность судить о состоянии расчетов с поставщиками по каждому </w:t>
      </w:r>
      <w:r w:rsidRPr="00421DD4">
        <w:rPr>
          <w:color w:val="000000" w:themeColor="text1"/>
          <w:sz w:val="28"/>
          <w:szCs w:val="28"/>
        </w:rPr>
        <w:lastRenderedPageBreak/>
        <w:t>документу.</w:t>
      </w:r>
    </w:p>
    <w:p w:rsidR="00DB1A7C"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Суммы по учетным ценам записываются независимо от вида поступивших ценностей общей суммой, а по платежным требованиям-поручениям - в разрезе видов материалов (основные, вспомогательные, топливо и т. п.). Сумма претензий записывается на основании актов. По выпискам банка производится отметка об оплате каждого платежного документа.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Сумма недостач относится в дебет счета 76 «Расчеты с разными дебиторами и кредиторами», субсчет 2 «Расчеты по претензиям» и отражается в журнале-ордере № 6 и ведомости № 7.</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Предприятия пользуются также услугами поставщиков воды, газа, подрядчиков ремонтных работ и др. По этим расчетам за услуги ведется отдельный журнал-ордер № 6.</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По окончании месяца показатели обоих журналов-ордеров суммируют для получения оборотов по счету 60 «Расчеты с поставщиками и подрядчиками» и переноса их в Главную книгу.</w:t>
      </w:r>
    </w:p>
    <w:p w:rsidR="00E80100" w:rsidRPr="00421DD4" w:rsidRDefault="00E8010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C76259" w:rsidP="00191C74">
      <w:pPr>
        <w:keepNext/>
        <w:widowControl w:val="0"/>
        <w:shd w:val="clear" w:color="000000" w:fill="auto"/>
        <w:autoSpaceDE w:val="0"/>
        <w:autoSpaceDN w:val="0"/>
        <w:adjustRightInd w:val="0"/>
        <w:spacing w:line="360" w:lineRule="auto"/>
        <w:jc w:val="center"/>
        <w:rPr>
          <w:b/>
          <w:color w:val="000000" w:themeColor="text1"/>
          <w:sz w:val="28"/>
          <w:szCs w:val="28"/>
        </w:rPr>
      </w:pPr>
      <w:r w:rsidRPr="00421DD4">
        <w:rPr>
          <w:b/>
          <w:color w:val="000000" w:themeColor="text1"/>
          <w:sz w:val="28"/>
          <w:szCs w:val="28"/>
        </w:rPr>
        <w:t>1.3 Учёт и инвентаризация производственных запасов на складе и в бухгалтерии</w:t>
      </w:r>
    </w:p>
    <w:p w:rsidR="00C76259" w:rsidRPr="00421DD4" w:rsidRDefault="00C76259" w:rsidP="00191C74">
      <w:pPr>
        <w:keepNext/>
        <w:widowControl w:val="0"/>
        <w:shd w:val="clear" w:color="000000" w:fill="auto"/>
        <w:suppressAutoHyphens/>
        <w:autoSpaceDE w:val="0"/>
        <w:autoSpaceDN w:val="0"/>
        <w:adjustRightInd w:val="0"/>
        <w:spacing w:line="360" w:lineRule="auto"/>
        <w:ind w:firstLine="709"/>
        <w:jc w:val="both"/>
        <w:rPr>
          <w:bCs/>
          <w:color w:val="000000" w:themeColor="text1"/>
          <w:sz w:val="28"/>
          <w:szCs w:val="28"/>
        </w:rPr>
      </w:pP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Порядок учета материально-производственных запасов на складе и в бухгалтерии зависит от метода их учета.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Существуют следующие методы учета производственных запасов: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количественно-суммовой;</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с помощью отчетов материально ответственных лиц;</w:t>
      </w: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оперативно-бухгалтерский (сальдовый).</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Наиболее прогрессивным и рациональным методом учета материалов является оперативно-бухгалтерский. Он предполагает ведение на складах только количественно-сортового учета движения материалов и осуществляется в «карточках складского учета материалов» (ф. М-17). </w:t>
      </w:r>
      <w:r w:rsidRPr="00421DD4">
        <w:rPr>
          <w:color w:val="000000" w:themeColor="text1"/>
          <w:sz w:val="28"/>
          <w:szCs w:val="28"/>
        </w:rPr>
        <w:lastRenderedPageBreak/>
        <w:t>Карточки открывает бухгалтерия на каждый номенклатурный номер материала и под расписку передает их заведующему складом.</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По мере поступления на склад материалов кладовщик выписывает «Приходный ордер» и регистрирует его в «Карточке учета материалов» в графе «Приход».</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На основании расходных документов (лимитно-заборных карт, требований) в карточке регистрируется расход материала.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 карточке после каждой записи выводится остаток.</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Кладовщик в установленные графиком сроки сдает в бухгалтерию первичные документы и составляет реестры сдачи документов на приход и расход материалов (ф. М-13) с указанием количества документов, их номеров и групп материалов, к которым они относятся.</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По состоянию на первое число каждого месяца материально ответственное лицо переносит количественные остатки из карточек в «Ведомость учета остатков материалов» (ф. М-14).</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Эта ведомость открывается бухгалтерией на год по каждому складу. Хранится она в бухгалтерии и выдается кладовщику за день до окончания месяца.</w:t>
      </w:r>
    </w:p>
    <w:p w:rsidR="00683F70" w:rsidRPr="00421DD4" w:rsidRDefault="00683F70" w:rsidP="00191C74">
      <w:pPr>
        <w:keepNext/>
        <w:widowControl w:val="0"/>
        <w:shd w:val="clear" w:color="000000" w:fill="auto"/>
        <w:suppressAutoHyphens/>
        <w:spacing w:line="360" w:lineRule="auto"/>
        <w:ind w:firstLine="709"/>
        <w:jc w:val="both"/>
        <w:rPr>
          <w:bCs/>
          <w:color w:val="000000" w:themeColor="text1"/>
          <w:sz w:val="28"/>
          <w:szCs w:val="28"/>
        </w:rPr>
      </w:pPr>
      <w:r w:rsidRPr="00421DD4">
        <w:rPr>
          <w:color w:val="000000" w:themeColor="text1"/>
          <w:sz w:val="28"/>
          <w:szCs w:val="28"/>
        </w:rPr>
        <w:t>Работник бухгалтерии проверяет правильность произведенных кладовщиком записей в карточках учета материалов и подтверждает их своей подписью на карточках.</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Основные принципы оперативно-бухгалтерского метода учета следующие:</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 xml:space="preserve">оперативность и бухгалтерская достоверность количественного учета на складе при помощи карточек учета материалов, которые полу ген </w:t>
      </w:r>
      <w:r w:rsidRPr="00421DD4">
        <w:rPr>
          <w:bCs/>
          <w:color w:val="000000" w:themeColor="text1"/>
          <w:sz w:val="28"/>
          <w:szCs w:val="28"/>
        </w:rPr>
        <w:t xml:space="preserve">материально </w:t>
      </w:r>
      <w:r w:rsidRPr="00421DD4">
        <w:rPr>
          <w:color w:val="000000" w:themeColor="text1"/>
          <w:sz w:val="28"/>
          <w:szCs w:val="28"/>
        </w:rPr>
        <w:t>ответственными лицами;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 истематический контроль работниками бухгалтерии непосредственно на складе за правильным и своевременным документированием операций по движению материалов и ведением складского учета материалов; предоставление бухгалтерам права проверки </w:t>
      </w:r>
      <w:r w:rsidRPr="00421DD4">
        <w:rPr>
          <w:bCs/>
          <w:color w:val="000000" w:themeColor="text1"/>
          <w:sz w:val="28"/>
          <w:szCs w:val="28"/>
        </w:rPr>
        <w:t xml:space="preserve">соответствия фактических </w:t>
      </w:r>
      <w:r w:rsidRPr="00421DD4">
        <w:rPr>
          <w:bCs/>
          <w:color w:val="000000" w:themeColor="text1"/>
          <w:sz w:val="28"/>
          <w:szCs w:val="28"/>
        </w:rPr>
        <w:lastRenderedPageBreak/>
        <w:t xml:space="preserve">остатков материалов </w:t>
      </w:r>
      <w:r w:rsidRPr="00421DD4">
        <w:rPr>
          <w:color w:val="000000" w:themeColor="text1"/>
          <w:sz w:val="28"/>
          <w:szCs w:val="28"/>
        </w:rPr>
        <w:t xml:space="preserve">данным </w:t>
      </w:r>
      <w:r w:rsidRPr="00421DD4">
        <w:rPr>
          <w:bCs/>
          <w:color w:val="000000" w:themeColor="text1"/>
          <w:sz w:val="28"/>
          <w:szCs w:val="28"/>
        </w:rPr>
        <w:t xml:space="preserve">текущего </w:t>
      </w:r>
      <w:r w:rsidRPr="00421DD4">
        <w:rPr>
          <w:color w:val="000000" w:themeColor="text1"/>
          <w:sz w:val="28"/>
          <w:szCs w:val="28"/>
        </w:rPr>
        <w:t>складскою учета;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осуществление бухгалтерией учета движения материалов только в денежном выражении по учетным ценам и по фактической себестоимости в разрезе групп материалов и мест их хранения, а при наличии вычислительной установки - также в разрезе номенклатурных номеров;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 систематическое подтверждение (взаимосверка) данных складского и бухгалтерского учета путем сопоставления остатков </w:t>
      </w:r>
      <w:r w:rsidRPr="00421DD4">
        <w:rPr>
          <w:bCs/>
          <w:color w:val="000000" w:themeColor="text1"/>
          <w:sz w:val="28"/>
          <w:szCs w:val="28"/>
        </w:rPr>
        <w:t>материалов по данным складского</w:t>
      </w:r>
      <w:r w:rsidRPr="00421DD4">
        <w:rPr>
          <w:color w:val="000000" w:themeColor="text1"/>
          <w:sz w:val="28"/>
          <w:szCs w:val="28"/>
        </w:rPr>
        <w:t xml:space="preserve"> </w:t>
      </w:r>
      <w:r w:rsidRPr="00421DD4">
        <w:rPr>
          <w:bCs/>
          <w:color w:val="000000" w:themeColor="text1"/>
          <w:sz w:val="28"/>
          <w:szCs w:val="28"/>
        </w:rPr>
        <w:t xml:space="preserve">(количественного) учета, оцененных </w:t>
      </w:r>
      <w:r w:rsidRPr="00421DD4">
        <w:rPr>
          <w:color w:val="000000" w:themeColor="text1"/>
          <w:sz w:val="28"/>
          <w:szCs w:val="28"/>
        </w:rPr>
        <w:t xml:space="preserve">по принятым </w:t>
      </w:r>
      <w:r w:rsidRPr="00421DD4">
        <w:rPr>
          <w:bCs/>
          <w:color w:val="000000" w:themeColor="text1"/>
          <w:sz w:val="28"/>
          <w:szCs w:val="28"/>
        </w:rPr>
        <w:t xml:space="preserve">учетным </w:t>
      </w:r>
      <w:r w:rsidRPr="00421DD4">
        <w:rPr>
          <w:color w:val="000000" w:themeColor="text1"/>
          <w:sz w:val="28"/>
          <w:szCs w:val="28"/>
        </w:rPr>
        <w:t xml:space="preserve">ценам, </w:t>
      </w:r>
      <w:r w:rsidRPr="00421DD4">
        <w:rPr>
          <w:bCs/>
          <w:color w:val="000000" w:themeColor="text1"/>
          <w:sz w:val="28"/>
          <w:szCs w:val="28"/>
        </w:rPr>
        <w:t xml:space="preserve">с остатками материалов по </w:t>
      </w:r>
      <w:r w:rsidRPr="00421DD4">
        <w:rPr>
          <w:color w:val="000000" w:themeColor="text1"/>
          <w:sz w:val="28"/>
          <w:szCs w:val="28"/>
        </w:rPr>
        <w:t>данным бухгалтерского учета</w:t>
      </w:r>
      <w:r w:rsidR="000932F0" w:rsidRPr="00421DD4">
        <w:rPr>
          <w:color w:val="000000" w:themeColor="text1"/>
          <w:sz w:val="28"/>
          <w:szCs w:val="28"/>
        </w:rPr>
        <w:t xml:space="preserve"> </w:t>
      </w:r>
      <w:r w:rsidR="000932F0" w:rsidRPr="00421DD4">
        <w:rPr>
          <w:color w:val="000000" w:themeColor="text1"/>
          <w:sz w:val="28"/>
        </w:rPr>
        <w:t>/40 - 12/</w:t>
      </w:r>
      <w:r w:rsidRPr="00421DD4">
        <w:rPr>
          <w:color w:val="000000" w:themeColor="text1"/>
          <w:sz w:val="28"/>
          <w:szCs w:val="28"/>
        </w:rPr>
        <w:t>.</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Существует несколько способов аналитического учета материалов в бухгалтерии: сортовой, способ учета по номенклатурным номерам и оперативно-бухгалтерский (сальдовый) способ.</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rPr>
      </w:pPr>
      <w:r w:rsidRPr="00421DD4">
        <w:rPr>
          <w:bCs/>
          <w:color w:val="000000" w:themeColor="text1"/>
          <w:sz w:val="28"/>
          <w:szCs w:val="28"/>
        </w:rPr>
        <w:t xml:space="preserve">Сортовой способ. </w:t>
      </w:r>
      <w:r w:rsidRPr="00421DD4">
        <w:rPr>
          <w:color w:val="000000" w:themeColor="text1"/>
          <w:sz w:val="28"/>
          <w:szCs w:val="28"/>
        </w:rPr>
        <w:t xml:space="preserve">На каждый вид и сорт материалов бухгалтерия открывает карточки количественно-суммового учета, </w:t>
      </w:r>
      <w:r w:rsidRPr="00421DD4">
        <w:rPr>
          <w:bCs/>
          <w:color w:val="000000" w:themeColor="text1"/>
          <w:sz w:val="28"/>
          <w:szCs w:val="28"/>
        </w:rPr>
        <w:t xml:space="preserve">в </w:t>
      </w:r>
      <w:r w:rsidRPr="00421DD4">
        <w:rPr>
          <w:color w:val="000000" w:themeColor="text1"/>
          <w:sz w:val="28"/>
          <w:szCs w:val="28"/>
        </w:rPr>
        <w:t xml:space="preserve">которых на основании первичных документов фиксируются операции поступления и расхода материалов по количеству и сумме. Аналитический учет в бухгалтерии дублирует складской учет на карточках учета материалов. По окончании месяца и на дату инвентаризации </w:t>
      </w:r>
      <w:r w:rsidRPr="00421DD4">
        <w:rPr>
          <w:bCs/>
          <w:color w:val="000000" w:themeColor="text1"/>
          <w:sz w:val="28"/>
          <w:szCs w:val="28"/>
        </w:rPr>
        <w:t xml:space="preserve">в </w:t>
      </w:r>
      <w:r w:rsidRPr="00421DD4">
        <w:rPr>
          <w:color w:val="000000" w:themeColor="text1"/>
          <w:sz w:val="28"/>
          <w:szCs w:val="28"/>
        </w:rPr>
        <w:t xml:space="preserve">карточках подсчитывают итоги по приходу и расходу за месяц и определяют остатки материалов. По этим данным составляют оборотные ведомости аналитического учета, открываемые по материально-ответственным лицам. Итоговые данные по всем оборотным ведомостям аналитического учета должны совпадать с оборотами и остатками на </w:t>
      </w:r>
      <w:r w:rsidRPr="00421DD4">
        <w:rPr>
          <w:bCs/>
          <w:color w:val="000000" w:themeColor="text1"/>
          <w:sz w:val="28"/>
          <w:szCs w:val="28"/>
        </w:rPr>
        <w:t xml:space="preserve">соответствующих </w:t>
      </w:r>
      <w:r w:rsidRPr="00421DD4">
        <w:rPr>
          <w:color w:val="000000" w:themeColor="text1"/>
          <w:sz w:val="28"/>
          <w:szCs w:val="28"/>
        </w:rPr>
        <w:t>синтетических счетах</w:t>
      </w:r>
      <w:r w:rsidR="00627309" w:rsidRPr="00421DD4">
        <w:rPr>
          <w:color w:val="000000" w:themeColor="text1"/>
          <w:sz w:val="28"/>
        </w:rPr>
        <w:t>/48 - 32/</w:t>
      </w:r>
      <w:r w:rsidRPr="00421DD4">
        <w:rPr>
          <w:color w:val="000000" w:themeColor="text1"/>
          <w:sz w:val="28"/>
          <w:szCs w:val="28"/>
        </w:rPr>
        <w:t>.</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rPr>
      </w:pPr>
      <w:r w:rsidRPr="00421DD4">
        <w:rPr>
          <w:color w:val="000000" w:themeColor="text1"/>
          <w:sz w:val="28"/>
          <w:szCs w:val="28"/>
        </w:rPr>
        <w:t xml:space="preserve">Способ учета по номенклатурным номерам. </w:t>
      </w:r>
      <w:r w:rsidRPr="00421DD4">
        <w:rPr>
          <w:bCs/>
          <w:color w:val="000000" w:themeColor="text1"/>
          <w:sz w:val="28"/>
          <w:szCs w:val="28"/>
        </w:rPr>
        <w:t>Первичные</w:t>
      </w:r>
      <w:r w:rsidRPr="00421DD4">
        <w:rPr>
          <w:color w:val="000000" w:themeColor="text1"/>
          <w:sz w:val="28"/>
          <w:szCs w:val="28"/>
        </w:rPr>
        <w:t xml:space="preserve"> документы по приходу и расходу материалов поступают в бухгалтерию, здесь их группируют по номенклатурным номерам, а в конце месяца подсчитывают итоговые данные о поступлении и расходе каждого вида материала и записывают в оборотные ведомости в натуральном и денежном выражении ПО каждому складу </w:t>
      </w:r>
      <w:r w:rsidRPr="00421DD4">
        <w:rPr>
          <w:bCs/>
          <w:color w:val="000000" w:themeColor="text1"/>
          <w:sz w:val="28"/>
          <w:szCs w:val="28"/>
        </w:rPr>
        <w:t xml:space="preserve">в разрезе </w:t>
      </w:r>
      <w:r w:rsidRPr="00421DD4">
        <w:rPr>
          <w:color w:val="000000" w:themeColor="text1"/>
          <w:sz w:val="28"/>
          <w:szCs w:val="28"/>
        </w:rPr>
        <w:t>соответствующих синтетических счетов и субсчетов</w:t>
      </w:r>
      <w:r w:rsidR="00372983" w:rsidRPr="00421DD4">
        <w:rPr>
          <w:color w:val="000000" w:themeColor="text1"/>
          <w:sz w:val="28"/>
          <w:szCs w:val="28"/>
        </w:rPr>
        <w:t xml:space="preserve"> </w:t>
      </w:r>
      <w:r w:rsidR="00372983" w:rsidRPr="00421DD4">
        <w:rPr>
          <w:color w:val="000000" w:themeColor="text1"/>
          <w:sz w:val="28"/>
        </w:rPr>
        <w:t>/48 - 35/</w:t>
      </w:r>
      <w:r w:rsidRPr="00421DD4">
        <w:rPr>
          <w:color w:val="000000" w:themeColor="text1"/>
          <w:sz w:val="28"/>
          <w:szCs w:val="28"/>
        </w:rPr>
        <w:t>.</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rPr>
      </w:pPr>
      <w:r w:rsidRPr="00421DD4">
        <w:rPr>
          <w:color w:val="000000" w:themeColor="text1"/>
          <w:sz w:val="28"/>
          <w:szCs w:val="28"/>
        </w:rPr>
        <w:lastRenderedPageBreak/>
        <w:t>Более прогрессивным является оперативно-бухгалтерский (сальдовый) метод учета материалов. При этом методе не реже одного раза в неделю работник бухгалтерии проверяет правильность произведенных кладовщиком записей в карточках учета материалов и подтверждает их своей подписью на самих карточках</w:t>
      </w:r>
      <w:r w:rsidR="00372983" w:rsidRPr="00421DD4">
        <w:rPr>
          <w:color w:val="000000" w:themeColor="text1"/>
          <w:sz w:val="28"/>
          <w:szCs w:val="28"/>
        </w:rPr>
        <w:t xml:space="preserve"> </w:t>
      </w:r>
      <w:r w:rsidR="00372983" w:rsidRPr="00421DD4">
        <w:rPr>
          <w:color w:val="000000" w:themeColor="text1"/>
          <w:sz w:val="28"/>
        </w:rPr>
        <w:t>/48 - 36/</w:t>
      </w:r>
      <w:r w:rsidRPr="00421DD4">
        <w:rPr>
          <w:color w:val="000000" w:themeColor="text1"/>
          <w:sz w:val="28"/>
          <w:szCs w:val="28"/>
        </w:rPr>
        <w:t>.</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В конце месяца заведующий складом переносит количественные данные об остатках на первое число по каждому номенклатурному номеру </w:t>
      </w:r>
      <w:r w:rsidRPr="00421DD4">
        <w:rPr>
          <w:bCs/>
          <w:color w:val="000000" w:themeColor="text1"/>
          <w:sz w:val="28"/>
          <w:szCs w:val="28"/>
        </w:rPr>
        <w:t xml:space="preserve">материалов. Из </w:t>
      </w:r>
      <w:r w:rsidRPr="00421DD4">
        <w:rPr>
          <w:color w:val="000000" w:themeColor="text1"/>
          <w:sz w:val="28"/>
          <w:szCs w:val="28"/>
        </w:rPr>
        <w:t xml:space="preserve">карточек учета материалов в «Ведомости </w:t>
      </w:r>
      <w:r w:rsidRPr="00421DD4">
        <w:rPr>
          <w:bCs/>
          <w:color w:val="000000" w:themeColor="text1"/>
          <w:sz w:val="28"/>
          <w:szCs w:val="28"/>
        </w:rPr>
        <w:t xml:space="preserve">учета </w:t>
      </w:r>
      <w:r w:rsidRPr="00421DD4">
        <w:rPr>
          <w:color w:val="000000" w:themeColor="text1"/>
          <w:sz w:val="28"/>
          <w:szCs w:val="28"/>
        </w:rPr>
        <w:t>остатков материалов» (Сальдовые ведомости).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 бухгалтерии остатки материалов таксируют по твердым учетным ценам и выводят их итоги по отдельным учетным группам материалов и в целом по складу.</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При сальдовом методе учета поступившие в бухгалтерию первичные документы по движению материалов после их проверки и таксировки раскладывают в контрольной картотеке отдельно по приходу и расходу в разрезе складов и номенклатурных групп материалов. По данным картотеки документов составляются групповые оборотные ведомости в суммовом выражении по каждому складу.</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Данные этих ведомостей сверяются со стоимостными данными ведомости остатков и с итогами записей в регистрах синтетического учета.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При использовании компьютеров все необходимые регистры при сальдовом методе учета материалов (групповые оборотные ведомости, ведомости остатков, сальдово-сличительные) составляются на машинах.</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Основным регистром учета движения материалов является ведомость № 10 </w:t>
      </w:r>
      <w:r w:rsidRPr="00421DD4">
        <w:rPr>
          <w:bCs/>
          <w:color w:val="000000" w:themeColor="text1"/>
          <w:sz w:val="28"/>
          <w:szCs w:val="28"/>
        </w:rPr>
        <w:t xml:space="preserve">«Движение </w:t>
      </w:r>
      <w:r w:rsidRPr="00421DD4">
        <w:rPr>
          <w:color w:val="000000" w:themeColor="text1"/>
          <w:sz w:val="28"/>
          <w:szCs w:val="28"/>
        </w:rPr>
        <w:t>материальных ценностей (в денежном выражении)». Ведомость состоит из трех разделов: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1)</w:t>
      </w:r>
      <w:r w:rsidR="00421DD4">
        <w:rPr>
          <w:color w:val="000000" w:themeColor="text1"/>
          <w:sz w:val="28"/>
          <w:szCs w:val="28"/>
        </w:rPr>
        <w:t xml:space="preserve"> </w:t>
      </w:r>
      <w:r w:rsidRPr="00421DD4">
        <w:rPr>
          <w:color w:val="000000" w:themeColor="text1"/>
          <w:sz w:val="28"/>
          <w:szCs w:val="28"/>
        </w:rPr>
        <w:t>«Движение на общезаводских складах (по учетным ценам)»;</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2)</w:t>
      </w:r>
      <w:r w:rsidR="00421DD4">
        <w:rPr>
          <w:color w:val="000000" w:themeColor="text1"/>
          <w:sz w:val="28"/>
          <w:szCs w:val="28"/>
        </w:rPr>
        <w:t xml:space="preserve"> </w:t>
      </w:r>
      <w:r w:rsidRPr="00421DD4">
        <w:rPr>
          <w:color w:val="000000" w:themeColor="text1"/>
          <w:sz w:val="28"/>
          <w:szCs w:val="28"/>
        </w:rPr>
        <w:t>«Поступило на общезаводские склады и остаток по предприятию на начало месяца (по синтетическим счетам и учетным группам)»;</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3)</w:t>
      </w:r>
      <w:r w:rsidR="00421DD4">
        <w:rPr>
          <w:color w:val="000000" w:themeColor="text1"/>
          <w:sz w:val="28"/>
          <w:szCs w:val="28"/>
        </w:rPr>
        <w:t xml:space="preserve"> </w:t>
      </w:r>
      <w:r w:rsidRPr="00421DD4">
        <w:rPr>
          <w:color w:val="000000" w:themeColor="text1"/>
          <w:sz w:val="28"/>
          <w:szCs w:val="28"/>
        </w:rPr>
        <w:t xml:space="preserve">«Расход и остаток на конец месяца». Ведомость № 10 позволяет </w:t>
      </w:r>
      <w:r w:rsidRPr="00421DD4">
        <w:rPr>
          <w:color w:val="000000" w:themeColor="text1"/>
          <w:sz w:val="28"/>
          <w:szCs w:val="28"/>
        </w:rPr>
        <w:lastRenderedPageBreak/>
        <w:t>осуществлять:</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контроль сохранности материалов по местам их хранения;</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учет поступления и остатков материалов в разрезе синтетических счетов и групп материалов (по учетным ценам и фактической себестоимости);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учет фактической себестоимости окончательного расхода материалов.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Ведомость № 10 заполняется на основании реестров сдачи документов, документов по движению материалов, производственных отчетов цехов.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Синтетический учет наличия и движения материальных ресурсов ведут на счете 10 «Материалы». Счет активный, сальдовый, инвентарный.</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Остатки материальных ценностей и их приход записывают по дебету счета 10, расход и отпуск - по кредиту счета в суммах фактической себестоимости.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 дебет счета 10 относят все затраты по их приобретению (покупная стоимость материалов, наценки снабженческих организаций, транспортные услуги, таможенные пошлины и др.) с кредита счетов по учету расчетов.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Поступление материалов на предприятие может происходить по различным причинам и отражается в бухгалтерском учете следующими проводками: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приобретены у поставщиков</w:t>
      </w: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Д</w:t>
      </w:r>
      <w:r w:rsidR="00C76259" w:rsidRPr="00421DD4">
        <w:rPr>
          <w:color w:val="000000" w:themeColor="text1"/>
          <w:sz w:val="28"/>
          <w:szCs w:val="28"/>
        </w:rPr>
        <w:t>10</w:t>
      </w:r>
      <w:r w:rsidRPr="00421DD4">
        <w:rPr>
          <w:color w:val="000000" w:themeColor="text1"/>
          <w:sz w:val="28"/>
          <w:szCs w:val="28"/>
        </w:rPr>
        <w:t>К60 - на покупную стоимость,</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Д19К60 - на сумму НДС;</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от учредителей в счет вклада в уставный капитал Д10К75/1 - по согласованной стоимости;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безвозмездно от других организаций</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Д10К98/2, субсчет «Безвозмездное поступление» - по рыночной стоимости.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При использовании МПЗ на производственные нужды (Д20, 23, 25, 26, 08 Кт 10) одновременно в состав внереализационных доходов включает стоимость израсходованных материалов и в учете отражается проводкой </w:t>
      </w:r>
      <w:r w:rsidRPr="00421DD4">
        <w:rPr>
          <w:color w:val="000000" w:themeColor="text1"/>
          <w:sz w:val="28"/>
          <w:szCs w:val="28"/>
        </w:rPr>
        <w:lastRenderedPageBreak/>
        <w:t>Д</w:t>
      </w:r>
      <w:r w:rsidR="00FC7F53" w:rsidRPr="00421DD4">
        <w:rPr>
          <w:color w:val="000000" w:themeColor="text1"/>
          <w:sz w:val="28"/>
          <w:szCs w:val="28"/>
        </w:rPr>
        <w:t>98/2</w:t>
      </w:r>
      <w:r w:rsidRPr="00421DD4">
        <w:rPr>
          <w:color w:val="000000" w:themeColor="text1"/>
          <w:sz w:val="28"/>
          <w:szCs w:val="28"/>
        </w:rPr>
        <w:t>К91/1;</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отходы от брака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Д</w:t>
      </w:r>
      <w:r w:rsidR="00FC7F53" w:rsidRPr="00421DD4">
        <w:rPr>
          <w:color w:val="000000" w:themeColor="text1"/>
          <w:sz w:val="28"/>
          <w:szCs w:val="28"/>
        </w:rPr>
        <w:t>10</w:t>
      </w:r>
      <w:r w:rsidRPr="00421DD4">
        <w:rPr>
          <w:color w:val="000000" w:themeColor="text1"/>
          <w:sz w:val="28"/>
          <w:szCs w:val="28"/>
        </w:rPr>
        <w:t>К28;</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отходы от ликвидации основных средств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Д</w:t>
      </w:r>
      <w:r w:rsidR="00FC7F53" w:rsidRPr="00421DD4">
        <w:rPr>
          <w:color w:val="000000" w:themeColor="text1"/>
          <w:sz w:val="28"/>
          <w:szCs w:val="28"/>
        </w:rPr>
        <w:t>10</w:t>
      </w:r>
      <w:r w:rsidRPr="00421DD4">
        <w:rPr>
          <w:color w:val="000000" w:themeColor="text1"/>
          <w:sz w:val="28"/>
          <w:szCs w:val="28"/>
        </w:rPr>
        <w:t>К91/1.</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Отпуск материалов со склада производится на различные цели и отражается следующими проводками: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bCs/>
          <w:color w:val="000000" w:themeColor="text1"/>
          <w:sz w:val="28"/>
          <w:szCs w:val="28"/>
        </w:rPr>
        <w:t>-</w:t>
      </w:r>
      <w:r w:rsidR="00421DD4">
        <w:rPr>
          <w:color w:val="000000" w:themeColor="text1"/>
          <w:sz w:val="28"/>
          <w:szCs w:val="28"/>
        </w:rPr>
        <w:t xml:space="preserve"> </w:t>
      </w:r>
      <w:r w:rsidRPr="00421DD4">
        <w:rPr>
          <w:bCs/>
          <w:color w:val="000000" w:themeColor="text1"/>
          <w:sz w:val="28"/>
          <w:szCs w:val="28"/>
        </w:rPr>
        <w:t xml:space="preserve">на изготовление </w:t>
      </w:r>
      <w:r w:rsidRPr="00421DD4">
        <w:rPr>
          <w:color w:val="000000" w:themeColor="text1"/>
          <w:sz w:val="28"/>
          <w:szCs w:val="28"/>
        </w:rPr>
        <w:t>продукции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Д</w:t>
      </w:r>
      <w:r w:rsidR="00142A2C" w:rsidRPr="00421DD4">
        <w:rPr>
          <w:color w:val="000000" w:themeColor="text1"/>
          <w:sz w:val="28"/>
          <w:szCs w:val="28"/>
        </w:rPr>
        <w:t>20, 23</w:t>
      </w:r>
      <w:r w:rsidRPr="00421DD4">
        <w:rPr>
          <w:color w:val="000000" w:themeColor="text1"/>
          <w:sz w:val="28"/>
          <w:szCs w:val="28"/>
        </w:rPr>
        <w:t>К10;</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на строительство объектов основных средств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Д</w:t>
      </w:r>
      <w:r w:rsidR="00142A2C" w:rsidRPr="00421DD4">
        <w:rPr>
          <w:color w:val="000000" w:themeColor="text1"/>
          <w:sz w:val="28"/>
          <w:szCs w:val="28"/>
        </w:rPr>
        <w:t>08</w:t>
      </w:r>
      <w:r w:rsidRPr="00421DD4">
        <w:rPr>
          <w:color w:val="000000" w:themeColor="text1"/>
          <w:sz w:val="28"/>
          <w:szCs w:val="28"/>
        </w:rPr>
        <w:t>К10;</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на ремонт основных средств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Д25, 26К10;</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продажа на сторону.</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Учет продажи материалов ведут на счете 91 «Прочие доходы и расходы». Счет активно-пассивный, сальдо не имеет, операционно-результативный.</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По дебету счета 91 отражается:</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фактическая себестоимость реализованных материалов</w:t>
      </w: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Д91/2 К10;</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сумма НДС, начисленная на </w:t>
      </w:r>
      <w:r w:rsidRPr="00421DD4">
        <w:rPr>
          <w:bCs/>
          <w:color w:val="000000" w:themeColor="text1"/>
          <w:sz w:val="28"/>
          <w:szCs w:val="28"/>
        </w:rPr>
        <w:t xml:space="preserve">реализованные </w:t>
      </w:r>
      <w:r w:rsidRPr="00421DD4">
        <w:rPr>
          <w:color w:val="000000" w:themeColor="text1"/>
          <w:sz w:val="28"/>
          <w:szCs w:val="28"/>
        </w:rPr>
        <w:t>материалы,</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Д91/2 К68;</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расходы по продаже материалов</w:t>
      </w:r>
    </w:p>
    <w:p w:rsidR="00421DD4" w:rsidRDefault="00031C1B"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Д</w:t>
      </w:r>
      <w:r w:rsidR="00683F70" w:rsidRPr="00421DD4">
        <w:rPr>
          <w:color w:val="000000" w:themeColor="text1"/>
          <w:sz w:val="28"/>
          <w:szCs w:val="28"/>
        </w:rPr>
        <w:t xml:space="preserve">91/2 </w:t>
      </w:r>
      <w:r w:rsidRPr="00421DD4">
        <w:rPr>
          <w:color w:val="000000" w:themeColor="text1"/>
          <w:sz w:val="28"/>
          <w:szCs w:val="28"/>
        </w:rPr>
        <w:t>К</w:t>
      </w:r>
      <w:r w:rsidR="00683F70" w:rsidRPr="00421DD4">
        <w:rPr>
          <w:color w:val="000000" w:themeColor="text1"/>
          <w:sz w:val="28"/>
          <w:szCs w:val="28"/>
        </w:rPr>
        <w:t>70, 69, 76.</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По кредиту отражается</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 xml:space="preserve">выручка </w:t>
      </w:r>
      <w:r w:rsidRPr="00421DD4">
        <w:rPr>
          <w:bCs/>
          <w:color w:val="000000" w:themeColor="text1"/>
          <w:sz w:val="28"/>
          <w:szCs w:val="28"/>
        </w:rPr>
        <w:t xml:space="preserve">от </w:t>
      </w:r>
      <w:r w:rsidRPr="00421DD4">
        <w:rPr>
          <w:color w:val="000000" w:themeColor="text1"/>
          <w:sz w:val="28"/>
          <w:szCs w:val="28"/>
        </w:rPr>
        <w:t xml:space="preserve">продажи по отпускным цепям, </w:t>
      </w:r>
      <w:r w:rsidRPr="00421DD4">
        <w:rPr>
          <w:bCs/>
          <w:color w:val="000000" w:themeColor="text1"/>
          <w:sz w:val="28"/>
          <w:szCs w:val="28"/>
        </w:rPr>
        <w:t xml:space="preserve">включая </w:t>
      </w:r>
      <w:r w:rsidRPr="00421DD4">
        <w:rPr>
          <w:color w:val="000000" w:themeColor="text1"/>
          <w:sz w:val="28"/>
          <w:szCs w:val="28"/>
        </w:rPr>
        <w:t>НДС</w:t>
      </w:r>
    </w:p>
    <w:p w:rsidR="00683F70" w:rsidRPr="00421DD4" w:rsidRDefault="00031C1B"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Д</w:t>
      </w:r>
      <w:r w:rsidR="00142A2C" w:rsidRPr="00421DD4">
        <w:rPr>
          <w:color w:val="000000" w:themeColor="text1"/>
          <w:sz w:val="28"/>
          <w:szCs w:val="28"/>
        </w:rPr>
        <w:t>51</w:t>
      </w:r>
      <w:r w:rsidRPr="00421DD4">
        <w:rPr>
          <w:color w:val="000000" w:themeColor="text1"/>
          <w:sz w:val="28"/>
          <w:szCs w:val="28"/>
        </w:rPr>
        <w:t>К</w:t>
      </w:r>
      <w:r w:rsidR="00683F70" w:rsidRPr="00421DD4">
        <w:rPr>
          <w:color w:val="000000" w:themeColor="text1"/>
          <w:sz w:val="28"/>
          <w:szCs w:val="28"/>
        </w:rPr>
        <w:t>91/1.</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Сопоставлением оборотов на счете 91 определяют финансовый результат от продажи.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Если оборот дебетовый больше оборота кредитового (сальдо </w:t>
      </w:r>
      <w:r w:rsidRPr="00421DD4">
        <w:rPr>
          <w:color w:val="000000" w:themeColor="text1"/>
          <w:sz w:val="28"/>
          <w:szCs w:val="28"/>
        </w:rPr>
        <w:lastRenderedPageBreak/>
        <w:t xml:space="preserve">дебетовое) - получаем убыток. Его списывают на счет 99 «Прибыли и убытки» проводкой </w:t>
      </w:r>
      <w:r w:rsidR="00031C1B" w:rsidRPr="00421DD4">
        <w:rPr>
          <w:color w:val="000000" w:themeColor="text1"/>
          <w:sz w:val="28"/>
          <w:szCs w:val="28"/>
        </w:rPr>
        <w:t>Д</w:t>
      </w:r>
      <w:r w:rsidR="00142A2C" w:rsidRPr="00421DD4">
        <w:rPr>
          <w:color w:val="000000" w:themeColor="text1"/>
          <w:sz w:val="28"/>
          <w:szCs w:val="28"/>
        </w:rPr>
        <w:t>99</w:t>
      </w:r>
      <w:r w:rsidR="00031C1B" w:rsidRPr="00421DD4">
        <w:rPr>
          <w:color w:val="000000" w:themeColor="text1"/>
          <w:sz w:val="28"/>
          <w:szCs w:val="28"/>
        </w:rPr>
        <w:t>К</w:t>
      </w:r>
      <w:r w:rsidRPr="00421DD4">
        <w:rPr>
          <w:color w:val="000000" w:themeColor="text1"/>
          <w:sz w:val="28"/>
          <w:szCs w:val="28"/>
        </w:rPr>
        <w:t>91/9.</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Если оборот дебетовый меньше оборота кредитового (сальдо кредитовое) - списывают проводкой </w:t>
      </w:r>
      <w:r w:rsidR="00031C1B" w:rsidRPr="00421DD4">
        <w:rPr>
          <w:color w:val="000000" w:themeColor="text1"/>
          <w:sz w:val="28"/>
          <w:szCs w:val="28"/>
        </w:rPr>
        <w:t>Д</w:t>
      </w:r>
      <w:r w:rsidR="00FC7F53" w:rsidRPr="00421DD4">
        <w:rPr>
          <w:color w:val="000000" w:themeColor="text1"/>
          <w:sz w:val="28"/>
          <w:szCs w:val="28"/>
        </w:rPr>
        <w:t>91/9</w:t>
      </w:r>
      <w:r w:rsidR="00031C1B" w:rsidRPr="00421DD4">
        <w:rPr>
          <w:color w:val="000000" w:themeColor="text1"/>
          <w:sz w:val="28"/>
          <w:szCs w:val="28"/>
        </w:rPr>
        <w:t>К</w:t>
      </w:r>
      <w:r w:rsidRPr="00421DD4">
        <w:rPr>
          <w:color w:val="000000" w:themeColor="text1"/>
          <w:sz w:val="28"/>
          <w:szCs w:val="28"/>
        </w:rPr>
        <w:t>99.</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Фактическую себестоимость израсходованных материалов записывают в журналах-ордерах 10, 10/1 в корреспонденции Д</w:t>
      </w:r>
      <w:r w:rsidR="00FC7F53" w:rsidRPr="00421DD4">
        <w:rPr>
          <w:color w:val="000000" w:themeColor="text1"/>
          <w:sz w:val="28"/>
          <w:szCs w:val="28"/>
        </w:rPr>
        <w:t>20, 23, 25, 26, 08, 91, 90</w:t>
      </w:r>
      <w:r w:rsidRPr="00421DD4">
        <w:rPr>
          <w:color w:val="000000" w:themeColor="text1"/>
          <w:sz w:val="28"/>
          <w:szCs w:val="28"/>
        </w:rPr>
        <w:t>К 10.</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Сохранность и правильное оформление операций по движению материально-производственных запасов подтверждаются результатами периодически проводимой инвентаризации.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Согласно п. 2 ст. 12 Закона «О бухгалтерском учете» проведение инвентаризации обязательно:</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при преобразовании государственного или муниципального унитарного предприятия, сдаче имущества в аренду, продаже или выкупе;</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при смене материально-ответственного лица;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перед составлением годовой бухгалтерской отчетности;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при установлении фактов хищения, злоупотребления или порчи запасов;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в случае форс-мажорных обстоятельств (пожар, наводнение и т.п.);</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при реорганизации и ликвидации организации;</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rPr>
      </w:pPr>
      <w:r w:rsidRPr="00421DD4">
        <w:rPr>
          <w:color w:val="000000" w:themeColor="text1"/>
          <w:sz w:val="28"/>
          <w:szCs w:val="28"/>
        </w:rPr>
        <w:t>- в других случаях, предусмотренных действующим законодательством (по заданию правоохранительных и иных органов и пр.)</w:t>
      </w:r>
      <w:r w:rsidR="008A7166" w:rsidRPr="00421DD4">
        <w:rPr>
          <w:color w:val="000000" w:themeColor="text1"/>
          <w:sz w:val="28"/>
          <w:szCs w:val="28"/>
        </w:rPr>
        <w:t xml:space="preserve"> </w:t>
      </w:r>
      <w:r w:rsidR="008A7166" w:rsidRPr="00421DD4">
        <w:rPr>
          <w:color w:val="000000" w:themeColor="text1"/>
          <w:sz w:val="28"/>
        </w:rPr>
        <w:t>/1 - 13/</w:t>
      </w:r>
      <w:r w:rsidRPr="00421DD4">
        <w:rPr>
          <w:color w:val="000000" w:themeColor="text1"/>
          <w:sz w:val="28"/>
          <w:szCs w:val="28"/>
        </w:rPr>
        <w:t>.</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Основная цель инвентаризации - выявление фактического наличия товарно-материальных ценностей в натуральном и стоимостном выражении.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По объему проверки инвентаризации подразделяются на сплошные и выборочные, а по времени - на плановые и внезапные.</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процессе инвентаризации проверяются сохранность товарно-материальных ценностей; правильность их хранения, отпуска, состояния весового и измерительного инструмента; порядок ведения учета движения товарно-материальных ценностей.</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lastRenderedPageBreak/>
        <w:t>Организует и руководит проведением инвентаризации руководитель, организации или его заместитель, или главный бухгалтер. Работу по проведению инвентаризации осуществляет комиссия, состоящая из компетентных лиц, которая назначается приказом руководителя организации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Бухгалтер к моменту проведения инвентаризации составляет инвентаризационную опись товарно-материальных ценностей по складам (форма № инв-3). Складские операции в этот период не производятся; заведующий складом в данной описи дает расписку в том, что все документы склада записаны в карточки учета материалов и сданы в бухгалтерию организации.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Для выявления результатов инвентаризации может использоваться книга остатков материалов, в которой предусмотрены специальные графы </w:t>
      </w:r>
      <w:r w:rsidRPr="00421DD4">
        <w:rPr>
          <w:bCs/>
          <w:color w:val="000000" w:themeColor="text1"/>
          <w:sz w:val="28"/>
          <w:szCs w:val="28"/>
        </w:rPr>
        <w:t xml:space="preserve">для </w:t>
      </w:r>
      <w:r w:rsidRPr="00421DD4">
        <w:rPr>
          <w:color w:val="000000" w:themeColor="text1"/>
          <w:sz w:val="28"/>
          <w:szCs w:val="28"/>
        </w:rPr>
        <w:t>записи остатков материалов в натуре по данным инвентаризационных описей.</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Во всех случаях расхождения, выявленных в результате инвентаризации (излишки или недостачи), оформляются посредством составления сличительных ведомостей и оцениваются по фактической себестоимости. Ценности, оказавшиеся в излишке, подлежат оприходованию с уменьшением общехозяйственных расходов </w:t>
      </w:r>
      <w:r w:rsidRPr="00421DD4">
        <w:rPr>
          <w:bCs/>
          <w:color w:val="000000" w:themeColor="text1"/>
          <w:sz w:val="28"/>
          <w:szCs w:val="28"/>
        </w:rPr>
        <w:t xml:space="preserve">(Д10 К26). </w:t>
      </w:r>
      <w:r w:rsidRPr="00421DD4">
        <w:rPr>
          <w:color w:val="000000" w:themeColor="text1"/>
          <w:sz w:val="28"/>
          <w:szCs w:val="28"/>
        </w:rPr>
        <w:t>Недостача ценностей списывается на счет 94 «Недостачи и потери от порчи ценностей» с уменьшением их стоимости и количества по счетам материальных ценностей (кредит счета 10)</w:t>
      </w:r>
      <w:r w:rsidR="00357A78" w:rsidRPr="00421DD4">
        <w:rPr>
          <w:color w:val="000000" w:themeColor="text1"/>
          <w:sz w:val="28"/>
          <w:szCs w:val="28"/>
        </w:rPr>
        <w:t xml:space="preserve"> /24 - 75/</w:t>
      </w:r>
      <w:r w:rsidRPr="00421DD4">
        <w:rPr>
          <w:color w:val="000000" w:themeColor="text1"/>
          <w:sz w:val="28"/>
          <w:szCs w:val="28"/>
        </w:rPr>
        <w:t>.</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По решению руководителя организации сумма недостачи в пределах норм естественной убыли относится на издержки производства: </w:t>
      </w:r>
      <w:r w:rsidRPr="00421DD4">
        <w:rPr>
          <w:bCs/>
          <w:color w:val="000000" w:themeColor="text1"/>
          <w:sz w:val="28"/>
          <w:szCs w:val="28"/>
        </w:rPr>
        <w:t xml:space="preserve">Д 25, 26, 94 «Недостачи и потери от порчи ценностей». </w:t>
      </w:r>
      <w:r w:rsidRPr="00421DD4">
        <w:rPr>
          <w:color w:val="000000" w:themeColor="text1"/>
          <w:sz w:val="28"/>
          <w:szCs w:val="28"/>
        </w:rPr>
        <w:t xml:space="preserve">Недостачи сверх норм естественной убыли (по розничным ценам) относятся на материально ответственных лиц: </w:t>
      </w:r>
      <w:r w:rsidRPr="00421DD4">
        <w:rPr>
          <w:bCs/>
          <w:color w:val="000000" w:themeColor="text1"/>
          <w:sz w:val="28"/>
          <w:szCs w:val="28"/>
        </w:rPr>
        <w:t xml:space="preserve">Д73/2 «Расчеты по возмещению материального ущерба», кредит 94 «Недостачи и потери от порчи ценностей» - в сумме фактической стоимости и кредит </w:t>
      </w:r>
      <w:r w:rsidRPr="00421DD4">
        <w:rPr>
          <w:color w:val="000000" w:themeColor="text1"/>
          <w:sz w:val="28"/>
          <w:szCs w:val="28"/>
        </w:rPr>
        <w:t xml:space="preserve">98/4 </w:t>
      </w:r>
      <w:r w:rsidRPr="00421DD4">
        <w:rPr>
          <w:bCs/>
          <w:color w:val="000000" w:themeColor="text1"/>
          <w:sz w:val="28"/>
          <w:szCs w:val="28"/>
        </w:rPr>
        <w:t>- в сумме превышения розничной цены над фактической.</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lastRenderedPageBreak/>
        <w:t xml:space="preserve">Некомпенсируемые потери материальных ценностей от стихийных бедствий относятся на результаты хозяйственной деятельности организации: Дебет </w:t>
      </w:r>
      <w:r w:rsidRPr="00421DD4">
        <w:rPr>
          <w:bCs/>
          <w:color w:val="000000" w:themeColor="text1"/>
          <w:sz w:val="28"/>
          <w:szCs w:val="28"/>
        </w:rPr>
        <w:t>99 «Прибыли и убытки» Кредит 10 «Материалы».</w:t>
      </w:r>
    </w:p>
    <w:p w:rsidR="00683F70" w:rsidRPr="00421DD4" w:rsidRDefault="00683F70" w:rsidP="00191C74">
      <w:pPr>
        <w:keepNext/>
        <w:widowControl w:val="0"/>
        <w:shd w:val="clear" w:color="000000" w:fill="auto"/>
        <w:suppressAutoHyphens/>
        <w:spacing w:line="360" w:lineRule="auto"/>
        <w:ind w:firstLine="709"/>
        <w:jc w:val="both"/>
        <w:rPr>
          <w:bCs/>
          <w:color w:val="000000" w:themeColor="text1"/>
          <w:sz w:val="28"/>
          <w:szCs w:val="28"/>
        </w:rPr>
      </w:pPr>
      <w:r w:rsidRPr="00421DD4">
        <w:rPr>
          <w:color w:val="000000" w:themeColor="text1"/>
          <w:sz w:val="28"/>
          <w:szCs w:val="28"/>
        </w:rPr>
        <w:t xml:space="preserve">Когда конкретные виновники не установлены, недостачи относятся в состав прочих расходов </w:t>
      </w:r>
      <w:r w:rsidRPr="00421DD4">
        <w:rPr>
          <w:bCs/>
          <w:color w:val="000000" w:themeColor="text1"/>
          <w:sz w:val="28"/>
          <w:szCs w:val="28"/>
        </w:rPr>
        <w:t>(Д91 К94).</w:t>
      </w:r>
    </w:p>
    <w:p w:rsidR="007F2924" w:rsidRPr="00421DD4" w:rsidRDefault="007F2924" w:rsidP="00191C74">
      <w:pPr>
        <w:keepNext/>
        <w:widowControl w:val="0"/>
        <w:shd w:val="clear" w:color="000000" w:fill="auto"/>
        <w:suppressAutoHyphens/>
        <w:spacing w:line="360" w:lineRule="auto"/>
        <w:ind w:firstLine="709"/>
        <w:jc w:val="both"/>
        <w:rPr>
          <w:bCs/>
          <w:color w:val="000000" w:themeColor="text1"/>
          <w:sz w:val="28"/>
          <w:szCs w:val="28"/>
        </w:rPr>
      </w:pPr>
    </w:p>
    <w:p w:rsidR="00683F70" w:rsidRPr="00421DD4" w:rsidRDefault="00683F70" w:rsidP="00191C74">
      <w:pPr>
        <w:keepNext/>
        <w:widowControl w:val="0"/>
        <w:shd w:val="clear" w:color="000000" w:fill="auto"/>
        <w:spacing w:line="360" w:lineRule="auto"/>
        <w:jc w:val="center"/>
        <w:rPr>
          <w:b/>
          <w:bCs/>
          <w:color w:val="000000" w:themeColor="text1"/>
          <w:sz w:val="28"/>
          <w:szCs w:val="28"/>
        </w:rPr>
      </w:pPr>
      <w:r w:rsidRPr="00421DD4">
        <w:rPr>
          <w:b/>
          <w:bCs/>
          <w:color w:val="000000" w:themeColor="text1"/>
          <w:sz w:val="28"/>
          <w:szCs w:val="28"/>
        </w:rPr>
        <w:t>1.</w:t>
      </w:r>
      <w:r w:rsidR="00EA3FC9" w:rsidRPr="00421DD4">
        <w:rPr>
          <w:b/>
          <w:bCs/>
          <w:color w:val="000000" w:themeColor="text1"/>
          <w:sz w:val="28"/>
          <w:szCs w:val="28"/>
        </w:rPr>
        <w:t>4</w:t>
      </w:r>
      <w:r w:rsidRPr="00421DD4">
        <w:rPr>
          <w:b/>
          <w:bCs/>
          <w:color w:val="000000" w:themeColor="text1"/>
          <w:sz w:val="28"/>
          <w:szCs w:val="28"/>
        </w:rPr>
        <w:t xml:space="preserve"> Характеристика предприятия</w:t>
      </w:r>
    </w:p>
    <w:p w:rsidR="00683F70" w:rsidRPr="00421DD4" w:rsidRDefault="00683F70" w:rsidP="00191C74">
      <w:pPr>
        <w:keepNext/>
        <w:widowControl w:val="0"/>
        <w:shd w:val="clear" w:color="000000" w:fill="auto"/>
        <w:suppressAutoHyphens/>
        <w:spacing w:line="360" w:lineRule="auto"/>
        <w:ind w:firstLine="709"/>
        <w:jc w:val="both"/>
        <w:rPr>
          <w:bCs/>
          <w:color w:val="000000" w:themeColor="text1"/>
          <w:sz w:val="28"/>
          <w:szCs w:val="28"/>
        </w:rPr>
      </w:pPr>
    </w:p>
    <w:p w:rsid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Объектом исследования в данно</w:t>
      </w:r>
      <w:r w:rsidR="00461410" w:rsidRPr="00421DD4">
        <w:rPr>
          <w:color w:val="000000" w:themeColor="text1"/>
          <w:sz w:val="28"/>
          <w:szCs w:val="28"/>
        </w:rPr>
        <w:t>м</w:t>
      </w:r>
      <w:r w:rsidRPr="00421DD4">
        <w:rPr>
          <w:color w:val="000000" w:themeColor="text1"/>
          <w:sz w:val="28"/>
          <w:szCs w:val="28"/>
        </w:rPr>
        <w:t xml:space="preserve"> дипломно</w:t>
      </w:r>
      <w:r w:rsidR="00461410" w:rsidRPr="00421DD4">
        <w:rPr>
          <w:color w:val="000000" w:themeColor="text1"/>
          <w:sz w:val="28"/>
          <w:szCs w:val="28"/>
        </w:rPr>
        <w:t>м</w:t>
      </w:r>
      <w:r w:rsidRPr="00421DD4">
        <w:rPr>
          <w:color w:val="000000" w:themeColor="text1"/>
          <w:sz w:val="28"/>
          <w:szCs w:val="28"/>
        </w:rPr>
        <w:t xml:space="preserve"> </w:t>
      </w:r>
      <w:r w:rsidR="00461410" w:rsidRPr="00421DD4">
        <w:rPr>
          <w:color w:val="000000" w:themeColor="text1"/>
          <w:sz w:val="28"/>
          <w:szCs w:val="28"/>
        </w:rPr>
        <w:t>проекте</w:t>
      </w:r>
      <w:r w:rsidRPr="00421DD4">
        <w:rPr>
          <w:color w:val="000000" w:themeColor="text1"/>
          <w:sz w:val="28"/>
          <w:szCs w:val="28"/>
        </w:rPr>
        <w:t xml:space="preserve"> является предприятие</w:t>
      </w:r>
      <w:r w:rsidR="00421DD4">
        <w:rPr>
          <w:color w:val="000000" w:themeColor="text1"/>
          <w:sz w:val="28"/>
          <w:szCs w:val="28"/>
        </w:rPr>
        <w:t xml:space="preserve"> </w:t>
      </w:r>
      <w:r w:rsidRPr="00421DD4">
        <w:rPr>
          <w:color w:val="000000" w:themeColor="text1"/>
          <w:sz w:val="28"/>
          <w:szCs w:val="28"/>
        </w:rPr>
        <w:t xml:space="preserve">кафе </w:t>
      </w:r>
      <w:r w:rsidR="00DD34C5" w:rsidRPr="00421DD4">
        <w:rPr>
          <w:color w:val="000000" w:themeColor="text1"/>
          <w:sz w:val="28"/>
          <w:szCs w:val="28"/>
        </w:rPr>
        <w:t>ИП Соболь Л.С</w:t>
      </w:r>
      <w:r w:rsidRPr="00421DD4">
        <w:rPr>
          <w:color w:val="000000" w:themeColor="text1"/>
          <w:sz w:val="28"/>
          <w:szCs w:val="28"/>
        </w:rPr>
        <w:t>.</w:t>
      </w:r>
    </w:p>
    <w:p w:rsidR="00421DD4" w:rsidRDefault="00683F70" w:rsidP="00191C74">
      <w:pPr>
        <w:keepNext/>
        <w:widowControl w:val="0"/>
        <w:shd w:val="clear" w:color="000000" w:fill="auto"/>
        <w:suppressAutoHyphens/>
        <w:spacing w:line="360" w:lineRule="auto"/>
        <w:ind w:firstLine="709"/>
        <w:jc w:val="both"/>
        <w:rPr>
          <w:snapToGrid w:val="0"/>
          <w:color w:val="000000" w:themeColor="text1"/>
          <w:sz w:val="28"/>
          <w:szCs w:val="28"/>
        </w:rPr>
      </w:pPr>
      <w:r w:rsidRPr="00421DD4">
        <w:rPr>
          <w:snapToGrid w:val="0"/>
          <w:color w:val="000000" w:themeColor="text1"/>
          <w:sz w:val="28"/>
          <w:szCs w:val="28"/>
        </w:rPr>
        <w:t>Местонахождение и юридический адрес:</w:t>
      </w:r>
    </w:p>
    <w:p w:rsidR="00683F70" w:rsidRPr="00421DD4" w:rsidRDefault="00683F70" w:rsidP="00191C74">
      <w:pPr>
        <w:keepNext/>
        <w:widowControl w:val="0"/>
        <w:shd w:val="clear" w:color="000000" w:fill="auto"/>
        <w:suppressAutoHyphens/>
        <w:spacing w:line="360" w:lineRule="auto"/>
        <w:ind w:firstLine="709"/>
        <w:jc w:val="both"/>
        <w:rPr>
          <w:snapToGrid w:val="0"/>
          <w:color w:val="000000" w:themeColor="text1"/>
          <w:sz w:val="28"/>
          <w:szCs w:val="28"/>
        </w:rPr>
      </w:pPr>
      <w:r w:rsidRPr="00421DD4">
        <w:rPr>
          <w:snapToGrid w:val="0"/>
          <w:color w:val="000000" w:themeColor="text1"/>
          <w:sz w:val="28"/>
          <w:szCs w:val="28"/>
        </w:rPr>
        <w:t xml:space="preserve">344002, Ростов-на-Дону, ул. </w:t>
      </w:r>
      <w:r w:rsidR="00A27D9F" w:rsidRPr="00421DD4">
        <w:rPr>
          <w:snapToGrid w:val="0"/>
          <w:color w:val="000000" w:themeColor="text1"/>
          <w:sz w:val="28"/>
          <w:szCs w:val="28"/>
        </w:rPr>
        <w:t>Журавлева</w:t>
      </w:r>
      <w:r w:rsidRPr="00421DD4">
        <w:rPr>
          <w:snapToGrid w:val="0"/>
          <w:color w:val="000000" w:themeColor="text1"/>
          <w:sz w:val="28"/>
          <w:szCs w:val="28"/>
        </w:rPr>
        <w:t xml:space="preserve">, д. </w:t>
      </w:r>
      <w:r w:rsidR="00A27D9F" w:rsidRPr="00421DD4">
        <w:rPr>
          <w:snapToGrid w:val="0"/>
          <w:color w:val="000000" w:themeColor="text1"/>
          <w:sz w:val="28"/>
          <w:szCs w:val="28"/>
        </w:rPr>
        <w:t>38</w:t>
      </w:r>
      <w:r w:rsidRPr="00421DD4">
        <w:rPr>
          <w:snapToGrid w:val="0"/>
          <w:color w:val="000000" w:themeColor="text1"/>
          <w:sz w:val="28"/>
          <w:szCs w:val="28"/>
        </w:rPr>
        <w:t>/1</w:t>
      </w:r>
      <w:r w:rsidR="00A27D9F" w:rsidRPr="00421DD4">
        <w:rPr>
          <w:snapToGrid w:val="0"/>
          <w:color w:val="000000" w:themeColor="text1"/>
          <w:sz w:val="28"/>
          <w:szCs w:val="28"/>
        </w:rPr>
        <w:t>66</w:t>
      </w:r>
      <w:r w:rsidRPr="00421DD4">
        <w:rPr>
          <w:snapToGrid w:val="0"/>
          <w:color w:val="000000" w:themeColor="text1"/>
          <w:sz w:val="28"/>
          <w:szCs w:val="28"/>
        </w:rPr>
        <w:t xml:space="preserve"> ,</w:t>
      </w:r>
    </w:p>
    <w:p w:rsidR="00683F70" w:rsidRPr="00421DD4" w:rsidRDefault="00683F70" w:rsidP="00191C74">
      <w:pPr>
        <w:keepNext/>
        <w:widowControl w:val="0"/>
        <w:shd w:val="clear" w:color="000000" w:fill="auto"/>
        <w:suppressAutoHyphens/>
        <w:spacing w:line="360" w:lineRule="auto"/>
        <w:ind w:firstLine="709"/>
        <w:jc w:val="both"/>
        <w:rPr>
          <w:snapToGrid w:val="0"/>
          <w:color w:val="000000" w:themeColor="text1"/>
          <w:sz w:val="28"/>
          <w:szCs w:val="28"/>
        </w:rPr>
      </w:pPr>
      <w:r w:rsidRPr="00421DD4">
        <w:rPr>
          <w:snapToGrid w:val="0"/>
          <w:color w:val="000000" w:themeColor="text1"/>
          <w:sz w:val="28"/>
          <w:szCs w:val="28"/>
        </w:rPr>
        <w:t xml:space="preserve">тел.(8632) </w:t>
      </w:r>
      <w:r w:rsidR="00A27D9F" w:rsidRPr="00421DD4">
        <w:rPr>
          <w:snapToGrid w:val="0"/>
          <w:color w:val="000000" w:themeColor="text1"/>
          <w:sz w:val="28"/>
          <w:szCs w:val="28"/>
        </w:rPr>
        <w:t>2923842</w:t>
      </w:r>
      <w:r w:rsidRPr="00421DD4">
        <w:rPr>
          <w:snapToGrid w:val="0"/>
          <w:color w:val="000000" w:themeColor="text1"/>
          <w:sz w:val="28"/>
          <w:szCs w:val="28"/>
        </w:rPr>
        <w:t xml:space="preserve"> ,</w:t>
      </w:r>
    </w:p>
    <w:p w:rsidR="00683F70" w:rsidRPr="00421DD4" w:rsidRDefault="00683F70" w:rsidP="00191C74">
      <w:pPr>
        <w:keepNext/>
        <w:widowControl w:val="0"/>
        <w:shd w:val="clear" w:color="000000" w:fill="auto"/>
        <w:suppressAutoHyphens/>
        <w:spacing w:line="360" w:lineRule="auto"/>
        <w:ind w:firstLine="709"/>
        <w:jc w:val="both"/>
        <w:rPr>
          <w:snapToGrid w:val="0"/>
          <w:color w:val="000000" w:themeColor="text1"/>
          <w:sz w:val="28"/>
          <w:szCs w:val="28"/>
        </w:rPr>
      </w:pPr>
      <w:r w:rsidRPr="00421DD4">
        <w:rPr>
          <w:snapToGrid w:val="0"/>
          <w:color w:val="000000" w:themeColor="text1"/>
          <w:sz w:val="28"/>
          <w:szCs w:val="28"/>
        </w:rPr>
        <w:t xml:space="preserve">р/с </w:t>
      </w:r>
      <w:r w:rsidR="00A27D9F" w:rsidRPr="00421DD4">
        <w:rPr>
          <w:snapToGrid w:val="0"/>
          <w:color w:val="000000" w:themeColor="text1"/>
          <w:sz w:val="28"/>
          <w:szCs w:val="28"/>
        </w:rPr>
        <w:t>40802810000000000598</w:t>
      </w:r>
      <w:r w:rsidRPr="00421DD4">
        <w:rPr>
          <w:snapToGrid w:val="0"/>
          <w:color w:val="000000" w:themeColor="text1"/>
          <w:sz w:val="28"/>
          <w:szCs w:val="28"/>
        </w:rPr>
        <w:t>,</w:t>
      </w:r>
    </w:p>
    <w:p w:rsidR="00683F70" w:rsidRPr="00421DD4" w:rsidRDefault="00A27D9F" w:rsidP="00191C74">
      <w:pPr>
        <w:keepNext/>
        <w:widowControl w:val="0"/>
        <w:shd w:val="clear" w:color="000000" w:fill="auto"/>
        <w:suppressAutoHyphens/>
        <w:spacing w:line="360" w:lineRule="auto"/>
        <w:ind w:firstLine="709"/>
        <w:jc w:val="both"/>
        <w:rPr>
          <w:snapToGrid w:val="0"/>
          <w:color w:val="000000" w:themeColor="text1"/>
          <w:sz w:val="28"/>
          <w:szCs w:val="28"/>
        </w:rPr>
      </w:pPr>
      <w:r w:rsidRPr="00421DD4">
        <w:rPr>
          <w:snapToGrid w:val="0"/>
          <w:color w:val="000000" w:themeColor="text1"/>
          <w:sz w:val="28"/>
          <w:szCs w:val="28"/>
        </w:rPr>
        <w:t>к</w:t>
      </w:r>
      <w:r w:rsidR="00683F70" w:rsidRPr="00421DD4">
        <w:rPr>
          <w:snapToGrid w:val="0"/>
          <w:color w:val="000000" w:themeColor="text1"/>
          <w:sz w:val="28"/>
          <w:szCs w:val="28"/>
        </w:rPr>
        <w:t xml:space="preserve">/с </w:t>
      </w:r>
      <w:r w:rsidRPr="00421DD4">
        <w:rPr>
          <w:snapToGrid w:val="0"/>
          <w:color w:val="000000" w:themeColor="text1"/>
          <w:sz w:val="28"/>
          <w:szCs w:val="28"/>
        </w:rPr>
        <w:t>30101810900000000797</w:t>
      </w:r>
      <w:r w:rsidR="00683F70" w:rsidRPr="00421DD4">
        <w:rPr>
          <w:snapToGrid w:val="0"/>
          <w:color w:val="000000" w:themeColor="text1"/>
          <w:sz w:val="28"/>
          <w:szCs w:val="28"/>
        </w:rPr>
        <w:t>,</w:t>
      </w:r>
    </w:p>
    <w:p w:rsidR="00A27D9F" w:rsidRPr="00421DD4" w:rsidRDefault="00A27D9F" w:rsidP="00191C74">
      <w:pPr>
        <w:keepNext/>
        <w:widowControl w:val="0"/>
        <w:shd w:val="clear" w:color="000000" w:fill="auto"/>
        <w:suppressAutoHyphens/>
        <w:spacing w:line="360" w:lineRule="auto"/>
        <w:ind w:firstLine="709"/>
        <w:jc w:val="both"/>
        <w:rPr>
          <w:snapToGrid w:val="0"/>
          <w:color w:val="000000" w:themeColor="text1"/>
          <w:sz w:val="28"/>
          <w:szCs w:val="28"/>
        </w:rPr>
      </w:pPr>
      <w:r w:rsidRPr="00421DD4">
        <w:rPr>
          <w:snapToGrid w:val="0"/>
          <w:color w:val="000000" w:themeColor="text1"/>
          <w:sz w:val="28"/>
          <w:szCs w:val="28"/>
        </w:rPr>
        <w:t>БИК 046015797 В ОАО ОА «Южный Торговый Банк»</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snapToGrid w:val="0"/>
          <w:color w:val="000000" w:themeColor="text1"/>
          <w:sz w:val="28"/>
          <w:szCs w:val="28"/>
        </w:rPr>
        <w:t xml:space="preserve">ИНН </w:t>
      </w:r>
      <w:r w:rsidR="00A27D9F" w:rsidRPr="00421DD4">
        <w:rPr>
          <w:snapToGrid w:val="0"/>
          <w:color w:val="000000" w:themeColor="text1"/>
          <w:sz w:val="28"/>
          <w:szCs w:val="28"/>
        </w:rPr>
        <w:t>6163023750</w:t>
      </w:r>
      <w:r w:rsidRPr="00421DD4">
        <w:rPr>
          <w:snapToGrid w:val="0"/>
          <w:color w:val="000000" w:themeColor="text1"/>
          <w:sz w:val="28"/>
          <w:szCs w:val="28"/>
        </w:rPr>
        <w:t>.</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Производственная база размещена на арендованных 75</w:t>
      </w:r>
      <w:r w:rsidR="00421DD4">
        <w:rPr>
          <w:color w:val="000000" w:themeColor="text1"/>
          <w:sz w:val="28"/>
          <w:szCs w:val="28"/>
        </w:rPr>
        <w:t xml:space="preserve"> </w:t>
      </w:r>
      <w:r w:rsidRPr="00421DD4">
        <w:rPr>
          <w:color w:val="000000" w:themeColor="text1"/>
          <w:sz w:val="28"/>
          <w:szCs w:val="28"/>
        </w:rPr>
        <w:t xml:space="preserve">кв. м., расположенной в г. Ростове-на-Дону </w:t>
      </w:r>
      <w:r w:rsidRPr="00421DD4">
        <w:rPr>
          <w:snapToGrid w:val="0"/>
          <w:color w:val="000000" w:themeColor="text1"/>
          <w:sz w:val="28"/>
          <w:szCs w:val="28"/>
        </w:rPr>
        <w:t xml:space="preserve">с обустроенной системой коммуникаций и подъездными путями. </w:t>
      </w:r>
      <w:r w:rsidRPr="00421DD4">
        <w:rPr>
          <w:color w:val="000000" w:themeColor="text1"/>
          <w:sz w:val="28"/>
          <w:szCs w:val="28"/>
        </w:rPr>
        <w:t>Все помещения готовы для налаживания производства и не требуют дополнительных средств для ремонта.</w:t>
      </w:r>
    </w:p>
    <w:p w:rsidR="00421DD4" w:rsidRDefault="00683F70" w:rsidP="00191C74">
      <w:pPr>
        <w:keepNext/>
        <w:widowControl w:val="0"/>
        <w:shd w:val="clear" w:color="000000" w:fill="auto"/>
        <w:suppressAutoHyphens/>
        <w:spacing w:line="360" w:lineRule="auto"/>
        <w:ind w:firstLine="709"/>
        <w:jc w:val="both"/>
        <w:rPr>
          <w:color w:val="000000" w:themeColor="text1"/>
          <w:sz w:val="28"/>
        </w:rPr>
      </w:pPr>
      <w:r w:rsidRPr="00421DD4">
        <w:rPr>
          <w:color w:val="000000" w:themeColor="text1"/>
          <w:sz w:val="28"/>
        </w:rPr>
        <w:t xml:space="preserve">Оборудование для производства поставляется австрийской фирмы </w:t>
      </w:r>
      <w:r w:rsidRPr="00421DD4">
        <w:rPr>
          <w:snapToGrid w:val="0"/>
          <w:color w:val="000000" w:themeColor="text1"/>
          <w:sz w:val="28"/>
          <w:lang w:val="en-US"/>
        </w:rPr>
        <w:t>SMALLER</w:t>
      </w:r>
      <w:r w:rsidRPr="00421DD4">
        <w:rPr>
          <w:snapToGrid w:val="0"/>
          <w:color w:val="000000" w:themeColor="text1"/>
          <w:sz w:val="28"/>
        </w:rPr>
        <w:t xml:space="preserve"> с которой достигнуто соответствующее соглашение.</w:t>
      </w:r>
      <w:r w:rsidRPr="00421DD4">
        <w:rPr>
          <w:color w:val="000000" w:themeColor="text1"/>
          <w:sz w:val="28"/>
        </w:rPr>
        <w:t xml:space="preserve"> Стоимость оборудования составляет 75000 рублей.</w:t>
      </w:r>
    </w:p>
    <w:p w:rsidR="00683F70" w:rsidRPr="00421DD4" w:rsidRDefault="00DD34C5"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ИП Соболь Л.С</w:t>
      </w:r>
      <w:r w:rsidR="00683F70" w:rsidRPr="00421DD4">
        <w:rPr>
          <w:color w:val="000000" w:themeColor="text1"/>
          <w:sz w:val="28"/>
        </w:rPr>
        <w:t xml:space="preserve"> обязано:</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1. </w:t>
      </w:r>
      <w:r w:rsidRPr="00421DD4">
        <w:rPr>
          <w:color w:val="000000" w:themeColor="text1"/>
          <w:sz w:val="28"/>
        </w:rPr>
        <w:t>нести ответственность в соответствии с законодательством РФ за нарушение законодательства и иных правил хозяйствования;</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rPr>
        <w:t>2. обеспечить своим работникам безопасные условия труда;</w:t>
      </w:r>
    </w:p>
    <w:p w:rsidR="00683F70" w:rsidRPr="00421DD4" w:rsidRDefault="00683F70" w:rsidP="00191C74">
      <w:pPr>
        <w:keepNext/>
        <w:widowControl w:val="0"/>
        <w:shd w:val="clear" w:color="000000" w:fill="auto"/>
        <w:tabs>
          <w:tab w:val="left" w:pos="1080"/>
        </w:tabs>
        <w:suppressAutoHyphens/>
        <w:spacing w:line="360" w:lineRule="auto"/>
        <w:ind w:firstLine="709"/>
        <w:jc w:val="both"/>
        <w:rPr>
          <w:color w:val="000000" w:themeColor="text1"/>
          <w:sz w:val="28"/>
          <w:szCs w:val="28"/>
        </w:rPr>
      </w:pPr>
      <w:r w:rsidRPr="00421DD4">
        <w:rPr>
          <w:color w:val="000000" w:themeColor="text1"/>
          <w:sz w:val="28"/>
          <w:szCs w:val="28"/>
        </w:rPr>
        <w:t>3.</w:t>
      </w:r>
      <w:r w:rsidRPr="00421DD4">
        <w:rPr>
          <w:color w:val="000000" w:themeColor="text1"/>
          <w:sz w:val="28"/>
        </w:rPr>
        <w:t xml:space="preserve">осуществлять оперативный и бухгалтерский учет, вести </w:t>
      </w:r>
      <w:r w:rsidRPr="00421DD4">
        <w:rPr>
          <w:color w:val="000000" w:themeColor="text1"/>
          <w:sz w:val="28"/>
        </w:rPr>
        <w:lastRenderedPageBreak/>
        <w:t>статистическую отчетность.</w:t>
      </w:r>
    </w:p>
    <w:p w:rsidR="00683F70" w:rsidRPr="00421DD4" w:rsidRDefault="00683F70" w:rsidP="00191C74">
      <w:pPr>
        <w:keepNext/>
        <w:widowControl w:val="0"/>
        <w:shd w:val="clear" w:color="000000" w:fill="auto"/>
        <w:tabs>
          <w:tab w:val="left" w:pos="1080"/>
        </w:tabs>
        <w:suppressAutoHyphens/>
        <w:spacing w:line="360" w:lineRule="auto"/>
        <w:ind w:firstLine="709"/>
        <w:jc w:val="both"/>
        <w:rPr>
          <w:color w:val="000000" w:themeColor="text1"/>
          <w:sz w:val="28"/>
          <w:szCs w:val="28"/>
        </w:rPr>
      </w:pPr>
      <w:r w:rsidRPr="00421DD4">
        <w:rPr>
          <w:color w:val="000000" w:themeColor="text1"/>
          <w:sz w:val="28"/>
        </w:rPr>
        <w:t>Бухгалтерский учет на предприятии ведется по журнально-ордерной</w:t>
      </w:r>
      <w:r w:rsidR="00421DD4">
        <w:rPr>
          <w:color w:val="000000" w:themeColor="text1"/>
          <w:sz w:val="28"/>
        </w:rPr>
        <w:t xml:space="preserve"> </w:t>
      </w:r>
      <w:r w:rsidRPr="00421DD4">
        <w:rPr>
          <w:color w:val="000000" w:themeColor="text1"/>
          <w:sz w:val="28"/>
        </w:rPr>
        <w:t>форме</w:t>
      </w:r>
      <w:r w:rsidR="00421DD4">
        <w:rPr>
          <w:color w:val="000000" w:themeColor="text1"/>
          <w:sz w:val="28"/>
        </w:rPr>
        <w:t xml:space="preserve"> </w:t>
      </w:r>
      <w:r w:rsidRPr="00421DD4">
        <w:rPr>
          <w:color w:val="000000" w:themeColor="text1"/>
          <w:sz w:val="28"/>
        </w:rPr>
        <w:t>учета. В учетной политике предприятия отражены следующие основные методы и способы бухгалтерского учета:</w:t>
      </w:r>
    </w:p>
    <w:p w:rsidR="00683F70" w:rsidRPr="00421DD4" w:rsidRDefault="00683F70" w:rsidP="00191C74">
      <w:pPr>
        <w:keepNext/>
        <w:widowControl w:val="0"/>
        <w:shd w:val="clear" w:color="000000" w:fill="auto"/>
        <w:tabs>
          <w:tab w:val="left" w:pos="1080"/>
        </w:tabs>
        <w:suppressAutoHyphens/>
        <w:spacing w:line="360" w:lineRule="auto"/>
        <w:ind w:firstLine="709"/>
        <w:jc w:val="both"/>
        <w:rPr>
          <w:color w:val="000000" w:themeColor="text1"/>
          <w:sz w:val="28"/>
          <w:szCs w:val="28"/>
        </w:rPr>
      </w:pPr>
      <w:r w:rsidRPr="00421DD4">
        <w:rPr>
          <w:color w:val="000000" w:themeColor="text1"/>
          <w:sz w:val="28"/>
        </w:rPr>
        <w:t>Начисление амортизации осуществляется по Единым нормам, линейным способом.</w:t>
      </w:r>
    </w:p>
    <w:p w:rsidR="00683F70" w:rsidRPr="00421DD4" w:rsidRDefault="00683F70" w:rsidP="00191C74">
      <w:pPr>
        <w:keepNext/>
        <w:widowControl w:val="0"/>
        <w:shd w:val="clear" w:color="000000" w:fill="auto"/>
        <w:tabs>
          <w:tab w:val="left" w:pos="1080"/>
        </w:tabs>
        <w:suppressAutoHyphens/>
        <w:spacing w:line="360" w:lineRule="auto"/>
        <w:ind w:firstLine="709"/>
        <w:jc w:val="both"/>
        <w:rPr>
          <w:color w:val="000000" w:themeColor="text1"/>
          <w:sz w:val="28"/>
          <w:szCs w:val="28"/>
        </w:rPr>
      </w:pPr>
      <w:r w:rsidRPr="00421DD4">
        <w:rPr>
          <w:color w:val="000000" w:themeColor="text1"/>
          <w:sz w:val="28"/>
        </w:rPr>
        <w:t xml:space="preserve">При определении фактической стоимости материалов, списанных в производство, используется метод </w:t>
      </w:r>
      <w:r w:rsidR="00A27D9F" w:rsidRPr="00421DD4">
        <w:rPr>
          <w:color w:val="000000" w:themeColor="text1"/>
          <w:sz w:val="28"/>
        </w:rPr>
        <w:t>ФИФО</w:t>
      </w:r>
    </w:p>
    <w:p w:rsidR="00683F70" w:rsidRPr="00421DD4" w:rsidRDefault="00683F70" w:rsidP="00191C74">
      <w:pPr>
        <w:keepNext/>
        <w:widowControl w:val="0"/>
        <w:shd w:val="clear" w:color="000000" w:fill="auto"/>
        <w:tabs>
          <w:tab w:val="left" w:pos="1080"/>
        </w:tabs>
        <w:suppressAutoHyphens/>
        <w:spacing w:line="360" w:lineRule="auto"/>
        <w:ind w:firstLine="709"/>
        <w:jc w:val="both"/>
        <w:rPr>
          <w:color w:val="000000" w:themeColor="text1"/>
          <w:sz w:val="28"/>
          <w:szCs w:val="28"/>
        </w:rPr>
      </w:pPr>
      <w:r w:rsidRPr="00421DD4">
        <w:rPr>
          <w:color w:val="000000" w:themeColor="text1"/>
          <w:sz w:val="28"/>
          <w:szCs w:val="28"/>
        </w:rPr>
        <w:t>Применяется метод определения выручки от реализации работ, услуг - по мере выполнения работ и предъявления расчетных документов.</w:t>
      </w:r>
    </w:p>
    <w:p w:rsidR="00421DD4" w:rsidRDefault="00683F70" w:rsidP="00191C74">
      <w:pPr>
        <w:keepNext/>
        <w:widowControl w:val="0"/>
        <w:shd w:val="clear" w:color="000000" w:fill="auto"/>
        <w:tabs>
          <w:tab w:val="left" w:pos="1080"/>
        </w:tabs>
        <w:suppressAutoHyphens/>
        <w:spacing w:line="360" w:lineRule="auto"/>
        <w:ind w:firstLine="709"/>
        <w:jc w:val="both"/>
        <w:rPr>
          <w:color w:val="000000" w:themeColor="text1"/>
          <w:sz w:val="28"/>
          <w:szCs w:val="28"/>
        </w:rPr>
      </w:pPr>
      <w:r w:rsidRPr="00421DD4">
        <w:rPr>
          <w:color w:val="000000" w:themeColor="text1"/>
          <w:sz w:val="28"/>
          <w:szCs w:val="28"/>
        </w:rPr>
        <w:t>Особое значение на предприятии придаётся санитарным нормам, чтобы исключить различные неприятности, связанные с условиями производства товара.</w:t>
      </w:r>
    </w:p>
    <w:p w:rsidR="00683F70" w:rsidRPr="00421DD4" w:rsidRDefault="00683F70" w:rsidP="00191C74">
      <w:pPr>
        <w:keepNext/>
        <w:widowControl w:val="0"/>
        <w:shd w:val="clear" w:color="000000" w:fill="auto"/>
        <w:tabs>
          <w:tab w:val="left" w:pos="1080"/>
        </w:tabs>
        <w:suppressAutoHyphens/>
        <w:spacing w:line="360" w:lineRule="auto"/>
        <w:ind w:firstLine="709"/>
        <w:jc w:val="both"/>
        <w:rPr>
          <w:color w:val="000000" w:themeColor="text1"/>
          <w:sz w:val="28"/>
          <w:szCs w:val="28"/>
        </w:rPr>
      </w:pPr>
      <w:r w:rsidRPr="00421DD4">
        <w:rPr>
          <w:color w:val="000000" w:themeColor="text1"/>
          <w:sz w:val="28"/>
          <w:szCs w:val="28"/>
        </w:rPr>
        <w:t>Какие либо вредные выбросы в окружающую среду исключены.</w:t>
      </w:r>
    </w:p>
    <w:p w:rsidR="00031C1B" w:rsidRPr="00421DD4" w:rsidRDefault="00031C1B" w:rsidP="00191C74">
      <w:pPr>
        <w:pStyle w:val="21"/>
        <w:keepNext/>
        <w:widowControl w:val="0"/>
        <w:shd w:val="clear" w:color="000000" w:fill="auto"/>
        <w:suppressAutoHyphens/>
        <w:spacing w:line="360" w:lineRule="auto"/>
        <w:ind w:firstLine="709"/>
        <w:rPr>
          <w:b w:val="0"/>
          <w:color w:val="000000" w:themeColor="text1"/>
          <w:sz w:val="28"/>
          <w:szCs w:val="28"/>
          <w:u w:val="none"/>
        </w:rPr>
      </w:pPr>
    </w:p>
    <w:p w:rsidR="00683F70" w:rsidRPr="00421DD4" w:rsidRDefault="00255C1C" w:rsidP="00191C74">
      <w:pPr>
        <w:keepNext/>
        <w:widowControl w:val="0"/>
        <w:shd w:val="clear" w:color="000000" w:fill="auto"/>
        <w:spacing w:line="360" w:lineRule="auto"/>
        <w:jc w:val="center"/>
        <w:rPr>
          <w:b/>
          <w:color w:val="000000" w:themeColor="text1"/>
          <w:sz w:val="28"/>
          <w:szCs w:val="28"/>
        </w:rPr>
      </w:pPr>
      <w:r w:rsidRPr="00421DD4">
        <w:rPr>
          <w:b/>
          <w:color w:val="000000" w:themeColor="text1"/>
          <w:sz w:val="28"/>
          <w:szCs w:val="28"/>
        </w:rPr>
        <w:t xml:space="preserve">Таблица 1.1 - </w:t>
      </w:r>
      <w:r w:rsidR="00A27D9F" w:rsidRPr="00421DD4">
        <w:rPr>
          <w:b/>
          <w:color w:val="000000" w:themeColor="text1"/>
          <w:sz w:val="28"/>
          <w:szCs w:val="28"/>
        </w:rPr>
        <w:t>Ч</w:t>
      </w:r>
      <w:r w:rsidR="00683F70" w:rsidRPr="00421DD4">
        <w:rPr>
          <w:b/>
          <w:color w:val="000000" w:themeColor="text1"/>
          <w:sz w:val="28"/>
          <w:szCs w:val="28"/>
        </w:rPr>
        <w:t>исленность персонала</w:t>
      </w:r>
    </w:p>
    <w:tbl>
      <w:tblPr>
        <w:tblStyle w:val="a6"/>
        <w:tblW w:w="7302" w:type="dxa"/>
        <w:jc w:val="center"/>
        <w:tblLayout w:type="fixed"/>
        <w:tblLook w:val="04A0" w:firstRow="1" w:lastRow="0" w:firstColumn="1" w:lastColumn="0" w:noHBand="0" w:noVBand="1"/>
      </w:tblPr>
      <w:tblGrid>
        <w:gridCol w:w="648"/>
        <w:gridCol w:w="2721"/>
        <w:gridCol w:w="1764"/>
        <w:gridCol w:w="2169"/>
      </w:tblGrid>
      <w:tr w:rsidR="00683F70" w:rsidRPr="00421DD4" w:rsidTr="00421DD4">
        <w:trPr>
          <w:jc w:val="center"/>
        </w:trPr>
        <w:tc>
          <w:tcPr>
            <w:tcW w:w="648" w:type="dxa"/>
          </w:tcPr>
          <w:p w:rsidR="00683F70" w:rsidRPr="00421DD4" w:rsidRDefault="00683F70" w:rsidP="00191C74">
            <w:pPr>
              <w:keepNext/>
              <w:widowControl w:val="0"/>
              <w:shd w:val="clear" w:color="000000" w:fill="auto"/>
              <w:tabs>
                <w:tab w:val="left" w:pos="1134"/>
              </w:tabs>
              <w:suppressAutoHyphens/>
              <w:spacing w:line="360" w:lineRule="auto"/>
              <w:rPr>
                <w:bCs/>
                <w:color w:val="000000" w:themeColor="text1"/>
                <w:sz w:val="20"/>
                <w:szCs w:val="28"/>
              </w:rPr>
            </w:pPr>
          </w:p>
          <w:p w:rsidR="00683F70" w:rsidRPr="00421DD4" w:rsidRDefault="00683F70" w:rsidP="00191C74">
            <w:pPr>
              <w:keepNext/>
              <w:widowControl w:val="0"/>
              <w:shd w:val="clear" w:color="000000" w:fill="auto"/>
              <w:suppressAutoHyphens/>
              <w:spacing w:line="360" w:lineRule="auto"/>
              <w:rPr>
                <w:bCs/>
                <w:color w:val="000000" w:themeColor="text1"/>
                <w:sz w:val="20"/>
                <w:szCs w:val="28"/>
              </w:rPr>
            </w:pPr>
            <w:r w:rsidRPr="00421DD4">
              <w:rPr>
                <w:bCs/>
                <w:color w:val="000000" w:themeColor="text1"/>
                <w:sz w:val="20"/>
                <w:szCs w:val="28"/>
              </w:rPr>
              <w:t>№</w:t>
            </w:r>
          </w:p>
          <w:p w:rsidR="00683F70" w:rsidRPr="00421DD4" w:rsidRDefault="00683F70" w:rsidP="00191C74">
            <w:pPr>
              <w:keepNext/>
              <w:widowControl w:val="0"/>
              <w:shd w:val="clear" w:color="000000" w:fill="auto"/>
              <w:suppressAutoHyphens/>
              <w:spacing w:line="360" w:lineRule="auto"/>
              <w:rPr>
                <w:bCs/>
                <w:color w:val="000000" w:themeColor="text1"/>
                <w:sz w:val="20"/>
                <w:szCs w:val="28"/>
              </w:rPr>
            </w:pPr>
            <w:r w:rsidRPr="00421DD4">
              <w:rPr>
                <w:bCs/>
                <w:color w:val="000000" w:themeColor="text1"/>
                <w:sz w:val="20"/>
                <w:szCs w:val="28"/>
              </w:rPr>
              <w:t>п/п</w:t>
            </w:r>
            <w:r w:rsidR="00421DD4" w:rsidRPr="00421DD4">
              <w:rPr>
                <w:bCs/>
                <w:color w:val="000000" w:themeColor="text1"/>
                <w:sz w:val="20"/>
                <w:szCs w:val="28"/>
              </w:rPr>
              <w:t xml:space="preserve"> </w:t>
            </w:r>
          </w:p>
        </w:tc>
        <w:tc>
          <w:tcPr>
            <w:tcW w:w="2721" w:type="dxa"/>
          </w:tcPr>
          <w:p w:rsidR="00421DD4" w:rsidRPr="00421DD4" w:rsidRDefault="00421DD4" w:rsidP="00191C74">
            <w:pPr>
              <w:keepNext/>
              <w:widowControl w:val="0"/>
              <w:shd w:val="clear" w:color="000000" w:fill="auto"/>
              <w:tabs>
                <w:tab w:val="left" w:pos="1134"/>
              </w:tabs>
              <w:suppressAutoHyphens/>
              <w:spacing w:line="360" w:lineRule="auto"/>
              <w:rPr>
                <w:bCs/>
                <w:color w:val="000000" w:themeColor="text1"/>
                <w:sz w:val="20"/>
                <w:szCs w:val="28"/>
              </w:rPr>
            </w:pPr>
          </w:p>
          <w:p w:rsidR="00683F70" w:rsidRPr="00421DD4" w:rsidRDefault="00683F70" w:rsidP="00191C74">
            <w:pPr>
              <w:keepNext/>
              <w:widowControl w:val="0"/>
              <w:shd w:val="clear" w:color="000000" w:fill="auto"/>
              <w:tabs>
                <w:tab w:val="left" w:pos="1134"/>
              </w:tabs>
              <w:suppressAutoHyphens/>
              <w:spacing w:line="360" w:lineRule="auto"/>
              <w:rPr>
                <w:bCs/>
                <w:color w:val="000000" w:themeColor="text1"/>
                <w:sz w:val="20"/>
                <w:szCs w:val="28"/>
              </w:rPr>
            </w:pPr>
            <w:r w:rsidRPr="00421DD4">
              <w:rPr>
                <w:bCs/>
                <w:color w:val="000000" w:themeColor="text1"/>
                <w:sz w:val="20"/>
                <w:szCs w:val="28"/>
              </w:rPr>
              <w:t>Статьи расходов</w:t>
            </w:r>
          </w:p>
        </w:tc>
        <w:tc>
          <w:tcPr>
            <w:tcW w:w="1764" w:type="dxa"/>
          </w:tcPr>
          <w:p w:rsidR="00683F70" w:rsidRPr="00421DD4" w:rsidRDefault="00683F70" w:rsidP="00191C74">
            <w:pPr>
              <w:keepNext/>
              <w:widowControl w:val="0"/>
              <w:shd w:val="clear" w:color="000000" w:fill="auto"/>
              <w:tabs>
                <w:tab w:val="left" w:pos="1134"/>
              </w:tabs>
              <w:suppressAutoHyphens/>
              <w:spacing w:line="360" w:lineRule="auto"/>
              <w:rPr>
                <w:bCs/>
                <w:color w:val="000000" w:themeColor="text1"/>
                <w:sz w:val="20"/>
                <w:szCs w:val="28"/>
              </w:rPr>
            </w:pPr>
            <w:r w:rsidRPr="00421DD4">
              <w:rPr>
                <w:bCs/>
                <w:color w:val="000000" w:themeColor="text1"/>
                <w:sz w:val="20"/>
                <w:szCs w:val="28"/>
              </w:rPr>
              <w:t>Количество (чел.)</w:t>
            </w:r>
          </w:p>
        </w:tc>
        <w:tc>
          <w:tcPr>
            <w:tcW w:w="2169" w:type="dxa"/>
          </w:tcPr>
          <w:p w:rsidR="00683F70" w:rsidRPr="00421DD4" w:rsidRDefault="00683F70" w:rsidP="00191C74">
            <w:pPr>
              <w:keepNext/>
              <w:widowControl w:val="0"/>
              <w:shd w:val="clear" w:color="000000" w:fill="auto"/>
              <w:tabs>
                <w:tab w:val="left" w:pos="1134"/>
              </w:tabs>
              <w:suppressAutoHyphens/>
              <w:spacing w:line="360" w:lineRule="auto"/>
              <w:rPr>
                <w:bCs/>
                <w:color w:val="000000" w:themeColor="text1"/>
                <w:sz w:val="20"/>
                <w:szCs w:val="28"/>
              </w:rPr>
            </w:pPr>
            <w:r w:rsidRPr="00421DD4">
              <w:rPr>
                <w:bCs/>
                <w:color w:val="000000" w:themeColor="text1"/>
                <w:sz w:val="20"/>
                <w:szCs w:val="28"/>
              </w:rPr>
              <w:t>Средняя заработная плата (в месяц), руб.</w:t>
            </w:r>
          </w:p>
        </w:tc>
      </w:tr>
      <w:tr w:rsidR="00683F70" w:rsidRPr="00421DD4" w:rsidTr="00421DD4">
        <w:trPr>
          <w:jc w:val="center"/>
        </w:trPr>
        <w:tc>
          <w:tcPr>
            <w:tcW w:w="648" w:type="dxa"/>
          </w:tcPr>
          <w:p w:rsidR="00683F70" w:rsidRPr="00421DD4" w:rsidRDefault="00683F70" w:rsidP="00191C74">
            <w:pPr>
              <w:keepNext/>
              <w:widowControl w:val="0"/>
              <w:shd w:val="clear" w:color="000000" w:fill="auto"/>
              <w:tabs>
                <w:tab w:val="left" w:pos="1134"/>
              </w:tabs>
              <w:suppressAutoHyphens/>
              <w:spacing w:line="360" w:lineRule="auto"/>
              <w:rPr>
                <w:bCs/>
                <w:color w:val="000000" w:themeColor="text1"/>
                <w:sz w:val="20"/>
                <w:szCs w:val="28"/>
              </w:rPr>
            </w:pPr>
            <w:r w:rsidRPr="00421DD4">
              <w:rPr>
                <w:bCs/>
                <w:color w:val="000000" w:themeColor="text1"/>
                <w:sz w:val="20"/>
                <w:szCs w:val="28"/>
              </w:rPr>
              <w:t>1</w:t>
            </w:r>
          </w:p>
        </w:tc>
        <w:tc>
          <w:tcPr>
            <w:tcW w:w="2721" w:type="dxa"/>
          </w:tcPr>
          <w:p w:rsidR="00683F70" w:rsidRPr="00421DD4" w:rsidRDefault="00683F70" w:rsidP="00191C74">
            <w:pPr>
              <w:keepNext/>
              <w:widowControl w:val="0"/>
              <w:shd w:val="clear" w:color="000000" w:fill="auto"/>
              <w:tabs>
                <w:tab w:val="left" w:pos="1134"/>
              </w:tabs>
              <w:suppressAutoHyphens/>
              <w:spacing w:line="360" w:lineRule="auto"/>
              <w:rPr>
                <w:bCs/>
                <w:color w:val="000000" w:themeColor="text1"/>
                <w:sz w:val="20"/>
                <w:szCs w:val="28"/>
              </w:rPr>
            </w:pPr>
            <w:r w:rsidRPr="00421DD4">
              <w:rPr>
                <w:bCs/>
                <w:color w:val="000000" w:themeColor="text1"/>
                <w:sz w:val="20"/>
                <w:szCs w:val="28"/>
              </w:rPr>
              <w:t>Директор</w:t>
            </w:r>
          </w:p>
        </w:tc>
        <w:tc>
          <w:tcPr>
            <w:tcW w:w="1764" w:type="dxa"/>
          </w:tcPr>
          <w:p w:rsidR="00683F70" w:rsidRPr="00421DD4" w:rsidRDefault="00683F70" w:rsidP="00191C74">
            <w:pPr>
              <w:keepNext/>
              <w:widowControl w:val="0"/>
              <w:shd w:val="clear" w:color="000000" w:fill="auto"/>
              <w:tabs>
                <w:tab w:val="left" w:pos="1134"/>
              </w:tabs>
              <w:suppressAutoHyphens/>
              <w:spacing w:line="360" w:lineRule="auto"/>
              <w:rPr>
                <w:bCs/>
                <w:color w:val="000000" w:themeColor="text1"/>
                <w:sz w:val="20"/>
                <w:szCs w:val="28"/>
              </w:rPr>
            </w:pPr>
            <w:r w:rsidRPr="00421DD4">
              <w:rPr>
                <w:bCs/>
                <w:color w:val="000000" w:themeColor="text1"/>
                <w:sz w:val="20"/>
                <w:szCs w:val="28"/>
              </w:rPr>
              <w:t>1</w:t>
            </w:r>
          </w:p>
        </w:tc>
        <w:tc>
          <w:tcPr>
            <w:tcW w:w="2169" w:type="dxa"/>
          </w:tcPr>
          <w:p w:rsidR="00683F70" w:rsidRPr="00421DD4" w:rsidRDefault="00683F70" w:rsidP="00191C74">
            <w:pPr>
              <w:keepNext/>
              <w:widowControl w:val="0"/>
              <w:shd w:val="clear" w:color="000000" w:fill="auto"/>
              <w:tabs>
                <w:tab w:val="left" w:pos="1134"/>
              </w:tabs>
              <w:suppressAutoHyphens/>
              <w:spacing w:line="360" w:lineRule="auto"/>
              <w:rPr>
                <w:bCs/>
                <w:color w:val="000000" w:themeColor="text1"/>
                <w:sz w:val="20"/>
                <w:szCs w:val="28"/>
              </w:rPr>
            </w:pPr>
            <w:r w:rsidRPr="00421DD4">
              <w:rPr>
                <w:bCs/>
                <w:color w:val="000000" w:themeColor="text1"/>
                <w:sz w:val="20"/>
                <w:szCs w:val="28"/>
              </w:rPr>
              <w:t>20000</w:t>
            </w:r>
          </w:p>
        </w:tc>
      </w:tr>
      <w:tr w:rsidR="00683F70" w:rsidRPr="00421DD4" w:rsidTr="00421DD4">
        <w:trPr>
          <w:jc w:val="center"/>
        </w:trPr>
        <w:tc>
          <w:tcPr>
            <w:tcW w:w="648" w:type="dxa"/>
          </w:tcPr>
          <w:p w:rsidR="00683F70" w:rsidRPr="00421DD4" w:rsidRDefault="00683F70" w:rsidP="00191C74">
            <w:pPr>
              <w:keepNext/>
              <w:widowControl w:val="0"/>
              <w:shd w:val="clear" w:color="000000" w:fill="auto"/>
              <w:tabs>
                <w:tab w:val="left" w:pos="1134"/>
              </w:tabs>
              <w:suppressAutoHyphens/>
              <w:spacing w:line="360" w:lineRule="auto"/>
              <w:rPr>
                <w:bCs/>
                <w:color w:val="000000" w:themeColor="text1"/>
                <w:sz w:val="20"/>
                <w:szCs w:val="28"/>
              </w:rPr>
            </w:pPr>
            <w:r w:rsidRPr="00421DD4">
              <w:rPr>
                <w:bCs/>
                <w:color w:val="000000" w:themeColor="text1"/>
                <w:sz w:val="20"/>
                <w:szCs w:val="28"/>
              </w:rPr>
              <w:t>2</w:t>
            </w:r>
          </w:p>
        </w:tc>
        <w:tc>
          <w:tcPr>
            <w:tcW w:w="2721" w:type="dxa"/>
          </w:tcPr>
          <w:p w:rsidR="00683F70" w:rsidRPr="00421DD4" w:rsidRDefault="00683F70" w:rsidP="00191C74">
            <w:pPr>
              <w:keepNext/>
              <w:widowControl w:val="0"/>
              <w:shd w:val="clear" w:color="000000" w:fill="auto"/>
              <w:tabs>
                <w:tab w:val="left" w:pos="1134"/>
              </w:tabs>
              <w:suppressAutoHyphens/>
              <w:spacing w:line="360" w:lineRule="auto"/>
              <w:rPr>
                <w:bCs/>
                <w:color w:val="000000" w:themeColor="text1"/>
                <w:sz w:val="20"/>
                <w:szCs w:val="28"/>
              </w:rPr>
            </w:pPr>
            <w:r w:rsidRPr="00421DD4">
              <w:rPr>
                <w:bCs/>
                <w:color w:val="000000" w:themeColor="text1"/>
                <w:sz w:val="20"/>
                <w:szCs w:val="28"/>
              </w:rPr>
              <w:t>Администратор</w:t>
            </w:r>
          </w:p>
        </w:tc>
        <w:tc>
          <w:tcPr>
            <w:tcW w:w="1764" w:type="dxa"/>
          </w:tcPr>
          <w:p w:rsidR="00683F70" w:rsidRPr="00421DD4" w:rsidRDefault="00683F70" w:rsidP="00191C74">
            <w:pPr>
              <w:keepNext/>
              <w:widowControl w:val="0"/>
              <w:shd w:val="clear" w:color="000000" w:fill="auto"/>
              <w:tabs>
                <w:tab w:val="left" w:pos="1134"/>
              </w:tabs>
              <w:suppressAutoHyphens/>
              <w:spacing w:line="360" w:lineRule="auto"/>
              <w:rPr>
                <w:bCs/>
                <w:color w:val="000000" w:themeColor="text1"/>
                <w:sz w:val="20"/>
                <w:szCs w:val="28"/>
              </w:rPr>
            </w:pPr>
            <w:r w:rsidRPr="00421DD4">
              <w:rPr>
                <w:bCs/>
                <w:color w:val="000000" w:themeColor="text1"/>
                <w:sz w:val="20"/>
                <w:szCs w:val="28"/>
              </w:rPr>
              <w:t>1</w:t>
            </w:r>
          </w:p>
        </w:tc>
        <w:tc>
          <w:tcPr>
            <w:tcW w:w="2169" w:type="dxa"/>
          </w:tcPr>
          <w:p w:rsidR="00683F70" w:rsidRPr="00421DD4" w:rsidRDefault="00683F70" w:rsidP="00191C74">
            <w:pPr>
              <w:keepNext/>
              <w:widowControl w:val="0"/>
              <w:shd w:val="clear" w:color="000000" w:fill="auto"/>
              <w:tabs>
                <w:tab w:val="left" w:pos="1134"/>
              </w:tabs>
              <w:suppressAutoHyphens/>
              <w:spacing w:line="360" w:lineRule="auto"/>
              <w:rPr>
                <w:bCs/>
                <w:color w:val="000000" w:themeColor="text1"/>
                <w:sz w:val="20"/>
                <w:szCs w:val="28"/>
              </w:rPr>
            </w:pPr>
            <w:r w:rsidRPr="00421DD4">
              <w:rPr>
                <w:bCs/>
                <w:color w:val="000000" w:themeColor="text1"/>
                <w:sz w:val="20"/>
                <w:szCs w:val="28"/>
              </w:rPr>
              <w:t>12000</w:t>
            </w:r>
          </w:p>
        </w:tc>
      </w:tr>
      <w:tr w:rsidR="00683F70" w:rsidRPr="00421DD4" w:rsidTr="00421DD4">
        <w:trPr>
          <w:jc w:val="center"/>
        </w:trPr>
        <w:tc>
          <w:tcPr>
            <w:tcW w:w="648" w:type="dxa"/>
          </w:tcPr>
          <w:p w:rsidR="00683F70" w:rsidRPr="00421DD4" w:rsidRDefault="00683F70" w:rsidP="00191C74">
            <w:pPr>
              <w:keepNext/>
              <w:widowControl w:val="0"/>
              <w:shd w:val="clear" w:color="000000" w:fill="auto"/>
              <w:tabs>
                <w:tab w:val="left" w:pos="1134"/>
              </w:tabs>
              <w:suppressAutoHyphens/>
              <w:spacing w:line="360" w:lineRule="auto"/>
              <w:rPr>
                <w:bCs/>
                <w:color w:val="000000" w:themeColor="text1"/>
                <w:sz w:val="20"/>
                <w:szCs w:val="28"/>
              </w:rPr>
            </w:pPr>
            <w:r w:rsidRPr="00421DD4">
              <w:rPr>
                <w:bCs/>
                <w:color w:val="000000" w:themeColor="text1"/>
                <w:sz w:val="20"/>
                <w:szCs w:val="28"/>
              </w:rPr>
              <w:t>3</w:t>
            </w:r>
          </w:p>
        </w:tc>
        <w:tc>
          <w:tcPr>
            <w:tcW w:w="2721" w:type="dxa"/>
          </w:tcPr>
          <w:p w:rsidR="00683F70" w:rsidRPr="00421DD4" w:rsidRDefault="00683F70" w:rsidP="00191C74">
            <w:pPr>
              <w:keepNext/>
              <w:widowControl w:val="0"/>
              <w:shd w:val="clear" w:color="000000" w:fill="auto"/>
              <w:tabs>
                <w:tab w:val="left" w:pos="1134"/>
              </w:tabs>
              <w:suppressAutoHyphens/>
              <w:spacing w:line="360" w:lineRule="auto"/>
              <w:rPr>
                <w:bCs/>
                <w:color w:val="000000" w:themeColor="text1"/>
                <w:sz w:val="20"/>
                <w:szCs w:val="28"/>
              </w:rPr>
            </w:pPr>
            <w:r w:rsidRPr="00421DD4">
              <w:rPr>
                <w:bCs/>
                <w:color w:val="000000" w:themeColor="text1"/>
                <w:sz w:val="20"/>
                <w:szCs w:val="28"/>
              </w:rPr>
              <w:t>Бухгалтер</w:t>
            </w:r>
          </w:p>
        </w:tc>
        <w:tc>
          <w:tcPr>
            <w:tcW w:w="1764" w:type="dxa"/>
          </w:tcPr>
          <w:p w:rsidR="00683F70" w:rsidRPr="00421DD4" w:rsidRDefault="00683F70" w:rsidP="00191C74">
            <w:pPr>
              <w:keepNext/>
              <w:widowControl w:val="0"/>
              <w:shd w:val="clear" w:color="000000" w:fill="auto"/>
              <w:tabs>
                <w:tab w:val="left" w:pos="1134"/>
              </w:tabs>
              <w:suppressAutoHyphens/>
              <w:spacing w:line="360" w:lineRule="auto"/>
              <w:rPr>
                <w:bCs/>
                <w:color w:val="000000" w:themeColor="text1"/>
                <w:sz w:val="20"/>
                <w:szCs w:val="28"/>
              </w:rPr>
            </w:pPr>
            <w:r w:rsidRPr="00421DD4">
              <w:rPr>
                <w:bCs/>
                <w:color w:val="000000" w:themeColor="text1"/>
                <w:sz w:val="20"/>
                <w:szCs w:val="28"/>
              </w:rPr>
              <w:t>1</w:t>
            </w:r>
          </w:p>
        </w:tc>
        <w:tc>
          <w:tcPr>
            <w:tcW w:w="2169" w:type="dxa"/>
          </w:tcPr>
          <w:p w:rsidR="00683F70" w:rsidRPr="00421DD4" w:rsidRDefault="00683F70" w:rsidP="00191C74">
            <w:pPr>
              <w:keepNext/>
              <w:widowControl w:val="0"/>
              <w:shd w:val="clear" w:color="000000" w:fill="auto"/>
              <w:tabs>
                <w:tab w:val="left" w:pos="1134"/>
              </w:tabs>
              <w:suppressAutoHyphens/>
              <w:spacing w:line="360" w:lineRule="auto"/>
              <w:rPr>
                <w:bCs/>
                <w:color w:val="000000" w:themeColor="text1"/>
                <w:sz w:val="20"/>
                <w:szCs w:val="28"/>
              </w:rPr>
            </w:pPr>
            <w:r w:rsidRPr="00421DD4">
              <w:rPr>
                <w:bCs/>
                <w:color w:val="000000" w:themeColor="text1"/>
                <w:sz w:val="20"/>
                <w:szCs w:val="28"/>
              </w:rPr>
              <w:t>10000</w:t>
            </w:r>
          </w:p>
        </w:tc>
      </w:tr>
      <w:tr w:rsidR="00683F70" w:rsidRPr="00421DD4" w:rsidTr="00421DD4">
        <w:trPr>
          <w:jc w:val="center"/>
        </w:trPr>
        <w:tc>
          <w:tcPr>
            <w:tcW w:w="648" w:type="dxa"/>
          </w:tcPr>
          <w:p w:rsidR="00683F70" w:rsidRPr="00421DD4" w:rsidRDefault="00683F70"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4</w:t>
            </w:r>
          </w:p>
        </w:tc>
        <w:tc>
          <w:tcPr>
            <w:tcW w:w="2721" w:type="dxa"/>
          </w:tcPr>
          <w:p w:rsidR="00683F70" w:rsidRPr="00421DD4" w:rsidRDefault="00683F70"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Шеф-повар</w:t>
            </w:r>
          </w:p>
        </w:tc>
        <w:tc>
          <w:tcPr>
            <w:tcW w:w="1764" w:type="dxa"/>
          </w:tcPr>
          <w:p w:rsidR="00683F70" w:rsidRPr="00421DD4" w:rsidRDefault="00683F70"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1</w:t>
            </w:r>
          </w:p>
        </w:tc>
        <w:tc>
          <w:tcPr>
            <w:tcW w:w="2169" w:type="dxa"/>
          </w:tcPr>
          <w:p w:rsidR="00683F70" w:rsidRPr="00421DD4" w:rsidRDefault="00683F70"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10000</w:t>
            </w:r>
          </w:p>
        </w:tc>
      </w:tr>
      <w:tr w:rsidR="00683F70" w:rsidRPr="00421DD4" w:rsidTr="00421DD4">
        <w:trPr>
          <w:jc w:val="center"/>
        </w:trPr>
        <w:tc>
          <w:tcPr>
            <w:tcW w:w="648" w:type="dxa"/>
          </w:tcPr>
          <w:p w:rsidR="00683F70" w:rsidRPr="00421DD4" w:rsidRDefault="00683F70"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5</w:t>
            </w:r>
          </w:p>
        </w:tc>
        <w:tc>
          <w:tcPr>
            <w:tcW w:w="2721" w:type="dxa"/>
          </w:tcPr>
          <w:p w:rsidR="00683F70" w:rsidRPr="00421DD4" w:rsidRDefault="00683F70"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Повар</w:t>
            </w:r>
          </w:p>
        </w:tc>
        <w:tc>
          <w:tcPr>
            <w:tcW w:w="1764" w:type="dxa"/>
          </w:tcPr>
          <w:p w:rsidR="00683F70" w:rsidRPr="00421DD4" w:rsidRDefault="00683F70"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2</w:t>
            </w:r>
          </w:p>
        </w:tc>
        <w:tc>
          <w:tcPr>
            <w:tcW w:w="2169" w:type="dxa"/>
          </w:tcPr>
          <w:p w:rsidR="00683F70" w:rsidRPr="00421DD4" w:rsidRDefault="00683F70"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7000</w:t>
            </w:r>
          </w:p>
        </w:tc>
      </w:tr>
      <w:tr w:rsidR="00683F70" w:rsidRPr="00421DD4" w:rsidTr="00421DD4">
        <w:trPr>
          <w:jc w:val="center"/>
        </w:trPr>
        <w:tc>
          <w:tcPr>
            <w:tcW w:w="648" w:type="dxa"/>
          </w:tcPr>
          <w:p w:rsidR="00683F70" w:rsidRPr="00421DD4" w:rsidRDefault="00683F70"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6</w:t>
            </w:r>
          </w:p>
        </w:tc>
        <w:tc>
          <w:tcPr>
            <w:tcW w:w="2721" w:type="dxa"/>
          </w:tcPr>
          <w:p w:rsidR="00683F70" w:rsidRPr="00421DD4" w:rsidRDefault="00683F70"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Кухонный рабочий</w:t>
            </w:r>
          </w:p>
        </w:tc>
        <w:tc>
          <w:tcPr>
            <w:tcW w:w="1764" w:type="dxa"/>
          </w:tcPr>
          <w:p w:rsidR="00683F70" w:rsidRPr="00421DD4" w:rsidRDefault="00A27D9F"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2</w:t>
            </w:r>
          </w:p>
        </w:tc>
        <w:tc>
          <w:tcPr>
            <w:tcW w:w="2169" w:type="dxa"/>
          </w:tcPr>
          <w:p w:rsidR="00683F70" w:rsidRPr="00421DD4" w:rsidRDefault="00683F70"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6000</w:t>
            </w:r>
          </w:p>
        </w:tc>
      </w:tr>
      <w:tr w:rsidR="00683F70" w:rsidRPr="00421DD4" w:rsidTr="00421DD4">
        <w:trPr>
          <w:jc w:val="center"/>
        </w:trPr>
        <w:tc>
          <w:tcPr>
            <w:tcW w:w="648" w:type="dxa"/>
          </w:tcPr>
          <w:p w:rsidR="00683F70" w:rsidRPr="00421DD4" w:rsidRDefault="00683F70"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7</w:t>
            </w:r>
          </w:p>
        </w:tc>
        <w:tc>
          <w:tcPr>
            <w:tcW w:w="2721" w:type="dxa"/>
          </w:tcPr>
          <w:p w:rsidR="00683F70" w:rsidRPr="00421DD4" w:rsidRDefault="00683F70"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Официант</w:t>
            </w:r>
          </w:p>
        </w:tc>
        <w:tc>
          <w:tcPr>
            <w:tcW w:w="1764" w:type="dxa"/>
          </w:tcPr>
          <w:p w:rsidR="00683F70" w:rsidRPr="00421DD4" w:rsidRDefault="00A27D9F"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4</w:t>
            </w:r>
          </w:p>
        </w:tc>
        <w:tc>
          <w:tcPr>
            <w:tcW w:w="2169" w:type="dxa"/>
          </w:tcPr>
          <w:p w:rsidR="00683F70" w:rsidRPr="00421DD4" w:rsidRDefault="00683F70"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7000</w:t>
            </w:r>
          </w:p>
        </w:tc>
      </w:tr>
      <w:tr w:rsidR="00683F70" w:rsidRPr="00421DD4" w:rsidTr="00421DD4">
        <w:trPr>
          <w:jc w:val="center"/>
        </w:trPr>
        <w:tc>
          <w:tcPr>
            <w:tcW w:w="648" w:type="dxa"/>
          </w:tcPr>
          <w:p w:rsidR="00683F70" w:rsidRPr="00421DD4" w:rsidRDefault="00683F70"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5.</w:t>
            </w:r>
          </w:p>
        </w:tc>
        <w:tc>
          <w:tcPr>
            <w:tcW w:w="2721" w:type="dxa"/>
          </w:tcPr>
          <w:p w:rsidR="00683F70" w:rsidRPr="00421DD4" w:rsidRDefault="00683F70"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 xml:space="preserve">Уборщица </w:t>
            </w:r>
          </w:p>
        </w:tc>
        <w:tc>
          <w:tcPr>
            <w:tcW w:w="1764" w:type="dxa"/>
          </w:tcPr>
          <w:p w:rsidR="00683F70" w:rsidRPr="00421DD4" w:rsidRDefault="00A27D9F"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2</w:t>
            </w:r>
          </w:p>
        </w:tc>
        <w:tc>
          <w:tcPr>
            <w:tcW w:w="2169" w:type="dxa"/>
          </w:tcPr>
          <w:p w:rsidR="00683F70" w:rsidRPr="00421DD4" w:rsidRDefault="00683F70" w:rsidP="00191C74">
            <w:pPr>
              <w:keepNext/>
              <w:widowControl w:val="0"/>
              <w:shd w:val="clear" w:color="000000" w:fill="auto"/>
              <w:tabs>
                <w:tab w:val="left" w:pos="1134"/>
              </w:tabs>
              <w:suppressAutoHyphens/>
              <w:spacing w:line="360" w:lineRule="auto"/>
              <w:rPr>
                <w:color w:val="000000" w:themeColor="text1"/>
                <w:sz w:val="20"/>
                <w:szCs w:val="28"/>
              </w:rPr>
            </w:pPr>
            <w:r w:rsidRPr="00421DD4">
              <w:rPr>
                <w:color w:val="000000" w:themeColor="text1"/>
                <w:sz w:val="20"/>
                <w:szCs w:val="28"/>
              </w:rPr>
              <w:t>4000</w:t>
            </w:r>
          </w:p>
        </w:tc>
      </w:tr>
    </w:tbl>
    <w:p w:rsidR="00683F70" w:rsidRPr="00421DD4" w:rsidRDefault="00683F70" w:rsidP="00191C74">
      <w:pPr>
        <w:keepNext/>
        <w:widowControl w:val="0"/>
        <w:shd w:val="clear" w:color="000000" w:fill="auto"/>
        <w:tabs>
          <w:tab w:val="left" w:pos="1080"/>
        </w:tabs>
        <w:suppressAutoHyphens/>
        <w:spacing w:line="360" w:lineRule="auto"/>
        <w:ind w:firstLine="709"/>
        <w:jc w:val="both"/>
        <w:rPr>
          <w:color w:val="000000" w:themeColor="text1"/>
          <w:sz w:val="28"/>
        </w:rPr>
      </w:pPr>
    </w:p>
    <w:p w:rsidR="00421DD4" w:rsidRDefault="00683F70" w:rsidP="00191C74">
      <w:pPr>
        <w:keepNext/>
        <w:widowControl w:val="0"/>
        <w:shd w:val="clear" w:color="000000" w:fill="auto"/>
        <w:tabs>
          <w:tab w:val="left" w:pos="1080"/>
        </w:tabs>
        <w:suppressAutoHyphens/>
        <w:spacing w:line="360" w:lineRule="auto"/>
        <w:ind w:firstLine="709"/>
        <w:jc w:val="both"/>
        <w:rPr>
          <w:color w:val="000000" w:themeColor="text1"/>
          <w:sz w:val="28"/>
        </w:rPr>
      </w:pPr>
      <w:r w:rsidRPr="00421DD4">
        <w:rPr>
          <w:color w:val="000000" w:themeColor="text1"/>
          <w:sz w:val="28"/>
        </w:rPr>
        <w:t>Требования к сотрудникам и работникам достаточно высоки. Каждый из них должен иметь соответствующее образование и опыт работы в данном делопроизводстве.</w:t>
      </w:r>
    </w:p>
    <w:p w:rsidR="00421DD4" w:rsidRDefault="00683F70" w:rsidP="00191C74">
      <w:pPr>
        <w:keepNext/>
        <w:widowControl w:val="0"/>
        <w:shd w:val="clear" w:color="000000" w:fill="auto"/>
        <w:suppressAutoHyphens/>
        <w:spacing w:line="360" w:lineRule="auto"/>
        <w:ind w:firstLine="709"/>
        <w:jc w:val="both"/>
        <w:rPr>
          <w:bCs/>
          <w:snapToGrid w:val="0"/>
          <w:color w:val="000000" w:themeColor="text1"/>
          <w:sz w:val="28"/>
        </w:rPr>
      </w:pPr>
      <w:r w:rsidRPr="00421DD4">
        <w:rPr>
          <w:bCs/>
          <w:snapToGrid w:val="0"/>
          <w:color w:val="000000" w:themeColor="text1"/>
          <w:sz w:val="28"/>
        </w:rPr>
        <w:t>Годовой объем выпуска готовой продукции – 9815812 тыс. руб.</w:t>
      </w:r>
    </w:p>
    <w:p w:rsidR="00683F70" w:rsidRPr="00421DD4" w:rsidRDefault="00683F70" w:rsidP="00191C74">
      <w:pPr>
        <w:keepNext/>
        <w:widowControl w:val="0"/>
        <w:shd w:val="clear" w:color="000000" w:fill="auto"/>
        <w:suppressAutoHyphens/>
        <w:spacing w:line="360" w:lineRule="auto"/>
        <w:ind w:firstLine="709"/>
        <w:jc w:val="both"/>
        <w:rPr>
          <w:bCs/>
          <w:snapToGrid w:val="0"/>
          <w:color w:val="000000" w:themeColor="text1"/>
          <w:sz w:val="28"/>
        </w:rPr>
      </w:pPr>
      <w:r w:rsidRPr="00421DD4">
        <w:rPr>
          <w:bCs/>
          <w:snapToGrid w:val="0"/>
          <w:color w:val="000000" w:themeColor="text1"/>
          <w:sz w:val="28"/>
        </w:rPr>
        <w:t>Затраты на выпуск продукции – 4496316 тыс. руб.</w:t>
      </w:r>
    </w:p>
    <w:p w:rsidR="00683F70" w:rsidRPr="00421DD4" w:rsidRDefault="00683F70" w:rsidP="00191C74">
      <w:pPr>
        <w:keepNext/>
        <w:widowControl w:val="0"/>
        <w:shd w:val="clear" w:color="000000" w:fill="auto"/>
        <w:suppressAutoHyphens/>
        <w:spacing w:line="360" w:lineRule="auto"/>
        <w:ind w:firstLine="709"/>
        <w:jc w:val="both"/>
        <w:rPr>
          <w:bCs/>
          <w:snapToGrid w:val="0"/>
          <w:color w:val="000000" w:themeColor="text1"/>
          <w:sz w:val="28"/>
        </w:rPr>
      </w:pPr>
      <w:r w:rsidRPr="00421DD4">
        <w:rPr>
          <w:bCs/>
          <w:snapToGrid w:val="0"/>
          <w:color w:val="000000" w:themeColor="text1"/>
          <w:sz w:val="28"/>
        </w:rPr>
        <w:lastRenderedPageBreak/>
        <w:t>Прибыль до налогообложения – 675454 тыс. руб.</w:t>
      </w:r>
    </w:p>
    <w:p w:rsidR="00683F70" w:rsidRPr="00421DD4" w:rsidRDefault="00683F70" w:rsidP="00191C74">
      <w:pPr>
        <w:keepNext/>
        <w:widowControl w:val="0"/>
        <w:shd w:val="clear" w:color="000000" w:fill="auto"/>
        <w:suppressAutoHyphens/>
        <w:spacing w:line="360" w:lineRule="auto"/>
        <w:ind w:firstLine="709"/>
        <w:jc w:val="both"/>
        <w:rPr>
          <w:bCs/>
          <w:snapToGrid w:val="0"/>
          <w:color w:val="000000" w:themeColor="text1"/>
          <w:sz w:val="28"/>
        </w:rPr>
      </w:pPr>
      <w:r w:rsidRPr="00421DD4">
        <w:rPr>
          <w:bCs/>
          <w:snapToGrid w:val="0"/>
          <w:color w:val="000000" w:themeColor="text1"/>
          <w:sz w:val="28"/>
        </w:rPr>
        <w:t>Налог на прибыль и иные обязательные платежи</w:t>
      </w:r>
      <w:r w:rsidR="00421DD4">
        <w:rPr>
          <w:bCs/>
          <w:snapToGrid w:val="0"/>
          <w:color w:val="000000" w:themeColor="text1"/>
          <w:sz w:val="28"/>
        </w:rPr>
        <w:t xml:space="preserve"> </w:t>
      </w:r>
      <w:r w:rsidRPr="00421DD4">
        <w:rPr>
          <w:bCs/>
          <w:snapToGrid w:val="0"/>
          <w:color w:val="000000" w:themeColor="text1"/>
          <w:sz w:val="28"/>
        </w:rPr>
        <w:t>– 236409 тыс. руб.</w:t>
      </w:r>
    </w:p>
    <w:p w:rsidR="00421DD4" w:rsidRDefault="00683F70" w:rsidP="00191C74">
      <w:pPr>
        <w:keepNext/>
        <w:widowControl w:val="0"/>
        <w:shd w:val="clear" w:color="000000" w:fill="auto"/>
        <w:suppressAutoHyphens/>
        <w:spacing w:line="360" w:lineRule="auto"/>
        <w:ind w:firstLine="709"/>
        <w:jc w:val="both"/>
        <w:rPr>
          <w:bCs/>
          <w:snapToGrid w:val="0"/>
          <w:color w:val="000000" w:themeColor="text1"/>
          <w:sz w:val="28"/>
        </w:rPr>
      </w:pPr>
      <w:r w:rsidRPr="00421DD4">
        <w:rPr>
          <w:bCs/>
          <w:snapToGrid w:val="0"/>
          <w:color w:val="000000" w:themeColor="text1"/>
          <w:sz w:val="28"/>
        </w:rPr>
        <w:t>Прибыль от продаж – 745044 тыс. руб.</w:t>
      </w:r>
    </w:p>
    <w:p w:rsidR="00683F70" w:rsidRPr="00421DD4" w:rsidRDefault="00683F70" w:rsidP="00191C74">
      <w:pPr>
        <w:keepNext/>
        <w:widowControl w:val="0"/>
        <w:shd w:val="clear" w:color="000000" w:fill="auto"/>
        <w:suppressAutoHyphens/>
        <w:spacing w:line="360" w:lineRule="auto"/>
        <w:ind w:firstLine="709"/>
        <w:jc w:val="both"/>
        <w:rPr>
          <w:bCs/>
          <w:snapToGrid w:val="0"/>
          <w:color w:val="000000" w:themeColor="text1"/>
          <w:sz w:val="28"/>
        </w:rPr>
      </w:pPr>
      <w:r w:rsidRPr="00421DD4">
        <w:rPr>
          <w:bCs/>
          <w:snapToGrid w:val="0"/>
          <w:color w:val="000000" w:themeColor="text1"/>
          <w:sz w:val="28"/>
        </w:rPr>
        <w:t>Чистая прибыль – 439045 тыс. руб.</w:t>
      </w:r>
    </w:p>
    <w:p w:rsidR="00683F70" w:rsidRPr="00421DD4" w:rsidRDefault="00683F70" w:rsidP="00191C74">
      <w:pPr>
        <w:keepNext/>
        <w:widowControl w:val="0"/>
        <w:shd w:val="clear" w:color="000000" w:fill="auto"/>
        <w:suppressAutoHyphens/>
        <w:spacing w:line="360" w:lineRule="auto"/>
        <w:ind w:firstLine="709"/>
        <w:jc w:val="both"/>
        <w:rPr>
          <w:bCs/>
          <w:snapToGrid w:val="0"/>
          <w:color w:val="000000" w:themeColor="text1"/>
          <w:sz w:val="28"/>
          <w:szCs w:val="28"/>
        </w:rPr>
      </w:pPr>
      <w:r w:rsidRPr="00421DD4">
        <w:rPr>
          <w:bCs/>
          <w:snapToGrid w:val="0"/>
          <w:color w:val="000000" w:themeColor="text1"/>
          <w:sz w:val="28"/>
          <w:szCs w:val="28"/>
        </w:rPr>
        <w:t>Рентабельность продаж – 37,17 %.</w:t>
      </w:r>
    </w:p>
    <w:p w:rsidR="00683F70" w:rsidRPr="00421DD4" w:rsidRDefault="00683F70" w:rsidP="00191C74">
      <w:pPr>
        <w:keepNext/>
        <w:widowControl w:val="0"/>
        <w:shd w:val="clear" w:color="000000" w:fill="auto"/>
        <w:suppressAutoHyphens/>
        <w:spacing w:line="360" w:lineRule="auto"/>
        <w:ind w:firstLine="709"/>
        <w:jc w:val="both"/>
        <w:rPr>
          <w:bCs/>
          <w:color w:val="000000" w:themeColor="text1"/>
          <w:sz w:val="28"/>
          <w:szCs w:val="28"/>
        </w:rPr>
      </w:pPr>
    </w:p>
    <w:p w:rsidR="00683F70" w:rsidRPr="00421DD4" w:rsidRDefault="00421DD4" w:rsidP="00191C74">
      <w:pPr>
        <w:keepNext/>
        <w:widowControl w:val="0"/>
        <w:shd w:val="clear" w:color="000000" w:fill="auto"/>
        <w:spacing w:line="360" w:lineRule="auto"/>
        <w:jc w:val="center"/>
        <w:rPr>
          <w:b/>
          <w:color w:val="000000" w:themeColor="text1"/>
          <w:sz w:val="28"/>
          <w:szCs w:val="28"/>
        </w:rPr>
      </w:pPr>
      <w:r>
        <w:rPr>
          <w:color w:val="000000" w:themeColor="text1"/>
          <w:sz w:val="28"/>
          <w:szCs w:val="28"/>
        </w:rPr>
        <w:br w:type="page"/>
      </w:r>
      <w:r w:rsidR="00461410" w:rsidRPr="00421DD4">
        <w:rPr>
          <w:b/>
          <w:color w:val="000000" w:themeColor="text1"/>
          <w:sz w:val="28"/>
          <w:szCs w:val="28"/>
        </w:rPr>
        <w:lastRenderedPageBreak/>
        <w:t xml:space="preserve">ГЛАВА </w:t>
      </w:r>
      <w:r w:rsidR="00641CE2" w:rsidRPr="00421DD4">
        <w:rPr>
          <w:b/>
          <w:color w:val="000000" w:themeColor="text1"/>
          <w:sz w:val="28"/>
          <w:szCs w:val="28"/>
        </w:rPr>
        <w:t>2</w:t>
      </w:r>
      <w:r>
        <w:rPr>
          <w:b/>
          <w:color w:val="000000" w:themeColor="text1"/>
          <w:sz w:val="28"/>
          <w:szCs w:val="28"/>
        </w:rPr>
        <w:t>.</w:t>
      </w:r>
      <w:r w:rsidR="00641CE2" w:rsidRPr="00421DD4">
        <w:rPr>
          <w:b/>
          <w:color w:val="000000" w:themeColor="text1"/>
          <w:sz w:val="28"/>
          <w:szCs w:val="28"/>
        </w:rPr>
        <w:t xml:space="preserve"> ОСОБЕННОСТИ БУХГАЛТЕРСКОГО У</w:t>
      </w:r>
      <w:r w:rsidR="00683F70" w:rsidRPr="00421DD4">
        <w:rPr>
          <w:b/>
          <w:color w:val="000000" w:themeColor="text1"/>
          <w:sz w:val="28"/>
          <w:szCs w:val="28"/>
        </w:rPr>
        <w:t>ЧЁТА И ЭКОНОМИЧЕСКОГО АНАЛИЗА МАТЕРИАЛЬНО-ПРОИЗВОДСТВЕННЫХ ЗАПАСОВ</w:t>
      </w:r>
    </w:p>
    <w:p w:rsidR="00683F70" w:rsidRPr="00421DD4" w:rsidRDefault="00683F70" w:rsidP="00191C74">
      <w:pPr>
        <w:keepNext/>
        <w:widowControl w:val="0"/>
        <w:shd w:val="clear" w:color="000000" w:fill="auto"/>
        <w:spacing w:line="360" w:lineRule="auto"/>
        <w:jc w:val="center"/>
        <w:rPr>
          <w:b/>
          <w:color w:val="000000" w:themeColor="text1"/>
          <w:sz w:val="28"/>
          <w:szCs w:val="28"/>
        </w:rPr>
      </w:pPr>
    </w:p>
    <w:p w:rsidR="00683F70" w:rsidRPr="00421DD4" w:rsidRDefault="00683F70" w:rsidP="00191C74">
      <w:pPr>
        <w:keepNext/>
        <w:widowControl w:val="0"/>
        <w:shd w:val="clear" w:color="000000" w:fill="auto"/>
        <w:autoSpaceDE w:val="0"/>
        <w:autoSpaceDN w:val="0"/>
        <w:adjustRightInd w:val="0"/>
        <w:spacing w:line="360" w:lineRule="auto"/>
        <w:jc w:val="center"/>
        <w:rPr>
          <w:b/>
          <w:color w:val="000000" w:themeColor="text1"/>
          <w:sz w:val="28"/>
          <w:szCs w:val="28"/>
        </w:rPr>
      </w:pPr>
      <w:r w:rsidRPr="00421DD4">
        <w:rPr>
          <w:b/>
          <w:color w:val="000000" w:themeColor="text1"/>
          <w:sz w:val="28"/>
          <w:szCs w:val="28"/>
        </w:rPr>
        <w:t xml:space="preserve">2.1 Классификация </w:t>
      </w:r>
      <w:r w:rsidR="00EA3FC9" w:rsidRPr="00421DD4">
        <w:rPr>
          <w:b/>
          <w:color w:val="000000" w:themeColor="text1"/>
          <w:sz w:val="28"/>
          <w:szCs w:val="28"/>
        </w:rPr>
        <w:t xml:space="preserve">и оценка </w:t>
      </w:r>
      <w:r w:rsidRPr="00421DD4">
        <w:rPr>
          <w:b/>
          <w:color w:val="000000" w:themeColor="text1"/>
          <w:sz w:val="28"/>
          <w:szCs w:val="28"/>
        </w:rPr>
        <w:t>материально-производственных запасов</w:t>
      </w:r>
    </w:p>
    <w:p w:rsidR="00683F70" w:rsidRPr="00421DD4" w:rsidRDefault="00683F70" w:rsidP="00191C74">
      <w:pPr>
        <w:keepNext/>
        <w:widowControl w:val="0"/>
        <w:shd w:val="clear" w:color="000000" w:fill="auto"/>
        <w:autoSpaceDE w:val="0"/>
        <w:autoSpaceDN w:val="0"/>
        <w:adjustRightInd w:val="0"/>
        <w:spacing w:line="360" w:lineRule="auto"/>
        <w:jc w:val="center"/>
        <w:rPr>
          <w:b/>
          <w:color w:val="000000" w:themeColor="text1"/>
          <w:sz w:val="28"/>
          <w:szCs w:val="28"/>
        </w:rPr>
      </w:pP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 соответствии с характером владения МПЗ подразделяются на ценности, принадлежащие организации по праву собственности (а также праву хозяйственного ведения или оперативного управления) и не принадлежащие ей по такому праву.</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К товарно-материальным ценностям, принадлежащим </w:t>
      </w:r>
      <w:r w:rsidR="00DD34C5" w:rsidRPr="00421DD4">
        <w:rPr>
          <w:color w:val="000000" w:themeColor="text1"/>
          <w:sz w:val="28"/>
          <w:szCs w:val="28"/>
        </w:rPr>
        <w:t>ИП Соболь Л.С</w:t>
      </w:r>
      <w:r w:rsidR="00B31CD2" w:rsidRPr="00421DD4">
        <w:rPr>
          <w:color w:val="000000" w:themeColor="text1"/>
          <w:sz w:val="28"/>
          <w:szCs w:val="28"/>
        </w:rPr>
        <w:t xml:space="preserve"> от</w:t>
      </w:r>
      <w:r w:rsidRPr="00421DD4">
        <w:rPr>
          <w:color w:val="000000" w:themeColor="text1"/>
          <w:sz w:val="28"/>
          <w:szCs w:val="28"/>
        </w:rPr>
        <w:t>носятся изготовленные, купленные, либо полученные в иной форме ценности, которые находятся на складе и в производстве.</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К таким ценностям также относятся:</w:t>
      </w: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получаемые ценности, находящиеся в пути, если к организации в соответствии с договором о поставке перешло право собственности на них;</w:t>
      </w:r>
    </w:p>
    <w:p w:rsidR="00683F70" w:rsidRPr="00421DD4" w:rsidRDefault="00B01B1C"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iCs/>
          <w:color w:val="000000" w:themeColor="text1"/>
          <w:sz w:val="28"/>
          <w:szCs w:val="28"/>
        </w:rPr>
        <w:t xml:space="preserve">и </w:t>
      </w:r>
      <w:r w:rsidR="00683F70" w:rsidRPr="00421DD4">
        <w:rPr>
          <w:color w:val="000000" w:themeColor="text1"/>
          <w:sz w:val="28"/>
          <w:szCs w:val="28"/>
        </w:rPr>
        <w:t>ценности, принадлежащие организации, отданные другим организациям в переработку, а также на реализацию, в том числе на условиях комиссии, до перехода права собственности на них к покупателю;</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принадлежащие организации ценности, учитываемые в залоге, как находящиеся на складе организации, так и переданные на хранение залогополучателю.</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 соответствии с данным фактором ценности подразделяются на: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B31CD2" w:rsidRPr="00421DD4">
        <w:rPr>
          <w:color w:val="000000" w:themeColor="text1"/>
          <w:sz w:val="28"/>
          <w:szCs w:val="28"/>
        </w:rPr>
        <w:t xml:space="preserve"> </w:t>
      </w:r>
      <w:r w:rsidRPr="00421DD4">
        <w:rPr>
          <w:color w:val="000000" w:themeColor="text1"/>
          <w:sz w:val="28"/>
          <w:szCs w:val="28"/>
        </w:rPr>
        <w:t>ценности, используемые в производстве - сырье, материалы, полуфабрикаты</w:t>
      </w:r>
      <w:r w:rsidR="00E028B8" w:rsidRPr="00421DD4">
        <w:rPr>
          <w:color w:val="000000" w:themeColor="text1"/>
          <w:sz w:val="28"/>
          <w:szCs w:val="28"/>
        </w:rPr>
        <w:t>, топливо, запасные части и агрегаты</w:t>
      </w:r>
      <w:r w:rsidRPr="00421DD4">
        <w:rPr>
          <w:color w:val="000000" w:themeColor="text1"/>
          <w:sz w:val="28"/>
          <w:szCs w:val="28"/>
        </w:rPr>
        <w:t>, тара, предназначенная для осуществления технологического процесса производства продукции, и другие аналогичные ценности. В дальнейшем эти виды товарно-материальных ценностей будут называться - материалы;</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ценности, предназначенные для продажи - готовая продукция и товары;</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lastRenderedPageBreak/>
        <w:t>- ценности, используемые как средства труда - в виде инвентаря и хозяйственных принадлежностей;</w:t>
      </w: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ценности, которые после их монтажа будут функционировать в составе основных средств.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iCs/>
          <w:color w:val="000000" w:themeColor="text1"/>
          <w:sz w:val="28"/>
          <w:szCs w:val="28"/>
        </w:rPr>
        <w:t xml:space="preserve">В зависимости от роли в процессах производства продукции, выполнения работ и оказания услуг, </w:t>
      </w:r>
      <w:r w:rsidRPr="00421DD4">
        <w:rPr>
          <w:color w:val="000000" w:themeColor="text1"/>
          <w:sz w:val="28"/>
          <w:szCs w:val="28"/>
        </w:rPr>
        <w:t>материалы подразделяются на следующие группы:</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сырье и основные материалы;</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вспомогательные материалы;</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топливо;</w:t>
      </w:r>
    </w:p>
    <w:p w:rsidR="00B01B1C" w:rsidRPr="00421DD4" w:rsidRDefault="00B01B1C"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запасные части;</w:t>
      </w:r>
    </w:p>
    <w:p w:rsidR="00B01B1C" w:rsidRPr="00421DD4" w:rsidRDefault="00B01B1C"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683F70" w:rsidRPr="00421DD4">
        <w:rPr>
          <w:color w:val="000000" w:themeColor="text1"/>
          <w:sz w:val="28"/>
          <w:szCs w:val="28"/>
        </w:rPr>
        <w:t xml:space="preserve"> тара и тарные материалы;</w:t>
      </w:r>
    </w:p>
    <w:p w:rsidR="00421DD4" w:rsidRDefault="00B01B1C"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683F70" w:rsidRPr="00421DD4">
        <w:rPr>
          <w:color w:val="000000" w:themeColor="text1"/>
          <w:sz w:val="28"/>
          <w:szCs w:val="28"/>
        </w:rPr>
        <w:t xml:space="preserve"> покупные полуфабрикаты;</w:t>
      </w:r>
    </w:p>
    <w:p w:rsidR="00421DD4" w:rsidRDefault="00B01B1C"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возвратные отходы производства;</w:t>
      </w:r>
    </w:p>
    <w:p w:rsidR="00683F70" w:rsidRPr="00421DD4" w:rsidRDefault="00B01B1C"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 xml:space="preserve">прочие материалы. </w:t>
      </w:r>
      <w:r w:rsidR="00683F70" w:rsidRPr="00421DD4">
        <w:rPr>
          <w:iCs/>
          <w:color w:val="000000" w:themeColor="text1"/>
          <w:sz w:val="28"/>
          <w:szCs w:val="28"/>
        </w:rPr>
        <w:t xml:space="preserve">Вспомогательные материалы </w:t>
      </w:r>
      <w:r w:rsidR="00683F70" w:rsidRPr="00421DD4">
        <w:rPr>
          <w:color w:val="000000" w:themeColor="text1"/>
          <w:sz w:val="28"/>
          <w:szCs w:val="28"/>
        </w:rPr>
        <w:t>потребляются для хозяйственных нужд, технологических целей, содействия производственному процессу. Вспомогательные материалы используются для воздействия на сырье и основные материалы с целью придания продукции определенных потребительских свойств.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iCs/>
          <w:color w:val="000000" w:themeColor="text1"/>
          <w:sz w:val="28"/>
          <w:szCs w:val="28"/>
        </w:rPr>
        <w:t xml:space="preserve">Топливо </w:t>
      </w:r>
      <w:r w:rsidRPr="00421DD4">
        <w:rPr>
          <w:color w:val="000000" w:themeColor="text1"/>
          <w:sz w:val="28"/>
          <w:szCs w:val="28"/>
        </w:rPr>
        <w:t>предназначается для эксплуатации транспортных средств, технологических нужд производства, выработки энергии и отопления зданий. Топливо бывает нескольких видов: нефтепродукты (нефть, дизельное топливо, бензин), твердое топливо (уголь, дрова), газообразное топливо.</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iCs/>
          <w:color w:val="000000" w:themeColor="text1"/>
          <w:sz w:val="28"/>
          <w:szCs w:val="28"/>
        </w:rPr>
        <w:t xml:space="preserve">Запасные части </w:t>
      </w:r>
      <w:r w:rsidRPr="00421DD4">
        <w:rPr>
          <w:color w:val="000000" w:themeColor="text1"/>
          <w:sz w:val="28"/>
          <w:szCs w:val="28"/>
        </w:rPr>
        <w:t>служат для ремонта и замены износившихся частей машин, оборудования и транспортных средств. К запасным частям относятся автомобильные шины в запасе и в обороте.</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iCs/>
          <w:color w:val="000000" w:themeColor="text1"/>
          <w:sz w:val="28"/>
          <w:szCs w:val="28"/>
        </w:rPr>
        <w:t xml:space="preserve">Тара и тарные материалы - </w:t>
      </w:r>
      <w:r w:rsidRPr="00421DD4">
        <w:rPr>
          <w:color w:val="000000" w:themeColor="text1"/>
          <w:sz w:val="28"/>
          <w:szCs w:val="28"/>
        </w:rPr>
        <w:t xml:space="preserve">предметы, используемые для упаковки, транспортировки, хранения различных материалов и продукции (мешки, ящики и коробки), а также материалы и детали, предназначенные для изготовления тары и ее ремонта (детали для сборки ящиков, бочковая клепка, </w:t>
      </w:r>
      <w:r w:rsidRPr="00421DD4">
        <w:rPr>
          <w:color w:val="000000" w:themeColor="text1"/>
          <w:sz w:val="28"/>
          <w:szCs w:val="28"/>
        </w:rPr>
        <w:lastRenderedPageBreak/>
        <w:t>железо обручное и др.).</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iCs/>
          <w:color w:val="000000" w:themeColor="text1"/>
          <w:sz w:val="28"/>
          <w:szCs w:val="28"/>
        </w:rPr>
        <w:t xml:space="preserve">Покупные полуфабрикаты </w:t>
      </w:r>
      <w:r w:rsidRPr="00421DD4">
        <w:rPr>
          <w:color w:val="000000" w:themeColor="text1"/>
          <w:sz w:val="28"/>
          <w:szCs w:val="28"/>
        </w:rPr>
        <w:t>- это продукция сторонних организаций, которая потребляется в производственном цикле данной организации, требует затрат по дальнейшей обработке или сборке и входит в материальную основу производимой продукции. Примером покупных полуфабрикатов могут служить компьютерные платы, строительные конструкции.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iCs/>
          <w:color w:val="000000" w:themeColor="text1"/>
          <w:sz w:val="28"/>
          <w:szCs w:val="28"/>
        </w:rPr>
        <w:t xml:space="preserve">Прочие материалы </w:t>
      </w:r>
      <w:r w:rsidRPr="00421DD4">
        <w:rPr>
          <w:color w:val="000000" w:themeColor="text1"/>
          <w:sz w:val="28"/>
          <w:szCs w:val="28"/>
        </w:rPr>
        <w:t>- неисправимый брак, а также материальные ценности, полученные от выбытия основных средств и ИХП (металлолом, утильсырье, изношенные шины), которые не могут быть использованы в данной организации в составе материалов, топлива или запасных частей. Кроме того, материалы классифицируют по техническим свойствам и делят на группы: черные и цветные металлы, прокат, трубы и др.</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Указанные классификации производственных запасов используются</w:t>
      </w:r>
      <w:r w:rsidR="00875D87" w:rsidRPr="00421DD4">
        <w:rPr>
          <w:color w:val="000000" w:themeColor="text1"/>
          <w:sz w:val="28"/>
          <w:szCs w:val="28"/>
        </w:rPr>
        <w:t xml:space="preserve"> на ИП Соболь Л.С.</w:t>
      </w:r>
      <w:r w:rsidRPr="00421DD4">
        <w:rPr>
          <w:color w:val="000000" w:themeColor="text1"/>
          <w:sz w:val="28"/>
          <w:szCs w:val="28"/>
        </w:rPr>
        <w:t xml:space="preserve"> для построения синтетического и аналитического учета, а также составления статистического отчета об остатках, поступлении и расходе сырья и материалов в производственно-эксплуатационной деятельности</w:t>
      </w:r>
      <w:r w:rsidR="00421DD4">
        <w:rPr>
          <w:color w:val="000000" w:themeColor="text1"/>
          <w:sz w:val="28"/>
          <w:szCs w:val="28"/>
        </w:rPr>
        <w:t xml:space="preserve"> </w:t>
      </w:r>
      <w:r w:rsidRPr="00421DD4">
        <w:rPr>
          <w:color w:val="000000" w:themeColor="text1"/>
          <w:sz w:val="28"/>
          <w:szCs w:val="28"/>
        </w:rPr>
        <w:t>организации (форма № 1-сн).</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Внутри каждой из перечисленных групп материальные ценности подразделяют на виды, сорта, марки, типоразмеры. Каждому наименованию, сорту, размеру материалов присваивают краткое числовое обозначение (номенклатурный номер) и записывают его в специальный реестр, который называют номенклатурой-ценником. В номенклатуре-ценнике указывают также твердую учетную цену и единицу измерения материалов.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Кодирование номенклатуры-ценника </w:t>
      </w:r>
      <w:r w:rsidR="00875D87" w:rsidRPr="00421DD4">
        <w:rPr>
          <w:color w:val="000000" w:themeColor="text1"/>
          <w:sz w:val="28"/>
          <w:szCs w:val="28"/>
        </w:rPr>
        <w:t xml:space="preserve">на ИП Соболь Л.С. </w:t>
      </w:r>
      <w:r w:rsidRPr="00421DD4">
        <w:rPr>
          <w:color w:val="000000" w:themeColor="text1"/>
          <w:sz w:val="28"/>
          <w:szCs w:val="28"/>
        </w:rPr>
        <w:t>осуществляется по смешанной порядко-серийной системе, с использованием восьмизначных кодов. Первые два знака указывают синтетический счет, третий - субсчет, два следующих знака обозначают группу материалов, остальные - различные признаки характеристики материала.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Информация, содержащаяся в номенклатурах-ценниках, относится к </w:t>
      </w:r>
      <w:r w:rsidRPr="00421DD4">
        <w:rPr>
          <w:color w:val="000000" w:themeColor="text1"/>
          <w:sz w:val="28"/>
          <w:szCs w:val="28"/>
        </w:rPr>
        <w:lastRenderedPageBreak/>
        <w:t>условно-постоянной, она записывается на машинные носители и многократно используется для получения необходимых выходных данных.</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В соответствии с ПБУ 5/01 материально-производственные запасы принимаются к бухгалтерскому учету по фактической себестоимости. При этом определение фактической себестоимости зависит от порядка поступления МПЗ в организацию </w:t>
      </w:r>
      <w:r w:rsidR="00DD34C5" w:rsidRPr="00421DD4">
        <w:rPr>
          <w:color w:val="000000" w:themeColor="text1"/>
          <w:sz w:val="28"/>
          <w:szCs w:val="28"/>
        </w:rPr>
        <w:t>ИП Соболь Л.С</w:t>
      </w:r>
      <w:r w:rsidRPr="00421DD4">
        <w:rPr>
          <w:color w:val="000000" w:themeColor="text1"/>
          <w:sz w:val="28"/>
          <w:szCs w:val="28"/>
        </w:rPr>
        <w:t>.</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1. Фактической себестоимостью материально-производственных запасов, приобретенных за плату, признается сумма фактических затрат организации на приобретение, за исключением налога на добавленную стоимость (НДС) и иных возмещаемых налогов (кроме случаев, предусмотренных законодательством Российской Федерации).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Фактическими затратами на приобретение материально-производственных запасов могут быть:</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суммы, уплачиваемые в соответствии с договором поставщику (продавцу);</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суммы, уплачиваемые организац</w:t>
      </w:r>
      <w:r w:rsidR="00D6592C" w:rsidRPr="00421DD4">
        <w:rPr>
          <w:color w:val="000000" w:themeColor="text1"/>
          <w:sz w:val="28"/>
          <w:szCs w:val="28"/>
        </w:rPr>
        <w:t>иям за информационные и консуль</w:t>
      </w:r>
      <w:r w:rsidRPr="00421DD4">
        <w:rPr>
          <w:color w:val="000000" w:themeColor="text1"/>
          <w:sz w:val="28"/>
          <w:szCs w:val="28"/>
        </w:rPr>
        <w:t>тационные услуги, связанные с приобретением материально-производственных запасов;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таможенные пошлины и иные платежи;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не возмещаемые налоги, уплачиваемые в связи с приобретением единицы материально-производственных запасов;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вознаграждения, уплачиваемые посреднической организации;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проценты по кредитам банка, используемым на приобретение МПЗ до момента их оприходования на склад;</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затраты по заготовке и доставке материально-производственных запасов до места их использования, включая расходы по страхованию.</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Данные затраты включают, также, и затраты по заготовлению и доставке материально-производственных запасов, затраты по содержанию заготовительно-складского аппарата организации, затраты за услуги транспорта по доставке материально-производственных запасов до места их </w:t>
      </w:r>
      <w:r w:rsidRPr="00421DD4">
        <w:rPr>
          <w:color w:val="000000" w:themeColor="text1"/>
          <w:sz w:val="28"/>
          <w:szCs w:val="28"/>
        </w:rPr>
        <w:lastRenderedPageBreak/>
        <w:t>использования, если они не включены в цену на запасы, установленную договором, затраты по оплате процентов по кредитам поставщиков и т.п. затраты.</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Не включаются в фактические затраты на приобретение материально-производственных запасов общехозяйственные и иные аналогичные расходы, кроме случаев, когда они непосредственно связаны с приобретением материально-производственных запасов.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Затраты по доведению материально-производственных запасов до состояния, в котором они пригодны к использованию в запланированных целях, включают расходы организации по доработке и улучшению технических характеристик полученных запасов, не связанные с производством продукции, выполнением работ и оказанием услуг.</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2. Фактическая себестоимость материально-производственных запасов при их изготовлении силами организации определяется исходя из затрат, связанных с производством данных запасов.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Учет и формирование затрат на производство МПЗ осуществляется организацией в порядке, установленном для определения себестоимости соответствующих видов продукции.</w:t>
      </w:r>
    </w:p>
    <w:p w:rsidR="00683F70" w:rsidRPr="00421DD4" w:rsidRDefault="00641CE2"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3</w:t>
      </w:r>
      <w:r w:rsidR="00A11455" w:rsidRPr="00421DD4">
        <w:rPr>
          <w:color w:val="000000" w:themeColor="text1"/>
          <w:sz w:val="28"/>
          <w:szCs w:val="28"/>
        </w:rPr>
        <w:t>.</w:t>
      </w:r>
      <w:r w:rsidR="00683F70" w:rsidRPr="00421DD4">
        <w:rPr>
          <w:color w:val="000000" w:themeColor="text1"/>
          <w:sz w:val="28"/>
          <w:szCs w:val="28"/>
        </w:rPr>
        <w:t>Фактическая себестоимость М</w:t>
      </w:r>
      <w:r w:rsidR="00D6592C" w:rsidRPr="00421DD4">
        <w:rPr>
          <w:color w:val="000000" w:themeColor="text1"/>
          <w:sz w:val="28"/>
          <w:szCs w:val="28"/>
        </w:rPr>
        <w:t>ПЗ, полученных организацией без</w:t>
      </w:r>
      <w:r w:rsidR="00683F70" w:rsidRPr="00421DD4">
        <w:rPr>
          <w:color w:val="000000" w:themeColor="text1"/>
          <w:sz w:val="28"/>
          <w:szCs w:val="28"/>
        </w:rPr>
        <w:t>возмездно, определяется исходя из их текущей рыночной стоимости на дату оприходования.</w:t>
      </w:r>
    </w:p>
    <w:p w:rsidR="00683F70" w:rsidRPr="00421DD4" w:rsidRDefault="00641CE2"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4</w:t>
      </w:r>
      <w:r w:rsidR="00683F70" w:rsidRPr="00421DD4">
        <w:rPr>
          <w:color w:val="000000" w:themeColor="text1"/>
          <w:sz w:val="28"/>
          <w:szCs w:val="28"/>
        </w:rPr>
        <w:t>. Фактическая себестоимость МПЗ, приобретенных в обмен на другое имущество (кроме денежных средств), определяется исходя из рыночной стоимости товаров, переданных или подлежащих передаче организацией. Себестоимость данных товаров устанавливается исходя из цены, по которой в сравнимых обстоятельствах обычно организация определяет стоимость аналогичных товаров.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Накладные на отпуск материалов на сторону (форма № М-15) применяется для учета и оформления отпуска материалов на сторону или хозяйствам своей организации, выделенным на отдельный баланс. </w:t>
      </w:r>
      <w:r w:rsidRPr="00421DD4">
        <w:rPr>
          <w:color w:val="000000" w:themeColor="text1"/>
          <w:sz w:val="28"/>
          <w:szCs w:val="28"/>
        </w:rPr>
        <w:lastRenderedPageBreak/>
        <w:t>Выписываются они в двух экземплярах на основании нарядов, договоров и других соответствующих документов при предъявлении получателем доверенности на получение ценностей. При перевозке автотранспортом материалов, отпущенных на сторону, выписывается товарно-транспортная накладная (форма № 1-Т).</w:t>
      </w:r>
    </w:p>
    <w:p w:rsidR="00255C1C" w:rsidRPr="00421DD4" w:rsidRDefault="00255C1C"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spacing w:line="360" w:lineRule="auto"/>
        <w:jc w:val="center"/>
        <w:rPr>
          <w:b/>
          <w:color w:val="000000" w:themeColor="text1"/>
          <w:sz w:val="28"/>
          <w:szCs w:val="28"/>
        </w:rPr>
      </w:pPr>
      <w:r w:rsidRPr="00421DD4">
        <w:rPr>
          <w:b/>
          <w:color w:val="000000" w:themeColor="text1"/>
          <w:sz w:val="28"/>
          <w:szCs w:val="28"/>
        </w:rPr>
        <w:t>2.</w:t>
      </w:r>
      <w:r w:rsidR="00B01B1C" w:rsidRPr="00421DD4">
        <w:rPr>
          <w:b/>
          <w:color w:val="000000" w:themeColor="text1"/>
          <w:sz w:val="28"/>
          <w:szCs w:val="28"/>
        </w:rPr>
        <w:t>2</w:t>
      </w:r>
      <w:r w:rsidRPr="00421DD4">
        <w:rPr>
          <w:b/>
          <w:color w:val="000000" w:themeColor="text1"/>
          <w:sz w:val="28"/>
          <w:szCs w:val="28"/>
        </w:rPr>
        <w:t xml:space="preserve"> Поступление</w:t>
      </w:r>
      <w:r w:rsidR="00B01B1C" w:rsidRPr="00421DD4">
        <w:rPr>
          <w:b/>
          <w:color w:val="000000" w:themeColor="text1"/>
          <w:sz w:val="28"/>
          <w:szCs w:val="28"/>
        </w:rPr>
        <w:t xml:space="preserve"> и отпуск</w:t>
      </w:r>
      <w:r w:rsidRPr="00421DD4">
        <w:rPr>
          <w:b/>
          <w:color w:val="000000" w:themeColor="text1"/>
          <w:sz w:val="28"/>
          <w:szCs w:val="28"/>
        </w:rPr>
        <w:t xml:space="preserve"> материальных ценностей в организаци</w:t>
      </w:r>
      <w:r w:rsidR="00B01B1C" w:rsidRPr="00421DD4">
        <w:rPr>
          <w:b/>
          <w:color w:val="000000" w:themeColor="text1"/>
          <w:sz w:val="28"/>
          <w:szCs w:val="28"/>
        </w:rPr>
        <w:t>и</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Характерная особенность учета производства готовой продукции в </w:t>
      </w:r>
      <w:r w:rsidR="00DD34C5" w:rsidRPr="00421DD4">
        <w:rPr>
          <w:color w:val="000000" w:themeColor="text1"/>
          <w:sz w:val="28"/>
          <w:szCs w:val="28"/>
        </w:rPr>
        <w:t>ИП Соболь Л.С</w:t>
      </w:r>
      <w:r w:rsidRPr="00421DD4">
        <w:rPr>
          <w:color w:val="000000" w:themeColor="text1"/>
          <w:sz w:val="28"/>
          <w:szCs w:val="28"/>
        </w:rPr>
        <w:t xml:space="preserve"> состоит в том, что продукты приходуются по массе необработанного сырья (брутто), полуфабрикаты – по массе нетто, а списание реализованных готовых изделий производится по учетным ценам сырья (этого требует единство оценки сырья на производстве).</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Стоимость израсходованного сырья </w:t>
      </w:r>
      <w:r w:rsidR="00875D87" w:rsidRPr="00421DD4">
        <w:rPr>
          <w:color w:val="000000" w:themeColor="text1"/>
          <w:sz w:val="28"/>
          <w:szCs w:val="28"/>
        </w:rPr>
        <w:t xml:space="preserve">на предприятии ИП Соболь Л.С. </w:t>
      </w:r>
      <w:r w:rsidRPr="00421DD4">
        <w:rPr>
          <w:color w:val="000000" w:themeColor="text1"/>
          <w:sz w:val="28"/>
          <w:szCs w:val="28"/>
        </w:rPr>
        <w:t>определяется по нормам вложения продуктов, определяемых по сборникам рецептур на фактическое количество проданных блюд и кулинарных изделий.</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Поступившее в производство (на кухню) сырье находится в подотчете у заведующего производством (его заместителя), который несет материальную ответственность за сохранность сырья и его рациональное использование.</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Учет сырья в производстве ведется по учетным ценам в разрезе материально ответственных лиц в стоимостном выражении, при этом никаких отклонений от норм в расходовании сырья не допускается. Списание реализованных готовых изделий производится по учетным ценам сырья (покупные или продажные). Данные цены берутся из калькуляционных карточек, это обеспечивает списание стоимости израсходованного сырья по тем же ценам, по которым оно было отпущено на производство.</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Если учетные цены продуктов в кладовой организации </w:t>
      </w:r>
      <w:r w:rsidR="00DD34C5" w:rsidRPr="00421DD4">
        <w:rPr>
          <w:color w:val="000000" w:themeColor="text1"/>
          <w:sz w:val="28"/>
          <w:szCs w:val="28"/>
        </w:rPr>
        <w:t>ИП Соболь Л.С</w:t>
      </w:r>
      <w:r w:rsidR="00A11455" w:rsidRPr="00421DD4">
        <w:rPr>
          <w:color w:val="000000" w:themeColor="text1"/>
          <w:sz w:val="28"/>
          <w:szCs w:val="28"/>
        </w:rPr>
        <w:t>.</w:t>
      </w:r>
      <w:r w:rsidRPr="00421DD4">
        <w:rPr>
          <w:color w:val="000000" w:themeColor="text1"/>
          <w:sz w:val="28"/>
          <w:szCs w:val="28"/>
        </w:rPr>
        <w:t xml:space="preserve"> не совпадают с учетными ценами на кухне, то в накладной на поступление </w:t>
      </w:r>
      <w:r w:rsidRPr="00421DD4">
        <w:rPr>
          <w:color w:val="000000" w:themeColor="text1"/>
          <w:sz w:val="28"/>
          <w:szCs w:val="28"/>
        </w:rPr>
        <w:lastRenderedPageBreak/>
        <w:t>продуктов на кухню указывают оба вида учетных цен и стоимость продуктов по этим ценам.</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Все готовые изделия и полуфабрикаты, изготовленные организацией </w:t>
      </w:r>
      <w:r w:rsidR="00DD34C5" w:rsidRPr="00421DD4">
        <w:rPr>
          <w:color w:val="000000" w:themeColor="text1"/>
          <w:sz w:val="28"/>
          <w:szCs w:val="28"/>
        </w:rPr>
        <w:t>ИП Соболь Л.С</w:t>
      </w:r>
      <w:r w:rsidR="00A11455" w:rsidRPr="00421DD4">
        <w:rPr>
          <w:color w:val="000000" w:themeColor="text1"/>
          <w:sz w:val="28"/>
          <w:szCs w:val="28"/>
        </w:rPr>
        <w:t>.</w:t>
      </w:r>
      <w:r w:rsidRPr="00421DD4">
        <w:rPr>
          <w:color w:val="000000" w:themeColor="text1"/>
          <w:sz w:val="28"/>
          <w:szCs w:val="28"/>
        </w:rPr>
        <w:t>, представляют собой продукцию собственного производства. Ее можно классифицировать следующим образом:</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блюда – охлажденные, заказные (порционные), банкетные и фирменные;</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изделия кухни – мучные кулинарные изделия и кондитерские изделия;</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полуфабрикаты - мясные, овощные и так далее.</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Под охлажденным блюдом понимается кулинарное изделие, подвергнутое интенсивному охлаждению.</w:t>
      </w:r>
      <w:bookmarkStart w:id="0" w:name="_Hlk84947381"/>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Заказное блюдо </w:t>
      </w:r>
      <w:bookmarkEnd w:id="0"/>
      <w:r w:rsidRPr="00421DD4">
        <w:rPr>
          <w:color w:val="000000" w:themeColor="text1"/>
          <w:sz w:val="28"/>
          <w:szCs w:val="28"/>
        </w:rPr>
        <w:t>- блюдо, индивидуально изготовленное и оформленное на основании полученного заказа от потребителя.</w:t>
      </w:r>
      <w:bookmarkStart w:id="1" w:name="_Hlk84947398"/>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Банкетное блюдо </w:t>
      </w:r>
      <w:bookmarkEnd w:id="1"/>
      <w:r w:rsidRPr="00421DD4">
        <w:rPr>
          <w:color w:val="000000" w:themeColor="text1"/>
          <w:sz w:val="28"/>
          <w:szCs w:val="28"/>
        </w:rPr>
        <w:t>– оригинально оформленное блюдо, приготовленное для торжества.</w:t>
      </w:r>
      <w:bookmarkStart w:id="2" w:name="_Hlk84947412"/>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Фирменное блюдо </w:t>
      </w:r>
      <w:bookmarkEnd w:id="2"/>
      <w:r w:rsidRPr="00421DD4">
        <w:rPr>
          <w:color w:val="000000" w:themeColor="text1"/>
          <w:sz w:val="28"/>
          <w:szCs w:val="28"/>
        </w:rPr>
        <w:t>– блюдо, изготовленное по новой рецептуре и технологии или на основании нового вида сырья, отражающее специфику предприятия общественного питания.</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Частями блюда являются гарнир, подливка или соус, которые подаются к основному компоненту блюда с целью улучшения вкуса, аромата и внешнего вида.</w:t>
      </w:r>
    </w:p>
    <w:p w:rsidR="00E9765A"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Изделие кухни представляет собой пищевой продукт или сочетание пищевых продуктов, дове</w:t>
      </w:r>
      <w:r w:rsidR="00E9765A" w:rsidRPr="00421DD4">
        <w:rPr>
          <w:color w:val="000000" w:themeColor="text1"/>
          <w:sz w:val="28"/>
          <w:szCs w:val="28"/>
        </w:rPr>
        <w:t>денных до кулинарной готовности.</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Полуфабрикатом считается продукт или сочетание пищевых продуктов, прошедших одну или несколько стадий обработки, но не доведенных до окончательной готовности. Используются для дальнейшего изготовления кулинарных изделий или выступают самостоятельным объектом продажи, например, в магазинах кулинарии.</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Однако наряду с изготовлением и реализацией собственной продукции организация общепита еще и реализует покупателям продукты, которые не </w:t>
      </w:r>
      <w:r w:rsidRPr="00421DD4">
        <w:rPr>
          <w:color w:val="000000" w:themeColor="text1"/>
          <w:sz w:val="28"/>
          <w:szCs w:val="28"/>
        </w:rPr>
        <w:lastRenderedPageBreak/>
        <w:t>прошли технологическую обработку и товары (например, алкогольные напитки, сигареты и прочее), то есть фактически продают покупные товары.</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Следовательно, чтобы обеспечить нормальную работу организации </w:t>
      </w:r>
      <w:r w:rsidR="00CD6020" w:rsidRPr="00421DD4">
        <w:rPr>
          <w:color w:val="000000" w:themeColor="text1"/>
          <w:sz w:val="28"/>
          <w:szCs w:val="28"/>
        </w:rPr>
        <w:t>ИП Соболь Л.С.</w:t>
      </w:r>
      <w:r w:rsidRPr="00421DD4">
        <w:rPr>
          <w:color w:val="000000" w:themeColor="text1"/>
          <w:sz w:val="28"/>
          <w:szCs w:val="28"/>
        </w:rPr>
        <w:t>, необходимо постоянно иметь запасы сырья и покупных товаров. Данные запасы хранятся в специальном помещении, называемом кладовой. При этом очень важным представляется момент правильного документального оформления приобретения продуктов (сырья) и товаров, то есть необходимо</w:t>
      </w:r>
      <w:bookmarkStart w:id="3" w:name="_Hlt80183936"/>
      <w:bookmarkEnd w:id="3"/>
      <w:r w:rsidRPr="00421DD4">
        <w:rPr>
          <w:color w:val="000000" w:themeColor="text1"/>
          <w:sz w:val="28"/>
          <w:szCs w:val="28"/>
        </w:rPr>
        <w:t xml:space="preserve"> обеспечить контроль над их поступлением и правильную постановку на учет со стороны материально-ответственных лиц.</w:t>
      </w:r>
    </w:p>
    <w:p w:rsidR="00CD602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Приемка товарно-материальных ценностей (ТМЦ) на складе поставщика, осуще в накладной на поступление продуктов на кухню указывают оба вида учетных цен и сто</w:t>
      </w:r>
      <w:r w:rsidR="00CD6020" w:rsidRPr="00421DD4">
        <w:rPr>
          <w:color w:val="000000" w:themeColor="text1"/>
          <w:sz w:val="28"/>
          <w:szCs w:val="28"/>
        </w:rPr>
        <w:t>имость продуктов по этим ценам.</w:t>
      </w:r>
    </w:p>
    <w:p w:rsidR="00466D5F"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Все готовые изделия и полуфабрикаты, изготовленные организацией </w:t>
      </w:r>
      <w:r w:rsidR="00DD34C5" w:rsidRPr="00421DD4">
        <w:rPr>
          <w:color w:val="000000" w:themeColor="text1"/>
          <w:sz w:val="28"/>
          <w:szCs w:val="28"/>
        </w:rPr>
        <w:t>ИП Соболь Л.С</w:t>
      </w:r>
      <w:r w:rsidRPr="00421DD4">
        <w:rPr>
          <w:color w:val="000000" w:themeColor="text1"/>
          <w:sz w:val="28"/>
          <w:szCs w:val="28"/>
        </w:rPr>
        <w:t>, представляют собой проду</w:t>
      </w:r>
      <w:r w:rsidR="00466D5F" w:rsidRPr="00421DD4">
        <w:rPr>
          <w:color w:val="000000" w:themeColor="text1"/>
          <w:sz w:val="28"/>
          <w:szCs w:val="28"/>
        </w:rPr>
        <w:t>кцию собственного производства.</w:t>
      </w:r>
    </w:p>
    <w:p w:rsidR="00266A45"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Порядок оформления доверенностей и получения по ним материальных ценностей устанавливается главой 10 Гражданско</w:t>
      </w:r>
      <w:r w:rsidR="00E9765A" w:rsidRPr="00421DD4">
        <w:rPr>
          <w:color w:val="000000" w:themeColor="text1"/>
          <w:sz w:val="28"/>
          <w:szCs w:val="28"/>
        </w:rPr>
        <w:t>го Кодекса Российской Федерации</w:t>
      </w:r>
      <w:r w:rsidRPr="00421DD4">
        <w:rPr>
          <w:color w:val="000000" w:themeColor="text1"/>
          <w:sz w:val="28"/>
          <w:szCs w:val="28"/>
        </w:rPr>
        <w:t xml:space="preserve"> «Представительство. Доверенность».</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Лицам, которые не отчитались в использовании доверенностей, по которым истек срок действия, новые доверенности не выдаются.</w:t>
      </w:r>
      <w:r w:rsidR="00266A45" w:rsidRPr="00421DD4">
        <w:rPr>
          <w:color w:val="000000" w:themeColor="text1"/>
          <w:sz w:val="28"/>
          <w:szCs w:val="28"/>
        </w:rPr>
        <w:t xml:space="preserve"> </w:t>
      </w:r>
      <w:r w:rsidRPr="00421DD4">
        <w:rPr>
          <w:color w:val="000000" w:themeColor="text1"/>
          <w:sz w:val="28"/>
          <w:szCs w:val="28"/>
        </w:rPr>
        <w:t>Доверенности, независимо от срока их действия, отбираются поставщиком при первом отпуске товарно-материальных ценностей. По окончании отпуска товарно-материальных ценностей доверенность</w:t>
      </w:r>
      <w:r w:rsidR="00CD6020" w:rsidRPr="00421DD4">
        <w:rPr>
          <w:color w:val="000000" w:themeColor="text1"/>
          <w:sz w:val="28"/>
          <w:szCs w:val="28"/>
        </w:rPr>
        <w:t xml:space="preserve"> на предприятии ИП Соболь Л.С.</w:t>
      </w:r>
      <w:r w:rsidRPr="00421DD4">
        <w:rPr>
          <w:color w:val="000000" w:themeColor="text1"/>
          <w:sz w:val="28"/>
          <w:szCs w:val="28"/>
        </w:rPr>
        <w:t xml:space="preserve"> сдается в бухгалтерию вместе с документами на отпуск последней партии ценностей по сдаваемой доверенности.</w:t>
      </w:r>
    </w:p>
    <w:p w:rsidR="00683F70" w:rsidRPr="00421DD4" w:rsidRDefault="00CD602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кафе ИП Соболь Л.С. п</w:t>
      </w:r>
      <w:r w:rsidR="00683F70" w:rsidRPr="00421DD4">
        <w:rPr>
          <w:color w:val="000000" w:themeColor="text1"/>
          <w:sz w:val="28"/>
          <w:szCs w:val="28"/>
        </w:rPr>
        <w:t>орядок приемки материальных ценностей и ее документальное оформление зависят от места приемки, характера приемки (по количеству, качеству, комплектности), от степени соответствия договора поставки сопроводительным документам (наличие или отсутствие) и так далее.</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Получение ТМЦ оформляется по-разному в зависимости от близости </w:t>
      </w:r>
      <w:r w:rsidRPr="00421DD4">
        <w:rPr>
          <w:color w:val="000000" w:themeColor="text1"/>
          <w:sz w:val="28"/>
          <w:szCs w:val="28"/>
        </w:rPr>
        <w:lastRenderedPageBreak/>
        <w:t>офиса к месту нахождения склада. Если склад фирмы-поставщика находятся в одном месте, то оформление документов и выдача товаров происходит одновременно. Документом на отпуск в данном случае является накладная.</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Если склад фирмы-поставщика удален от офиса, то материально-ответственному лицу выдается документ на получение товара, по которому ему на складе будут отпущены материальные ценности. В случае отсутствия на складе товара в необходимом количестве, получателю выписывается новый документ – расходная накладная, в которой указывается фактически отпущенное количество товара. В накладной указывается:</w:t>
      </w:r>
    </w:p>
    <w:p w:rsidR="00683F70" w:rsidRPr="00421DD4" w:rsidRDefault="00025919"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номер и дата выписки;</w:t>
      </w:r>
    </w:p>
    <w:p w:rsidR="00683F70" w:rsidRPr="00421DD4" w:rsidRDefault="00025919"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наименование поставщика и покупателя;</w:t>
      </w:r>
    </w:p>
    <w:p w:rsidR="00683F70" w:rsidRPr="00421DD4" w:rsidRDefault="00025919"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наименование и краткое описание товара;</w:t>
      </w:r>
    </w:p>
    <w:p w:rsidR="00683F70" w:rsidRPr="00421DD4" w:rsidRDefault="00025919"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количество товара;</w:t>
      </w:r>
    </w:p>
    <w:p w:rsidR="00683F70" w:rsidRPr="00421DD4" w:rsidRDefault="00025919"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цена и общая стоимость товара (с учетом НДС), налог на добавленную стоимость должен быть указан отдельной строкой.</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Накладная выпис</w:t>
      </w:r>
      <w:r w:rsidR="00CD6020" w:rsidRPr="00421DD4">
        <w:rPr>
          <w:color w:val="000000" w:themeColor="text1"/>
          <w:sz w:val="28"/>
          <w:szCs w:val="28"/>
        </w:rPr>
        <w:t>ывается</w:t>
      </w:r>
      <w:r w:rsidRPr="00421DD4">
        <w:rPr>
          <w:color w:val="000000" w:themeColor="text1"/>
          <w:sz w:val="28"/>
          <w:szCs w:val="28"/>
        </w:rPr>
        <w:t xml:space="preserve"> в 4-х экземплярах, первые два остаются у предприятия-поставщика (на складе и в бухгалтерии), оставшиеся два передаются покупателю (в бухгалтерию и материально-ответственному лицу). Накладная завер</w:t>
      </w:r>
      <w:r w:rsidR="00CD6020" w:rsidRPr="00421DD4">
        <w:rPr>
          <w:color w:val="000000" w:themeColor="text1"/>
          <w:sz w:val="28"/>
          <w:szCs w:val="28"/>
        </w:rPr>
        <w:t>яется</w:t>
      </w:r>
      <w:r w:rsidRPr="00421DD4">
        <w:rPr>
          <w:color w:val="000000" w:themeColor="text1"/>
          <w:sz w:val="28"/>
          <w:szCs w:val="28"/>
        </w:rPr>
        <w:t xml:space="preserve"> печатями поставщика и получателя и подписями материально-ответственных лиц (один отпустил товар, другой – принял)</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Если получаемые ценности находятся в ненарушенной таре, то приемка может проводиться по количеству мест, массе брутто или по количеству товарных единиц и маркировке на таре. Если не проводится проверка фактического наличия товара в таре, то необходимо сделать отметку об этом в сопроводительном документе.</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Если количество и качество материальных ценностей соответствуют данным, указанным в товаросопроводительных документах, то на сопроводительные документы (накладная, товарно-транспортная накладная и другие документы, удостоверяющие количество или качество поступивших ТМЦ) накладывается штамп организации, что подтверждает соответствие </w:t>
      </w:r>
      <w:r w:rsidRPr="00421DD4">
        <w:rPr>
          <w:color w:val="000000" w:themeColor="text1"/>
          <w:sz w:val="28"/>
          <w:szCs w:val="28"/>
        </w:rPr>
        <w:lastRenderedPageBreak/>
        <w:t>принятых товаров данным, указанным в сопроводительных документах. Материально ответственное лицо, осуществляющее приемку, ставит свою подпись на товаросопроводительных документах и заверяет ее круглой печатью организации.</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При нарушении правил приема и сроков </w:t>
      </w:r>
      <w:r w:rsidR="00CD6020" w:rsidRPr="00421DD4">
        <w:rPr>
          <w:color w:val="000000" w:themeColor="text1"/>
          <w:sz w:val="28"/>
          <w:szCs w:val="28"/>
        </w:rPr>
        <w:t xml:space="preserve">ИП Соболь Л.С. может </w:t>
      </w:r>
      <w:r w:rsidRPr="00421DD4">
        <w:rPr>
          <w:color w:val="000000" w:themeColor="text1"/>
          <w:sz w:val="28"/>
          <w:szCs w:val="28"/>
        </w:rPr>
        <w:t>лиш</w:t>
      </w:r>
      <w:r w:rsidR="00CD6020" w:rsidRPr="00421DD4">
        <w:rPr>
          <w:color w:val="000000" w:themeColor="text1"/>
          <w:sz w:val="28"/>
          <w:szCs w:val="28"/>
        </w:rPr>
        <w:t xml:space="preserve">ится </w:t>
      </w:r>
      <w:r w:rsidRPr="00421DD4">
        <w:rPr>
          <w:color w:val="000000" w:themeColor="text1"/>
          <w:sz w:val="28"/>
          <w:szCs w:val="28"/>
        </w:rPr>
        <w:t>возможности предъявления претензий поставщикам или транспортным организациям при недостаче или снижении качества получаемых материальных ценностей.</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В случае несоответствия фактического наличия материальных ценностей или отклонения по качеству, установленному в договоре, или данным, указанным в сопроводительных документах, </w:t>
      </w:r>
      <w:r w:rsidR="00CD6020" w:rsidRPr="00421DD4">
        <w:rPr>
          <w:color w:val="000000" w:themeColor="text1"/>
          <w:sz w:val="28"/>
          <w:szCs w:val="28"/>
        </w:rPr>
        <w:t xml:space="preserve">в ИП Соболь Л.С. </w:t>
      </w:r>
      <w:r w:rsidRPr="00421DD4">
        <w:rPr>
          <w:color w:val="000000" w:themeColor="text1"/>
          <w:sz w:val="28"/>
          <w:szCs w:val="28"/>
        </w:rPr>
        <w:t>составля</w:t>
      </w:r>
      <w:r w:rsidR="00CD6020" w:rsidRPr="00421DD4">
        <w:rPr>
          <w:color w:val="000000" w:themeColor="text1"/>
          <w:sz w:val="28"/>
          <w:szCs w:val="28"/>
        </w:rPr>
        <w:t>ется</w:t>
      </w:r>
      <w:r w:rsidRPr="00421DD4">
        <w:rPr>
          <w:color w:val="000000" w:themeColor="text1"/>
          <w:sz w:val="28"/>
          <w:szCs w:val="28"/>
        </w:rPr>
        <w:t xml:space="preserve"> специальный акт. </w:t>
      </w:r>
      <w:r w:rsidR="00CD6020" w:rsidRPr="00421DD4">
        <w:rPr>
          <w:color w:val="000000" w:themeColor="text1"/>
          <w:sz w:val="28"/>
          <w:szCs w:val="28"/>
        </w:rPr>
        <w:t>П</w:t>
      </w:r>
      <w:r w:rsidRPr="00421DD4">
        <w:rPr>
          <w:color w:val="000000" w:themeColor="text1"/>
          <w:sz w:val="28"/>
          <w:szCs w:val="28"/>
        </w:rPr>
        <w:t>ри поступлении больших партий товаров и сырья предприяти</w:t>
      </w:r>
      <w:r w:rsidR="00CD6020" w:rsidRPr="00421DD4">
        <w:rPr>
          <w:color w:val="000000" w:themeColor="text1"/>
          <w:sz w:val="28"/>
          <w:szCs w:val="28"/>
        </w:rPr>
        <w:t>е ИП Соболь Л.С.</w:t>
      </w:r>
      <w:r w:rsidRPr="00421DD4">
        <w:rPr>
          <w:color w:val="000000" w:themeColor="text1"/>
          <w:sz w:val="28"/>
          <w:szCs w:val="28"/>
        </w:rPr>
        <w:t xml:space="preserve"> польз</w:t>
      </w:r>
      <w:r w:rsidR="00CD6020" w:rsidRPr="00421DD4">
        <w:rPr>
          <w:color w:val="000000" w:themeColor="text1"/>
          <w:sz w:val="28"/>
          <w:szCs w:val="28"/>
        </w:rPr>
        <w:t>уется</w:t>
      </w:r>
      <w:r w:rsidRPr="00421DD4">
        <w:rPr>
          <w:color w:val="000000" w:themeColor="text1"/>
          <w:sz w:val="28"/>
          <w:szCs w:val="28"/>
        </w:rPr>
        <w:t xml:space="preserve"> унифицированными документами для торговых организаций, например, получая продукты (сырье) и товары от поставщиков, организация </w:t>
      </w:r>
      <w:r w:rsidR="00CD6020" w:rsidRPr="00421DD4">
        <w:rPr>
          <w:color w:val="000000" w:themeColor="text1"/>
          <w:sz w:val="28"/>
          <w:szCs w:val="28"/>
        </w:rPr>
        <w:t>ИП Соболь Л.С.</w:t>
      </w:r>
      <w:r w:rsidRPr="00421DD4">
        <w:rPr>
          <w:color w:val="000000" w:themeColor="text1"/>
          <w:sz w:val="28"/>
          <w:szCs w:val="28"/>
        </w:rPr>
        <w:t xml:space="preserve"> применяет Акт о приемке товаров (форма №ТОРГ-1). В том случае, если при приемке выявляется недостача или излишки, то применяются унифицированные формы №ТОРГ-2 и №ТОРГ-3, которые являются юридическим основанием для предъявления претензий поставщику. В сопроводительном документе сдела</w:t>
      </w:r>
      <w:r w:rsidR="00CD6020" w:rsidRPr="00421DD4">
        <w:rPr>
          <w:color w:val="000000" w:themeColor="text1"/>
          <w:sz w:val="28"/>
          <w:szCs w:val="28"/>
        </w:rPr>
        <w:t>ется</w:t>
      </w:r>
      <w:r w:rsidRPr="00421DD4">
        <w:rPr>
          <w:color w:val="000000" w:themeColor="text1"/>
          <w:sz w:val="28"/>
          <w:szCs w:val="28"/>
        </w:rPr>
        <w:t xml:space="preserve"> отметк</w:t>
      </w:r>
      <w:r w:rsidR="00CD6020" w:rsidRPr="00421DD4">
        <w:rPr>
          <w:color w:val="000000" w:themeColor="text1"/>
          <w:sz w:val="28"/>
          <w:szCs w:val="28"/>
        </w:rPr>
        <w:t>а</w:t>
      </w:r>
      <w:r w:rsidRPr="00421DD4">
        <w:rPr>
          <w:color w:val="000000" w:themeColor="text1"/>
          <w:sz w:val="28"/>
          <w:szCs w:val="28"/>
        </w:rPr>
        <w:t xml:space="preserve"> об актировании.</w:t>
      </w:r>
    </w:p>
    <w:p w:rsidR="00683F70" w:rsidRPr="00421DD4" w:rsidRDefault="00CD602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ИП Соболь Л.С. а</w:t>
      </w:r>
      <w:r w:rsidR="00683F70" w:rsidRPr="00421DD4">
        <w:rPr>
          <w:color w:val="000000" w:themeColor="text1"/>
          <w:sz w:val="28"/>
          <w:szCs w:val="28"/>
        </w:rPr>
        <w:t>кты о приемке сырья и товаров по количеству составляются в соответствии с фактическим наличием ТМЦ данным, содержащимся в транспортных, сопроводительных или расчетных документах, а при приемке их по качеству и комплектности - требованиями к качеству ТМЦ, предусмотренными в договоре или контракте.</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Акты составляются по результатам приемки членами комиссии и экспертом организации, на которую возложено проведение экспертизы, с участием представителей организаций поставщика и получателя или представителем организации-получателя с участием компетентного представителя незаинтересованной организации.</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lastRenderedPageBreak/>
        <w:t>Акты составляются отдельно по каждому поставщику на каждую партию ТМЦ, поступивших по одному транспортному документу.</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Товарно-материальные ценности, по которым не установлены расхождения по количеству и по качеству, в актах не перечисляются, о чем делается отметка в конце акта следующего содержания: «По остальным товарно-материальным ценностям расхождений нет».</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акте отражается состав комиссии с обязательным указанием должности, фамилий и инициалов её членов. В состав комиссии входят материально-ответственные лица организации, представитель поставщика (возможно составление акта в одностороннем порядке при согласии поставщика или его отсутствии), а также представитель третьей незаинтересованной стороны. Если в момент приемки выявлено несоответствие веса брутто весу, указанному в сопроводительных документах, получатель не должен вскрывать тару и упаковку. Если при правильности веса брутто недостача продукции установлена в ходе проверки веса нетто или количества товарных единиц в отдельных местах, то представитель организации общественного питания - покупатель вправе приостановить приемку остального груза. Тару, упаковку вскрытых мест и продукцию, находившуюся в них, необходимо сохранить, а затем передать представителю организации отправителя. Уведомление о вызове представителя отправителя (поставщика) должно быть направлено ему не позднее 24-х часов, а в случае скоропортящейся продукции – немедленно.</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В случае, когда поставщик </w:t>
      </w:r>
      <w:r w:rsidR="00CD6020" w:rsidRPr="00421DD4">
        <w:rPr>
          <w:color w:val="000000" w:themeColor="text1"/>
          <w:sz w:val="28"/>
          <w:szCs w:val="28"/>
        </w:rPr>
        <w:t>предприятия ИП Соболь Л.С.</w:t>
      </w:r>
      <w:r w:rsidR="00421DD4">
        <w:rPr>
          <w:color w:val="000000" w:themeColor="text1"/>
          <w:sz w:val="28"/>
          <w:szCs w:val="28"/>
        </w:rPr>
        <w:t xml:space="preserve"> </w:t>
      </w:r>
      <w:r w:rsidRPr="00421DD4">
        <w:rPr>
          <w:color w:val="000000" w:themeColor="text1"/>
          <w:sz w:val="28"/>
          <w:szCs w:val="28"/>
        </w:rPr>
        <w:t>наход</w:t>
      </w:r>
      <w:r w:rsidR="00CD6020" w:rsidRPr="00421DD4">
        <w:rPr>
          <w:color w:val="000000" w:themeColor="text1"/>
          <w:sz w:val="28"/>
          <w:szCs w:val="28"/>
        </w:rPr>
        <w:t>и</w:t>
      </w:r>
      <w:r w:rsidRPr="00421DD4">
        <w:rPr>
          <w:color w:val="000000" w:themeColor="text1"/>
          <w:sz w:val="28"/>
          <w:szCs w:val="28"/>
        </w:rPr>
        <w:t xml:space="preserve">тся в </w:t>
      </w:r>
      <w:r w:rsidR="00CD6020" w:rsidRPr="00421DD4">
        <w:rPr>
          <w:color w:val="000000" w:themeColor="text1"/>
          <w:sz w:val="28"/>
          <w:szCs w:val="28"/>
        </w:rPr>
        <w:t>Ростове-на-Дону</w:t>
      </w:r>
      <w:r w:rsidRPr="00421DD4">
        <w:rPr>
          <w:color w:val="000000" w:themeColor="text1"/>
          <w:sz w:val="28"/>
          <w:szCs w:val="28"/>
        </w:rPr>
        <w:t xml:space="preserve">, представитель поставщика должен явиться не позднее следующего дня после получения вызова, если в уведомлении не указан иной срок, а в случае приемки скоропортящейся продукции – в течение 4-х часов после извещения о вызове. В том случае, если поставщик иногородний, его представитель должен прибыть на приемку не позднее </w:t>
      </w:r>
      <w:r w:rsidR="00302DB3" w:rsidRPr="00421DD4">
        <w:rPr>
          <w:color w:val="000000" w:themeColor="text1"/>
          <w:sz w:val="28"/>
          <w:szCs w:val="28"/>
        </w:rPr>
        <w:t>одного</w:t>
      </w:r>
      <w:r w:rsidRPr="00421DD4">
        <w:rPr>
          <w:color w:val="000000" w:themeColor="text1"/>
          <w:sz w:val="28"/>
          <w:szCs w:val="28"/>
        </w:rPr>
        <w:t xml:space="preserve"> дн</w:t>
      </w:r>
      <w:r w:rsidR="00302DB3" w:rsidRPr="00421DD4">
        <w:rPr>
          <w:color w:val="000000" w:themeColor="text1"/>
          <w:sz w:val="28"/>
          <w:szCs w:val="28"/>
        </w:rPr>
        <w:t>я</w:t>
      </w:r>
      <w:r w:rsidRPr="00421DD4">
        <w:rPr>
          <w:color w:val="000000" w:themeColor="text1"/>
          <w:sz w:val="28"/>
          <w:szCs w:val="28"/>
        </w:rPr>
        <w:t xml:space="preserve"> после получения вызова, не считая времени, необходимого для проезда. Представитель организации отправителя (поставщика) должен иметь при </w:t>
      </w:r>
      <w:r w:rsidRPr="00421DD4">
        <w:rPr>
          <w:color w:val="000000" w:themeColor="text1"/>
          <w:sz w:val="28"/>
          <w:szCs w:val="28"/>
        </w:rPr>
        <w:lastRenderedPageBreak/>
        <w:t>себе удостоверение на право участия в приемке товара у покупателя.</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Если при приемке ТМЦ одновременно с недостачей выявились излишки по сравнению с количеством товара, указанным в товаросопроводительных документах поставщика, данные о них также указываются в акте.</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Акт подписывается всеми членами комиссии, а утверждается руководителем организации-получателя.</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К акту должны быть приложены:</w:t>
      </w:r>
    </w:p>
    <w:p w:rsidR="00683F70" w:rsidRPr="00421DD4" w:rsidRDefault="00025919"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документы изготовителя (отправителя, поставщика), подтверждающие количество и комплектность товаров;</w:t>
      </w:r>
    </w:p>
    <w:p w:rsidR="00683F70" w:rsidRPr="00421DD4" w:rsidRDefault="00025919"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упаковочные ярлыки из тарных мест, в которых установлены ненадлежащее качество и комплектность товара;</w:t>
      </w:r>
    </w:p>
    <w:p w:rsidR="00683F70" w:rsidRPr="00421DD4" w:rsidRDefault="00025919"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пломбы от тарных мест, в которых обнаружена недостача;</w:t>
      </w:r>
    </w:p>
    <w:p w:rsidR="00683F70" w:rsidRPr="00421DD4" w:rsidRDefault="00025919"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подлинный транспортный документ;</w:t>
      </w:r>
    </w:p>
    <w:p w:rsidR="00683F70" w:rsidRPr="00421DD4" w:rsidRDefault="00025919"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w:t>
      </w:r>
      <w:r w:rsidR="00683F70" w:rsidRPr="00421DD4">
        <w:rPr>
          <w:color w:val="000000" w:themeColor="text1"/>
          <w:sz w:val="28"/>
          <w:szCs w:val="28"/>
        </w:rPr>
        <w:t>документ, удостоверяющий полномочия представителя, участвовавшего в приемке;</w:t>
      </w:r>
    </w:p>
    <w:p w:rsidR="00683F70" w:rsidRPr="00421DD4" w:rsidRDefault="00025919"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акт отбора образцов (проб) и заключение по результатам их анализа;</w:t>
      </w:r>
    </w:p>
    <w:p w:rsidR="00683F70" w:rsidRPr="00421DD4" w:rsidRDefault="00025919"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акт о несоответствии фактического качества и комплектности товаров данным, содержащимся в документе, удостоверяющем их качество и комплектность;</w:t>
      </w:r>
    </w:p>
    <w:p w:rsidR="00683F70" w:rsidRPr="00421DD4" w:rsidRDefault="00025919"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другие документы, подтверждающие причины плохого качества получаемых ТМЦ.</w:t>
      </w:r>
    </w:p>
    <w:p w:rsid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Акты приемки ТМЦ по количеству и качеству регистрируются и хранятся в порядке, установленном на предприятии получателя – организации общественного питания.</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При приемке товарно-материальных ценностей акты о приемке с приложением документов (счета-фактуры, накладные и так далее) передаются в бухгалтерию под расписку и для направления претензионного письма поставщику или транспортной организации, доставившей груз.</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Акт по форме №ТОРГ-2 составляется на отечественные товары в </w:t>
      </w:r>
      <w:r w:rsidRPr="00421DD4">
        <w:rPr>
          <w:color w:val="000000" w:themeColor="text1"/>
          <w:sz w:val="28"/>
          <w:szCs w:val="28"/>
        </w:rPr>
        <w:lastRenderedPageBreak/>
        <w:t>четырех экземплярах.</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Акт по форме №ТОРГ-3 составляется на импортные товары в пяти экземплярах.</w:t>
      </w:r>
    </w:p>
    <w:p w:rsid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Поступающие материальные ценности (сырье и товары) учитываются материально ответственными лицами в натуральном выражении, по номенклатуре, количеству и учетным ценам в товарной книге кладовщика или на карточках количественно-суммового учета.</w:t>
      </w:r>
    </w:p>
    <w:p w:rsidR="00683F70" w:rsidRPr="00421DD4" w:rsidRDefault="00302DB3"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ИП Соболь Л.С. продукты н</w:t>
      </w:r>
      <w:r w:rsidR="00683F70" w:rsidRPr="00421DD4">
        <w:rPr>
          <w:color w:val="000000" w:themeColor="text1"/>
          <w:sz w:val="28"/>
          <w:szCs w:val="28"/>
        </w:rPr>
        <w:t>а склад</w:t>
      </w:r>
      <w:r w:rsidR="00421DD4">
        <w:rPr>
          <w:color w:val="000000" w:themeColor="text1"/>
          <w:sz w:val="28"/>
          <w:szCs w:val="28"/>
        </w:rPr>
        <w:t xml:space="preserve"> </w:t>
      </w:r>
      <w:r w:rsidR="00683F70" w:rsidRPr="00421DD4">
        <w:rPr>
          <w:color w:val="000000" w:themeColor="text1"/>
          <w:sz w:val="28"/>
          <w:szCs w:val="28"/>
        </w:rPr>
        <w:t>приходуются по приходным ордерам (форма №М-4), составляемым материально ответственным лицом в день поступления сырья.</w:t>
      </w:r>
    </w:p>
    <w:p w:rsidR="00683F70" w:rsidRPr="00421DD4" w:rsidRDefault="00683F70" w:rsidP="00191C74">
      <w:pPr>
        <w:keepNext/>
        <w:widowControl w:val="0"/>
        <w:shd w:val="clear" w:color="000000" w:fill="auto"/>
        <w:suppressAutoHyphens/>
        <w:spacing w:line="360" w:lineRule="auto"/>
        <w:ind w:firstLine="709"/>
        <w:jc w:val="both"/>
        <w:rPr>
          <w:bCs/>
          <w:color w:val="000000" w:themeColor="text1"/>
          <w:sz w:val="28"/>
          <w:szCs w:val="28"/>
        </w:rPr>
      </w:pPr>
      <w:r w:rsidRPr="00421DD4">
        <w:rPr>
          <w:bCs/>
          <w:color w:val="000000" w:themeColor="text1"/>
          <w:sz w:val="28"/>
          <w:szCs w:val="28"/>
        </w:rPr>
        <w:t>Приходный ордер выписывается на фактически принятое количество продуктов.</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Если фактическое количество полученных продуктов не соответствует товаросопроводительным документам, то</w:t>
      </w:r>
      <w:r w:rsidR="00302DB3" w:rsidRPr="00421DD4">
        <w:rPr>
          <w:color w:val="000000" w:themeColor="text1"/>
          <w:sz w:val="28"/>
          <w:szCs w:val="28"/>
        </w:rPr>
        <w:t xml:space="preserve"> в ИП Соболь Л.С.</w:t>
      </w:r>
      <w:r w:rsidRPr="00421DD4">
        <w:rPr>
          <w:color w:val="000000" w:themeColor="text1"/>
          <w:sz w:val="28"/>
          <w:szCs w:val="28"/>
        </w:rPr>
        <w:t xml:space="preserve"> состав</w:t>
      </w:r>
      <w:r w:rsidR="00302DB3" w:rsidRPr="00421DD4">
        <w:rPr>
          <w:color w:val="000000" w:themeColor="text1"/>
          <w:sz w:val="28"/>
          <w:szCs w:val="28"/>
        </w:rPr>
        <w:t>ляется</w:t>
      </w:r>
      <w:r w:rsidR="00421DD4">
        <w:rPr>
          <w:color w:val="000000" w:themeColor="text1"/>
          <w:sz w:val="28"/>
          <w:szCs w:val="28"/>
        </w:rPr>
        <w:t xml:space="preserve"> </w:t>
      </w:r>
      <w:r w:rsidRPr="00421DD4">
        <w:rPr>
          <w:color w:val="000000" w:themeColor="text1"/>
          <w:sz w:val="28"/>
          <w:szCs w:val="28"/>
        </w:rPr>
        <w:t>Акт о приемке материалов (форма №М-7). Этот документ в дальнейшем будет служить основанием для предъявления претензии поставщику или отправителю груза. Составляется данный документ членами приемной комиссии в двух экземплярах, при этом участие материально ответственного лица организации общественного питания и представителя поставщика (либо представителя незаинтересованной стороны) обязательны. Затем один экземпляр составленного акта с приложением всех товаросопроводительных документов передается в бухгалтерию, другой - в отдел снабжения, если в организации отсутствует служба снабжения, то передается также в бухгалтерию для направления претензии.</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Учет продуктов (сырья) и товаров в бухгалтерской службе предприятия </w:t>
      </w:r>
      <w:r w:rsidR="00302DB3" w:rsidRPr="00421DD4">
        <w:rPr>
          <w:color w:val="000000" w:themeColor="text1"/>
          <w:sz w:val="28"/>
          <w:szCs w:val="28"/>
        </w:rPr>
        <w:t>ИП Соболь Л.С.</w:t>
      </w:r>
      <w:r w:rsidRPr="00421DD4">
        <w:rPr>
          <w:color w:val="000000" w:themeColor="text1"/>
          <w:sz w:val="28"/>
          <w:szCs w:val="28"/>
        </w:rPr>
        <w:t xml:space="preserve"> ведется натурально-стоимостными методами: либо количественно-суммовым, либо сальдовым методом в следующем порядке:</w:t>
      </w:r>
    </w:p>
    <w:p w:rsidR="00683F70" w:rsidRPr="00421DD4" w:rsidRDefault="009A3796"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в бухгалтерии предприятия – суммарно в денежном выражении по учетным ценам;</w:t>
      </w:r>
    </w:p>
    <w:p w:rsidR="00683F70" w:rsidRPr="00421DD4" w:rsidRDefault="009A3796"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 xml:space="preserve">в местах хранения – по наименованию, сорту, цене и количеству </w:t>
      </w:r>
      <w:r w:rsidR="00683F70" w:rsidRPr="00421DD4">
        <w:rPr>
          <w:color w:val="000000" w:themeColor="text1"/>
          <w:sz w:val="28"/>
          <w:szCs w:val="28"/>
        </w:rPr>
        <w:lastRenderedPageBreak/>
        <w:t>продуктов и товаров.</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При приемке продовольственных товаров</w:t>
      </w:r>
      <w:r w:rsidR="00302DB3" w:rsidRPr="00421DD4">
        <w:rPr>
          <w:color w:val="000000" w:themeColor="text1"/>
          <w:sz w:val="28"/>
          <w:szCs w:val="28"/>
        </w:rPr>
        <w:t xml:space="preserve"> в ИП Соболь Л.С.</w:t>
      </w:r>
      <w:r w:rsidRPr="00421DD4">
        <w:rPr>
          <w:color w:val="000000" w:themeColor="text1"/>
          <w:sz w:val="28"/>
          <w:szCs w:val="28"/>
        </w:rPr>
        <w:t xml:space="preserve"> их качество в обязательном порядке подтверждается различными сертификатами качества, выданными компетентными государственными органами.</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Учитывая, что от качества продуктов (сырья) и товаров, используемых в </w:t>
      </w:r>
      <w:r w:rsidR="0049123A" w:rsidRPr="00421DD4">
        <w:rPr>
          <w:color w:val="000000" w:themeColor="text1"/>
          <w:sz w:val="28"/>
          <w:szCs w:val="28"/>
        </w:rPr>
        <w:t>ИП Соболь Л.С.</w:t>
      </w:r>
      <w:r w:rsidRPr="00421DD4">
        <w:rPr>
          <w:color w:val="000000" w:themeColor="text1"/>
          <w:sz w:val="28"/>
          <w:szCs w:val="28"/>
        </w:rPr>
        <w:t>, зависит жизнь и здоровье людей, представители этих организаций проверке качества получаемых материальных ценностей должны уделять повышенное внимание.</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Реализуемые</w:t>
      </w:r>
      <w:r w:rsidR="00421DD4">
        <w:rPr>
          <w:color w:val="000000" w:themeColor="text1"/>
          <w:sz w:val="28"/>
          <w:szCs w:val="28"/>
        </w:rPr>
        <w:t xml:space="preserve"> </w:t>
      </w:r>
      <w:r w:rsidR="0049123A" w:rsidRPr="00421DD4">
        <w:rPr>
          <w:color w:val="000000" w:themeColor="text1"/>
          <w:sz w:val="28"/>
          <w:szCs w:val="28"/>
        </w:rPr>
        <w:t xml:space="preserve">ИП Соболь Л.С. </w:t>
      </w:r>
      <w:r w:rsidRPr="00421DD4">
        <w:rPr>
          <w:color w:val="000000" w:themeColor="text1"/>
          <w:sz w:val="28"/>
          <w:szCs w:val="28"/>
        </w:rPr>
        <w:t xml:space="preserve">пищевые продукты и продовольственное сырье </w:t>
      </w:r>
      <w:r w:rsidR="0049123A" w:rsidRPr="00421DD4">
        <w:rPr>
          <w:color w:val="000000" w:themeColor="text1"/>
          <w:sz w:val="28"/>
          <w:szCs w:val="28"/>
        </w:rPr>
        <w:t>обязательно</w:t>
      </w:r>
      <w:r w:rsidRPr="00421DD4">
        <w:rPr>
          <w:color w:val="000000" w:themeColor="text1"/>
          <w:sz w:val="28"/>
          <w:szCs w:val="28"/>
        </w:rPr>
        <w:t xml:space="preserve"> сопровожда</w:t>
      </w:r>
      <w:r w:rsidR="0049123A" w:rsidRPr="00421DD4">
        <w:rPr>
          <w:color w:val="000000" w:themeColor="text1"/>
          <w:sz w:val="28"/>
          <w:szCs w:val="28"/>
        </w:rPr>
        <w:t>ются</w:t>
      </w:r>
      <w:r w:rsidRPr="00421DD4">
        <w:rPr>
          <w:color w:val="000000" w:themeColor="text1"/>
          <w:sz w:val="28"/>
          <w:szCs w:val="28"/>
        </w:rPr>
        <w:t xml:space="preserve"> соответствующим документом предприятия-изготовителя, подтверждающим качество и безопасность продукции для здоровья человека со ссылкой на дату и номер гигиенического сертификата. Документы на импортную продукцию должны содержать отметку учреждений Государственного санитарно-эпидемиологического надзора Российской Федерации о прохождении гигиенической оценки пищевого продукта в установленном порядке. Реализация продуктов питания и продовольственного сырья без наличия таких документов, подтверждающих качество продуктов и их безопасность, запрещается.</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Качество пищевых продуктов, поступающих на предприяти</w:t>
      </w:r>
      <w:r w:rsidR="0049123A" w:rsidRPr="00421DD4">
        <w:rPr>
          <w:color w:val="000000" w:themeColor="text1"/>
          <w:sz w:val="28"/>
          <w:szCs w:val="28"/>
        </w:rPr>
        <w:t>е ИП Соболь Л.С.</w:t>
      </w:r>
      <w:r w:rsidRPr="00421DD4">
        <w:rPr>
          <w:color w:val="000000" w:themeColor="text1"/>
          <w:sz w:val="28"/>
          <w:szCs w:val="28"/>
        </w:rPr>
        <w:t>, проверяется материально ответственными лицами. Это может быть либо кладовщик, либо руководитель предприятия.</w:t>
      </w:r>
    </w:p>
    <w:p w:rsid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Приемку продуктов </w:t>
      </w:r>
      <w:r w:rsidR="0049123A" w:rsidRPr="00421DD4">
        <w:rPr>
          <w:color w:val="000000" w:themeColor="text1"/>
          <w:sz w:val="28"/>
          <w:szCs w:val="28"/>
        </w:rPr>
        <w:t xml:space="preserve">на ИП Соболь Л.С. </w:t>
      </w:r>
      <w:r w:rsidRPr="00421DD4">
        <w:rPr>
          <w:color w:val="000000" w:themeColor="text1"/>
          <w:sz w:val="28"/>
          <w:szCs w:val="28"/>
        </w:rPr>
        <w:t xml:space="preserve">начинают с проверки сопроводительных документов, качества упаковки, соответствия пищевых продуктов сопроводительным документам и маркировке, обозначенной на упаковке (таре). Экспертиза нестандартных продуктов, а также недоброкачественных, испорченных продуктов, не требующая специальной медицинской компетентности, осуществляется товароведами или инспекцией по качеству, а при наличии специальных санитарно-эпидемиологических </w:t>
      </w:r>
      <w:r w:rsidRPr="00421DD4">
        <w:rPr>
          <w:color w:val="000000" w:themeColor="text1"/>
          <w:sz w:val="28"/>
          <w:szCs w:val="28"/>
        </w:rPr>
        <w:lastRenderedPageBreak/>
        <w:t>показаний – центрами санитарного надзора.</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Количество принимаемых скоропортящихся продуктов определя</w:t>
      </w:r>
      <w:r w:rsidR="0049123A" w:rsidRPr="00421DD4">
        <w:rPr>
          <w:color w:val="000000" w:themeColor="text1"/>
          <w:sz w:val="28"/>
          <w:szCs w:val="28"/>
        </w:rPr>
        <w:t>е</w:t>
      </w:r>
      <w:r w:rsidRPr="00421DD4">
        <w:rPr>
          <w:color w:val="000000" w:themeColor="text1"/>
          <w:sz w:val="28"/>
          <w:szCs w:val="28"/>
        </w:rPr>
        <w:t>тся объемом холодильного оборудования, имеющегося на предприятии. Тара и упаковка пищевых продуктов должны быть чистыми, сухими, без постороннего запаха и нарушения целостности упаковки.</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При приемке продовольственных товаров</w:t>
      </w:r>
      <w:r w:rsidR="0049123A" w:rsidRPr="00421DD4">
        <w:rPr>
          <w:color w:val="000000" w:themeColor="text1"/>
          <w:sz w:val="28"/>
          <w:szCs w:val="28"/>
        </w:rPr>
        <w:t xml:space="preserve"> в ИП Соболь Л.С.</w:t>
      </w:r>
      <w:r w:rsidRPr="00421DD4">
        <w:rPr>
          <w:color w:val="000000" w:themeColor="text1"/>
          <w:sz w:val="28"/>
          <w:szCs w:val="28"/>
        </w:rPr>
        <w:t xml:space="preserve"> в обязательном порядке учитывается следующее:</w:t>
      </w:r>
    </w:p>
    <w:p w:rsid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мясо принимается только при наличии ветеринарного клейма и документа, свидетельствующего об осмотре и заключении ветнадзора;</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птица принимается только в потрошеном виде, за исключением дичи;</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запрещается прием яйца без наличия ветеринарного свидетельства на каждую партию яиц о благополучии птицехозяйств по сальмонеллезу и другим зоонозным инфекциям, а также яйца водоплавающей птицы (утиные, гусиные); куриные яйца, бывшие в инкубаторе (миражные), яйца с трещинами (“бой”), с нарушением целости оболочки, загрязненные куриные яйца, а также меланж;</w:t>
      </w:r>
    </w:p>
    <w:p w:rsidR="00683F70" w:rsidRPr="00421DD4" w:rsidRDefault="007735A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молочные продукты принима</w:t>
      </w:r>
      <w:r w:rsidR="0049123A" w:rsidRPr="00421DD4">
        <w:rPr>
          <w:color w:val="000000" w:themeColor="text1"/>
          <w:sz w:val="28"/>
          <w:szCs w:val="28"/>
        </w:rPr>
        <w:t>ю</w:t>
      </w:r>
      <w:r w:rsidR="00683F70" w:rsidRPr="00421DD4">
        <w:rPr>
          <w:color w:val="000000" w:themeColor="text1"/>
          <w:sz w:val="28"/>
          <w:szCs w:val="28"/>
        </w:rPr>
        <w:t>тся в чистой таре и в ненарушенной упаковке;</w:t>
      </w:r>
    </w:p>
    <w:p w:rsidR="00683F70" w:rsidRPr="00421DD4" w:rsidRDefault="007735A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рыба охлажденная, рыба горячего копчения, кулинарные изделия и полуфабрикаты из рыбы поступают сразу для реализации; хранение этой продукции на складе запрещено;</w:t>
      </w:r>
    </w:p>
    <w:p w:rsidR="00683F70" w:rsidRPr="00421DD4" w:rsidRDefault="007735A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запрещается прием безалкогольных и слабоалкогольных напитков с истекшим сроком реализации, а также напитков в бутылках без этикетки (кроме бутылок с соответствующими обозначениями), с поврежденной укупоркой, осадками и другими дефектами;</w:t>
      </w:r>
    </w:p>
    <w:p w:rsidR="00683F70" w:rsidRPr="00421DD4" w:rsidRDefault="007735A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683F70" w:rsidRPr="00421DD4">
        <w:rPr>
          <w:color w:val="000000" w:themeColor="text1"/>
          <w:sz w:val="28"/>
          <w:szCs w:val="28"/>
        </w:rPr>
        <w:t xml:space="preserve">хлеб и хлебобулочные изделия </w:t>
      </w:r>
      <w:r w:rsidR="0049123A" w:rsidRPr="00421DD4">
        <w:rPr>
          <w:color w:val="000000" w:themeColor="text1"/>
          <w:sz w:val="28"/>
          <w:szCs w:val="28"/>
        </w:rPr>
        <w:t>принимаются</w:t>
      </w:r>
      <w:r w:rsidR="00683F70" w:rsidRPr="00421DD4">
        <w:rPr>
          <w:color w:val="000000" w:themeColor="text1"/>
          <w:sz w:val="28"/>
          <w:szCs w:val="28"/>
        </w:rPr>
        <w:t xml:space="preserve"> с проверкой качества продукции по органолептическим показателям, масса каждого вида хлебной продукции должна соответствовать стандартам и техническим условиям.</w:t>
      </w:r>
      <w:bookmarkStart w:id="4" w:name="_Hlt49840171"/>
      <w:bookmarkEnd w:id="4"/>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Организация </w:t>
      </w:r>
      <w:r w:rsidR="0049123A" w:rsidRPr="00421DD4">
        <w:rPr>
          <w:color w:val="000000" w:themeColor="text1"/>
          <w:sz w:val="28"/>
          <w:szCs w:val="28"/>
        </w:rPr>
        <w:t>ИП Соболь Л.С.</w:t>
      </w:r>
      <w:r w:rsidRPr="00421DD4">
        <w:rPr>
          <w:color w:val="000000" w:themeColor="text1"/>
          <w:sz w:val="28"/>
          <w:szCs w:val="28"/>
        </w:rPr>
        <w:t xml:space="preserve"> не может существовать без определенного запаса сырья и покупных товаров, следовательно, ему </w:t>
      </w:r>
      <w:r w:rsidRPr="00421DD4">
        <w:rPr>
          <w:color w:val="000000" w:themeColor="text1"/>
          <w:sz w:val="28"/>
          <w:szCs w:val="28"/>
        </w:rPr>
        <w:lastRenderedPageBreak/>
        <w:t>приходится постоянно осуществлять закупочные операции, которые неизменно связаны с поставкой материальных ценностей. И нередко возникает ситуация, когда при приемке выявляется расхождение между фактически поставленными ценностями и их количеством, указанным в сопроводительных документах. В том случае, если при приемке обнаружено расхождение между фактическим количеством товара и количеством, указанны в сопроводительных документах составляется акт, подписанный обеими сторонами. Однако, кроме составленного акта бухгалтер предприятия</w:t>
      </w:r>
      <w:r w:rsidR="00421DD4">
        <w:rPr>
          <w:color w:val="000000" w:themeColor="text1"/>
          <w:sz w:val="28"/>
          <w:szCs w:val="28"/>
        </w:rPr>
        <w:t xml:space="preserve"> </w:t>
      </w:r>
      <w:r w:rsidR="0049123A" w:rsidRPr="00421DD4">
        <w:rPr>
          <w:color w:val="000000" w:themeColor="text1"/>
          <w:sz w:val="28"/>
          <w:szCs w:val="28"/>
        </w:rPr>
        <w:t xml:space="preserve">ИП Соболь Л.С. </w:t>
      </w:r>
      <w:r w:rsidRPr="00421DD4">
        <w:rPr>
          <w:color w:val="000000" w:themeColor="text1"/>
          <w:sz w:val="28"/>
          <w:szCs w:val="28"/>
        </w:rPr>
        <w:t>должен еще и отразить в учете выявленную недостачу.</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Если недостача выявляется при приемке товарно-материальных ценностей, поступивших от поставщиков, то сумму недостачи в пределах, предусмотренных договором, организация </w:t>
      </w:r>
      <w:r w:rsidR="0049123A" w:rsidRPr="00421DD4">
        <w:rPr>
          <w:color w:val="000000" w:themeColor="text1"/>
          <w:sz w:val="28"/>
          <w:szCs w:val="28"/>
        </w:rPr>
        <w:t>ИП Соболь Л.С.</w:t>
      </w:r>
      <w:r w:rsidRPr="00421DD4">
        <w:rPr>
          <w:color w:val="000000" w:themeColor="text1"/>
          <w:sz w:val="28"/>
          <w:szCs w:val="28"/>
        </w:rPr>
        <w:t>, выступающая покупателем, относит при постановке на учет данных товарно-материальных ценностей в дебет счета 94 «Недостачи и потери от порчи ценностей» в корреспонденции со счетом 60 «Расчеты с поставщиками и подрядчиками», а сумму потерь сверх предусмотренных в договоре величин, в дебет счета 76 «Расчеты с разными дебиторами и кредиторами» субсчет «Расчеты по претензиям» с кредита счета 60 «Расчеты с поставщиками и подрядчиками». Если судебные инстанции отказывают во взыскании сумм потерь с поставщиков или транспортных организаций, тогда сумма данной недостачи, первоначально учтенная на счете 76 «Расчеты с разными дебиторами и кредиторами» субсчет «Расчеты по претензиям» списывается на счет 94 «Недостачи и потери от порчи ценностей».</w:t>
      </w:r>
    </w:p>
    <w:p w:rsidR="007A5AB8" w:rsidRPr="00421DD4" w:rsidRDefault="002F17CB"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Недостача в ИП Соболь Л.С.</w:t>
      </w:r>
      <w:r w:rsidR="00683F70" w:rsidRPr="00421DD4">
        <w:rPr>
          <w:color w:val="000000" w:themeColor="text1"/>
          <w:sz w:val="28"/>
          <w:szCs w:val="28"/>
        </w:rPr>
        <w:t>, принимающая товарно-материальные ценности, может быть выявлена как до момента оплаты данной партии товарно-материальных ценностей, так и после того, как оплата произошла.</w:t>
      </w:r>
    </w:p>
    <w:p w:rsidR="00BD06D8" w:rsidRPr="00421DD4" w:rsidRDefault="007A5AB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Оформление отпуска готовых изделий на раздачу из производства зависит от расположения раздаточной. Когда раздаточная отделена от производства, то отпуск готовых изделий кухни на раздачу оформляют посредством дневных заборных листов (форма №ОП-6, утверждена </w:t>
      </w:r>
      <w:r w:rsidRPr="00421DD4">
        <w:rPr>
          <w:color w:val="000000" w:themeColor="text1"/>
          <w:sz w:val="28"/>
          <w:szCs w:val="28"/>
        </w:rPr>
        <w:lastRenderedPageBreak/>
        <w:t>Постановлением Госкомстата Российской Федерации от 25 декабря 1998 года №132). Если же раздаточная совмещена с производством как в ИП Соболь Л.С, то допускается составление акта о продаже изделий кухни за наличный расчет.</w:t>
      </w:r>
    </w:p>
    <w:p w:rsidR="00BD06D8" w:rsidRPr="00421DD4" w:rsidRDefault="00BD06D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Основанием для списания стоимости продуктов (сырья), израсходованных на приготовление собственной продукции в ИП Соболь Л.С., и величины выручки, полученной от продажи этой продукции, служит специальная форма товарного отчета для организаций общественного питания. Данный документ называется «Ведомость учета движения продуктов и тары на кухне» (форма №ОП-14, утвержденная Постановлением Госкомстата Российской Федерации от 25 декабря 1998 года №132</w:t>
      </w:r>
    </w:p>
    <w:p w:rsidR="00BD06D8" w:rsidRPr="00421DD4" w:rsidRDefault="00BD06D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Этот документ выполняет такую же роль, как и товарный отчет в торговой организации, служит для контроля над движением продуктов и поступлением выручки. Заполняется данная ведомость ежедневно, как правило, заведующим производством в двух экземплярах, один из которых сдается бухгалтеру под роспись, а второй остается у материально ответственного лица.</w:t>
      </w:r>
    </w:p>
    <w:p w:rsidR="00BD06D8" w:rsidRPr="00421DD4" w:rsidRDefault="00BD06D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К данному документу прилагается план-меню и один экземпляр меню для посетителей. Остаток на начало дня переносится из предыдущей ведомости, в приходной части ведомости отражается фактическое поступление продуктов (сырья) на кухню. Стоимость продуктов отражается в учетных ценах (покупных или продажных). Фактическое поступление сырья отражается на основании документов на выдачу продуктов со склада (накладные, требования, заборные листы и другое).</w:t>
      </w:r>
    </w:p>
    <w:p w:rsidR="00BD06D8" w:rsidRPr="00421DD4" w:rsidRDefault="00BD06D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Расходная часть формы №ОП-14 представляет собой раздел, отражающий выручку от реализации продукции, изготовленной на кухне.</w:t>
      </w:r>
    </w:p>
    <w:p w:rsidR="00BD06D8" w:rsidRPr="00421DD4" w:rsidRDefault="00BD06D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Графа 2 «Сумма фактической реализации» заполняется на основании «Акта о реализации готовых изделий кухни за наличный расчет» (форма №ОП-12) и других документов, прикладываемых к ведомости. В графе 5 «Стоимость по учетным ценам» отражается стоимость продуктов по учетным </w:t>
      </w:r>
      <w:r w:rsidRPr="00421DD4">
        <w:rPr>
          <w:color w:val="000000" w:themeColor="text1"/>
          <w:sz w:val="28"/>
          <w:szCs w:val="28"/>
        </w:rPr>
        <w:lastRenderedPageBreak/>
        <w:t>ценам, использованных для изготовления продукции, согласно калькуляционным карточкам.</w:t>
      </w:r>
    </w:p>
    <w:p w:rsidR="00BD06D8" w:rsidRPr="00421DD4" w:rsidRDefault="00BD06D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Остаток продуктов на конец дня представляет собой величину незавершенного производства в организации ИП Соболь Л.С..</w:t>
      </w:r>
    </w:p>
    <w:p w:rsidR="00BD06D8" w:rsidRPr="00421DD4" w:rsidRDefault="00BD06D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Строка «Фактический остаток» заполняется при проведении инвентаризации на конец дня. Выявленные расхождения (недостачи или излишки) представляют собой перерасход или экономию продуктов при изготовлении блюд по сравнению с нормами вложения продуктов, предусмотренные сборниками рецептур.</w:t>
      </w:r>
    </w:p>
    <w:p w:rsidR="00BD06D8" w:rsidRPr="00421DD4" w:rsidRDefault="00BD06D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бухгалтерском учете организации ИП Соболь Л.С. сырье, отпускаемое из кладовой в производство (на кухню) отражается по дебету счета 20 «Основное производство». По кредиту данного счета отражается списание сырья, израсходованного на изготовление блюд, стоимость возвращенного сырья из производства в кладовую, а также списание недостач и потерь продуктов (в установленном законодательством порядке).</w:t>
      </w:r>
    </w:p>
    <w:p w:rsidR="00BD06D8" w:rsidRPr="00421DD4" w:rsidRDefault="00BD06D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Дебетовое сальдо счета 20 «Основное производство» означает стоимость остатков необработанного сырья, а также сырья в полуфабрикатах и в нереализованной продукции.</w:t>
      </w:r>
    </w:p>
    <w:p w:rsidR="00BD06D8" w:rsidRPr="00421DD4" w:rsidRDefault="00BD06D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Аналитический учет ведется по каждому производству и материально ответственному лицу.</w:t>
      </w:r>
    </w:p>
    <w:p w:rsidR="00BD06D8" w:rsidRPr="00421DD4" w:rsidRDefault="00BD06D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При отражении данных хозяйственных операций в организациях общественного питания используются следующие проводки:</w:t>
      </w:r>
    </w:p>
    <w:p w:rsidR="00BD06D8" w:rsidRPr="00421DD4" w:rsidRDefault="00BD06D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Д20К41.1 - Поступление сырья из кладовой на кухню</w:t>
      </w:r>
    </w:p>
    <w:p w:rsidR="00BD06D8" w:rsidRPr="00421DD4" w:rsidRDefault="00BD06D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Д90К20 - Списание сырья, израсходованного на приготовление блюд и кулинарных изделий</w:t>
      </w:r>
    </w:p>
    <w:p w:rsidR="00BD06D8" w:rsidRPr="00421DD4" w:rsidRDefault="00BD06D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Д41.2К20 - Если из производства готовые изделия и полуфабрикаты отпускаются в мелкорозничную сеть</w:t>
      </w:r>
    </w:p>
    <w:p w:rsidR="00BD06D8" w:rsidRPr="00421DD4" w:rsidRDefault="00BD06D8"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Д41.1К20 - Возврат продуктов из кухни в кладовую</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При отпуске материально-производственных запасов в производство и ином выбытии их оценка производится организацией (кроме ИХП; товаров, </w:t>
      </w:r>
      <w:r w:rsidRPr="00421DD4">
        <w:rPr>
          <w:color w:val="000000" w:themeColor="text1"/>
          <w:sz w:val="28"/>
          <w:szCs w:val="28"/>
        </w:rPr>
        <w:lastRenderedPageBreak/>
        <w:t>учитываемых по продажной (розничной) стоимости) по себестоимости первых по времени приобретений материально-производственных запасов (метод ФИФО).</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Применение этого метода по конкретному наименованию производится в течение отчетного года.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Оценка запасов методом ФИФО основана на допущении, что ресурсы, первыми поступающие в производство (продажу), должны быть оценены по себестоимости последних по времени приобретений. При применении этого метода оценка материальных ресурсов, находящихся в запасе (на складе) на конец месяца, производится по фактической себестоимости последних по времени приобретений, а в себестоимости реализации продукции (работ, услуг) учитывается себестоимость ранних по времени приобретений.</w:t>
      </w: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Организация может применять в течение одного года, как элемент учетной политики, один метод оценки по каждому отдельному виду (группе) материально-производственных запасов. Пример расчета метода ФИФО приведен ниже в таблице </w:t>
      </w:r>
      <w:r w:rsidR="00DD34C5" w:rsidRPr="00421DD4">
        <w:rPr>
          <w:color w:val="000000" w:themeColor="text1"/>
          <w:sz w:val="28"/>
          <w:szCs w:val="28"/>
        </w:rPr>
        <w:t>2.1</w:t>
      </w:r>
      <w:r w:rsidRPr="00421DD4">
        <w:rPr>
          <w:color w:val="000000" w:themeColor="text1"/>
          <w:sz w:val="28"/>
          <w:szCs w:val="28"/>
        </w:rPr>
        <w:t>.</w:t>
      </w:r>
    </w:p>
    <w:p w:rsidR="00421DD4" w:rsidRDefault="00421DD4"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autoSpaceDE w:val="0"/>
        <w:autoSpaceDN w:val="0"/>
        <w:adjustRightInd w:val="0"/>
        <w:spacing w:line="360" w:lineRule="auto"/>
        <w:jc w:val="center"/>
        <w:rPr>
          <w:b/>
          <w:color w:val="000000" w:themeColor="text1"/>
          <w:sz w:val="28"/>
          <w:szCs w:val="28"/>
        </w:rPr>
      </w:pPr>
      <w:r w:rsidRPr="00421DD4">
        <w:rPr>
          <w:b/>
          <w:color w:val="000000" w:themeColor="text1"/>
          <w:sz w:val="28"/>
          <w:szCs w:val="28"/>
        </w:rPr>
        <w:t xml:space="preserve">Таблица </w:t>
      </w:r>
      <w:r w:rsidR="00DD34C5" w:rsidRPr="00421DD4">
        <w:rPr>
          <w:b/>
          <w:color w:val="000000" w:themeColor="text1"/>
          <w:sz w:val="28"/>
          <w:szCs w:val="28"/>
        </w:rPr>
        <w:t>2.1</w:t>
      </w:r>
      <w:r w:rsidR="00D65C63" w:rsidRPr="00421DD4">
        <w:rPr>
          <w:b/>
          <w:color w:val="000000" w:themeColor="text1"/>
          <w:sz w:val="28"/>
          <w:szCs w:val="28"/>
        </w:rPr>
        <w:t xml:space="preserve"> – Расчет по</w:t>
      </w:r>
      <w:r w:rsidR="00421DD4" w:rsidRPr="00421DD4">
        <w:rPr>
          <w:b/>
          <w:color w:val="000000" w:themeColor="text1"/>
          <w:sz w:val="28"/>
          <w:szCs w:val="28"/>
        </w:rPr>
        <w:t xml:space="preserve"> </w:t>
      </w:r>
      <w:r w:rsidR="00D65C63" w:rsidRPr="00421DD4">
        <w:rPr>
          <w:b/>
          <w:color w:val="000000" w:themeColor="text1"/>
          <w:sz w:val="28"/>
          <w:szCs w:val="28"/>
        </w:rPr>
        <w:t>методу ФИФО</w:t>
      </w:r>
    </w:p>
    <w:tbl>
      <w:tblPr>
        <w:tblStyle w:val="a6"/>
        <w:tblW w:w="0" w:type="auto"/>
        <w:jc w:val="center"/>
        <w:tblLook w:val="04A0" w:firstRow="1" w:lastRow="0" w:firstColumn="1" w:lastColumn="0" w:noHBand="0" w:noVBand="1"/>
      </w:tblPr>
      <w:tblGrid>
        <w:gridCol w:w="1266"/>
        <w:gridCol w:w="1243"/>
        <w:gridCol w:w="1264"/>
        <w:gridCol w:w="1046"/>
        <w:gridCol w:w="1079"/>
        <w:gridCol w:w="1131"/>
        <w:gridCol w:w="1341"/>
      </w:tblGrid>
      <w:tr w:rsidR="00683F70" w:rsidRPr="00421DD4" w:rsidTr="00421DD4">
        <w:trPr>
          <w:trHeight w:val="331"/>
          <w:jc w:val="center"/>
        </w:trPr>
        <w:tc>
          <w:tcPr>
            <w:tcW w:w="3772" w:type="dxa"/>
            <w:gridSpan w:val="3"/>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Остаток материалов на начало января</w:t>
            </w:r>
          </w:p>
        </w:tc>
        <w:tc>
          <w:tcPr>
            <w:tcW w:w="4597" w:type="dxa"/>
            <w:gridSpan w:val="4"/>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Поступило материалов в январе</w:t>
            </w:r>
          </w:p>
        </w:tc>
      </w:tr>
      <w:tr w:rsidR="00683F70" w:rsidRPr="00421DD4" w:rsidTr="00421DD4">
        <w:trPr>
          <w:trHeight w:val="1039"/>
          <w:jc w:val="center"/>
        </w:trPr>
        <w:tc>
          <w:tcPr>
            <w:tcW w:w="126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Кол-во, шт.</w:t>
            </w:r>
          </w:p>
        </w:tc>
        <w:tc>
          <w:tcPr>
            <w:tcW w:w="124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Цена за единицу, руб.</w:t>
            </w:r>
          </w:p>
        </w:tc>
        <w:tc>
          <w:tcPr>
            <w:tcW w:w="1264"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Общая стоимость руб.</w:t>
            </w:r>
          </w:p>
        </w:tc>
        <w:tc>
          <w:tcPr>
            <w:tcW w:w="104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Дата</w:t>
            </w:r>
          </w:p>
        </w:tc>
        <w:tc>
          <w:tcPr>
            <w:tcW w:w="107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Кол-во, шт.</w:t>
            </w:r>
          </w:p>
        </w:tc>
        <w:tc>
          <w:tcPr>
            <w:tcW w:w="1131"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Цена за единицу, руб.</w:t>
            </w:r>
          </w:p>
        </w:tc>
        <w:tc>
          <w:tcPr>
            <w:tcW w:w="1341"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Общая стоимость руб.</w:t>
            </w:r>
          </w:p>
        </w:tc>
      </w:tr>
      <w:tr w:rsidR="00683F70" w:rsidRPr="00421DD4" w:rsidTr="00421DD4">
        <w:trPr>
          <w:trHeight w:val="346"/>
          <w:jc w:val="center"/>
        </w:trPr>
        <w:tc>
          <w:tcPr>
            <w:tcW w:w="126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20</w:t>
            </w:r>
          </w:p>
        </w:tc>
        <w:tc>
          <w:tcPr>
            <w:tcW w:w="124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100</w:t>
            </w:r>
          </w:p>
        </w:tc>
        <w:tc>
          <w:tcPr>
            <w:tcW w:w="1264"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2000</w:t>
            </w:r>
          </w:p>
        </w:tc>
        <w:tc>
          <w:tcPr>
            <w:tcW w:w="104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03.01.0</w:t>
            </w:r>
            <w:r w:rsidR="00633DC5" w:rsidRPr="00421DD4">
              <w:rPr>
                <w:color w:val="000000" w:themeColor="text1"/>
                <w:sz w:val="20"/>
                <w:szCs w:val="28"/>
              </w:rPr>
              <w:t>5</w:t>
            </w:r>
          </w:p>
        </w:tc>
        <w:tc>
          <w:tcPr>
            <w:tcW w:w="107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5</w:t>
            </w:r>
          </w:p>
        </w:tc>
        <w:tc>
          <w:tcPr>
            <w:tcW w:w="1131"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150</w:t>
            </w:r>
          </w:p>
        </w:tc>
        <w:tc>
          <w:tcPr>
            <w:tcW w:w="1341"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750</w:t>
            </w:r>
          </w:p>
        </w:tc>
      </w:tr>
      <w:tr w:rsidR="00683F70" w:rsidRPr="00421DD4" w:rsidTr="00421DD4">
        <w:trPr>
          <w:trHeight w:val="346"/>
          <w:jc w:val="center"/>
        </w:trPr>
        <w:tc>
          <w:tcPr>
            <w:tcW w:w="126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p>
        </w:tc>
        <w:tc>
          <w:tcPr>
            <w:tcW w:w="124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p>
        </w:tc>
        <w:tc>
          <w:tcPr>
            <w:tcW w:w="1264"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p>
        </w:tc>
        <w:tc>
          <w:tcPr>
            <w:tcW w:w="104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10.01.0</w:t>
            </w:r>
            <w:r w:rsidR="00633DC5" w:rsidRPr="00421DD4">
              <w:rPr>
                <w:color w:val="000000" w:themeColor="text1"/>
                <w:sz w:val="20"/>
                <w:szCs w:val="28"/>
              </w:rPr>
              <w:t>5</w:t>
            </w:r>
          </w:p>
        </w:tc>
        <w:tc>
          <w:tcPr>
            <w:tcW w:w="107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30</w:t>
            </w:r>
          </w:p>
        </w:tc>
        <w:tc>
          <w:tcPr>
            <w:tcW w:w="1131"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200</w:t>
            </w:r>
          </w:p>
        </w:tc>
        <w:tc>
          <w:tcPr>
            <w:tcW w:w="1341"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6000</w:t>
            </w:r>
          </w:p>
        </w:tc>
      </w:tr>
      <w:tr w:rsidR="00683F70" w:rsidRPr="00421DD4" w:rsidTr="00421DD4">
        <w:trPr>
          <w:trHeight w:val="346"/>
          <w:jc w:val="center"/>
        </w:trPr>
        <w:tc>
          <w:tcPr>
            <w:tcW w:w="126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p>
        </w:tc>
        <w:tc>
          <w:tcPr>
            <w:tcW w:w="124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p>
        </w:tc>
        <w:tc>
          <w:tcPr>
            <w:tcW w:w="1264"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p>
        </w:tc>
        <w:tc>
          <w:tcPr>
            <w:tcW w:w="104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17.01.0</w:t>
            </w:r>
            <w:r w:rsidR="00633DC5" w:rsidRPr="00421DD4">
              <w:rPr>
                <w:color w:val="000000" w:themeColor="text1"/>
                <w:sz w:val="20"/>
                <w:szCs w:val="28"/>
              </w:rPr>
              <w:t>5</w:t>
            </w:r>
          </w:p>
        </w:tc>
        <w:tc>
          <w:tcPr>
            <w:tcW w:w="107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10</w:t>
            </w:r>
          </w:p>
        </w:tc>
        <w:tc>
          <w:tcPr>
            <w:tcW w:w="1131"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250</w:t>
            </w:r>
          </w:p>
        </w:tc>
        <w:tc>
          <w:tcPr>
            <w:tcW w:w="1341"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2500</w:t>
            </w:r>
          </w:p>
        </w:tc>
      </w:tr>
      <w:tr w:rsidR="00683F70" w:rsidRPr="00421DD4" w:rsidTr="00421DD4">
        <w:trPr>
          <w:trHeight w:val="331"/>
          <w:jc w:val="center"/>
        </w:trPr>
        <w:tc>
          <w:tcPr>
            <w:tcW w:w="126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p>
        </w:tc>
        <w:tc>
          <w:tcPr>
            <w:tcW w:w="124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p>
        </w:tc>
        <w:tc>
          <w:tcPr>
            <w:tcW w:w="1264"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p>
        </w:tc>
        <w:tc>
          <w:tcPr>
            <w:tcW w:w="104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30.01.0</w:t>
            </w:r>
            <w:r w:rsidR="00633DC5" w:rsidRPr="00421DD4">
              <w:rPr>
                <w:color w:val="000000" w:themeColor="text1"/>
                <w:sz w:val="20"/>
                <w:szCs w:val="28"/>
              </w:rPr>
              <w:t>5</w:t>
            </w:r>
          </w:p>
        </w:tc>
        <w:tc>
          <w:tcPr>
            <w:tcW w:w="107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40</w:t>
            </w:r>
          </w:p>
        </w:tc>
        <w:tc>
          <w:tcPr>
            <w:tcW w:w="1131"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300</w:t>
            </w:r>
          </w:p>
        </w:tc>
        <w:tc>
          <w:tcPr>
            <w:tcW w:w="1341"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12000</w:t>
            </w:r>
          </w:p>
        </w:tc>
      </w:tr>
      <w:tr w:rsidR="00683F70" w:rsidRPr="00421DD4" w:rsidTr="00421DD4">
        <w:trPr>
          <w:trHeight w:val="346"/>
          <w:jc w:val="center"/>
        </w:trPr>
        <w:tc>
          <w:tcPr>
            <w:tcW w:w="8369" w:type="dxa"/>
            <w:gridSpan w:val="7"/>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Итого:</w:t>
            </w:r>
          </w:p>
        </w:tc>
      </w:tr>
      <w:tr w:rsidR="00683F70" w:rsidRPr="00421DD4" w:rsidTr="00421DD4">
        <w:trPr>
          <w:trHeight w:val="346"/>
          <w:jc w:val="center"/>
        </w:trPr>
        <w:tc>
          <w:tcPr>
            <w:tcW w:w="3772" w:type="dxa"/>
            <w:gridSpan w:val="3"/>
          </w:tcPr>
          <w:p w:rsidR="00683F70" w:rsidRPr="00421DD4" w:rsidRDefault="00421DD4"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 xml:space="preserve"> </w:t>
            </w:r>
            <w:r w:rsidR="00683F70" w:rsidRPr="00421DD4">
              <w:rPr>
                <w:color w:val="000000" w:themeColor="text1"/>
                <w:sz w:val="20"/>
                <w:szCs w:val="28"/>
              </w:rPr>
              <w:t>20</w:t>
            </w:r>
            <w:r w:rsidRPr="00421DD4">
              <w:rPr>
                <w:color w:val="000000" w:themeColor="text1"/>
                <w:sz w:val="20"/>
                <w:szCs w:val="28"/>
              </w:rPr>
              <w:t xml:space="preserve"> </w:t>
            </w:r>
            <w:r w:rsidR="00683F70" w:rsidRPr="00421DD4">
              <w:rPr>
                <w:color w:val="000000" w:themeColor="text1"/>
                <w:sz w:val="20"/>
                <w:szCs w:val="28"/>
              </w:rPr>
              <w:t>2000</w:t>
            </w:r>
            <w:r w:rsidRPr="00421DD4">
              <w:rPr>
                <w:color w:val="000000" w:themeColor="text1"/>
                <w:sz w:val="20"/>
                <w:szCs w:val="28"/>
              </w:rPr>
              <w:t xml:space="preserve"> </w:t>
            </w:r>
          </w:p>
        </w:tc>
        <w:tc>
          <w:tcPr>
            <w:tcW w:w="4597" w:type="dxa"/>
            <w:gridSpan w:val="4"/>
          </w:tcPr>
          <w:p w:rsidR="00683F70" w:rsidRPr="00421DD4" w:rsidRDefault="00421DD4"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 xml:space="preserve"> </w:t>
            </w:r>
            <w:r w:rsidR="00683F70" w:rsidRPr="00421DD4">
              <w:rPr>
                <w:color w:val="000000" w:themeColor="text1"/>
                <w:sz w:val="20"/>
                <w:szCs w:val="28"/>
              </w:rPr>
              <w:t>85</w:t>
            </w:r>
            <w:r w:rsidRPr="00421DD4">
              <w:rPr>
                <w:color w:val="000000" w:themeColor="text1"/>
                <w:sz w:val="20"/>
                <w:szCs w:val="28"/>
              </w:rPr>
              <w:t xml:space="preserve"> </w:t>
            </w:r>
            <w:r w:rsidR="00683F70" w:rsidRPr="00421DD4">
              <w:rPr>
                <w:color w:val="000000" w:themeColor="text1"/>
                <w:sz w:val="20"/>
                <w:szCs w:val="28"/>
              </w:rPr>
              <w:t>21250</w:t>
            </w:r>
          </w:p>
        </w:tc>
      </w:tr>
    </w:tbl>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Себестоимость списанных материалов составит:</w:t>
      </w:r>
    </w:p>
    <w:p w:rsidR="00191C74" w:rsidRDefault="00191C74"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(20шт.*100руб./шт.)+(5шт.*150руб./шт.)+(30шт.*200руб./шт.)+(10шт.* 250руб./шт.)+(35шт.*300руб./шт.)=2000руб.+750руб.+6000руб.+2500руб.+ </w:t>
      </w:r>
      <w:r w:rsidRPr="00421DD4">
        <w:rPr>
          <w:color w:val="000000" w:themeColor="text1"/>
          <w:sz w:val="28"/>
          <w:szCs w:val="28"/>
        </w:rPr>
        <w:lastRenderedPageBreak/>
        <w:t>10500руб.=21750</w:t>
      </w:r>
    </w:p>
    <w:p w:rsidR="00553F61" w:rsidRPr="00421DD4" w:rsidRDefault="00553F61"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tbl>
      <w:tblPr>
        <w:tblStyle w:val="a6"/>
        <w:tblW w:w="7545" w:type="dxa"/>
        <w:jc w:val="center"/>
        <w:tblLook w:val="04A0" w:firstRow="1" w:lastRow="0" w:firstColumn="1" w:lastColumn="0" w:noHBand="0" w:noVBand="1"/>
      </w:tblPr>
      <w:tblGrid>
        <w:gridCol w:w="1389"/>
        <w:gridCol w:w="1389"/>
        <w:gridCol w:w="1389"/>
        <w:gridCol w:w="1126"/>
        <w:gridCol w:w="1126"/>
        <w:gridCol w:w="1126"/>
      </w:tblGrid>
      <w:tr w:rsidR="00683F70" w:rsidRPr="00421DD4" w:rsidTr="00421DD4">
        <w:trPr>
          <w:trHeight w:val="321"/>
          <w:jc w:val="center"/>
        </w:trPr>
        <w:tc>
          <w:tcPr>
            <w:tcW w:w="4166" w:type="dxa"/>
            <w:gridSpan w:val="3"/>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Списано материалов в январе</w:t>
            </w:r>
          </w:p>
        </w:tc>
        <w:tc>
          <w:tcPr>
            <w:tcW w:w="3378" w:type="dxa"/>
            <w:gridSpan w:val="3"/>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Остаток на начало февраля</w:t>
            </w:r>
          </w:p>
        </w:tc>
      </w:tr>
      <w:tr w:rsidR="00683F70" w:rsidRPr="00421DD4" w:rsidTr="00421DD4">
        <w:trPr>
          <w:trHeight w:val="1008"/>
          <w:jc w:val="center"/>
        </w:trPr>
        <w:tc>
          <w:tcPr>
            <w:tcW w:w="138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Кол-во, шт.</w:t>
            </w:r>
          </w:p>
        </w:tc>
        <w:tc>
          <w:tcPr>
            <w:tcW w:w="138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Цена за единицу, руб.</w:t>
            </w:r>
          </w:p>
        </w:tc>
        <w:tc>
          <w:tcPr>
            <w:tcW w:w="138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Общая стоимость руб.</w:t>
            </w:r>
          </w:p>
        </w:tc>
        <w:tc>
          <w:tcPr>
            <w:tcW w:w="112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Кол-во, шт.</w:t>
            </w:r>
          </w:p>
        </w:tc>
        <w:tc>
          <w:tcPr>
            <w:tcW w:w="112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Цена за единицу, руб.</w:t>
            </w:r>
          </w:p>
        </w:tc>
        <w:tc>
          <w:tcPr>
            <w:tcW w:w="112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Общая стоимость руб.</w:t>
            </w:r>
          </w:p>
        </w:tc>
      </w:tr>
      <w:tr w:rsidR="00683F70" w:rsidRPr="00421DD4" w:rsidTr="00421DD4">
        <w:trPr>
          <w:trHeight w:val="336"/>
          <w:jc w:val="center"/>
        </w:trPr>
        <w:tc>
          <w:tcPr>
            <w:tcW w:w="138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100</w:t>
            </w:r>
          </w:p>
        </w:tc>
        <w:tc>
          <w:tcPr>
            <w:tcW w:w="138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w:t>
            </w:r>
          </w:p>
        </w:tc>
        <w:tc>
          <w:tcPr>
            <w:tcW w:w="138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21750</w:t>
            </w:r>
          </w:p>
        </w:tc>
        <w:tc>
          <w:tcPr>
            <w:tcW w:w="112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5</w:t>
            </w:r>
          </w:p>
        </w:tc>
        <w:tc>
          <w:tcPr>
            <w:tcW w:w="112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300</w:t>
            </w:r>
          </w:p>
        </w:tc>
        <w:tc>
          <w:tcPr>
            <w:tcW w:w="112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1500</w:t>
            </w:r>
          </w:p>
        </w:tc>
      </w:tr>
    </w:tbl>
    <w:p w:rsidR="007A5AB8" w:rsidRPr="00421DD4" w:rsidRDefault="007A5AB8" w:rsidP="00191C74">
      <w:pPr>
        <w:keepNext/>
        <w:widowControl w:val="0"/>
        <w:shd w:val="clear" w:color="000000" w:fill="auto"/>
        <w:suppressAutoHyphens/>
        <w:autoSpaceDE w:val="0"/>
        <w:autoSpaceDN w:val="0"/>
        <w:adjustRightInd w:val="0"/>
        <w:spacing w:line="360" w:lineRule="auto"/>
        <w:ind w:firstLine="709"/>
        <w:jc w:val="both"/>
        <w:rPr>
          <w:bCs/>
          <w:color w:val="000000" w:themeColor="text1"/>
          <w:sz w:val="28"/>
          <w:szCs w:val="28"/>
        </w:rPr>
      </w:pPr>
    </w:p>
    <w:p w:rsidR="00683F70" w:rsidRPr="00421DD4" w:rsidRDefault="00683F70" w:rsidP="00191C74">
      <w:pPr>
        <w:keepNext/>
        <w:widowControl w:val="0"/>
        <w:shd w:val="clear" w:color="000000" w:fill="auto"/>
        <w:autoSpaceDE w:val="0"/>
        <w:autoSpaceDN w:val="0"/>
        <w:adjustRightInd w:val="0"/>
        <w:spacing w:line="360" w:lineRule="auto"/>
        <w:jc w:val="center"/>
        <w:rPr>
          <w:b/>
          <w:bCs/>
          <w:color w:val="000000" w:themeColor="text1"/>
          <w:sz w:val="28"/>
          <w:szCs w:val="28"/>
        </w:rPr>
      </w:pPr>
      <w:r w:rsidRPr="00421DD4">
        <w:rPr>
          <w:b/>
          <w:bCs/>
          <w:color w:val="000000" w:themeColor="text1"/>
          <w:sz w:val="28"/>
          <w:szCs w:val="28"/>
        </w:rPr>
        <w:t>2.</w:t>
      </w:r>
      <w:r w:rsidR="006D1BF3" w:rsidRPr="00421DD4">
        <w:rPr>
          <w:b/>
          <w:bCs/>
          <w:color w:val="000000" w:themeColor="text1"/>
          <w:sz w:val="28"/>
          <w:szCs w:val="28"/>
        </w:rPr>
        <w:t>3</w:t>
      </w:r>
      <w:r w:rsidRPr="00421DD4">
        <w:rPr>
          <w:b/>
          <w:bCs/>
          <w:color w:val="000000" w:themeColor="text1"/>
          <w:sz w:val="28"/>
          <w:szCs w:val="28"/>
        </w:rPr>
        <w:t xml:space="preserve"> Анализ обеспеченности</w:t>
      </w:r>
      <w:r w:rsidR="006D1BF3" w:rsidRPr="00421DD4">
        <w:rPr>
          <w:b/>
          <w:bCs/>
          <w:color w:val="000000" w:themeColor="text1"/>
          <w:sz w:val="28"/>
          <w:szCs w:val="28"/>
        </w:rPr>
        <w:t xml:space="preserve"> и эффективности использования</w:t>
      </w:r>
      <w:r w:rsidRPr="00421DD4">
        <w:rPr>
          <w:b/>
          <w:bCs/>
          <w:color w:val="000000" w:themeColor="text1"/>
          <w:sz w:val="28"/>
          <w:szCs w:val="28"/>
        </w:rPr>
        <w:t xml:space="preserve"> </w:t>
      </w:r>
      <w:r w:rsidR="006D1BF3" w:rsidRPr="00421DD4">
        <w:rPr>
          <w:b/>
          <w:bCs/>
          <w:color w:val="000000" w:themeColor="text1"/>
          <w:sz w:val="28"/>
          <w:szCs w:val="28"/>
        </w:rPr>
        <w:t>предприятием</w:t>
      </w:r>
      <w:r w:rsidRPr="00421DD4">
        <w:rPr>
          <w:b/>
          <w:bCs/>
          <w:color w:val="000000" w:themeColor="text1"/>
          <w:sz w:val="28"/>
          <w:szCs w:val="28"/>
        </w:rPr>
        <w:t xml:space="preserve"> материальны</w:t>
      </w:r>
      <w:r w:rsidR="006D1BF3" w:rsidRPr="00421DD4">
        <w:rPr>
          <w:b/>
          <w:bCs/>
          <w:color w:val="000000" w:themeColor="text1"/>
          <w:sz w:val="28"/>
          <w:szCs w:val="28"/>
        </w:rPr>
        <w:t>х</w:t>
      </w:r>
      <w:r w:rsidRPr="00421DD4">
        <w:rPr>
          <w:b/>
          <w:bCs/>
          <w:color w:val="000000" w:themeColor="text1"/>
          <w:sz w:val="28"/>
          <w:szCs w:val="28"/>
        </w:rPr>
        <w:t xml:space="preserve"> ресурс</w:t>
      </w:r>
      <w:r w:rsidR="006D1BF3" w:rsidRPr="00421DD4">
        <w:rPr>
          <w:b/>
          <w:bCs/>
          <w:color w:val="000000" w:themeColor="text1"/>
          <w:sz w:val="28"/>
          <w:szCs w:val="28"/>
        </w:rPr>
        <w:t>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Необходимым условием наращивания объемов производства продукции</w:t>
      </w:r>
      <w:r w:rsidR="006A36B6" w:rsidRPr="00421DD4">
        <w:rPr>
          <w:color w:val="000000" w:themeColor="text1"/>
          <w:sz w:val="28"/>
          <w:szCs w:val="28"/>
        </w:rPr>
        <w:t xml:space="preserve"> в ИП Соболь Л.С.</w:t>
      </w:r>
      <w:r w:rsidRPr="00421DD4">
        <w:rPr>
          <w:color w:val="000000" w:themeColor="text1"/>
          <w:sz w:val="28"/>
          <w:szCs w:val="28"/>
        </w:rPr>
        <w:t>, снижения ее себестоимости, роста прибыли, рентабельности является полное и своевременное обеспечение предприятия сырьем и материалами необходимого ассортимента и качества.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iCs/>
          <w:color w:val="000000" w:themeColor="text1"/>
          <w:sz w:val="28"/>
          <w:szCs w:val="28"/>
        </w:rPr>
        <w:t>Источник</w:t>
      </w:r>
      <w:r w:rsidR="003C71E2" w:rsidRPr="00421DD4">
        <w:rPr>
          <w:iCs/>
          <w:color w:val="000000" w:themeColor="text1"/>
          <w:sz w:val="28"/>
          <w:szCs w:val="28"/>
        </w:rPr>
        <w:t>ами</w:t>
      </w:r>
      <w:r w:rsidRPr="00421DD4">
        <w:rPr>
          <w:iCs/>
          <w:color w:val="000000" w:themeColor="text1"/>
          <w:sz w:val="28"/>
          <w:szCs w:val="28"/>
        </w:rPr>
        <w:t xml:space="preserve"> информации</w:t>
      </w:r>
      <w:r w:rsidR="006A36B6" w:rsidRPr="00421DD4">
        <w:rPr>
          <w:iCs/>
          <w:color w:val="000000" w:themeColor="text1"/>
          <w:sz w:val="28"/>
          <w:szCs w:val="28"/>
        </w:rPr>
        <w:t xml:space="preserve"> на данном предприятии служат</w:t>
      </w:r>
      <w:r w:rsidRPr="00421DD4">
        <w:rPr>
          <w:iCs/>
          <w:color w:val="000000" w:themeColor="text1"/>
          <w:sz w:val="28"/>
          <w:szCs w:val="28"/>
        </w:rPr>
        <w:t xml:space="preserve">: </w:t>
      </w:r>
      <w:r w:rsidRPr="00421DD4">
        <w:rPr>
          <w:color w:val="000000" w:themeColor="text1"/>
          <w:sz w:val="28"/>
          <w:szCs w:val="28"/>
        </w:rPr>
        <w:t>план материально-технического снабжения, заявки, контракты на поставку сырья и материалов, формы статистической отчетности о наличии и использовании материальных ресурсов и форма № 5-з о затратах на производство, оперативные данные отдела материально-технического снабжения, сведения аналитического бухгалтерского учета о поступлении, расходе и остатках материальных ресурсов и др.</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iCs/>
          <w:color w:val="000000" w:themeColor="text1"/>
          <w:sz w:val="28"/>
          <w:szCs w:val="28"/>
        </w:rPr>
        <w:t>Уровень обеспеченности предприятия</w:t>
      </w:r>
      <w:r w:rsidR="003C71E2" w:rsidRPr="00421DD4">
        <w:rPr>
          <w:iCs/>
          <w:color w:val="000000" w:themeColor="text1"/>
          <w:sz w:val="28"/>
          <w:szCs w:val="28"/>
        </w:rPr>
        <w:t xml:space="preserve"> </w:t>
      </w:r>
      <w:r w:rsidR="003C71E2" w:rsidRPr="00421DD4">
        <w:rPr>
          <w:color w:val="000000" w:themeColor="text1"/>
          <w:sz w:val="28"/>
          <w:szCs w:val="28"/>
        </w:rPr>
        <w:t>ИП Соболь Л.С.</w:t>
      </w:r>
      <w:r w:rsidRPr="00421DD4">
        <w:rPr>
          <w:iCs/>
          <w:color w:val="000000" w:themeColor="text1"/>
          <w:sz w:val="28"/>
          <w:szCs w:val="28"/>
        </w:rPr>
        <w:t xml:space="preserve"> сырьем и материалами </w:t>
      </w:r>
      <w:r w:rsidRPr="00421DD4">
        <w:rPr>
          <w:color w:val="000000" w:themeColor="text1"/>
          <w:sz w:val="28"/>
          <w:szCs w:val="28"/>
        </w:rPr>
        <w:t>определяется сравнением фактического количества закупленного сырья с плановой потребностью.</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Проверяется также выполнение договоров поставки, качество полученных материалов от поставщиков, соответствие их стандартам, техническим условиям и условиям договора, и в случаях их нарушения предъявляются претензии поставщикам. Особое внимание уделяется проверке выполнения поставок материалов, выделенных предприятию по госзаказу, и кооперированных поставок.</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lastRenderedPageBreak/>
        <w:t>Большое значение придается выполнению плана по срокам поставки материалов (ритмичности). Нарушение сроков поставки ведет к недовыполнению плана производства и реализации продукции. Для оценки ритмичности поставок используют коэффициент ритмичности, коэффициент вариации.</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rPr>
      </w:pPr>
      <w:r w:rsidRPr="00421DD4">
        <w:rPr>
          <w:iCs/>
          <w:color w:val="000000" w:themeColor="text1"/>
          <w:sz w:val="28"/>
          <w:szCs w:val="28"/>
        </w:rPr>
        <w:t xml:space="preserve">Управление запасами </w:t>
      </w:r>
      <w:r w:rsidRPr="00421DD4">
        <w:rPr>
          <w:color w:val="000000" w:themeColor="text1"/>
          <w:sz w:val="28"/>
          <w:szCs w:val="28"/>
        </w:rPr>
        <w:t>- важный и ответственный участок работы. От оптимальности запасов зависят все конечные результаты деятельности предприятия. Эффективное управление запасами позволяет ускорить оборачиваемость капитала и повысить его доходность, уменьшить текущие затраты на их хранение, высвободить из текущего хозяйственного оборота часть капитала, реинвестируя его в другие активы</w:t>
      </w:r>
      <w:r w:rsidR="00B90861" w:rsidRPr="00421DD4">
        <w:rPr>
          <w:color w:val="000000" w:themeColor="text1"/>
          <w:sz w:val="28"/>
          <w:szCs w:val="28"/>
        </w:rPr>
        <w:t xml:space="preserve"> </w:t>
      </w:r>
      <w:r w:rsidR="00B90861" w:rsidRPr="00421DD4">
        <w:rPr>
          <w:color w:val="000000" w:themeColor="text1"/>
          <w:sz w:val="28"/>
        </w:rPr>
        <w:t>/12 - 57/</w:t>
      </w:r>
      <w:r w:rsidRPr="00421DD4">
        <w:rPr>
          <w:color w:val="000000" w:themeColor="text1"/>
          <w:sz w:val="28"/>
          <w:szCs w:val="28"/>
        </w:rPr>
        <w:t>.</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Искусство управления запасами - это:</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оптимизация общего размера и структуры запасов товарно-материальных ценностей (ТМЦ);</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минимизация затрат по их обслуживанию;</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обеспечение эффективного контроля за их движением.</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Для оптимизации текущих запасов в </w:t>
      </w:r>
      <w:r w:rsidR="00AD78F0" w:rsidRPr="00421DD4">
        <w:rPr>
          <w:color w:val="000000" w:themeColor="text1"/>
          <w:sz w:val="28"/>
          <w:szCs w:val="28"/>
        </w:rPr>
        <w:t>ИП Соболь Л.С.</w:t>
      </w:r>
      <w:r w:rsidR="007E36D0" w:rsidRPr="00421DD4">
        <w:rPr>
          <w:color w:val="000000" w:themeColor="text1"/>
          <w:sz w:val="28"/>
          <w:szCs w:val="28"/>
        </w:rPr>
        <w:t xml:space="preserve"> </w:t>
      </w:r>
      <w:r w:rsidRPr="00421DD4">
        <w:rPr>
          <w:color w:val="000000" w:themeColor="text1"/>
          <w:sz w:val="28"/>
          <w:szCs w:val="28"/>
        </w:rPr>
        <w:t>наибольшее распространение получила модель экономически обоснованного заказа (модель ЕО</w:t>
      </w:r>
      <w:r w:rsidRPr="00421DD4">
        <w:rPr>
          <w:color w:val="000000" w:themeColor="text1"/>
          <w:sz w:val="28"/>
          <w:szCs w:val="28"/>
          <w:lang w:val="en-US"/>
        </w:rPr>
        <w:t>Q</w:t>
      </w:r>
      <w:r w:rsidRPr="00421DD4">
        <w:rPr>
          <w:color w:val="000000" w:themeColor="text1"/>
          <w:sz w:val="28"/>
          <w:szCs w:val="28"/>
        </w:rPr>
        <w:t>).</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Расчетный механизм этой модели основан на минимизации совокупных затрат по закупке и хранению запасов на предприятии. Эти затраты делятся на две группы:</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сумма затрат по завозу товаров, включая расходы по транспортировке и приемке товаров;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сумма затрат по хранению товаров на складе предприятия (содержание складских помещений и оборудования, зарплата персонала, финансовые расходы по обслуживанию капитала, вложенного в запасы, и др.).</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Чем больше партия заказа и реже производится завоз материалов, тем ниже сумма затрат по завозу материалов. Ее можно определить по </w:t>
      </w:r>
      <w:r w:rsidRPr="00421DD4">
        <w:rPr>
          <w:color w:val="000000" w:themeColor="text1"/>
          <w:sz w:val="28"/>
          <w:szCs w:val="28"/>
        </w:rPr>
        <w:lastRenderedPageBreak/>
        <w:t>следующей формуле:</w:t>
      </w:r>
    </w:p>
    <w:p w:rsidR="00421DD4" w:rsidRDefault="00421DD4"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BD4EAC" w:rsidP="00191C74">
      <w:pPr>
        <w:keepNext/>
        <w:widowControl w:val="0"/>
        <w:shd w:val="clear" w:color="000000" w:fill="auto"/>
        <w:autoSpaceDE w:val="0"/>
        <w:autoSpaceDN w:val="0"/>
        <w:adjustRightInd w:val="0"/>
        <w:spacing w:line="360" w:lineRule="auto"/>
        <w:jc w:val="center"/>
        <w:rPr>
          <w:color w:val="000000" w:themeColor="text1"/>
          <w:sz w:val="28"/>
          <w:szCs w:val="28"/>
        </w:rPr>
      </w:pPr>
      <w:r w:rsidRPr="00421DD4">
        <w:rPr>
          <w:color w:val="000000" w:themeColor="text1"/>
          <w:sz w:val="28"/>
          <w:szCs w:val="28"/>
          <w:lang w:val="en-US"/>
        </w:rPr>
        <w:object w:dxaOrig="193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75pt;height:30.75pt" o:ole="">
            <v:imagedata r:id="rId7" o:title=""/>
          </v:shape>
          <o:OLEObject Type="Embed" ProgID="Equation.3" ShapeID="_x0000_i1025" DrawAspect="Content" ObjectID="_1461131418" r:id="rId8"/>
        </w:object>
      </w:r>
      <w:r w:rsidR="00421DD4">
        <w:rPr>
          <w:color w:val="000000" w:themeColor="text1"/>
          <w:sz w:val="28"/>
          <w:szCs w:val="28"/>
        </w:rPr>
        <w:t xml:space="preserve"> </w:t>
      </w:r>
      <w:r w:rsidR="00461410" w:rsidRPr="00421DD4">
        <w:rPr>
          <w:color w:val="000000" w:themeColor="text1"/>
          <w:sz w:val="28"/>
          <w:szCs w:val="28"/>
        </w:rPr>
        <w:t>(2.1)</w:t>
      </w:r>
    </w:p>
    <w:p w:rsidR="00421DD4" w:rsidRDefault="00421DD4"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где </w:t>
      </w:r>
      <w:r w:rsidRPr="00421DD4">
        <w:rPr>
          <w:color w:val="000000" w:themeColor="text1"/>
          <w:sz w:val="28"/>
          <w:szCs w:val="28"/>
          <w:lang w:val="en-US"/>
        </w:rPr>
        <w:t>Z</w:t>
      </w:r>
      <w:r w:rsidRPr="00421DD4">
        <w:rPr>
          <w:color w:val="000000" w:themeColor="text1"/>
          <w:sz w:val="28"/>
          <w:szCs w:val="28"/>
          <w:vertAlign w:val="subscript"/>
        </w:rPr>
        <w:t>ЗМ</w:t>
      </w:r>
      <w:r w:rsidR="00421DD4">
        <w:rPr>
          <w:color w:val="000000" w:themeColor="text1"/>
          <w:sz w:val="28"/>
          <w:szCs w:val="28"/>
        </w:rPr>
        <w:t xml:space="preserve"> </w:t>
      </w:r>
      <w:r w:rsidRPr="00421DD4">
        <w:rPr>
          <w:color w:val="000000" w:themeColor="text1"/>
          <w:sz w:val="28"/>
          <w:szCs w:val="28"/>
        </w:rPr>
        <w:t>- затраты по завозу материалов;</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lang w:val="en-US"/>
        </w:rPr>
        <w:t>V</w:t>
      </w:r>
      <w:r w:rsidRPr="00421DD4">
        <w:rPr>
          <w:color w:val="000000" w:themeColor="text1"/>
          <w:sz w:val="28"/>
          <w:szCs w:val="28"/>
        </w:rPr>
        <w:t>ПП — годовой объем производственной потребности в данном сырье или материале;</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РПП - средний размер одной партии поставки;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Ц</w:t>
      </w:r>
      <w:r w:rsidRPr="00421DD4">
        <w:rPr>
          <w:color w:val="000000" w:themeColor="text1"/>
          <w:sz w:val="28"/>
          <w:szCs w:val="28"/>
          <w:vertAlign w:val="subscript"/>
        </w:rPr>
        <w:t>рз</w:t>
      </w:r>
      <w:r w:rsidR="00421DD4">
        <w:rPr>
          <w:color w:val="000000" w:themeColor="text1"/>
          <w:sz w:val="28"/>
          <w:szCs w:val="28"/>
        </w:rPr>
        <w:t xml:space="preserve"> </w:t>
      </w:r>
      <w:r w:rsidRPr="00421DD4">
        <w:rPr>
          <w:color w:val="000000" w:themeColor="text1"/>
          <w:sz w:val="28"/>
          <w:szCs w:val="28"/>
        </w:rPr>
        <w:t>- средняя стоимость размещения одного заказа.</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Из формулы видно, что при неизменном </w:t>
      </w:r>
      <w:r w:rsidRPr="00421DD4">
        <w:rPr>
          <w:color w:val="000000" w:themeColor="text1"/>
          <w:sz w:val="28"/>
          <w:szCs w:val="28"/>
          <w:lang w:val="en-US"/>
        </w:rPr>
        <w:t>V</w:t>
      </w:r>
      <w:r w:rsidRPr="00421DD4">
        <w:rPr>
          <w:color w:val="000000" w:themeColor="text1"/>
          <w:sz w:val="28"/>
          <w:szCs w:val="28"/>
        </w:rPr>
        <w:t>ПП и Ц</w:t>
      </w:r>
      <w:r w:rsidRPr="00421DD4">
        <w:rPr>
          <w:color w:val="000000" w:themeColor="text1"/>
          <w:sz w:val="28"/>
          <w:szCs w:val="28"/>
          <w:vertAlign w:val="subscript"/>
        </w:rPr>
        <w:t>рз</w:t>
      </w:r>
      <w:r w:rsidRPr="00421DD4">
        <w:rPr>
          <w:color w:val="000000" w:themeColor="text1"/>
          <w:sz w:val="28"/>
          <w:szCs w:val="28"/>
        </w:rPr>
        <w:t xml:space="preserve"> с ростом РПП сумма затрат уменьшается, и наоборот. Следовательно, предприятию более выгодно завозить сырье большими партиями.</w:t>
      </w: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Но с другой стороны, большой размер одной партии вызывает соответствующий рост затрат по хранению товаров на складе, так как при этом увеличивается размер запаса в днях.</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С учетом этой зависимости сумма затрат по хранению товаров </w:t>
      </w:r>
      <w:r w:rsidRPr="00421DD4">
        <w:rPr>
          <w:iCs/>
          <w:color w:val="000000" w:themeColor="text1"/>
          <w:sz w:val="28"/>
          <w:szCs w:val="28"/>
        </w:rPr>
        <w:t>(</w:t>
      </w:r>
      <w:r w:rsidRPr="00421DD4">
        <w:rPr>
          <w:iCs/>
          <w:color w:val="000000" w:themeColor="text1"/>
          <w:sz w:val="28"/>
          <w:szCs w:val="28"/>
          <w:lang w:val="en-US"/>
        </w:rPr>
        <w:t>Z</w:t>
      </w:r>
      <w:r w:rsidRPr="00421DD4">
        <w:rPr>
          <w:iCs/>
          <w:color w:val="000000" w:themeColor="text1"/>
          <w:sz w:val="28"/>
          <w:szCs w:val="28"/>
        </w:rPr>
        <w:t>хр.т</w:t>
      </w:r>
      <w:r w:rsidRPr="00421DD4">
        <w:rPr>
          <w:color w:val="000000" w:themeColor="text1"/>
          <w:sz w:val="28"/>
          <w:szCs w:val="28"/>
        </w:rPr>
        <w:t>) на складе может быть определена следующим образом:</w:t>
      </w:r>
    </w:p>
    <w:p w:rsidR="00421DD4" w:rsidRDefault="00421DD4" w:rsidP="00191C74">
      <w:pPr>
        <w:keepNext/>
        <w:widowControl w:val="0"/>
        <w:shd w:val="clear" w:color="000000" w:fill="auto"/>
        <w:suppressAutoHyphens/>
        <w:autoSpaceDE w:val="0"/>
        <w:autoSpaceDN w:val="0"/>
        <w:adjustRightInd w:val="0"/>
        <w:spacing w:line="360" w:lineRule="auto"/>
        <w:ind w:firstLine="709"/>
        <w:jc w:val="both"/>
        <w:rPr>
          <w:iCs/>
          <w:color w:val="000000" w:themeColor="text1"/>
          <w:sz w:val="28"/>
          <w:szCs w:val="28"/>
        </w:rPr>
      </w:pPr>
    </w:p>
    <w:p w:rsidR="00683F70" w:rsidRPr="00421DD4" w:rsidRDefault="00683F70" w:rsidP="00191C74">
      <w:pPr>
        <w:keepNext/>
        <w:widowControl w:val="0"/>
        <w:shd w:val="clear" w:color="000000" w:fill="auto"/>
        <w:autoSpaceDE w:val="0"/>
        <w:autoSpaceDN w:val="0"/>
        <w:adjustRightInd w:val="0"/>
        <w:spacing w:line="360" w:lineRule="auto"/>
        <w:jc w:val="center"/>
        <w:rPr>
          <w:color w:val="000000" w:themeColor="text1"/>
          <w:sz w:val="28"/>
          <w:szCs w:val="28"/>
        </w:rPr>
      </w:pPr>
      <w:r w:rsidRPr="00421DD4">
        <w:rPr>
          <w:iCs/>
          <w:color w:val="000000" w:themeColor="text1"/>
          <w:sz w:val="28"/>
          <w:szCs w:val="28"/>
          <w:lang w:val="en-US"/>
        </w:rPr>
        <w:t>Z</w:t>
      </w:r>
      <w:r w:rsidRPr="00421DD4">
        <w:rPr>
          <w:iCs/>
          <w:color w:val="000000" w:themeColor="text1"/>
          <w:sz w:val="28"/>
          <w:szCs w:val="28"/>
        </w:rPr>
        <w:t>хр.т</w:t>
      </w:r>
      <w:r w:rsidRPr="00421DD4">
        <w:rPr>
          <w:color w:val="000000" w:themeColor="text1"/>
          <w:sz w:val="28"/>
          <w:szCs w:val="28"/>
        </w:rPr>
        <w:t xml:space="preserve"> =</w:t>
      </w:r>
      <w:r w:rsidR="00BD4EAC" w:rsidRPr="00421DD4">
        <w:rPr>
          <w:color w:val="000000" w:themeColor="text1"/>
          <w:sz w:val="28"/>
          <w:szCs w:val="28"/>
        </w:rPr>
        <w:object w:dxaOrig="639" w:dyaOrig="620">
          <v:shape id="_x0000_i1026" type="#_x0000_t75" style="width:32.25pt;height:30.75pt" o:ole="">
            <v:imagedata r:id="rId9" o:title=""/>
          </v:shape>
          <o:OLEObject Type="Embed" ProgID="Equation.3" ShapeID="_x0000_i1026" DrawAspect="Content" ObjectID="_1461131419" r:id="rId10"/>
        </w:object>
      </w:r>
      <w:r w:rsidRPr="00421DD4">
        <w:rPr>
          <w:color w:val="000000" w:themeColor="text1"/>
          <w:sz w:val="28"/>
          <w:szCs w:val="28"/>
        </w:rPr>
        <w:t>*Схр,</w:t>
      </w:r>
      <w:r w:rsidR="00421DD4">
        <w:rPr>
          <w:color w:val="000000" w:themeColor="text1"/>
          <w:sz w:val="28"/>
          <w:szCs w:val="28"/>
        </w:rPr>
        <w:t xml:space="preserve"> </w:t>
      </w:r>
      <w:r w:rsidR="00461410" w:rsidRPr="00421DD4">
        <w:rPr>
          <w:color w:val="000000" w:themeColor="text1"/>
          <w:sz w:val="28"/>
          <w:szCs w:val="28"/>
        </w:rPr>
        <w:t>(2.2)</w:t>
      </w:r>
    </w:p>
    <w:p w:rsidR="00421DD4" w:rsidRDefault="00421DD4"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где С</w:t>
      </w:r>
      <w:r w:rsidRPr="00421DD4">
        <w:rPr>
          <w:color w:val="000000" w:themeColor="text1"/>
          <w:sz w:val="28"/>
          <w:szCs w:val="28"/>
          <w:vertAlign w:val="subscript"/>
        </w:rPr>
        <w:t>хр</w:t>
      </w:r>
      <w:r w:rsidRPr="00421DD4">
        <w:rPr>
          <w:color w:val="000000" w:themeColor="text1"/>
          <w:sz w:val="28"/>
          <w:szCs w:val="28"/>
        </w:rPr>
        <w:t xml:space="preserve"> - стоимость хранения единицы товара в анализируемом периоде.</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Отсюда видно, что при неизменной С</w:t>
      </w:r>
      <w:r w:rsidRPr="00421DD4">
        <w:rPr>
          <w:color w:val="000000" w:themeColor="text1"/>
          <w:sz w:val="28"/>
          <w:szCs w:val="28"/>
          <w:vertAlign w:val="subscript"/>
        </w:rPr>
        <w:t>хр</w:t>
      </w:r>
      <w:r w:rsidRPr="00421DD4">
        <w:rPr>
          <w:color w:val="000000" w:themeColor="text1"/>
          <w:sz w:val="28"/>
          <w:szCs w:val="28"/>
        </w:rPr>
        <w:t xml:space="preserve"> сумма затрат по хранению товаров на складе минимизируется при снижении среднего размера одной партии поставки.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Модель ЕО</w:t>
      </w:r>
      <w:r w:rsidRPr="00421DD4">
        <w:rPr>
          <w:color w:val="000000" w:themeColor="text1"/>
          <w:sz w:val="28"/>
          <w:szCs w:val="28"/>
          <w:lang w:val="en-US"/>
        </w:rPr>
        <w:t>Q</w:t>
      </w:r>
      <w:r w:rsidRPr="00421DD4">
        <w:rPr>
          <w:color w:val="000000" w:themeColor="text1"/>
          <w:sz w:val="28"/>
          <w:szCs w:val="28"/>
        </w:rPr>
        <w:t xml:space="preserve"> позволяет оптимизировать пропорции между двумя группами затрат таким образом, чтобы общая сумма затрат была минимальной.</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Математическая модель ЕО</w:t>
      </w:r>
      <w:r w:rsidRPr="00421DD4">
        <w:rPr>
          <w:color w:val="000000" w:themeColor="text1"/>
          <w:sz w:val="28"/>
          <w:szCs w:val="28"/>
          <w:lang w:val="en-US"/>
        </w:rPr>
        <w:t>Q</w:t>
      </w:r>
      <w:r w:rsidRPr="00421DD4">
        <w:rPr>
          <w:color w:val="000000" w:themeColor="text1"/>
          <w:sz w:val="28"/>
          <w:szCs w:val="28"/>
        </w:rPr>
        <w:t>, выражается следующей формулой:</w:t>
      </w:r>
    </w:p>
    <w:p w:rsidR="00683F70" w:rsidRPr="00421DD4" w:rsidRDefault="00BD4EAC" w:rsidP="00191C74">
      <w:pPr>
        <w:keepNext/>
        <w:widowControl w:val="0"/>
        <w:shd w:val="clear" w:color="000000" w:fill="auto"/>
        <w:autoSpaceDE w:val="0"/>
        <w:autoSpaceDN w:val="0"/>
        <w:adjustRightInd w:val="0"/>
        <w:spacing w:line="360" w:lineRule="auto"/>
        <w:jc w:val="center"/>
        <w:rPr>
          <w:color w:val="000000" w:themeColor="text1"/>
          <w:sz w:val="28"/>
          <w:szCs w:val="28"/>
        </w:rPr>
      </w:pPr>
      <w:r w:rsidRPr="00421DD4">
        <w:rPr>
          <w:color w:val="000000" w:themeColor="text1"/>
          <w:sz w:val="28"/>
          <w:szCs w:val="28"/>
        </w:rPr>
        <w:object w:dxaOrig="2500" w:dyaOrig="760">
          <v:shape id="_x0000_i1027" type="#_x0000_t75" style="width:125.25pt;height:38.25pt" o:ole="">
            <v:imagedata r:id="rId11" o:title=""/>
          </v:shape>
          <o:OLEObject Type="Embed" ProgID="Equation.3" ShapeID="_x0000_i1027" DrawAspect="Content" ObjectID="_1461131420" r:id="rId12"/>
        </w:object>
      </w:r>
      <w:r w:rsidRPr="00421DD4">
        <w:rPr>
          <w:color w:val="000000" w:themeColor="text1"/>
          <w:sz w:val="28"/>
          <w:szCs w:val="28"/>
        </w:rPr>
        <w:object w:dxaOrig="180" w:dyaOrig="340">
          <v:shape id="_x0000_i1028" type="#_x0000_t75" style="width:9pt;height:17.25pt" o:ole="">
            <v:imagedata r:id="rId13" o:title=""/>
          </v:shape>
          <o:OLEObject Type="Embed" ProgID="Equation.3" ShapeID="_x0000_i1028" DrawAspect="Content" ObjectID="_1461131421" r:id="rId14"/>
        </w:object>
      </w:r>
      <w:r w:rsidR="00421DD4">
        <w:rPr>
          <w:color w:val="000000" w:themeColor="text1"/>
          <w:sz w:val="28"/>
          <w:szCs w:val="28"/>
        </w:rPr>
        <w:t xml:space="preserve"> </w:t>
      </w:r>
      <w:r w:rsidR="00461410" w:rsidRPr="00421DD4">
        <w:rPr>
          <w:color w:val="000000" w:themeColor="text1"/>
          <w:sz w:val="28"/>
          <w:szCs w:val="28"/>
        </w:rPr>
        <w:t>(2.3)</w:t>
      </w:r>
    </w:p>
    <w:p w:rsidR="00421DD4" w:rsidRDefault="00421DD4"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где ЕО</w:t>
      </w:r>
      <w:r w:rsidRPr="00421DD4">
        <w:rPr>
          <w:color w:val="000000" w:themeColor="text1"/>
          <w:sz w:val="28"/>
          <w:szCs w:val="28"/>
          <w:lang w:val="en-US"/>
        </w:rPr>
        <w:t>Q</w:t>
      </w:r>
      <w:r w:rsidR="00BD4EAC" w:rsidRPr="00421DD4">
        <w:rPr>
          <w:color w:val="000000" w:themeColor="text1"/>
          <w:sz w:val="28"/>
          <w:szCs w:val="28"/>
          <w:lang w:val="en-US"/>
        </w:rPr>
        <w:object w:dxaOrig="180" w:dyaOrig="340">
          <v:shape id="_x0000_i1029" type="#_x0000_t75" style="width:9pt;height:17.25pt" o:ole="">
            <v:imagedata r:id="rId13" o:title=""/>
          </v:shape>
          <o:OLEObject Type="Embed" ProgID="Equation.3" ShapeID="_x0000_i1029" DrawAspect="Content" ObjectID="_1461131422" r:id="rId15"/>
        </w:object>
      </w:r>
      <w:r w:rsidRPr="00421DD4">
        <w:rPr>
          <w:color w:val="000000" w:themeColor="text1"/>
          <w:sz w:val="28"/>
          <w:szCs w:val="28"/>
        </w:rPr>
        <w:t xml:space="preserve"> - оптимальный средний размер партии поставки.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Отсюда оптимальный средний размер производственного запаса определяется так:</w:t>
      </w:r>
    </w:p>
    <w:p w:rsidR="00421DD4" w:rsidRDefault="00421DD4"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BD4EAC" w:rsidP="00191C74">
      <w:pPr>
        <w:keepNext/>
        <w:widowControl w:val="0"/>
        <w:shd w:val="clear" w:color="000000" w:fill="auto"/>
        <w:autoSpaceDE w:val="0"/>
        <w:autoSpaceDN w:val="0"/>
        <w:adjustRightInd w:val="0"/>
        <w:spacing w:line="360" w:lineRule="auto"/>
        <w:jc w:val="center"/>
        <w:rPr>
          <w:color w:val="000000" w:themeColor="text1"/>
          <w:sz w:val="28"/>
          <w:szCs w:val="28"/>
        </w:rPr>
      </w:pPr>
      <w:r w:rsidRPr="00421DD4">
        <w:rPr>
          <w:color w:val="000000" w:themeColor="text1"/>
          <w:sz w:val="28"/>
          <w:szCs w:val="28"/>
        </w:rPr>
        <w:object w:dxaOrig="1680" w:dyaOrig="620">
          <v:shape id="_x0000_i1030" type="#_x0000_t75" style="width:84pt;height:30.75pt" o:ole="">
            <v:imagedata r:id="rId16" o:title=""/>
          </v:shape>
          <o:OLEObject Type="Embed" ProgID="Equation.3" ShapeID="_x0000_i1030" DrawAspect="Content" ObjectID="_1461131423" r:id="rId17"/>
        </w:object>
      </w:r>
      <w:r w:rsidR="00421DD4">
        <w:rPr>
          <w:color w:val="000000" w:themeColor="text1"/>
          <w:sz w:val="28"/>
          <w:szCs w:val="28"/>
        </w:rPr>
        <w:t xml:space="preserve"> </w:t>
      </w:r>
      <w:r w:rsidR="00461410" w:rsidRPr="00421DD4">
        <w:rPr>
          <w:color w:val="000000" w:themeColor="text1"/>
          <w:sz w:val="28"/>
          <w:szCs w:val="28"/>
        </w:rPr>
        <w:t>(2.4)</w:t>
      </w:r>
    </w:p>
    <w:p w:rsidR="00421DD4" w:rsidRDefault="00421DD4" w:rsidP="00191C74">
      <w:pPr>
        <w:keepNext/>
        <w:widowControl w:val="0"/>
        <w:shd w:val="clear" w:color="000000" w:fill="auto"/>
        <w:suppressAutoHyphens/>
        <w:autoSpaceDE w:val="0"/>
        <w:autoSpaceDN w:val="0"/>
        <w:adjustRightInd w:val="0"/>
        <w:spacing w:line="360" w:lineRule="auto"/>
        <w:ind w:firstLine="709"/>
        <w:jc w:val="both"/>
        <w:rPr>
          <w:iCs/>
          <w:color w:val="000000" w:themeColor="text1"/>
          <w:sz w:val="28"/>
          <w:szCs w:val="28"/>
        </w:rPr>
      </w:pP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iCs/>
          <w:color w:val="000000" w:themeColor="text1"/>
          <w:sz w:val="28"/>
          <w:szCs w:val="28"/>
        </w:rPr>
        <w:t>Пример</w:t>
      </w:r>
      <w:r w:rsidR="00FD1965" w:rsidRPr="00421DD4">
        <w:rPr>
          <w:iCs/>
          <w:color w:val="000000" w:themeColor="text1"/>
          <w:sz w:val="28"/>
          <w:szCs w:val="28"/>
        </w:rPr>
        <w:t xml:space="preserve"> расчета потребности в материалах </w:t>
      </w:r>
      <w:r w:rsidR="00FD1965" w:rsidRPr="00421DD4">
        <w:rPr>
          <w:color w:val="000000" w:themeColor="text1"/>
          <w:sz w:val="28"/>
          <w:szCs w:val="28"/>
        </w:rPr>
        <w:t>на предприятии ИП Соболь Л.С за 2004 г</w:t>
      </w:r>
      <w:r w:rsidRPr="00421DD4">
        <w:rPr>
          <w:iCs/>
          <w:color w:val="000000" w:themeColor="text1"/>
          <w:sz w:val="28"/>
          <w:szCs w:val="28"/>
        </w:rPr>
        <w:t>:</w:t>
      </w: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Годовая потребность в материалах</w:t>
      </w:r>
      <w:r w:rsidR="00461410" w:rsidRPr="00421DD4">
        <w:rPr>
          <w:color w:val="000000" w:themeColor="text1"/>
          <w:sz w:val="28"/>
          <w:szCs w:val="28"/>
        </w:rPr>
        <w:t xml:space="preserve"> </w:t>
      </w:r>
      <w:r w:rsidR="00B15A26" w:rsidRPr="00421DD4">
        <w:rPr>
          <w:color w:val="000000" w:themeColor="text1"/>
          <w:sz w:val="28"/>
          <w:szCs w:val="28"/>
        </w:rPr>
        <w:t>на предприятии ИП Соболь Л.С. -</w:t>
      </w:r>
      <w:r w:rsidRPr="00421DD4">
        <w:rPr>
          <w:color w:val="000000" w:themeColor="text1"/>
          <w:sz w:val="28"/>
          <w:szCs w:val="28"/>
        </w:rPr>
        <w:t>37392 тыс.шт.</w:t>
      </w:r>
    </w:p>
    <w:p w:rsidR="00421DD4" w:rsidRDefault="0046141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Средняя стоимость размещения одного заказа</w:t>
      </w:r>
      <w:r w:rsidR="00421DD4">
        <w:rPr>
          <w:color w:val="000000" w:themeColor="text1"/>
          <w:sz w:val="28"/>
          <w:szCs w:val="28"/>
        </w:rPr>
        <w:t xml:space="preserve"> </w:t>
      </w:r>
      <w:r w:rsidRPr="00421DD4">
        <w:rPr>
          <w:color w:val="000000" w:themeColor="text1"/>
          <w:sz w:val="28"/>
          <w:szCs w:val="28"/>
        </w:rPr>
        <w:t>- 1000 руб.</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Средняя стоимость хранения единицы товара</w:t>
      </w:r>
      <w:r w:rsidR="00421DD4">
        <w:rPr>
          <w:color w:val="000000" w:themeColor="text1"/>
          <w:sz w:val="28"/>
          <w:szCs w:val="28"/>
        </w:rPr>
        <w:t xml:space="preserve"> </w:t>
      </w:r>
      <w:r w:rsidRPr="00421DD4">
        <w:rPr>
          <w:color w:val="000000" w:themeColor="text1"/>
          <w:sz w:val="28"/>
          <w:szCs w:val="28"/>
        </w:rPr>
        <w:t>- 2 руб.</w:t>
      </w: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Время доставки заказа от поставщика</w:t>
      </w:r>
      <w:r w:rsidR="00421DD4">
        <w:rPr>
          <w:color w:val="000000" w:themeColor="text1"/>
          <w:sz w:val="28"/>
          <w:szCs w:val="28"/>
        </w:rPr>
        <w:t xml:space="preserve"> </w:t>
      </w:r>
      <w:r w:rsidRPr="00421DD4">
        <w:rPr>
          <w:color w:val="000000" w:themeColor="text1"/>
          <w:sz w:val="28"/>
          <w:szCs w:val="28"/>
        </w:rPr>
        <w:t xml:space="preserve">- </w:t>
      </w:r>
      <w:r w:rsidR="0007430E" w:rsidRPr="00421DD4">
        <w:rPr>
          <w:color w:val="000000" w:themeColor="text1"/>
          <w:sz w:val="28"/>
          <w:szCs w:val="28"/>
        </w:rPr>
        <w:t>1</w:t>
      </w:r>
      <w:r w:rsidRPr="00421DD4">
        <w:rPr>
          <w:color w:val="000000" w:themeColor="text1"/>
          <w:sz w:val="28"/>
          <w:szCs w:val="28"/>
        </w:rPr>
        <w:t xml:space="preserve"> д</w:t>
      </w:r>
      <w:r w:rsidR="00CC6063" w:rsidRPr="00421DD4">
        <w:rPr>
          <w:color w:val="000000" w:themeColor="text1"/>
          <w:sz w:val="28"/>
          <w:szCs w:val="28"/>
        </w:rPr>
        <w:t>ень</w:t>
      </w:r>
      <w:r w:rsidRPr="00421DD4">
        <w:rPr>
          <w:color w:val="000000" w:themeColor="text1"/>
          <w:sz w:val="28"/>
          <w:szCs w:val="28"/>
        </w:rPr>
        <w:t>.</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Предприятие работает 3</w:t>
      </w:r>
      <w:r w:rsidR="006A1556" w:rsidRPr="00421DD4">
        <w:rPr>
          <w:color w:val="000000" w:themeColor="text1"/>
          <w:sz w:val="28"/>
          <w:szCs w:val="28"/>
        </w:rPr>
        <w:t>60</w:t>
      </w:r>
      <w:r w:rsidRPr="00421DD4">
        <w:rPr>
          <w:color w:val="000000" w:themeColor="text1"/>
          <w:sz w:val="28"/>
          <w:szCs w:val="28"/>
        </w:rPr>
        <w:t xml:space="preserve"> дней в году.</w:t>
      </w:r>
    </w:p>
    <w:p w:rsidR="00191C74" w:rsidRDefault="00191C74"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lang w:val="en-US"/>
        </w:rPr>
        <w:t>EOQ</w:t>
      </w:r>
      <w:r w:rsidRPr="00421DD4">
        <w:rPr>
          <w:color w:val="000000" w:themeColor="text1"/>
          <w:sz w:val="28"/>
          <w:szCs w:val="28"/>
        </w:rPr>
        <w:t>=</w:t>
      </w:r>
      <w:r w:rsidR="00BD4EAC" w:rsidRPr="00421DD4">
        <w:rPr>
          <w:color w:val="000000" w:themeColor="text1"/>
          <w:sz w:val="28"/>
          <w:szCs w:val="28"/>
        </w:rPr>
        <w:object w:dxaOrig="1840" w:dyaOrig="700">
          <v:shape id="_x0000_i1031" type="#_x0000_t75" style="width:92.25pt;height:35.25pt" o:ole="">
            <v:imagedata r:id="rId18" o:title=""/>
          </v:shape>
          <o:OLEObject Type="Embed" ProgID="Equation.3" ShapeID="_x0000_i1031" DrawAspect="Content" ObjectID="_1461131424" r:id="rId19"/>
        </w:object>
      </w:r>
      <w:r w:rsidRPr="00421DD4">
        <w:rPr>
          <w:color w:val="000000" w:themeColor="text1"/>
          <w:sz w:val="28"/>
          <w:szCs w:val="28"/>
        </w:rPr>
        <w:t>=6115тыс.шт.</w:t>
      </w:r>
    </w:p>
    <w:p w:rsidR="00191C74" w:rsidRDefault="00191C74"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Для характеристики использования материальных ресурсов </w:t>
      </w:r>
      <w:r w:rsidR="00CA3966" w:rsidRPr="00421DD4">
        <w:rPr>
          <w:color w:val="000000" w:themeColor="text1"/>
          <w:sz w:val="28"/>
          <w:szCs w:val="28"/>
        </w:rPr>
        <w:t xml:space="preserve">на предприятии ИП Соболь Л.С. </w:t>
      </w:r>
      <w:r w:rsidRPr="00421DD4">
        <w:rPr>
          <w:color w:val="000000" w:themeColor="text1"/>
          <w:sz w:val="28"/>
          <w:szCs w:val="28"/>
        </w:rPr>
        <w:t>применяется система обобщающих и частных показателей.</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Обобщающие показатели - это прибыль на рубль материальных затрат, материалоотдача, материалоемкость, коэффициент соотношения темпов роста, объёма производства и материальных затрат, удельный вес материальных затрат в себестоимости продукции</w:t>
      </w:r>
      <w:r w:rsidR="00885147" w:rsidRPr="00421DD4">
        <w:rPr>
          <w:color w:val="000000" w:themeColor="text1"/>
          <w:sz w:val="28"/>
          <w:szCs w:val="28"/>
        </w:rPr>
        <w:t xml:space="preserve"> </w:t>
      </w:r>
      <w:r w:rsidR="00885147" w:rsidRPr="00421DD4">
        <w:rPr>
          <w:color w:val="000000" w:themeColor="text1"/>
          <w:sz w:val="28"/>
        </w:rPr>
        <w:t>/22 - 360/</w:t>
      </w:r>
      <w:r w:rsidRPr="00421DD4">
        <w:rPr>
          <w:color w:val="000000" w:themeColor="text1"/>
          <w:sz w:val="28"/>
          <w:szCs w:val="28"/>
        </w:rPr>
        <w:t>.</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bCs/>
          <w:iCs/>
          <w:color w:val="000000" w:themeColor="text1"/>
          <w:sz w:val="28"/>
          <w:szCs w:val="28"/>
        </w:rPr>
        <w:t xml:space="preserve">Общая материалоемкость </w:t>
      </w:r>
      <w:r w:rsidRPr="00421DD4">
        <w:rPr>
          <w:color w:val="000000" w:themeColor="text1"/>
          <w:sz w:val="28"/>
          <w:szCs w:val="28"/>
        </w:rPr>
        <w:t xml:space="preserve">зависит от объема выпуска продукции и </w:t>
      </w:r>
      <w:r w:rsidRPr="00421DD4">
        <w:rPr>
          <w:color w:val="000000" w:themeColor="text1"/>
          <w:sz w:val="28"/>
          <w:szCs w:val="28"/>
        </w:rPr>
        <w:lastRenderedPageBreak/>
        <w:t xml:space="preserve">суммы материальных затрат на ее производство. Объем же выпуска продукции в стоимостном выражении (ВП) может измениться за счет количества произведенной продукции (УВП), ее структуры (УД;) и уровня отпускных цен (ЦП). Сумма материальных затрат (МЗ) также зависит от объема произведенной продукции, ее структуры, расхода материалов на единицу продукции (УР), стоимости материалов (ЦМ). В итоге </w:t>
      </w:r>
      <w:r w:rsidRPr="00421DD4">
        <w:rPr>
          <w:iCs/>
          <w:color w:val="000000" w:themeColor="text1"/>
          <w:sz w:val="28"/>
          <w:szCs w:val="28"/>
        </w:rPr>
        <w:t>общая материалоемкость зависит от объема произведенной продукции, ее структуры, норм расхода материалов на единицу продукции, цен на материальные ресурсы, отпускных цен на продукцию</w:t>
      </w:r>
      <w:r w:rsidR="00885147" w:rsidRPr="00421DD4">
        <w:rPr>
          <w:color w:val="000000" w:themeColor="text1"/>
          <w:sz w:val="28"/>
        </w:rPr>
        <w:t>/22 - 374/</w:t>
      </w:r>
      <w:r w:rsidRPr="00421DD4">
        <w:rPr>
          <w:iCs/>
          <w:color w:val="000000" w:themeColor="text1"/>
          <w:sz w:val="28"/>
          <w:szCs w:val="28"/>
        </w:rPr>
        <w:t>.</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Влияние данных факторов на материалоемкость</w:t>
      </w:r>
      <w:r w:rsidR="00D45418" w:rsidRPr="00421DD4">
        <w:rPr>
          <w:color w:val="000000" w:themeColor="text1"/>
          <w:sz w:val="28"/>
          <w:szCs w:val="28"/>
        </w:rPr>
        <w:t xml:space="preserve"> в ИП Соболь Л.С.</w:t>
      </w:r>
      <w:r w:rsidR="00421DD4">
        <w:rPr>
          <w:color w:val="000000" w:themeColor="text1"/>
          <w:sz w:val="28"/>
          <w:szCs w:val="28"/>
        </w:rPr>
        <w:t xml:space="preserve"> </w:t>
      </w:r>
      <w:r w:rsidRPr="00421DD4">
        <w:rPr>
          <w:color w:val="000000" w:themeColor="text1"/>
          <w:sz w:val="28"/>
          <w:szCs w:val="28"/>
        </w:rPr>
        <w:t>можно определить способом цепной подстановки, используя данные табл. 2</w:t>
      </w:r>
      <w:r w:rsidR="00461410" w:rsidRPr="00421DD4">
        <w:rPr>
          <w:color w:val="000000" w:themeColor="text1"/>
          <w:sz w:val="28"/>
          <w:szCs w:val="28"/>
        </w:rPr>
        <w:t>.2</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autoSpaceDE w:val="0"/>
        <w:autoSpaceDN w:val="0"/>
        <w:adjustRightInd w:val="0"/>
        <w:spacing w:line="360" w:lineRule="auto"/>
        <w:jc w:val="center"/>
        <w:rPr>
          <w:b/>
          <w:iCs/>
          <w:color w:val="000000" w:themeColor="text1"/>
          <w:sz w:val="28"/>
          <w:szCs w:val="28"/>
        </w:rPr>
      </w:pPr>
      <w:r w:rsidRPr="00421DD4">
        <w:rPr>
          <w:b/>
          <w:color w:val="000000" w:themeColor="text1"/>
          <w:sz w:val="28"/>
          <w:szCs w:val="28"/>
        </w:rPr>
        <w:t>Таблица 2</w:t>
      </w:r>
      <w:r w:rsidR="00461410" w:rsidRPr="00421DD4">
        <w:rPr>
          <w:b/>
          <w:color w:val="000000" w:themeColor="text1"/>
          <w:sz w:val="28"/>
          <w:szCs w:val="28"/>
        </w:rPr>
        <w:t>.2 -</w:t>
      </w:r>
      <w:r w:rsidRPr="00421DD4">
        <w:rPr>
          <w:b/>
          <w:color w:val="000000" w:themeColor="text1"/>
          <w:sz w:val="28"/>
          <w:szCs w:val="28"/>
        </w:rPr>
        <w:t xml:space="preserve"> </w:t>
      </w:r>
      <w:r w:rsidRPr="00421DD4">
        <w:rPr>
          <w:b/>
          <w:iCs/>
          <w:color w:val="000000" w:themeColor="text1"/>
          <w:sz w:val="28"/>
          <w:szCs w:val="28"/>
        </w:rPr>
        <w:t>Данные для анализа материалоемкости продукции</w:t>
      </w:r>
      <w:r w:rsidR="00FB1C1B" w:rsidRPr="00421DD4">
        <w:rPr>
          <w:b/>
          <w:iCs/>
          <w:color w:val="000000" w:themeColor="text1"/>
          <w:sz w:val="28"/>
          <w:szCs w:val="28"/>
        </w:rPr>
        <w:t xml:space="preserve"> </w:t>
      </w:r>
      <w:r w:rsidR="005C5D59" w:rsidRPr="00421DD4">
        <w:rPr>
          <w:b/>
          <w:color w:val="000000" w:themeColor="text1"/>
          <w:sz w:val="28"/>
          <w:szCs w:val="28"/>
        </w:rPr>
        <w:t>ИП Соболь Л.С. в 2004 г.</w:t>
      </w:r>
    </w:p>
    <w:tbl>
      <w:tblPr>
        <w:tblStyle w:val="a6"/>
        <w:tblW w:w="0" w:type="auto"/>
        <w:jc w:val="center"/>
        <w:tblLook w:val="04A0" w:firstRow="1" w:lastRow="0" w:firstColumn="1" w:lastColumn="0" w:noHBand="0" w:noVBand="1"/>
      </w:tblPr>
      <w:tblGrid>
        <w:gridCol w:w="3348"/>
        <w:gridCol w:w="2915"/>
        <w:gridCol w:w="2263"/>
      </w:tblGrid>
      <w:tr w:rsidR="00683F70" w:rsidRPr="00421DD4" w:rsidTr="00421DD4">
        <w:trPr>
          <w:jc w:val="center"/>
        </w:trPr>
        <w:tc>
          <w:tcPr>
            <w:tcW w:w="334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Показатель</w:t>
            </w:r>
          </w:p>
        </w:tc>
        <w:tc>
          <w:tcPr>
            <w:tcW w:w="2910"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Алгоритм расчета</w:t>
            </w:r>
          </w:p>
        </w:tc>
        <w:tc>
          <w:tcPr>
            <w:tcW w:w="226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Сумма, тыс. руб.</w:t>
            </w:r>
          </w:p>
        </w:tc>
      </w:tr>
      <w:tr w:rsidR="00683F70" w:rsidRPr="00421DD4" w:rsidTr="00421DD4">
        <w:trPr>
          <w:jc w:val="center"/>
        </w:trPr>
        <w:tc>
          <w:tcPr>
            <w:tcW w:w="334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lang w:val="en-US"/>
              </w:rPr>
              <w:t>I</w:t>
            </w:r>
            <w:r w:rsidRPr="00421DD4">
              <w:rPr>
                <w:color w:val="000000" w:themeColor="text1"/>
                <w:sz w:val="20"/>
                <w:szCs w:val="28"/>
              </w:rPr>
              <w:t>.Затраты материалов на производство продукции:</w:t>
            </w:r>
            <w:r w:rsidR="00421DD4" w:rsidRPr="00421DD4">
              <w:rPr>
                <w:color w:val="000000" w:themeColor="text1"/>
                <w:sz w:val="20"/>
                <w:szCs w:val="28"/>
              </w:rPr>
              <w:t xml:space="preserve"> </w:t>
            </w:r>
            <w:r w:rsidRPr="00421DD4">
              <w:rPr>
                <w:color w:val="000000" w:themeColor="text1"/>
                <w:sz w:val="20"/>
                <w:szCs w:val="28"/>
              </w:rPr>
              <w:t>а) базового периода</w:t>
            </w:r>
          </w:p>
        </w:tc>
        <w:tc>
          <w:tcPr>
            <w:tcW w:w="2910" w:type="dxa"/>
          </w:tcPr>
          <w:p w:rsidR="00683F70" w:rsidRPr="00421DD4" w:rsidRDefault="00BD4EAC"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object w:dxaOrig="2340" w:dyaOrig="400">
                <v:shape id="_x0000_i1032" type="#_x0000_t75" style="width:117pt;height:20.25pt" o:ole="">
                  <v:imagedata r:id="rId20" o:title=""/>
                </v:shape>
                <o:OLEObject Type="Embed" ProgID="Equation.3" ShapeID="_x0000_i1032" DrawAspect="Content" ObjectID="_1461131425" r:id="rId21"/>
              </w:object>
            </w:r>
          </w:p>
        </w:tc>
        <w:tc>
          <w:tcPr>
            <w:tcW w:w="226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164922</w:t>
            </w:r>
          </w:p>
        </w:tc>
      </w:tr>
      <w:tr w:rsidR="00683F70" w:rsidRPr="00421DD4" w:rsidTr="00421DD4">
        <w:trPr>
          <w:jc w:val="center"/>
        </w:trPr>
        <w:tc>
          <w:tcPr>
            <w:tcW w:w="334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б) базового периода, пересчитанного</w:t>
            </w:r>
            <w:r w:rsidR="00421DD4" w:rsidRPr="00421DD4">
              <w:rPr>
                <w:color w:val="000000" w:themeColor="text1"/>
                <w:sz w:val="20"/>
                <w:szCs w:val="28"/>
              </w:rPr>
              <w:t xml:space="preserve"> </w:t>
            </w:r>
            <w:r w:rsidRPr="00421DD4">
              <w:rPr>
                <w:color w:val="000000" w:themeColor="text1"/>
                <w:sz w:val="20"/>
                <w:szCs w:val="28"/>
              </w:rPr>
              <w:t>на фактический выпуск продукции</w:t>
            </w:r>
          </w:p>
        </w:tc>
        <w:tc>
          <w:tcPr>
            <w:tcW w:w="2910" w:type="dxa"/>
          </w:tcPr>
          <w:p w:rsidR="00683F70" w:rsidRPr="00421DD4" w:rsidRDefault="00BD4EAC"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object w:dxaOrig="1719" w:dyaOrig="279">
                <v:shape id="_x0000_i1033" type="#_x0000_t75" style="width:86.25pt;height:14.25pt" o:ole="">
                  <v:imagedata r:id="rId22" o:title=""/>
                </v:shape>
                <o:OLEObject Type="Embed" ProgID="Equation.3" ShapeID="_x0000_i1033" DrawAspect="Content" ObjectID="_1461131426" r:id="rId23"/>
              </w:object>
            </w:r>
          </w:p>
        </w:tc>
        <w:tc>
          <w:tcPr>
            <w:tcW w:w="226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20393</w:t>
            </w:r>
          </w:p>
        </w:tc>
      </w:tr>
      <w:tr w:rsidR="00683F70" w:rsidRPr="00421DD4" w:rsidTr="00421DD4">
        <w:trPr>
          <w:jc w:val="center"/>
        </w:trPr>
        <w:tc>
          <w:tcPr>
            <w:tcW w:w="334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в) по базовым нормам и ценам на фактический выпуск продукции</w:t>
            </w:r>
          </w:p>
        </w:tc>
        <w:tc>
          <w:tcPr>
            <w:tcW w:w="2910" w:type="dxa"/>
          </w:tcPr>
          <w:p w:rsidR="00683F70" w:rsidRPr="00421DD4" w:rsidRDefault="00BD4EAC"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object w:dxaOrig="2320" w:dyaOrig="400">
                <v:shape id="_x0000_i1034" type="#_x0000_t75" style="width:116.25pt;height:20.25pt" o:ole="">
                  <v:imagedata r:id="rId24" o:title=""/>
                </v:shape>
                <o:OLEObject Type="Embed" ProgID="Equation.3" ShapeID="_x0000_i1034" DrawAspect="Content" ObjectID="_1461131427" r:id="rId25"/>
              </w:object>
            </w:r>
          </w:p>
        </w:tc>
        <w:tc>
          <w:tcPr>
            <w:tcW w:w="226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174479</w:t>
            </w:r>
          </w:p>
        </w:tc>
      </w:tr>
      <w:tr w:rsidR="00683F70" w:rsidRPr="00421DD4" w:rsidTr="00421DD4">
        <w:trPr>
          <w:jc w:val="center"/>
        </w:trPr>
        <w:tc>
          <w:tcPr>
            <w:tcW w:w="334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г) фактически по базовым ценам</w:t>
            </w:r>
          </w:p>
        </w:tc>
        <w:tc>
          <w:tcPr>
            <w:tcW w:w="2910" w:type="dxa"/>
          </w:tcPr>
          <w:p w:rsidR="00683F70" w:rsidRPr="00421DD4" w:rsidRDefault="00BD4EAC"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object w:dxaOrig="2280" w:dyaOrig="400">
                <v:shape id="_x0000_i1035" type="#_x0000_t75" style="width:114pt;height:20.25pt" o:ole="">
                  <v:imagedata r:id="rId26" o:title=""/>
                </v:shape>
                <o:OLEObject Type="Embed" ProgID="Equation.3" ShapeID="_x0000_i1035" DrawAspect="Content" ObjectID="_1461131428" r:id="rId27"/>
              </w:object>
            </w:r>
          </w:p>
        </w:tc>
        <w:tc>
          <w:tcPr>
            <w:tcW w:w="226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160705</w:t>
            </w:r>
          </w:p>
        </w:tc>
      </w:tr>
      <w:tr w:rsidR="00683F70" w:rsidRPr="00421DD4" w:rsidTr="00421DD4">
        <w:trPr>
          <w:jc w:val="center"/>
        </w:trPr>
        <w:tc>
          <w:tcPr>
            <w:tcW w:w="334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д)фактические в отчетном периоде</w:t>
            </w:r>
          </w:p>
        </w:tc>
        <w:tc>
          <w:tcPr>
            <w:tcW w:w="2910" w:type="dxa"/>
          </w:tcPr>
          <w:p w:rsidR="00683F70" w:rsidRPr="00421DD4" w:rsidRDefault="00BD4EAC"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object w:dxaOrig="2280" w:dyaOrig="400">
                <v:shape id="_x0000_i1036" type="#_x0000_t75" style="width:114pt;height:20.25pt" o:ole="">
                  <v:imagedata r:id="rId28" o:title=""/>
                </v:shape>
                <o:OLEObject Type="Embed" ProgID="Equation.3" ShapeID="_x0000_i1036" DrawAspect="Content" ObjectID="_1461131429" r:id="rId29"/>
              </w:object>
            </w:r>
          </w:p>
        </w:tc>
        <w:tc>
          <w:tcPr>
            <w:tcW w:w="226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187489</w:t>
            </w:r>
          </w:p>
        </w:tc>
      </w:tr>
      <w:tr w:rsidR="00683F70" w:rsidRPr="00421DD4" w:rsidTr="00421DD4">
        <w:trPr>
          <w:jc w:val="center"/>
        </w:trPr>
        <w:tc>
          <w:tcPr>
            <w:tcW w:w="334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lang w:val="en-US"/>
              </w:rPr>
              <w:t>II</w:t>
            </w:r>
            <w:r w:rsidRPr="00421DD4">
              <w:rPr>
                <w:color w:val="000000" w:themeColor="text1"/>
                <w:sz w:val="20"/>
                <w:szCs w:val="28"/>
              </w:rPr>
              <w:t>.Стоимость валового выпуска продукции :</w:t>
            </w:r>
            <w:r w:rsidR="00421DD4" w:rsidRPr="00421DD4">
              <w:rPr>
                <w:color w:val="000000" w:themeColor="text1"/>
                <w:sz w:val="20"/>
                <w:szCs w:val="28"/>
              </w:rPr>
              <w:t xml:space="preserve"> </w:t>
            </w:r>
            <w:r w:rsidRPr="00421DD4">
              <w:rPr>
                <w:color w:val="000000" w:themeColor="text1"/>
                <w:sz w:val="20"/>
                <w:szCs w:val="28"/>
              </w:rPr>
              <w:t>а)базового периода</w:t>
            </w:r>
          </w:p>
        </w:tc>
        <w:tc>
          <w:tcPr>
            <w:tcW w:w="2910" w:type="dxa"/>
          </w:tcPr>
          <w:p w:rsidR="00683F70" w:rsidRPr="00421DD4" w:rsidRDefault="00BD4EAC"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object w:dxaOrig="1719" w:dyaOrig="400">
                <v:shape id="_x0000_i1037" type="#_x0000_t75" style="width:86.25pt;height:20.25pt" o:ole="">
                  <v:imagedata r:id="rId30" o:title=""/>
                </v:shape>
                <o:OLEObject Type="Embed" ProgID="Equation.3" ShapeID="_x0000_i1037" DrawAspect="Content" ObjectID="_1461131430" r:id="rId31"/>
              </w:object>
            </w:r>
          </w:p>
        </w:tc>
        <w:tc>
          <w:tcPr>
            <w:tcW w:w="226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4374</w:t>
            </w:r>
          </w:p>
        </w:tc>
      </w:tr>
      <w:tr w:rsidR="00683F70" w:rsidRPr="00421DD4" w:rsidTr="00421DD4">
        <w:trPr>
          <w:jc w:val="center"/>
        </w:trPr>
        <w:tc>
          <w:tcPr>
            <w:tcW w:w="334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б )фактически при базовой структуре</w:t>
            </w:r>
          </w:p>
        </w:tc>
        <w:tc>
          <w:tcPr>
            <w:tcW w:w="2910" w:type="dxa"/>
          </w:tcPr>
          <w:p w:rsidR="00683F70" w:rsidRPr="00421DD4" w:rsidRDefault="00BD4EAC"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object w:dxaOrig="1719" w:dyaOrig="400">
                <v:shape id="_x0000_i1038" type="#_x0000_t75" style="width:86.25pt;height:20.25pt" o:ole="">
                  <v:imagedata r:id="rId32" o:title=""/>
                </v:shape>
                <o:OLEObject Type="Embed" ProgID="Equation.3" ShapeID="_x0000_i1038" DrawAspect="Content" ObjectID="_1461131431" r:id="rId33"/>
              </w:object>
            </w:r>
            <w:r w:rsidRPr="00421DD4">
              <w:rPr>
                <w:color w:val="000000" w:themeColor="text1"/>
                <w:sz w:val="20"/>
                <w:szCs w:val="28"/>
              </w:rPr>
              <w:object w:dxaOrig="420" w:dyaOrig="260">
                <v:shape id="_x0000_i1039" type="#_x0000_t75" style="width:21pt;height:12.75pt" o:ole="">
                  <v:imagedata r:id="rId34" o:title=""/>
                </v:shape>
                <o:OLEObject Type="Embed" ProgID="Equation.3" ShapeID="_x0000_i1039" DrawAspect="Content" ObjectID="_1461131432" r:id="rId35"/>
              </w:object>
            </w:r>
            <w:r w:rsidR="00683F70" w:rsidRPr="00421DD4">
              <w:rPr>
                <w:color w:val="000000" w:themeColor="text1"/>
                <w:sz w:val="20"/>
                <w:szCs w:val="28"/>
              </w:rPr>
              <w:t>ВПстр</w:t>
            </w:r>
          </w:p>
        </w:tc>
        <w:tc>
          <w:tcPr>
            <w:tcW w:w="226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16531</w:t>
            </w:r>
          </w:p>
        </w:tc>
      </w:tr>
      <w:tr w:rsidR="00683F70" w:rsidRPr="00421DD4" w:rsidTr="00421DD4">
        <w:trPr>
          <w:jc w:val="center"/>
        </w:trPr>
        <w:tc>
          <w:tcPr>
            <w:tcW w:w="334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в )фактически при фактической структуре</w:t>
            </w:r>
          </w:p>
        </w:tc>
        <w:tc>
          <w:tcPr>
            <w:tcW w:w="2910" w:type="dxa"/>
          </w:tcPr>
          <w:p w:rsidR="00683F70" w:rsidRPr="00421DD4" w:rsidRDefault="00BD4EAC"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object w:dxaOrig="1700" w:dyaOrig="400">
                <v:shape id="_x0000_i1040" type="#_x0000_t75" style="width:84.75pt;height:20.25pt" o:ole="">
                  <v:imagedata r:id="rId36" o:title=""/>
                </v:shape>
                <o:OLEObject Type="Embed" ProgID="Equation.3" ShapeID="_x0000_i1040" DrawAspect="Content" ObjectID="_1461131433" r:id="rId37"/>
              </w:object>
            </w:r>
            <w:r w:rsidR="000012EB">
              <w:rPr>
                <w:color w:val="000000" w:themeColor="text1"/>
                <w:sz w:val="20"/>
                <w:szCs w:val="28"/>
              </w:rPr>
              <w:pict>
                <v:shape id="_x0000_i1041" type="#_x0000_t75" style="width:9pt;height:17.25pt">
                  <v:imagedata r:id="rId13" o:title=""/>
                </v:shape>
              </w:pict>
            </w:r>
          </w:p>
        </w:tc>
        <w:tc>
          <w:tcPr>
            <w:tcW w:w="226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1454</w:t>
            </w:r>
          </w:p>
        </w:tc>
      </w:tr>
      <w:tr w:rsidR="00683F70" w:rsidRPr="00421DD4" w:rsidTr="00421DD4">
        <w:trPr>
          <w:jc w:val="center"/>
        </w:trPr>
        <w:tc>
          <w:tcPr>
            <w:tcW w:w="334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г)фактически в отчетном периоде</w:t>
            </w:r>
          </w:p>
        </w:tc>
        <w:tc>
          <w:tcPr>
            <w:tcW w:w="2910" w:type="dxa"/>
          </w:tcPr>
          <w:p w:rsidR="00683F70" w:rsidRPr="00421DD4" w:rsidRDefault="00BD4EAC"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object w:dxaOrig="180" w:dyaOrig="340">
                <v:shape id="_x0000_i1042" type="#_x0000_t75" style="width:9pt;height:17.25pt" o:ole="">
                  <v:imagedata r:id="rId13" o:title=""/>
                </v:shape>
                <o:OLEObject Type="Embed" ProgID="Equation.3" ShapeID="_x0000_i1042" DrawAspect="Content" ObjectID="_1461131434" r:id="rId38"/>
              </w:object>
            </w:r>
            <w:r w:rsidRPr="00421DD4">
              <w:rPr>
                <w:color w:val="000000" w:themeColor="text1"/>
                <w:sz w:val="20"/>
                <w:szCs w:val="28"/>
              </w:rPr>
              <w:object w:dxaOrig="1560" w:dyaOrig="400">
                <v:shape id="_x0000_i1043" type="#_x0000_t75" style="width:78pt;height:20.25pt" o:ole="">
                  <v:imagedata r:id="rId39" o:title=""/>
                </v:shape>
                <o:OLEObject Type="Embed" ProgID="Equation.3" ShapeID="_x0000_i1043" DrawAspect="Content" ObjectID="_1461131435" r:id="rId40"/>
              </w:object>
            </w:r>
          </w:p>
        </w:tc>
        <w:tc>
          <w:tcPr>
            <w:tcW w:w="226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1531</w:t>
            </w:r>
          </w:p>
        </w:tc>
      </w:tr>
    </w:tbl>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На основании приведенных данных о материальных затратах следует </w:t>
      </w:r>
      <w:r w:rsidRPr="00421DD4">
        <w:rPr>
          <w:color w:val="000000" w:themeColor="text1"/>
          <w:sz w:val="28"/>
          <w:szCs w:val="28"/>
        </w:rPr>
        <w:lastRenderedPageBreak/>
        <w:t>рассчитать показатели материалоемкости (Ме)</w:t>
      </w:r>
      <w:r w:rsidR="00421DD4">
        <w:rPr>
          <w:color w:val="000000" w:themeColor="text1"/>
          <w:sz w:val="28"/>
          <w:szCs w:val="28"/>
        </w:rPr>
        <w:t xml:space="preserve"> </w:t>
      </w:r>
      <w:r w:rsidRPr="00421DD4">
        <w:rPr>
          <w:color w:val="000000" w:themeColor="text1"/>
          <w:sz w:val="28"/>
          <w:szCs w:val="28"/>
        </w:rPr>
        <w:t>продукции, которые необходимы</w:t>
      </w:r>
      <w:r w:rsidR="00421DD4">
        <w:rPr>
          <w:color w:val="000000" w:themeColor="text1"/>
          <w:sz w:val="28"/>
          <w:szCs w:val="28"/>
        </w:rPr>
        <w:t xml:space="preserve"> </w:t>
      </w:r>
      <w:r w:rsidRPr="00421DD4">
        <w:rPr>
          <w:color w:val="000000" w:themeColor="text1"/>
          <w:sz w:val="28"/>
          <w:szCs w:val="28"/>
        </w:rPr>
        <w:t xml:space="preserve">для определения влияния факторов на изменение ее уровня. (табл. </w:t>
      </w:r>
      <w:r w:rsidR="00461410" w:rsidRPr="00421DD4">
        <w:rPr>
          <w:color w:val="000000" w:themeColor="text1"/>
          <w:sz w:val="28"/>
          <w:szCs w:val="28"/>
        </w:rPr>
        <w:t>2.</w:t>
      </w:r>
      <w:r w:rsidRPr="00421DD4">
        <w:rPr>
          <w:color w:val="000000" w:themeColor="text1"/>
          <w:sz w:val="28"/>
          <w:szCs w:val="28"/>
        </w:rPr>
        <w:t>3)</w:t>
      </w:r>
    </w:p>
    <w:p w:rsidR="004F7B79" w:rsidRPr="00421DD4" w:rsidRDefault="004F7B79"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autoSpaceDE w:val="0"/>
        <w:autoSpaceDN w:val="0"/>
        <w:adjustRightInd w:val="0"/>
        <w:spacing w:line="360" w:lineRule="auto"/>
        <w:jc w:val="center"/>
        <w:rPr>
          <w:b/>
          <w:color w:val="000000" w:themeColor="text1"/>
          <w:sz w:val="28"/>
          <w:szCs w:val="28"/>
        </w:rPr>
      </w:pPr>
      <w:r w:rsidRPr="00421DD4">
        <w:rPr>
          <w:b/>
          <w:color w:val="000000" w:themeColor="text1"/>
          <w:sz w:val="28"/>
          <w:szCs w:val="28"/>
        </w:rPr>
        <w:t xml:space="preserve">Таблица </w:t>
      </w:r>
      <w:r w:rsidR="00461410" w:rsidRPr="00421DD4">
        <w:rPr>
          <w:b/>
          <w:color w:val="000000" w:themeColor="text1"/>
          <w:sz w:val="28"/>
          <w:szCs w:val="28"/>
        </w:rPr>
        <w:t>2.</w:t>
      </w:r>
      <w:r w:rsidRPr="00421DD4">
        <w:rPr>
          <w:b/>
          <w:color w:val="000000" w:themeColor="text1"/>
          <w:sz w:val="28"/>
          <w:szCs w:val="28"/>
        </w:rPr>
        <w:t xml:space="preserve">3 </w:t>
      </w:r>
      <w:r w:rsidR="00461410" w:rsidRPr="00421DD4">
        <w:rPr>
          <w:b/>
          <w:color w:val="000000" w:themeColor="text1"/>
          <w:sz w:val="28"/>
          <w:szCs w:val="28"/>
        </w:rPr>
        <w:t xml:space="preserve">- </w:t>
      </w:r>
      <w:r w:rsidRPr="00421DD4">
        <w:rPr>
          <w:b/>
          <w:color w:val="000000" w:themeColor="text1"/>
          <w:sz w:val="28"/>
          <w:szCs w:val="28"/>
        </w:rPr>
        <w:t>Факторный анализ материалоемкости продукции</w:t>
      </w:r>
      <w:r w:rsidR="005C5D59" w:rsidRPr="00421DD4">
        <w:rPr>
          <w:b/>
          <w:color w:val="000000" w:themeColor="text1"/>
          <w:sz w:val="28"/>
          <w:szCs w:val="28"/>
        </w:rPr>
        <w:t xml:space="preserve"> ИП Соболь Л.С.</w:t>
      </w:r>
    </w:p>
    <w:tbl>
      <w:tblPr>
        <w:tblStyle w:val="a6"/>
        <w:tblW w:w="0" w:type="auto"/>
        <w:jc w:val="center"/>
        <w:tblLook w:val="04A0" w:firstRow="1" w:lastRow="0" w:firstColumn="1" w:lastColumn="0" w:noHBand="0" w:noVBand="1"/>
      </w:tblPr>
      <w:tblGrid>
        <w:gridCol w:w="1568"/>
        <w:gridCol w:w="841"/>
        <w:gridCol w:w="869"/>
        <w:gridCol w:w="868"/>
        <w:gridCol w:w="889"/>
        <w:gridCol w:w="875"/>
        <w:gridCol w:w="1853"/>
        <w:gridCol w:w="1229"/>
      </w:tblGrid>
      <w:tr w:rsidR="00683F70" w:rsidRPr="00421DD4" w:rsidTr="00421DD4">
        <w:trPr>
          <w:jc w:val="center"/>
        </w:trPr>
        <w:tc>
          <w:tcPr>
            <w:tcW w:w="1568" w:type="dxa"/>
            <w:vMerge w:val="restart"/>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Показатель</w:t>
            </w:r>
          </w:p>
        </w:tc>
        <w:tc>
          <w:tcPr>
            <w:tcW w:w="4342" w:type="dxa"/>
            <w:gridSpan w:val="5"/>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Условия расчета</w:t>
            </w:r>
          </w:p>
        </w:tc>
        <w:tc>
          <w:tcPr>
            <w:tcW w:w="1853" w:type="dxa"/>
            <w:vMerge w:val="restart"/>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Расчет материалоемкости</w:t>
            </w:r>
          </w:p>
        </w:tc>
        <w:tc>
          <w:tcPr>
            <w:tcW w:w="1229" w:type="dxa"/>
            <w:vMerge w:val="restart"/>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Уровень Ме</w:t>
            </w:r>
          </w:p>
        </w:tc>
      </w:tr>
      <w:tr w:rsidR="00683F70" w:rsidRPr="00421DD4" w:rsidTr="00421DD4">
        <w:trPr>
          <w:jc w:val="center"/>
        </w:trPr>
        <w:tc>
          <w:tcPr>
            <w:tcW w:w="1568" w:type="dxa"/>
            <w:vMerge/>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p>
        </w:tc>
        <w:tc>
          <w:tcPr>
            <w:tcW w:w="841"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V</w:t>
            </w:r>
          </w:p>
        </w:tc>
        <w:tc>
          <w:tcPr>
            <w:tcW w:w="86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Уд</w:t>
            </w:r>
          </w:p>
        </w:tc>
        <w:tc>
          <w:tcPr>
            <w:tcW w:w="86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Ур</w:t>
            </w:r>
          </w:p>
        </w:tc>
        <w:tc>
          <w:tcPr>
            <w:tcW w:w="88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Цм</w:t>
            </w:r>
          </w:p>
        </w:tc>
        <w:tc>
          <w:tcPr>
            <w:tcW w:w="875"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Цп</w:t>
            </w:r>
          </w:p>
        </w:tc>
        <w:tc>
          <w:tcPr>
            <w:tcW w:w="1853" w:type="dxa"/>
            <w:vMerge/>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p>
        </w:tc>
        <w:tc>
          <w:tcPr>
            <w:tcW w:w="1229" w:type="dxa"/>
            <w:vMerge/>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p>
        </w:tc>
      </w:tr>
      <w:tr w:rsidR="00683F70" w:rsidRPr="00421DD4" w:rsidTr="00421DD4">
        <w:trPr>
          <w:jc w:val="center"/>
        </w:trPr>
        <w:tc>
          <w:tcPr>
            <w:tcW w:w="156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Мео</w:t>
            </w:r>
          </w:p>
        </w:tc>
        <w:tc>
          <w:tcPr>
            <w:tcW w:w="841"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to</w:t>
            </w:r>
          </w:p>
        </w:tc>
        <w:tc>
          <w:tcPr>
            <w:tcW w:w="86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to</w:t>
            </w:r>
          </w:p>
        </w:tc>
        <w:tc>
          <w:tcPr>
            <w:tcW w:w="86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to</w:t>
            </w:r>
          </w:p>
        </w:tc>
        <w:tc>
          <w:tcPr>
            <w:tcW w:w="88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to</w:t>
            </w:r>
          </w:p>
        </w:tc>
        <w:tc>
          <w:tcPr>
            <w:tcW w:w="875"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to</w:t>
            </w:r>
          </w:p>
        </w:tc>
        <w:tc>
          <w:tcPr>
            <w:tcW w:w="185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164922/4374</w:t>
            </w:r>
          </w:p>
        </w:tc>
        <w:tc>
          <w:tcPr>
            <w:tcW w:w="122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37.7</w:t>
            </w:r>
          </w:p>
        </w:tc>
      </w:tr>
      <w:tr w:rsidR="00683F70" w:rsidRPr="00421DD4" w:rsidTr="00421DD4">
        <w:trPr>
          <w:jc w:val="center"/>
        </w:trPr>
        <w:tc>
          <w:tcPr>
            <w:tcW w:w="156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Ме.усл.1</w:t>
            </w:r>
          </w:p>
        </w:tc>
        <w:tc>
          <w:tcPr>
            <w:tcW w:w="841"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w:t>
            </w:r>
            <w:r w:rsidRPr="00421DD4">
              <w:rPr>
                <w:color w:val="000000" w:themeColor="text1"/>
                <w:sz w:val="20"/>
                <w:szCs w:val="28"/>
              </w:rPr>
              <w:t>.</w:t>
            </w:r>
            <w:r w:rsidRPr="00421DD4">
              <w:rPr>
                <w:color w:val="000000" w:themeColor="text1"/>
                <w:sz w:val="20"/>
                <w:szCs w:val="28"/>
                <w:lang w:val="en-US"/>
              </w:rPr>
              <w:t>1</w:t>
            </w:r>
          </w:p>
        </w:tc>
        <w:tc>
          <w:tcPr>
            <w:tcW w:w="86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to</w:t>
            </w:r>
          </w:p>
        </w:tc>
        <w:tc>
          <w:tcPr>
            <w:tcW w:w="86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to</w:t>
            </w:r>
          </w:p>
        </w:tc>
        <w:tc>
          <w:tcPr>
            <w:tcW w:w="88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to</w:t>
            </w:r>
          </w:p>
        </w:tc>
        <w:tc>
          <w:tcPr>
            <w:tcW w:w="875"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to</w:t>
            </w:r>
          </w:p>
        </w:tc>
        <w:tc>
          <w:tcPr>
            <w:tcW w:w="185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20393/16531</w:t>
            </w:r>
          </w:p>
        </w:tc>
        <w:tc>
          <w:tcPr>
            <w:tcW w:w="122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1.2</w:t>
            </w:r>
          </w:p>
        </w:tc>
      </w:tr>
      <w:tr w:rsidR="00683F70" w:rsidRPr="00421DD4" w:rsidTr="00421DD4">
        <w:trPr>
          <w:jc w:val="center"/>
        </w:trPr>
        <w:tc>
          <w:tcPr>
            <w:tcW w:w="156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Ме.усл.2</w:t>
            </w:r>
          </w:p>
        </w:tc>
        <w:tc>
          <w:tcPr>
            <w:tcW w:w="841"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 1</w:t>
            </w:r>
          </w:p>
        </w:tc>
        <w:tc>
          <w:tcPr>
            <w:tcW w:w="86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 1</w:t>
            </w:r>
          </w:p>
        </w:tc>
        <w:tc>
          <w:tcPr>
            <w:tcW w:w="86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to</w:t>
            </w:r>
          </w:p>
        </w:tc>
        <w:tc>
          <w:tcPr>
            <w:tcW w:w="88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to</w:t>
            </w:r>
          </w:p>
        </w:tc>
        <w:tc>
          <w:tcPr>
            <w:tcW w:w="875"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to</w:t>
            </w:r>
          </w:p>
        </w:tc>
        <w:tc>
          <w:tcPr>
            <w:tcW w:w="185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174479/1454</w:t>
            </w:r>
          </w:p>
        </w:tc>
        <w:tc>
          <w:tcPr>
            <w:tcW w:w="122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120</w:t>
            </w:r>
          </w:p>
        </w:tc>
      </w:tr>
      <w:tr w:rsidR="00683F70" w:rsidRPr="00421DD4" w:rsidTr="00421DD4">
        <w:trPr>
          <w:jc w:val="center"/>
        </w:trPr>
        <w:tc>
          <w:tcPr>
            <w:tcW w:w="156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Ме.усл.3</w:t>
            </w:r>
          </w:p>
        </w:tc>
        <w:tc>
          <w:tcPr>
            <w:tcW w:w="841"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 1</w:t>
            </w:r>
          </w:p>
        </w:tc>
        <w:tc>
          <w:tcPr>
            <w:tcW w:w="86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 1</w:t>
            </w:r>
          </w:p>
        </w:tc>
        <w:tc>
          <w:tcPr>
            <w:tcW w:w="86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 1</w:t>
            </w:r>
          </w:p>
        </w:tc>
        <w:tc>
          <w:tcPr>
            <w:tcW w:w="88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to</w:t>
            </w:r>
          </w:p>
        </w:tc>
        <w:tc>
          <w:tcPr>
            <w:tcW w:w="875"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to</w:t>
            </w:r>
          </w:p>
        </w:tc>
        <w:tc>
          <w:tcPr>
            <w:tcW w:w="185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160705/1454</w:t>
            </w:r>
          </w:p>
        </w:tc>
        <w:tc>
          <w:tcPr>
            <w:tcW w:w="122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110.5</w:t>
            </w:r>
          </w:p>
        </w:tc>
      </w:tr>
      <w:tr w:rsidR="00683F70" w:rsidRPr="00421DD4" w:rsidTr="00421DD4">
        <w:trPr>
          <w:jc w:val="center"/>
        </w:trPr>
        <w:tc>
          <w:tcPr>
            <w:tcW w:w="156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Ме.усл.4</w:t>
            </w:r>
          </w:p>
        </w:tc>
        <w:tc>
          <w:tcPr>
            <w:tcW w:w="841"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 1</w:t>
            </w:r>
          </w:p>
        </w:tc>
        <w:tc>
          <w:tcPr>
            <w:tcW w:w="86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 1</w:t>
            </w:r>
          </w:p>
        </w:tc>
        <w:tc>
          <w:tcPr>
            <w:tcW w:w="86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 1</w:t>
            </w:r>
          </w:p>
        </w:tc>
        <w:tc>
          <w:tcPr>
            <w:tcW w:w="88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 1</w:t>
            </w:r>
          </w:p>
        </w:tc>
        <w:tc>
          <w:tcPr>
            <w:tcW w:w="875"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to</w:t>
            </w:r>
          </w:p>
        </w:tc>
        <w:tc>
          <w:tcPr>
            <w:tcW w:w="185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187489/1454</w:t>
            </w:r>
          </w:p>
        </w:tc>
        <w:tc>
          <w:tcPr>
            <w:tcW w:w="122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128.9</w:t>
            </w:r>
          </w:p>
        </w:tc>
      </w:tr>
      <w:tr w:rsidR="00683F70" w:rsidRPr="00421DD4" w:rsidTr="00421DD4">
        <w:trPr>
          <w:jc w:val="center"/>
        </w:trPr>
        <w:tc>
          <w:tcPr>
            <w:tcW w:w="156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Ме.1</w:t>
            </w:r>
          </w:p>
        </w:tc>
        <w:tc>
          <w:tcPr>
            <w:tcW w:w="841"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 1</w:t>
            </w:r>
          </w:p>
        </w:tc>
        <w:tc>
          <w:tcPr>
            <w:tcW w:w="86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 1</w:t>
            </w:r>
          </w:p>
        </w:tc>
        <w:tc>
          <w:tcPr>
            <w:tcW w:w="868"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 1</w:t>
            </w:r>
          </w:p>
        </w:tc>
        <w:tc>
          <w:tcPr>
            <w:tcW w:w="88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 1</w:t>
            </w:r>
          </w:p>
        </w:tc>
        <w:tc>
          <w:tcPr>
            <w:tcW w:w="875"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t 1</w:t>
            </w:r>
          </w:p>
        </w:tc>
        <w:tc>
          <w:tcPr>
            <w:tcW w:w="1853"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187489/1531</w:t>
            </w:r>
          </w:p>
        </w:tc>
        <w:tc>
          <w:tcPr>
            <w:tcW w:w="1229"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lang w:val="en-US"/>
              </w:rPr>
            </w:pPr>
            <w:r w:rsidRPr="00421DD4">
              <w:rPr>
                <w:color w:val="000000" w:themeColor="text1"/>
                <w:sz w:val="20"/>
                <w:szCs w:val="28"/>
                <w:lang w:val="en-US"/>
              </w:rPr>
              <w:t>122.5</w:t>
            </w:r>
          </w:p>
        </w:tc>
      </w:tr>
    </w:tbl>
    <w:p w:rsidR="00421DD4" w:rsidRDefault="00421DD4"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Из таблицы видно, что материалоемкость в целом возросла на 84,8 коп., в том</w:t>
      </w:r>
      <w:r w:rsidR="00421DD4">
        <w:rPr>
          <w:color w:val="000000" w:themeColor="text1"/>
          <w:sz w:val="28"/>
          <w:szCs w:val="28"/>
        </w:rPr>
        <w:t xml:space="preserve"> </w:t>
      </w:r>
      <w:r w:rsidRPr="00421DD4">
        <w:rPr>
          <w:color w:val="000000" w:themeColor="text1"/>
          <w:sz w:val="28"/>
          <w:szCs w:val="28"/>
        </w:rPr>
        <w:t>числе за счет изменения:</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Объема выпуска продукции</w:t>
      </w:r>
      <w:r w:rsidR="00421DD4">
        <w:rPr>
          <w:color w:val="000000" w:themeColor="text1"/>
          <w:sz w:val="28"/>
          <w:szCs w:val="28"/>
        </w:rPr>
        <w:t xml:space="preserve"> </w:t>
      </w:r>
      <w:r w:rsidRPr="00421DD4">
        <w:rPr>
          <w:color w:val="000000" w:themeColor="text1"/>
          <w:sz w:val="28"/>
          <w:szCs w:val="28"/>
        </w:rPr>
        <w:t>1,2-37,7=-36,5 коп.;</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Структуры производства</w:t>
      </w:r>
      <w:r w:rsidR="00421DD4">
        <w:rPr>
          <w:color w:val="000000" w:themeColor="text1"/>
          <w:sz w:val="28"/>
          <w:szCs w:val="28"/>
        </w:rPr>
        <w:t xml:space="preserve"> </w:t>
      </w:r>
      <w:r w:rsidRPr="00421DD4">
        <w:rPr>
          <w:color w:val="000000" w:themeColor="text1"/>
          <w:sz w:val="28"/>
          <w:szCs w:val="28"/>
        </w:rPr>
        <w:t>120-1,2=118,8 коп.,</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Удельного расхода сырья</w:t>
      </w:r>
      <w:r w:rsidR="00421DD4">
        <w:rPr>
          <w:color w:val="000000" w:themeColor="text1"/>
          <w:sz w:val="28"/>
          <w:szCs w:val="28"/>
        </w:rPr>
        <w:t xml:space="preserve"> </w:t>
      </w:r>
      <w:r w:rsidRPr="00421DD4">
        <w:rPr>
          <w:color w:val="000000" w:themeColor="text1"/>
          <w:sz w:val="28"/>
          <w:szCs w:val="28"/>
        </w:rPr>
        <w:t>110,5-120=-9,5 коп.,</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Цена на сырье и материалы</w:t>
      </w:r>
      <w:r w:rsidR="00421DD4">
        <w:rPr>
          <w:color w:val="000000" w:themeColor="text1"/>
          <w:sz w:val="28"/>
          <w:szCs w:val="28"/>
        </w:rPr>
        <w:t xml:space="preserve"> </w:t>
      </w:r>
      <w:r w:rsidRPr="00421DD4">
        <w:rPr>
          <w:color w:val="000000" w:themeColor="text1"/>
          <w:sz w:val="28"/>
          <w:szCs w:val="28"/>
        </w:rPr>
        <w:t>128,9-110,5=18,4 коп.,</w:t>
      </w: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Отпускных цен на продукцию</w:t>
      </w:r>
      <w:r w:rsidR="00421DD4">
        <w:rPr>
          <w:color w:val="000000" w:themeColor="text1"/>
          <w:sz w:val="28"/>
          <w:szCs w:val="28"/>
        </w:rPr>
        <w:t xml:space="preserve"> </w:t>
      </w:r>
      <w:r w:rsidRPr="00421DD4">
        <w:rPr>
          <w:color w:val="000000" w:themeColor="text1"/>
          <w:sz w:val="28"/>
          <w:szCs w:val="28"/>
        </w:rPr>
        <w:t>122,5-128,9=-6,4 коп.</w:t>
      </w:r>
    </w:p>
    <w:p w:rsidR="00191C74" w:rsidRDefault="00191C74"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Итого:</w:t>
      </w:r>
      <w:r w:rsidR="00421DD4">
        <w:rPr>
          <w:color w:val="000000" w:themeColor="text1"/>
          <w:sz w:val="28"/>
          <w:szCs w:val="28"/>
        </w:rPr>
        <w:t xml:space="preserve"> </w:t>
      </w:r>
      <w:r w:rsidRPr="00421DD4">
        <w:rPr>
          <w:color w:val="000000" w:themeColor="text1"/>
          <w:sz w:val="28"/>
          <w:szCs w:val="28"/>
        </w:rPr>
        <w:t>84,8 коп.</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Таким образом, можно сделать вывод о том, что на предприятии </w:t>
      </w:r>
      <w:r w:rsidR="005C5D59" w:rsidRPr="00421DD4">
        <w:rPr>
          <w:color w:val="000000" w:themeColor="text1"/>
          <w:sz w:val="28"/>
          <w:szCs w:val="28"/>
        </w:rPr>
        <w:t xml:space="preserve">ИП Соболь Л.С. </w:t>
      </w:r>
      <w:r w:rsidRPr="00421DD4">
        <w:rPr>
          <w:color w:val="000000" w:themeColor="text1"/>
          <w:sz w:val="28"/>
          <w:szCs w:val="28"/>
        </w:rPr>
        <w:t>в отчетном году увеличился удельный вес продукции с более высоким уровнем материалоемкости. Достигнута некоторая экономия материалов по сравнению с утвержденными нормами, в результате чего материалоемкость снизилась на 9,5 коп. Наиболее существенное влияние на повышение материалоемкости продукции оказал рост цен на сырье и материалы в связи с инфляцией.</w:t>
      </w:r>
      <w:r w:rsidRPr="00421DD4">
        <w:rPr>
          <w:color w:val="000000" w:themeColor="text1"/>
          <w:sz w:val="28"/>
          <w:szCs w:val="28"/>
        </w:rPr>
        <w:tab/>
        <w:t xml:space="preserve">За счет этого фактора уровень </w:t>
      </w:r>
      <w:r w:rsidRPr="00421DD4">
        <w:rPr>
          <w:color w:val="000000" w:themeColor="text1"/>
          <w:sz w:val="28"/>
          <w:szCs w:val="28"/>
        </w:rPr>
        <w:lastRenderedPageBreak/>
        <w:t>материалоемкости повысился на</w:t>
      </w:r>
      <w:r w:rsidR="00421DD4">
        <w:rPr>
          <w:color w:val="000000" w:themeColor="text1"/>
          <w:sz w:val="28"/>
          <w:szCs w:val="28"/>
        </w:rPr>
        <w:t xml:space="preserve"> </w:t>
      </w:r>
      <w:r w:rsidRPr="00421DD4">
        <w:rPr>
          <w:color w:val="000000" w:themeColor="text1"/>
          <w:sz w:val="28"/>
          <w:szCs w:val="28"/>
        </w:rPr>
        <w:t>18,4 коп.; причем темпы роста цен на материальные ресурсы превосходили темпы роста цен на продукцию предприятия.</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Затем необходимо проанализировать показатели частной материалоемкости</w:t>
      </w:r>
      <w:r w:rsidR="00421DD4">
        <w:rPr>
          <w:color w:val="000000" w:themeColor="text1"/>
          <w:sz w:val="28"/>
          <w:szCs w:val="28"/>
        </w:rPr>
        <w:t xml:space="preserve"> </w:t>
      </w:r>
      <w:r w:rsidRPr="00421DD4">
        <w:rPr>
          <w:color w:val="000000" w:themeColor="text1"/>
          <w:sz w:val="28"/>
          <w:szCs w:val="28"/>
        </w:rPr>
        <w:t xml:space="preserve">( табл. </w:t>
      </w:r>
      <w:r w:rsidR="00461410" w:rsidRPr="00421DD4">
        <w:rPr>
          <w:color w:val="000000" w:themeColor="text1"/>
          <w:sz w:val="28"/>
          <w:szCs w:val="28"/>
        </w:rPr>
        <w:t>2.</w:t>
      </w:r>
      <w:r w:rsidRPr="00421DD4">
        <w:rPr>
          <w:color w:val="000000" w:themeColor="text1"/>
          <w:sz w:val="28"/>
          <w:szCs w:val="28"/>
        </w:rPr>
        <w:t>4 ).</w:t>
      </w:r>
    </w:p>
    <w:p w:rsidR="007012D1" w:rsidRPr="00421DD4" w:rsidRDefault="007012D1"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autoSpaceDE w:val="0"/>
        <w:autoSpaceDN w:val="0"/>
        <w:adjustRightInd w:val="0"/>
        <w:spacing w:line="360" w:lineRule="auto"/>
        <w:jc w:val="center"/>
        <w:rPr>
          <w:b/>
          <w:color w:val="000000" w:themeColor="text1"/>
          <w:sz w:val="28"/>
          <w:szCs w:val="28"/>
        </w:rPr>
      </w:pPr>
      <w:r w:rsidRPr="00421DD4">
        <w:rPr>
          <w:b/>
          <w:color w:val="000000" w:themeColor="text1"/>
          <w:sz w:val="28"/>
          <w:szCs w:val="28"/>
        </w:rPr>
        <w:t xml:space="preserve">Таблица </w:t>
      </w:r>
      <w:r w:rsidR="00461410" w:rsidRPr="00421DD4">
        <w:rPr>
          <w:b/>
          <w:color w:val="000000" w:themeColor="text1"/>
          <w:sz w:val="28"/>
          <w:szCs w:val="28"/>
        </w:rPr>
        <w:t>2.</w:t>
      </w:r>
      <w:r w:rsidRPr="00421DD4">
        <w:rPr>
          <w:b/>
          <w:color w:val="000000" w:themeColor="text1"/>
          <w:sz w:val="28"/>
          <w:szCs w:val="28"/>
        </w:rPr>
        <w:t>4 Анализ частных показателей материалоемкости</w:t>
      </w:r>
      <w:r w:rsidR="005C5D59" w:rsidRPr="00421DD4">
        <w:rPr>
          <w:b/>
          <w:color w:val="000000" w:themeColor="text1"/>
          <w:sz w:val="28"/>
          <w:szCs w:val="28"/>
        </w:rPr>
        <w:t xml:space="preserve"> в ИП Соболь Л.С. за 2004 г.</w:t>
      </w:r>
    </w:p>
    <w:tbl>
      <w:tblPr>
        <w:tblStyle w:val="a6"/>
        <w:tblW w:w="0" w:type="auto"/>
        <w:jc w:val="center"/>
        <w:tblLook w:val="04A0" w:firstRow="1" w:lastRow="0" w:firstColumn="1" w:lastColumn="0" w:noHBand="0" w:noVBand="1"/>
      </w:tblPr>
      <w:tblGrid>
        <w:gridCol w:w="2392"/>
        <w:gridCol w:w="1402"/>
        <w:gridCol w:w="1277"/>
        <w:gridCol w:w="1416"/>
      </w:tblGrid>
      <w:tr w:rsidR="00683F70" w:rsidRPr="00421DD4" w:rsidTr="00421DD4">
        <w:trPr>
          <w:trHeight w:val="345"/>
          <w:jc w:val="center"/>
        </w:trPr>
        <w:tc>
          <w:tcPr>
            <w:tcW w:w="2392" w:type="dxa"/>
            <w:vMerge w:val="restart"/>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Показатели</w:t>
            </w:r>
          </w:p>
        </w:tc>
        <w:tc>
          <w:tcPr>
            <w:tcW w:w="2679" w:type="dxa"/>
            <w:gridSpan w:val="2"/>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Значение показателя</w:t>
            </w:r>
          </w:p>
        </w:tc>
        <w:tc>
          <w:tcPr>
            <w:tcW w:w="1416" w:type="dxa"/>
            <w:vMerge w:val="restart"/>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Изменение</w:t>
            </w:r>
          </w:p>
        </w:tc>
      </w:tr>
      <w:tr w:rsidR="00683F70" w:rsidRPr="00421DD4" w:rsidTr="00421DD4">
        <w:trPr>
          <w:jc w:val="center"/>
        </w:trPr>
        <w:tc>
          <w:tcPr>
            <w:tcW w:w="2392" w:type="dxa"/>
            <w:vMerge/>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p>
        </w:tc>
        <w:tc>
          <w:tcPr>
            <w:tcW w:w="140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план</w:t>
            </w:r>
          </w:p>
        </w:tc>
        <w:tc>
          <w:tcPr>
            <w:tcW w:w="1277"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факт</w:t>
            </w:r>
          </w:p>
        </w:tc>
        <w:tc>
          <w:tcPr>
            <w:tcW w:w="1416" w:type="dxa"/>
            <w:vMerge/>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p>
        </w:tc>
      </w:tr>
      <w:tr w:rsidR="00683F70" w:rsidRPr="00421DD4" w:rsidTr="00421DD4">
        <w:trPr>
          <w:jc w:val="center"/>
        </w:trPr>
        <w:tc>
          <w:tcPr>
            <w:tcW w:w="239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Выпуск продукции ,т. р.</w:t>
            </w:r>
          </w:p>
        </w:tc>
        <w:tc>
          <w:tcPr>
            <w:tcW w:w="1402" w:type="dxa"/>
          </w:tcPr>
          <w:p w:rsidR="00683F70" w:rsidRPr="00421DD4" w:rsidRDefault="00421DD4"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 xml:space="preserve"> </w:t>
            </w:r>
            <w:r w:rsidR="00683F70" w:rsidRPr="00421DD4">
              <w:rPr>
                <w:color w:val="000000" w:themeColor="text1"/>
                <w:sz w:val="20"/>
                <w:szCs w:val="28"/>
              </w:rPr>
              <w:t>49880</w:t>
            </w:r>
          </w:p>
        </w:tc>
        <w:tc>
          <w:tcPr>
            <w:tcW w:w="1277"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64790</w:t>
            </w:r>
          </w:p>
        </w:tc>
        <w:tc>
          <w:tcPr>
            <w:tcW w:w="141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+14910</w:t>
            </w:r>
          </w:p>
        </w:tc>
      </w:tr>
      <w:tr w:rsidR="00683F70" w:rsidRPr="00421DD4" w:rsidTr="00421DD4">
        <w:trPr>
          <w:jc w:val="center"/>
        </w:trPr>
        <w:tc>
          <w:tcPr>
            <w:tcW w:w="239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Материальные затраты, т. р.</w:t>
            </w:r>
          </w:p>
        </w:tc>
        <w:tc>
          <w:tcPr>
            <w:tcW w:w="140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19276</w:t>
            </w:r>
          </w:p>
        </w:tc>
        <w:tc>
          <w:tcPr>
            <w:tcW w:w="1277"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21653</w:t>
            </w:r>
          </w:p>
        </w:tc>
        <w:tc>
          <w:tcPr>
            <w:tcW w:w="141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+2377</w:t>
            </w:r>
          </w:p>
        </w:tc>
      </w:tr>
      <w:tr w:rsidR="00683F70" w:rsidRPr="00421DD4" w:rsidTr="00421DD4">
        <w:trPr>
          <w:jc w:val="center"/>
        </w:trPr>
        <w:tc>
          <w:tcPr>
            <w:tcW w:w="239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в т.ч. : сырье, материалы</w:t>
            </w:r>
          </w:p>
        </w:tc>
        <w:tc>
          <w:tcPr>
            <w:tcW w:w="140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11953</w:t>
            </w:r>
          </w:p>
        </w:tc>
        <w:tc>
          <w:tcPr>
            <w:tcW w:w="1277"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13456</w:t>
            </w:r>
          </w:p>
        </w:tc>
        <w:tc>
          <w:tcPr>
            <w:tcW w:w="141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+1503</w:t>
            </w:r>
          </w:p>
        </w:tc>
      </w:tr>
      <w:tr w:rsidR="00683F70" w:rsidRPr="00421DD4" w:rsidTr="00421DD4">
        <w:trPr>
          <w:jc w:val="center"/>
        </w:trPr>
        <w:tc>
          <w:tcPr>
            <w:tcW w:w="239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топливо</w:t>
            </w:r>
          </w:p>
        </w:tc>
        <w:tc>
          <w:tcPr>
            <w:tcW w:w="140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4531</w:t>
            </w:r>
          </w:p>
        </w:tc>
        <w:tc>
          <w:tcPr>
            <w:tcW w:w="1277"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5127</w:t>
            </w:r>
          </w:p>
        </w:tc>
        <w:tc>
          <w:tcPr>
            <w:tcW w:w="141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+596</w:t>
            </w:r>
          </w:p>
        </w:tc>
      </w:tr>
      <w:tr w:rsidR="00683F70" w:rsidRPr="00421DD4" w:rsidTr="00421DD4">
        <w:trPr>
          <w:jc w:val="center"/>
        </w:trPr>
        <w:tc>
          <w:tcPr>
            <w:tcW w:w="239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энергия</w:t>
            </w:r>
          </w:p>
        </w:tc>
        <w:tc>
          <w:tcPr>
            <w:tcW w:w="140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2792</w:t>
            </w:r>
          </w:p>
        </w:tc>
        <w:tc>
          <w:tcPr>
            <w:tcW w:w="1277"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3070</w:t>
            </w:r>
          </w:p>
        </w:tc>
        <w:tc>
          <w:tcPr>
            <w:tcW w:w="141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+278</w:t>
            </w:r>
          </w:p>
        </w:tc>
      </w:tr>
      <w:tr w:rsidR="00683F70" w:rsidRPr="00421DD4" w:rsidTr="00421DD4">
        <w:trPr>
          <w:jc w:val="center"/>
        </w:trPr>
        <w:tc>
          <w:tcPr>
            <w:tcW w:w="239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Общая Ме, коп.</w:t>
            </w:r>
          </w:p>
        </w:tc>
        <w:tc>
          <w:tcPr>
            <w:tcW w:w="140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38,64</w:t>
            </w:r>
          </w:p>
        </w:tc>
        <w:tc>
          <w:tcPr>
            <w:tcW w:w="1277"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33,42</w:t>
            </w:r>
          </w:p>
        </w:tc>
        <w:tc>
          <w:tcPr>
            <w:tcW w:w="141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-5,22</w:t>
            </w:r>
          </w:p>
        </w:tc>
      </w:tr>
      <w:tr w:rsidR="00683F70" w:rsidRPr="00421DD4" w:rsidTr="00421DD4">
        <w:trPr>
          <w:jc w:val="center"/>
        </w:trPr>
        <w:tc>
          <w:tcPr>
            <w:tcW w:w="239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в т.ч. сырье, материалы</w:t>
            </w:r>
          </w:p>
        </w:tc>
        <w:tc>
          <w:tcPr>
            <w:tcW w:w="140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23,96</w:t>
            </w:r>
          </w:p>
        </w:tc>
        <w:tc>
          <w:tcPr>
            <w:tcW w:w="1277"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20,77</w:t>
            </w:r>
          </w:p>
        </w:tc>
        <w:tc>
          <w:tcPr>
            <w:tcW w:w="141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-3,19</w:t>
            </w:r>
          </w:p>
        </w:tc>
      </w:tr>
      <w:tr w:rsidR="00683F70" w:rsidRPr="00421DD4" w:rsidTr="00421DD4">
        <w:trPr>
          <w:jc w:val="center"/>
        </w:trPr>
        <w:tc>
          <w:tcPr>
            <w:tcW w:w="239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топливо</w:t>
            </w:r>
          </w:p>
        </w:tc>
        <w:tc>
          <w:tcPr>
            <w:tcW w:w="140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9,08</w:t>
            </w:r>
          </w:p>
        </w:tc>
        <w:tc>
          <w:tcPr>
            <w:tcW w:w="1277"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7,91</w:t>
            </w:r>
          </w:p>
        </w:tc>
        <w:tc>
          <w:tcPr>
            <w:tcW w:w="141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-1,17</w:t>
            </w:r>
          </w:p>
        </w:tc>
      </w:tr>
      <w:tr w:rsidR="00683F70" w:rsidRPr="00421DD4" w:rsidTr="00421DD4">
        <w:trPr>
          <w:jc w:val="center"/>
        </w:trPr>
        <w:tc>
          <w:tcPr>
            <w:tcW w:w="239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энергия</w:t>
            </w:r>
          </w:p>
        </w:tc>
        <w:tc>
          <w:tcPr>
            <w:tcW w:w="140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5,6</w:t>
            </w:r>
          </w:p>
        </w:tc>
        <w:tc>
          <w:tcPr>
            <w:tcW w:w="1277"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4,74</w:t>
            </w:r>
          </w:p>
        </w:tc>
        <w:tc>
          <w:tcPr>
            <w:tcW w:w="141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-0,86</w:t>
            </w:r>
          </w:p>
        </w:tc>
      </w:tr>
    </w:tbl>
    <w:p w:rsidR="00191C74" w:rsidRDefault="00191C74"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Объектом анализа является изменение объема выпуска продукции</w:t>
      </w:r>
      <w:r w:rsidR="00421DD4">
        <w:rPr>
          <w:color w:val="000000" w:themeColor="text1"/>
          <w:sz w:val="28"/>
          <w:szCs w:val="28"/>
        </w:rPr>
        <w:t xml:space="preserve"> </w:t>
      </w:r>
      <w:r w:rsidR="006E2484" w:rsidRPr="00421DD4">
        <w:rPr>
          <w:color w:val="000000" w:themeColor="text1"/>
          <w:sz w:val="28"/>
          <w:szCs w:val="28"/>
        </w:rPr>
        <w:t>в ИП Соболь Л.С.</w:t>
      </w:r>
      <w:r w:rsidR="00421DD4">
        <w:rPr>
          <w:color w:val="000000" w:themeColor="text1"/>
          <w:sz w:val="28"/>
          <w:szCs w:val="28"/>
        </w:rPr>
        <w:t xml:space="preserve"> </w:t>
      </w:r>
      <w:r w:rsidRPr="00421DD4">
        <w:rPr>
          <w:color w:val="000000" w:themeColor="text1"/>
          <w:sz w:val="28"/>
          <w:szCs w:val="28"/>
        </w:rPr>
        <w:t>64790-49880=14910</w:t>
      </w:r>
    </w:p>
    <w:p w:rsidR="00683F70" w:rsidRPr="00421DD4" w:rsidRDefault="006E2484"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На предприятии ИП Соболь Л.С. п</w:t>
      </w:r>
      <w:r w:rsidR="00683F70" w:rsidRPr="00421DD4">
        <w:rPr>
          <w:color w:val="000000" w:themeColor="text1"/>
          <w:sz w:val="28"/>
          <w:szCs w:val="28"/>
        </w:rPr>
        <w:t>роизошло увеличение материальных затрат</w:t>
      </w:r>
      <w:r w:rsidR="00421DD4">
        <w:rPr>
          <w:color w:val="000000" w:themeColor="text1"/>
          <w:sz w:val="28"/>
          <w:szCs w:val="28"/>
        </w:rPr>
        <w:t xml:space="preserve"> </w:t>
      </w:r>
      <w:r w:rsidR="00683F70" w:rsidRPr="00421DD4">
        <w:rPr>
          <w:color w:val="000000" w:themeColor="text1"/>
          <w:sz w:val="28"/>
          <w:szCs w:val="28"/>
        </w:rPr>
        <w:t>21653-19276=2377 ,чт</w:t>
      </w:r>
      <w:r w:rsidRPr="00421DD4">
        <w:rPr>
          <w:color w:val="000000" w:themeColor="text1"/>
          <w:sz w:val="28"/>
          <w:szCs w:val="28"/>
        </w:rPr>
        <w:t>о повлияло на увеличение затрат</w:t>
      </w:r>
      <w:r w:rsidR="00683F70" w:rsidRPr="00421DD4">
        <w:rPr>
          <w:color w:val="000000" w:themeColor="text1"/>
          <w:sz w:val="28"/>
          <w:szCs w:val="28"/>
        </w:rPr>
        <w:t>, связанных с расходом</w:t>
      </w:r>
      <w:r w:rsidR="00421DD4">
        <w:rPr>
          <w:color w:val="000000" w:themeColor="text1"/>
          <w:sz w:val="28"/>
          <w:szCs w:val="28"/>
        </w:rPr>
        <w:t xml:space="preserve"> </w:t>
      </w:r>
      <w:r w:rsidR="00683F70" w:rsidRPr="00421DD4">
        <w:rPr>
          <w:color w:val="000000" w:themeColor="text1"/>
          <w:sz w:val="28"/>
          <w:szCs w:val="28"/>
        </w:rPr>
        <w:t>материалов, топлива, энергии.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Материалоемкость снизилась на 5,2 коп. Изменение цен на сырье, материалы, топливо и энергию уменьшило материалоемкость на 1,16 коп.</w:t>
      </w:r>
    </w:p>
    <w:p w:rsidR="00683F70" w:rsidRPr="00421DD4" w:rsidRDefault="00683F70" w:rsidP="00191C74">
      <w:pPr>
        <w:keepNext/>
        <w:widowControl w:val="0"/>
        <w:shd w:val="clear" w:color="000000" w:fill="auto"/>
        <w:suppressAutoHyphens/>
        <w:spacing w:line="360" w:lineRule="auto"/>
        <w:ind w:firstLine="709"/>
        <w:jc w:val="both"/>
        <w:rPr>
          <w:color w:val="000000" w:themeColor="text1"/>
          <w:sz w:val="28"/>
        </w:rPr>
      </w:pPr>
      <w:r w:rsidRPr="00421DD4">
        <w:rPr>
          <w:color w:val="000000" w:themeColor="text1"/>
          <w:sz w:val="28"/>
          <w:szCs w:val="28"/>
        </w:rPr>
        <w:t>Одним из показателей эффективности использования материальных ресурсов является прибы</w:t>
      </w:r>
      <w:r w:rsidR="006E2484" w:rsidRPr="00421DD4">
        <w:rPr>
          <w:color w:val="000000" w:themeColor="text1"/>
          <w:sz w:val="28"/>
          <w:szCs w:val="28"/>
        </w:rPr>
        <w:t>ль на рубль материальных затрат</w:t>
      </w:r>
      <w:r w:rsidR="006527D2" w:rsidRPr="00421DD4">
        <w:rPr>
          <w:color w:val="000000" w:themeColor="text1"/>
          <w:sz w:val="28"/>
          <w:szCs w:val="28"/>
        </w:rPr>
        <w:t xml:space="preserve"> </w:t>
      </w:r>
      <w:r w:rsidR="00265387" w:rsidRPr="00421DD4">
        <w:rPr>
          <w:color w:val="000000" w:themeColor="text1"/>
          <w:sz w:val="28"/>
        </w:rPr>
        <w:t>/42 - 174/</w:t>
      </w:r>
      <w:r w:rsidRPr="00421DD4">
        <w:rPr>
          <w:color w:val="000000" w:themeColor="text1"/>
          <w:sz w:val="28"/>
          <w:szCs w:val="28"/>
        </w:rPr>
        <w:t>.</w:t>
      </w:r>
      <w:r w:rsidR="006E2484" w:rsidRPr="00421DD4">
        <w:rPr>
          <w:color w:val="000000" w:themeColor="text1"/>
          <w:sz w:val="28"/>
          <w:szCs w:val="28"/>
        </w:rPr>
        <w:t xml:space="preserve"> </w:t>
      </w:r>
      <w:r w:rsidRPr="00421DD4">
        <w:rPr>
          <w:color w:val="000000" w:themeColor="text1"/>
          <w:sz w:val="28"/>
          <w:szCs w:val="28"/>
        </w:rPr>
        <w:t>Ее</w:t>
      </w:r>
      <w:r w:rsidR="00421DD4">
        <w:rPr>
          <w:color w:val="000000" w:themeColor="text1"/>
          <w:sz w:val="28"/>
          <w:szCs w:val="28"/>
        </w:rPr>
        <w:t xml:space="preserve"> </w:t>
      </w:r>
      <w:r w:rsidRPr="00421DD4">
        <w:rPr>
          <w:color w:val="000000" w:themeColor="text1"/>
          <w:sz w:val="28"/>
          <w:szCs w:val="28"/>
        </w:rPr>
        <w:t>повышение положительно характеризует работу предприятия</w:t>
      </w:r>
      <w:r w:rsidR="007328C3" w:rsidRPr="00421DD4">
        <w:rPr>
          <w:color w:val="000000" w:themeColor="text1"/>
          <w:sz w:val="28"/>
          <w:szCs w:val="28"/>
        </w:rPr>
        <w:t xml:space="preserve"> ИП Соболь Л.С</w:t>
      </w:r>
      <w:r w:rsidRPr="00421DD4">
        <w:rPr>
          <w:color w:val="000000" w:themeColor="text1"/>
          <w:sz w:val="28"/>
          <w:szCs w:val="28"/>
        </w:rPr>
        <w:t>. В процессе анализа необходимо изучить динамику данного показателя. Для этого можно использовать следующую факторную модель:</w:t>
      </w:r>
    </w:p>
    <w:p w:rsidR="00683F70" w:rsidRPr="00421DD4" w:rsidRDefault="00BD4EAC" w:rsidP="00191C74">
      <w:pPr>
        <w:keepNext/>
        <w:widowControl w:val="0"/>
        <w:shd w:val="clear" w:color="000000" w:fill="auto"/>
        <w:autoSpaceDE w:val="0"/>
        <w:autoSpaceDN w:val="0"/>
        <w:adjustRightInd w:val="0"/>
        <w:spacing w:line="360" w:lineRule="auto"/>
        <w:jc w:val="center"/>
        <w:rPr>
          <w:color w:val="000000" w:themeColor="text1"/>
          <w:sz w:val="28"/>
          <w:szCs w:val="28"/>
        </w:rPr>
      </w:pPr>
      <w:r w:rsidRPr="00421DD4">
        <w:rPr>
          <w:color w:val="000000" w:themeColor="text1"/>
          <w:sz w:val="28"/>
          <w:szCs w:val="28"/>
        </w:rPr>
        <w:object w:dxaOrig="3820" w:dyaOrig="620">
          <v:shape id="_x0000_i1044" type="#_x0000_t75" style="width:191.25pt;height:30.75pt" o:ole="">
            <v:imagedata r:id="rId41" o:title=""/>
          </v:shape>
          <o:OLEObject Type="Embed" ProgID="Equation.3" ShapeID="_x0000_i1044" DrawAspect="Content" ObjectID="_1461131436" r:id="rId42"/>
        </w:object>
      </w:r>
      <w:r w:rsidR="00421DD4">
        <w:rPr>
          <w:color w:val="000000" w:themeColor="text1"/>
          <w:sz w:val="28"/>
          <w:szCs w:val="28"/>
        </w:rPr>
        <w:t xml:space="preserve"> </w:t>
      </w:r>
      <w:r w:rsidR="00461410" w:rsidRPr="00421DD4">
        <w:rPr>
          <w:color w:val="000000" w:themeColor="text1"/>
          <w:sz w:val="28"/>
          <w:szCs w:val="28"/>
        </w:rPr>
        <w:t>(2.5)</w:t>
      </w:r>
    </w:p>
    <w:p w:rsidR="00421DD4" w:rsidRDefault="00421DD4"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где</w:t>
      </w:r>
      <w:r w:rsidR="00421DD4">
        <w:rPr>
          <w:color w:val="000000" w:themeColor="text1"/>
          <w:sz w:val="28"/>
          <w:szCs w:val="28"/>
        </w:rPr>
        <w:t xml:space="preserve"> </w:t>
      </w:r>
      <w:r w:rsidRPr="00421DD4">
        <w:rPr>
          <w:color w:val="000000" w:themeColor="text1"/>
          <w:sz w:val="28"/>
          <w:szCs w:val="28"/>
        </w:rPr>
        <w:t>П- прибыль от реализации;</w:t>
      </w: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 выручка от реализации продукции;</w:t>
      </w: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lang w:val="en-US"/>
        </w:rPr>
        <w:t>R</w:t>
      </w:r>
      <w:r w:rsidRPr="00421DD4">
        <w:rPr>
          <w:color w:val="000000" w:themeColor="text1"/>
          <w:sz w:val="28"/>
          <w:szCs w:val="28"/>
        </w:rPr>
        <w:t>об- рентабельность оборота;</w:t>
      </w: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Дв- доля выручки в общем объеме выпуска продукции;</w:t>
      </w: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Мо- материалоотдача.</w:t>
      </w:r>
    </w:p>
    <w:p w:rsidR="00421DD4" w:rsidRDefault="00421DD4"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autoSpaceDE w:val="0"/>
        <w:autoSpaceDN w:val="0"/>
        <w:adjustRightInd w:val="0"/>
        <w:spacing w:line="360" w:lineRule="auto"/>
        <w:jc w:val="center"/>
        <w:rPr>
          <w:b/>
          <w:color w:val="000000" w:themeColor="text1"/>
          <w:sz w:val="28"/>
          <w:szCs w:val="28"/>
        </w:rPr>
      </w:pPr>
      <w:r w:rsidRPr="00421DD4">
        <w:rPr>
          <w:b/>
          <w:color w:val="000000" w:themeColor="text1"/>
          <w:sz w:val="28"/>
          <w:szCs w:val="28"/>
        </w:rPr>
        <w:t xml:space="preserve">Таблица </w:t>
      </w:r>
      <w:r w:rsidR="00FA1AED" w:rsidRPr="00421DD4">
        <w:rPr>
          <w:b/>
          <w:color w:val="000000" w:themeColor="text1"/>
          <w:sz w:val="28"/>
          <w:szCs w:val="28"/>
        </w:rPr>
        <w:t>2.</w:t>
      </w:r>
      <w:r w:rsidRPr="00421DD4">
        <w:rPr>
          <w:b/>
          <w:color w:val="000000" w:themeColor="text1"/>
          <w:sz w:val="28"/>
          <w:szCs w:val="28"/>
        </w:rPr>
        <w:t>5 Анализ показателей прибыли на рубль материальных затрат</w:t>
      </w:r>
      <w:r w:rsidR="0012064F" w:rsidRPr="00421DD4">
        <w:rPr>
          <w:b/>
          <w:color w:val="000000" w:themeColor="text1"/>
          <w:sz w:val="28"/>
          <w:szCs w:val="28"/>
        </w:rPr>
        <w:t xml:space="preserve"> за 2004 г.</w:t>
      </w:r>
    </w:p>
    <w:tbl>
      <w:tblPr>
        <w:tblStyle w:val="a6"/>
        <w:tblW w:w="0" w:type="auto"/>
        <w:jc w:val="center"/>
        <w:tblLook w:val="04A0" w:firstRow="1" w:lastRow="0" w:firstColumn="1" w:lastColumn="0" w:noHBand="0" w:noVBand="1"/>
      </w:tblPr>
      <w:tblGrid>
        <w:gridCol w:w="3492"/>
        <w:gridCol w:w="1542"/>
        <w:gridCol w:w="1276"/>
        <w:gridCol w:w="1417"/>
      </w:tblGrid>
      <w:tr w:rsidR="00683F70" w:rsidRPr="00421DD4" w:rsidTr="00191C74">
        <w:trPr>
          <w:trHeight w:val="135"/>
          <w:jc w:val="center"/>
        </w:trPr>
        <w:tc>
          <w:tcPr>
            <w:tcW w:w="3492" w:type="dxa"/>
            <w:vMerge w:val="restart"/>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Показатели</w:t>
            </w:r>
          </w:p>
        </w:tc>
        <w:tc>
          <w:tcPr>
            <w:tcW w:w="2818" w:type="dxa"/>
            <w:gridSpan w:val="2"/>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Значения показателей</w:t>
            </w:r>
          </w:p>
        </w:tc>
        <w:tc>
          <w:tcPr>
            <w:tcW w:w="1417" w:type="dxa"/>
            <w:vMerge w:val="restart"/>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Изменение</w:t>
            </w:r>
          </w:p>
        </w:tc>
      </w:tr>
      <w:tr w:rsidR="00683F70" w:rsidRPr="00421DD4" w:rsidTr="00191C74">
        <w:trPr>
          <w:jc w:val="center"/>
        </w:trPr>
        <w:tc>
          <w:tcPr>
            <w:tcW w:w="3492" w:type="dxa"/>
            <w:vMerge/>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p>
        </w:tc>
        <w:tc>
          <w:tcPr>
            <w:tcW w:w="154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план</w:t>
            </w:r>
          </w:p>
        </w:tc>
        <w:tc>
          <w:tcPr>
            <w:tcW w:w="127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факт</w:t>
            </w:r>
          </w:p>
        </w:tc>
        <w:tc>
          <w:tcPr>
            <w:tcW w:w="1417" w:type="dxa"/>
            <w:vMerge/>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p>
        </w:tc>
      </w:tr>
      <w:tr w:rsidR="00683F70" w:rsidRPr="00421DD4" w:rsidTr="00191C74">
        <w:trPr>
          <w:jc w:val="center"/>
        </w:trPr>
        <w:tc>
          <w:tcPr>
            <w:tcW w:w="349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Прибыль от реализации, тыс. руб.</w:t>
            </w:r>
          </w:p>
        </w:tc>
        <w:tc>
          <w:tcPr>
            <w:tcW w:w="154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6133</w:t>
            </w:r>
          </w:p>
        </w:tc>
        <w:tc>
          <w:tcPr>
            <w:tcW w:w="127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7795</w:t>
            </w:r>
          </w:p>
        </w:tc>
        <w:tc>
          <w:tcPr>
            <w:tcW w:w="1417"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+1662</w:t>
            </w:r>
          </w:p>
        </w:tc>
      </w:tr>
      <w:tr w:rsidR="00683F70" w:rsidRPr="00421DD4" w:rsidTr="00191C74">
        <w:trPr>
          <w:jc w:val="center"/>
        </w:trPr>
        <w:tc>
          <w:tcPr>
            <w:tcW w:w="349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Выручка от реализации, тыс. руб.</w:t>
            </w:r>
          </w:p>
        </w:tc>
        <w:tc>
          <w:tcPr>
            <w:tcW w:w="154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51980</w:t>
            </w:r>
          </w:p>
        </w:tc>
        <w:tc>
          <w:tcPr>
            <w:tcW w:w="127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84919</w:t>
            </w:r>
          </w:p>
        </w:tc>
        <w:tc>
          <w:tcPr>
            <w:tcW w:w="1417"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+32939</w:t>
            </w:r>
          </w:p>
        </w:tc>
      </w:tr>
      <w:tr w:rsidR="00683F70" w:rsidRPr="00421DD4" w:rsidTr="00191C74">
        <w:trPr>
          <w:jc w:val="center"/>
        </w:trPr>
        <w:tc>
          <w:tcPr>
            <w:tcW w:w="349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Объем выпуска, тыс. руб.</w:t>
            </w:r>
          </w:p>
        </w:tc>
        <w:tc>
          <w:tcPr>
            <w:tcW w:w="154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49880</w:t>
            </w:r>
          </w:p>
        </w:tc>
        <w:tc>
          <w:tcPr>
            <w:tcW w:w="127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64790</w:t>
            </w:r>
          </w:p>
        </w:tc>
        <w:tc>
          <w:tcPr>
            <w:tcW w:w="1417"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+14910</w:t>
            </w:r>
          </w:p>
        </w:tc>
      </w:tr>
      <w:tr w:rsidR="00683F70" w:rsidRPr="00421DD4" w:rsidTr="00191C74">
        <w:trPr>
          <w:jc w:val="center"/>
        </w:trPr>
        <w:tc>
          <w:tcPr>
            <w:tcW w:w="349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Материальные затраты, тыс. руб.</w:t>
            </w:r>
          </w:p>
        </w:tc>
        <w:tc>
          <w:tcPr>
            <w:tcW w:w="154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19276</w:t>
            </w:r>
          </w:p>
        </w:tc>
        <w:tc>
          <w:tcPr>
            <w:tcW w:w="127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21653</w:t>
            </w:r>
          </w:p>
        </w:tc>
        <w:tc>
          <w:tcPr>
            <w:tcW w:w="1417"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+2377</w:t>
            </w:r>
          </w:p>
        </w:tc>
      </w:tr>
      <w:tr w:rsidR="00683F70" w:rsidRPr="00421DD4" w:rsidTr="00191C74">
        <w:trPr>
          <w:jc w:val="center"/>
        </w:trPr>
        <w:tc>
          <w:tcPr>
            <w:tcW w:w="349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Рентабельность оборота, %</w:t>
            </w:r>
          </w:p>
        </w:tc>
        <w:tc>
          <w:tcPr>
            <w:tcW w:w="154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11,4</w:t>
            </w:r>
          </w:p>
        </w:tc>
        <w:tc>
          <w:tcPr>
            <w:tcW w:w="127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17,2</w:t>
            </w:r>
          </w:p>
        </w:tc>
        <w:tc>
          <w:tcPr>
            <w:tcW w:w="1417"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+5,8</w:t>
            </w:r>
          </w:p>
        </w:tc>
      </w:tr>
      <w:tr w:rsidR="00683F70" w:rsidRPr="00421DD4" w:rsidTr="00191C74">
        <w:trPr>
          <w:jc w:val="center"/>
        </w:trPr>
        <w:tc>
          <w:tcPr>
            <w:tcW w:w="349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Доля выручки в общем выпуске</w:t>
            </w:r>
          </w:p>
        </w:tc>
        <w:tc>
          <w:tcPr>
            <w:tcW w:w="154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1,4</w:t>
            </w:r>
          </w:p>
        </w:tc>
        <w:tc>
          <w:tcPr>
            <w:tcW w:w="127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1,3</w:t>
            </w:r>
          </w:p>
        </w:tc>
        <w:tc>
          <w:tcPr>
            <w:tcW w:w="1417"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+0,26</w:t>
            </w:r>
          </w:p>
        </w:tc>
      </w:tr>
      <w:tr w:rsidR="00683F70" w:rsidRPr="00421DD4" w:rsidTr="00191C74">
        <w:trPr>
          <w:jc w:val="center"/>
        </w:trPr>
        <w:tc>
          <w:tcPr>
            <w:tcW w:w="349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Материалоотдача, руб.</w:t>
            </w:r>
          </w:p>
        </w:tc>
        <w:tc>
          <w:tcPr>
            <w:tcW w:w="154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2,6</w:t>
            </w:r>
          </w:p>
        </w:tc>
        <w:tc>
          <w:tcPr>
            <w:tcW w:w="127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3</w:t>
            </w:r>
          </w:p>
        </w:tc>
        <w:tc>
          <w:tcPr>
            <w:tcW w:w="1417"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+0,4</w:t>
            </w:r>
          </w:p>
        </w:tc>
      </w:tr>
      <w:tr w:rsidR="00683F70" w:rsidRPr="00421DD4" w:rsidTr="00191C74">
        <w:trPr>
          <w:jc w:val="center"/>
        </w:trPr>
        <w:tc>
          <w:tcPr>
            <w:tcW w:w="349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Прибыль на 1 рубль материальных затрат, коп.</w:t>
            </w:r>
          </w:p>
        </w:tc>
        <w:tc>
          <w:tcPr>
            <w:tcW w:w="1542"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30,83</w:t>
            </w:r>
          </w:p>
        </w:tc>
        <w:tc>
          <w:tcPr>
            <w:tcW w:w="1276"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67,08</w:t>
            </w:r>
          </w:p>
        </w:tc>
        <w:tc>
          <w:tcPr>
            <w:tcW w:w="1417" w:type="dxa"/>
          </w:tcPr>
          <w:p w:rsidR="00683F70" w:rsidRPr="00421DD4" w:rsidRDefault="00683F70" w:rsidP="00191C74">
            <w:pPr>
              <w:keepNext/>
              <w:widowControl w:val="0"/>
              <w:shd w:val="clear" w:color="000000" w:fill="auto"/>
              <w:suppressAutoHyphens/>
              <w:overflowPunct w:val="0"/>
              <w:autoSpaceDE w:val="0"/>
              <w:autoSpaceDN w:val="0"/>
              <w:adjustRightInd w:val="0"/>
              <w:spacing w:line="360" w:lineRule="auto"/>
              <w:textAlignment w:val="baseline"/>
              <w:rPr>
                <w:color w:val="000000" w:themeColor="text1"/>
                <w:sz w:val="20"/>
                <w:szCs w:val="28"/>
              </w:rPr>
            </w:pPr>
            <w:r w:rsidRPr="00421DD4">
              <w:rPr>
                <w:color w:val="000000" w:themeColor="text1"/>
                <w:sz w:val="20"/>
                <w:szCs w:val="28"/>
              </w:rPr>
              <w:t>+36,25</w:t>
            </w:r>
          </w:p>
        </w:tc>
      </w:tr>
    </w:tbl>
    <w:p w:rsidR="00421DD4" w:rsidRDefault="00421DD4"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Из таблицы видно, что </w:t>
      </w:r>
      <w:r w:rsidR="0012064F" w:rsidRPr="00421DD4">
        <w:rPr>
          <w:color w:val="000000" w:themeColor="text1"/>
          <w:sz w:val="28"/>
          <w:szCs w:val="28"/>
        </w:rPr>
        <w:t xml:space="preserve">на предприятии ИП Соболь Л.С. </w:t>
      </w:r>
      <w:r w:rsidRPr="00421DD4">
        <w:rPr>
          <w:color w:val="000000" w:themeColor="text1"/>
          <w:sz w:val="28"/>
          <w:szCs w:val="28"/>
        </w:rPr>
        <w:t>в отчетном году прибыль на рубль материальных затрат увеличилась на</w:t>
      </w:r>
      <w:r w:rsidR="00421DD4">
        <w:rPr>
          <w:color w:val="000000" w:themeColor="text1"/>
          <w:sz w:val="28"/>
          <w:szCs w:val="28"/>
        </w:rPr>
        <w:t xml:space="preserve"> </w:t>
      </w:r>
      <w:r w:rsidRPr="00421DD4">
        <w:rPr>
          <w:color w:val="000000" w:themeColor="text1"/>
          <w:sz w:val="28"/>
          <w:szCs w:val="28"/>
        </w:rPr>
        <w:t>36,25 коп. за счет изменения материалоотдачи на 0,4 руб., доли выручки в общем выпуске продукции на 0,26 руб., а т.ж. за счет рентабельности</w:t>
      </w:r>
      <w:r w:rsidR="00421DD4">
        <w:rPr>
          <w:color w:val="000000" w:themeColor="text1"/>
          <w:sz w:val="28"/>
          <w:szCs w:val="28"/>
        </w:rPr>
        <w:t xml:space="preserve"> </w:t>
      </w:r>
      <w:r w:rsidRPr="00421DD4">
        <w:rPr>
          <w:color w:val="000000" w:themeColor="text1"/>
          <w:sz w:val="28"/>
          <w:szCs w:val="28"/>
        </w:rPr>
        <w:t>продаж:</w:t>
      </w:r>
    </w:p>
    <w:p w:rsidR="00421DD4" w:rsidRDefault="00421DD4"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683F70" w:rsidRPr="00421DD4" w:rsidRDefault="00BD4EAC" w:rsidP="00191C74">
      <w:pPr>
        <w:keepNext/>
        <w:widowControl w:val="0"/>
        <w:shd w:val="clear" w:color="000000" w:fill="auto"/>
        <w:autoSpaceDE w:val="0"/>
        <w:autoSpaceDN w:val="0"/>
        <w:adjustRightInd w:val="0"/>
        <w:spacing w:line="360" w:lineRule="auto"/>
        <w:jc w:val="center"/>
        <w:rPr>
          <w:color w:val="000000" w:themeColor="text1"/>
          <w:sz w:val="28"/>
          <w:szCs w:val="28"/>
        </w:rPr>
      </w:pPr>
      <w:r w:rsidRPr="00421DD4">
        <w:rPr>
          <w:color w:val="000000" w:themeColor="text1"/>
          <w:sz w:val="28"/>
          <w:szCs w:val="28"/>
        </w:rPr>
        <w:object w:dxaOrig="180" w:dyaOrig="340">
          <v:shape id="_x0000_i1045" type="#_x0000_t75" style="width:9pt;height:17.25pt" o:ole="">
            <v:imagedata r:id="rId13" o:title=""/>
          </v:shape>
          <o:OLEObject Type="Embed" ProgID="Equation.3" ShapeID="_x0000_i1045" DrawAspect="Content" ObjectID="_1461131437" r:id="rId43"/>
        </w:object>
      </w:r>
      <w:r w:rsidR="00683F70" w:rsidRPr="00421DD4">
        <w:rPr>
          <w:color w:val="000000" w:themeColor="text1"/>
          <w:sz w:val="28"/>
          <w:szCs w:val="28"/>
        </w:rPr>
        <w:t>Мо* Дв*</w:t>
      </w:r>
      <w:r w:rsidRPr="00421DD4">
        <w:rPr>
          <w:color w:val="000000" w:themeColor="text1"/>
          <w:sz w:val="28"/>
          <w:szCs w:val="28"/>
        </w:rPr>
        <w:object w:dxaOrig="220" w:dyaOrig="260">
          <v:shape id="_x0000_i1046" type="#_x0000_t75" style="width:11.25pt;height:12.75pt" o:ole="">
            <v:imagedata r:id="rId44" o:title=""/>
          </v:shape>
          <o:OLEObject Type="Embed" ProgID="Equation.3" ShapeID="_x0000_i1046" DrawAspect="Content" ObjectID="_1461131438" r:id="rId45"/>
        </w:object>
      </w:r>
      <w:r w:rsidR="00683F70" w:rsidRPr="00421DD4">
        <w:rPr>
          <w:color w:val="000000" w:themeColor="text1"/>
          <w:sz w:val="28"/>
          <w:szCs w:val="28"/>
          <w:lang w:val="en-US"/>
        </w:rPr>
        <w:t>R</w:t>
      </w:r>
      <w:r w:rsidR="00683F70" w:rsidRPr="00421DD4">
        <w:rPr>
          <w:color w:val="000000" w:themeColor="text1"/>
          <w:sz w:val="28"/>
          <w:szCs w:val="28"/>
        </w:rPr>
        <w:t>об=3*1,3*(+0,58)=22,62 коп.</w:t>
      </w:r>
    </w:p>
    <w:p w:rsidR="00421DD4" w:rsidRDefault="00421DD4"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421DD4" w:rsidRDefault="00683F70"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Исходя из проведенного анализа выяснилось, что состояние МПЗ на предприятии</w:t>
      </w:r>
      <w:r w:rsidR="0012064F" w:rsidRPr="00421DD4">
        <w:rPr>
          <w:color w:val="000000" w:themeColor="text1"/>
          <w:sz w:val="28"/>
          <w:szCs w:val="28"/>
        </w:rPr>
        <w:t xml:space="preserve"> ИП Соболь Л.С.</w:t>
      </w:r>
      <w:r w:rsidRPr="00421DD4">
        <w:rPr>
          <w:color w:val="000000" w:themeColor="text1"/>
          <w:sz w:val="28"/>
          <w:szCs w:val="28"/>
        </w:rPr>
        <w:t xml:space="preserve"> весьма стабильно и не требует особых изменений в сторону увеличения или уменьшения их в организации. Но из </w:t>
      </w:r>
      <w:r w:rsidRPr="00421DD4">
        <w:rPr>
          <w:color w:val="000000" w:themeColor="text1"/>
          <w:sz w:val="28"/>
          <w:szCs w:val="28"/>
        </w:rPr>
        <w:lastRenderedPageBreak/>
        <w:t>анализа эффективности использования материальных ресурсов видно, что уровень материалоёмкости повысился, причём темпы роста цен на продукцию предприятия уступали темпам роста цен на материальные ресурсы. На это повлияла экономическая ситуация в стране, которая связанна с инфляцией.</w:t>
      </w:r>
    </w:p>
    <w:p w:rsidR="00823D55" w:rsidRPr="00421DD4" w:rsidRDefault="00421DD4" w:rsidP="00191C74">
      <w:pPr>
        <w:keepNext/>
        <w:widowControl w:val="0"/>
        <w:shd w:val="clear" w:color="000000" w:fill="auto"/>
        <w:autoSpaceDE w:val="0"/>
        <w:autoSpaceDN w:val="0"/>
        <w:adjustRightInd w:val="0"/>
        <w:spacing w:line="360" w:lineRule="auto"/>
        <w:jc w:val="center"/>
        <w:rPr>
          <w:b/>
          <w:color w:val="000000" w:themeColor="text1"/>
          <w:sz w:val="28"/>
          <w:szCs w:val="28"/>
        </w:rPr>
      </w:pPr>
      <w:r>
        <w:rPr>
          <w:color w:val="000000" w:themeColor="text1"/>
          <w:sz w:val="28"/>
          <w:szCs w:val="28"/>
        </w:rPr>
        <w:br w:type="page"/>
      </w:r>
      <w:r w:rsidR="00E033BC" w:rsidRPr="00421DD4">
        <w:rPr>
          <w:b/>
          <w:color w:val="000000" w:themeColor="text1"/>
          <w:sz w:val="28"/>
          <w:szCs w:val="28"/>
        </w:rPr>
        <w:lastRenderedPageBreak/>
        <w:t>Г</w:t>
      </w:r>
      <w:r w:rsidR="00823D55" w:rsidRPr="00421DD4">
        <w:rPr>
          <w:b/>
          <w:color w:val="000000" w:themeColor="text1"/>
          <w:sz w:val="28"/>
          <w:szCs w:val="28"/>
        </w:rPr>
        <w:t xml:space="preserve">ЛАВА </w:t>
      </w:r>
      <w:r w:rsidR="00E033BC" w:rsidRPr="00421DD4">
        <w:rPr>
          <w:b/>
          <w:color w:val="000000" w:themeColor="text1"/>
          <w:sz w:val="28"/>
          <w:szCs w:val="28"/>
        </w:rPr>
        <w:t>3</w:t>
      </w:r>
      <w:r w:rsidRPr="00421DD4">
        <w:rPr>
          <w:b/>
          <w:color w:val="000000" w:themeColor="text1"/>
          <w:sz w:val="28"/>
          <w:szCs w:val="28"/>
        </w:rPr>
        <w:t>.</w:t>
      </w:r>
      <w:r w:rsidR="00E033BC" w:rsidRPr="00421DD4">
        <w:rPr>
          <w:b/>
          <w:color w:val="000000" w:themeColor="text1"/>
          <w:sz w:val="28"/>
          <w:szCs w:val="28"/>
        </w:rPr>
        <w:t xml:space="preserve"> Б</w:t>
      </w:r>
      <w:r w:rsidR="0090046F" w:rsidRPr="00421DD4">
        <w:rPr>
          <w:b/>
          <w:color w:val="000000" w:themeColor="text1"/>
          <w:sz w:val="28"/>
          <w:szCs w:val="28"/>
        </w:rPr>
        <w:t>ЕЗОПАСНОСТЬ И ЭКОЛОГИЧНОСТЬ РЕШЕНИЙ ПРОЕКТА</w:t>
      </w:r>
    </w:p>
    <w:p w:rsidR="00823D55" w:rsidRPr="00421DD4" w:rsidRDefault="00823D55" w:rsidP="00191C74">
      <w:pPr>
        <w:keepNext/>
        <w:widowControl w:val="0"/>
        <w:shd w:val="clear" w:color="000000" w:fill="auto"/>
        <w:autoSpaceDE w:val="0"/>
        <w:autoSpaceDN w:val="0"/>
        <w:adjustRightInd w:val="0"/>
        <w:spacing w:line="360" w:lineRule="auto"/>
        <w:jc w:val="center"/>
        <w:rPr>
          <w:b/>
          <w:color w:val="000000" w:themeColor="text1"/>
          <w:sz w:val="28"/>
          <w:szCs w:val="28"/>
        </w:rPr>
      </w:pPr>
    </w:p>
    <w:p w:rsidR="00823D55" w:rsidRPr="00421DD4" w:rsidRDefault="00E033BC" w:rsidP="00191C74">
      <w:pPr>
        <w:keepNext/>
        <w:widowControl w:val="0"/>
        <w:shd w:val="clear" w:color="000000" w:fill="auto"/>
        <w:autoSpaceDE w:val="0"/>
        <w:autoSpaceDN w:val="0"/>
        <w:adjustRightInd w:val="0"/>
        <w:spacing w:line="360" w:lineRule="auto"/>
        <w:jc w:val="center"/>
        <w:rPr>
          <w:color w:val="000000" w:themeColor="text1"/>
          <w:sz w:val="28"/>
          <w:szCs w:val="28"/>
        </w:rPr>
      </w:pPr>
      <w:r w:rsidRPr="00421DD4">
        <w:rPr>
          <w:b/>
          <w:color w:val="000000" w:themeColor="text1"/>
          <w:sz w:val="28"/>
          <w:szCs w:val="28"/>
        </w:rPr>
        <w:t>3.1 Охрана труда</w:t>
      </w:r>
    </w:p>
    <w:p w:rsidR="00823D55" w:rsidRPr="00421DD4" w:rsidRDefault="00823D55"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823D55" w:rsidRPr="00421DD4" w:rsidRDefault="00E033BC" w:rsidP="00191C74">
      <w:pPr>
        <w:keepNext/>
        <w:widowControl w:val="0"/>
        <w:shd w:val="clear" w:color="000000" w:fill="auto"/>
        <w:autoSpaceDE w:val="0"/>
        <w:autoSpaceDN w:val="0"/>
        <w:adjustRightInd w:val="0"/>
        <w:spacing w:line="360" w:lineRule="auto"/>
        <w:jc w:val="center"/>
        <w:rPr>
          <w:b/>
          <w:color w:val="000000" w:themeColor="text1"/>
          <w:sz w:val="28"/>
          <w:szCs w:val="28"/>
        </w:rPr>
      </w:pPr>
      <w:r w:rsidRPr="00421DD4">
        <w:rPr>
          <w:b/>
          <w:color w:val="000000" w:themeColor="text1"/>
          <w:sz w:val="28"/>
          <w:szCs w:val="28"/>
        </w:rPr>
        <w:t xml:space="preserve">3.1.1 Общая характеристика охраны труда, анализ потенциальных опасностей в </w:t>
      </w:r>
      <w:r w:rsidR="00E769D4" w:rsidRPr="00421DD4">
        <w:rPr>
          <w:b/>
          <w:color w:val="000000" w:themeColor="text1"/>
          <w:sz w:val="28"/>
          <w:szCs w:val="28"/>
        </w:rPr>
        <w:t>ИП</w:t>
      </w:r>
      <w:r w:rsidRPr="00421DD4">
        <w:rPr>
          <w:b/>
          <w:color w:val="000000" w:themeColor="text1"/>
          <w:sz w:val="28"/>
          <w:szCs w:val="28"/>
        </w:rPr>
        <w:t xml:space="preserve"> Соболь Л.С.</w:t>
      </w:r>
    </w:p>
    <w:p w:rsidR="00823D55" w:rsidRPr="00421DD4" w:rsidRDefault="00E033BC"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Охрана труда – это система законодательных актов, социально-экономических, организационных, технических, гигиенических и лечебно-профилактических мероприятий и средств, обеспечивающих безопасность, сохранение здоровья и работоспособности человека в процессе труда.</w:t>
      </w:r>
    </w:p>
    <w:p w:rsidR="00421DD4" w:rsidRDefault="00E033BC"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 дипломном проекте рассматривается комплексный анализ, выполненный на основании данных бухгалтерского отдела, работники которого пользуются персональными электронно-вычислительными машинами (ПЭВМ).</w:t>
      </w:r>
    </w:p>
    <w:p w:rsidR="00E033BC" w:rsidRPr="00421DD4" w:rsidRDefault="00E033BC"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Необходимо выявить опасные и вредные производственные факторы, существующие в помещении бухгалтерии, проанализировать их воздействие на работающих и разработать организационные и технические мероприятия, устраняющие или уменьшающие воздействия этих факторов на людей. Под</w:t>
      </w:r>
      <w:r w:rsidRPr="00421DD4">
        <w:rPr>
          <w:color w:val="000000" w:themeColor="text1"/>
          <w:sz w:val="28"/>
        </w:rPr>
        <w:t xml:space="preserve"> метеорологическими условиями производственной среды согласно ГОСТ 12.1.005-88 понимаются сочетание температуры, относительной влажности, скорости движения и запыленности воздуха. Перечисленные параметры оказывают огромное влияние на функциональную деятельность человека, его самочувствие и здоровье и на надежность работы средств вычислительной техники.</w:t>
      </w:r>
    </w:p>
    <w:p w:rsidR="00E033BC" w:rsidRPr="00421DD4" w:rsidRDefault="00E033BC" w:rsidP="00191C74">
      <w:pPr>
        <w:pStyle w:val="ac"/>
        <w:keepNext/>
        <w:widowControl w:val="0"/>
        <w:shd w:val="clear" w:color="000000" w:fill="auto"/>
        <w:suppressAutoHyphens/>
        <w:spacing w:line="360" w:lineRule="auto"/>
        <w:ind w:firstLine="709"/>
        <w:rPr>
          <w:color w:val="000000" w:themeColor="text1"/>
          <w:szCs w:val="28"/>
        </w:rPr>
      </w:pPr>
      <w:r w:rsidRPr="00421DD4">
        <w:rPr>
          <w:color w:val="000000" w:themeColor="text1"/>
          <w:szCs w:val="28"/>
        </w:rPr>
        <w:t>В настоящее время общепринятой является классификация опасных и вредных факторов, которые согласно ГОСТ 12.0.003-74 подразделяются на физические, химические, биологические и психофизиологические.</w:t>
      </w:r>
    </w:p>
    <w:p w:rsidR="00E033BC" w:rsidRPr="00421DD4" w:rsidRDefault="00E033BC" w:rsidP="00191C74">
      <w:pPr>
        <w:pStyle w:val="af0"/>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В процессе работы на ПЭВМ на работников бухгалтерского отдела оказывают действие следующие опасные и вредные производственные </w:t>
      </w:r>
      <w:r w:rsidRPr="00421DD4">
        <w:rPr>
          <w:color w:val="000000" w:themeColor="text1"/>
          <w:sz w:val="28"/>
          <w:szCs w:val="28"/>
        </w:rPr>
        <w:lastRenderedPageBreak/>
        <w:t>факторы:</w:t>
      </w:r>
    </w:p>
    <w:p w:rsidR="00E033BC" w:rsidRPr="00421DD4" w:rsidRDefault="00E033BC" w:rsidP="00191C74">
      <w:pPr>
        <w:pStyle w:val="af0"/>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повышенный уровень статического электричества;</w:t>
      </w:r>
    </w:p>
    <w:p w:rsidR="00E033BC" w:rsidRPr="00421DD4" w:rsidRDefault="00E033BC" w:rsidP="00191C74">
      <w:pPr>
        <w:pStyle w:val="ac"/>
        <w:keepNext/>
        <w:widowControl w:val="0"/>
        <w:shd w:val="clear" w:color="000000" w:fill="auto"/>
        <w:suppressAutoHyphens/>
        <w:spacing w:line="360" w:lineRule="auto"/>
        <w:ind w:firstLine="709"/>
        <w:rPr>
          <w:color w:val="000000" w:themeColor="text1"/>
          <w:szCs w:val="28"/>
        </w:rPr>
      </w:pPr>
      <w:r w:rsidRPr="00421DD4">
        <w:rPr>
          <w:color w:val="000000" w:themeColor="text1"/>
          <w:szCs w:val="28"/>
        </w:rPr>
        <w:t>-повышенные уровни переменного электромагнитного и электростатического полей;</w:t>
      </w:r>
    </w:p>
    <w:p w:rsidR="00E033BC" w:rsidRPr="00421DD4" w:rsidRDefault="00E033BC" w:rsidP="00191C74">
      <w:pPr>
        <w:pStyle w:val="ac"/>
        <w:keepNext/>
        <w:widowControl w:val="0"/>
        <w:shd w:val="clear" w:color="000000" w:fill="auto"/>
        <w:suppressAutoHyphens/>
        <w:spacing w:line="360" w:lineRule="auto"/>
        <w:ind w:firstLine="709"/>
        <w:rPr>
          <w:color w:val="000000" w:themeColor="text1"/>
          <w:szCs w:val="28"/>
        </w:rPr>
      </w:pPr>
      <w:r w:rsidRPr="00421DD4">
        <w:rPr>
          <w:color w:val="000000" w:themeColor="text1"/>
          <w:szCs w:val="28"/>
        </w:rPr>
        <w:t>- повышенный уровень низкоэнергетического (мягкого) рентгеновского ионизирующего излучения;</w:t>
      </w:r>
    </w:p>
    <w:p w:rsidR="00E033BC" w:rsidRPr="00421DD4" w:rsidRDefault="00E033BC" w:rsidP="00191C74">
      <w:pPr>
        <w:pStyle w:val="ac"/>
        <w:keepNext/>
        <w:widowControl w:val="0"/>
        <w:shd w:val="clear" w:color="000000" w:fill="auto"/>
        <w:suppressAutoHyphens/>
        <w:spacing w:line="360" w:lineRule="auto"/>
        <w:ind w:firstLine="709"/>
        <w:rPr>
          <w:color w:val="000000" w:themeColor="text1"/>
          <w:szCs w:val="28"/>
        </w:rPr>
      </w:pPr>
      <w:r w:rsidRPr="00421DD4">
        <w:rPr>
          <w:color w:val="000000" w:themeColor="text1"/>
          <w:szCs w:val="28"/>
        </w:rPr>
        <w:t>- повышенные уровни ультрафиолетового и инфракрасного излучения;</w:t>
      </w:r>
    </w:p>
    <w:p w:rsidR="00E033BC" w:rsidRPr="00421DD4" w:rsidRDefault="00E033BC" w:rsidP="00191C74">
      <w:pPr>
        <w:pStyle w:val="af0"/>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повышенное содержание положительных аэрофонов в воздухе рабочей зоны;</w:t>
      </w:r>
    </w:p>
    <w:p w:rsidR="00E033BC" w:rsidRPr="00421DD4" w:rsidRDefault="00E033BC" w:rsidP="00191C74">
      <w:pPr>
        <w:pStyle w:val="ac"/>
        <w:keepNext/>
        <w:widowControl w:val="0"/>
        <w:shd w:val="clear" w:color="000000" w:fill="auto"/>
        <w:suppressAutoHyphens/>
        <w:spacing w:line="360" w:lineRule="auto"/>
        <w:ind w:firstLine="709"/>
        <w:rPr>
          <w:color w:val="000000" w:themeColor="text1"/>
          <w:szCs w:val="28"/>
        </w:rPr>
      </w:pPr>
      <w:r w:rsidRPr="00421DD4">
        <w:rPr>
          <w:color w:val="000000" w:themeColor="text1"/>
          <w:szCs w:val="28"/>
        </w:rPr>
        <w:t>- пониженный уровень освещенности рабочей зоны;</w:t>
      </w:r>
    </w:p>
    <w:p w:rsidR="00E033BC" w:rsidRPr="00421DD4" w:rsidRDefault="00E033BC" w:rsidP="00191C74">
      <w:pPr>
        <w:pStyle w:val="ac"/>
        <w:keepNext/>
        <w:widowControl w:val="0"/>
        <w:shd w:val="clear" w:color="000000" w:fill="auto"/>
        <w:suppressAutoHyphens/>
        <w:spacing w:line="360" w:lineRule="auto"/>
        <w:ind w:firstLine="709"/>
        <w:rPr>
          <w:color w:val="000000" w:themeColor="text1"/>
          <w:szCs w:val="28"/>
        </w:rPr>
      </w:pPr>
      <w:r w:rsidRPr="00421DD4">
        <w:rPr>
          <w:color w:val="000000" w:themeColor="text1"/>
          <w:szCs w:val="28"/>
        </w:rPr>
        <w:t>- повышенное значение напряжения в электрической цепи, замыкание которой может произойти через тело человека;</w:t>
      </w:r>
    </w:p>
    <w:p w:rsidR="00E033BC" w:rsidRPr="00421DD4" w:rsidRDefault="00E033BC" w:rsidP="00191C74">
      <w:pPr>
        <w:pStyle w:val="af0"/>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пониженная или повышенная влажность воздуха рабочей зоны;</w:t>
      </w:r>
    </w:p>
    <w:p w:rsidR="00E033BC" w:rsidRPr="00421DD4" w:rsidRDefault="00E033BC" w:rsidP="00191C74">
      <w:pPr>
        <w:pStyle w:val="af0"/>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пониженный или повышенный уровень освещенности ;</w:t>
      </w:r>
    </w:p>
    <w:p w:rsidR="00E033BC" w:rsidRPr="00421DD4" w:rsidRDefault="00E033BC" w:rsidP="00191C74">
      <w:pPr>
        <w:pStyle w:val="af0"/>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повышенный уровень шума;</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напряжение зрения, внимания;- возможность возникновения пожара при нарушении требований пожарной безопасности и т.п.</w:t>
      </w:r>
    </w:p>
    <w:p w:rsidR="001C4819" w:rsidRPr="00421DD4" w:rsidRDefault="001C4819" w:rsidP="00191C74">
      <w:pPr>
        <w:keepNext/>
        <w:widowControl w:val="0"/>
        <w:shd w:val="clear" w:color="000000" w:fill="auto"/>
        <w:suppressAutoHyphens/>
        <w:spacing w:line="360" w:lineRule="auto"/>
        <w:ind w:firstLine="709"/>
        <w:jc w:val="both"/>
        <w:rPr>
          <w:color w:val="000000" w:themeColor="text1"/>
          <w:sz w:val="28"/>
          <w:szCs w:val="28"/>
        </w:rPr>
      </w:pPr>
    </w:p>
    <w:p w:rsidR="00E033BC" w:rsidRPr="00421DD4" w:rsidRDefault="00331153" w:rsidP="00191C74">
      <w:pPr>
        <w:keepNext/>
        <w:widowControl w:val="0"/>
        <w:shd w:val="clear" w:color="000000" w:fill="auto"/>
        <w:tabs>
          <w:tab w:val="left" w:pos="1080"/>
        </w:tabs>
        <w:autoSpaceDE w:val="0"/>
        <w:autoSpaceDN w:val="0"/>
        <w:spacing w:line="360" w:lineRule="auto"/>
        <w:jc w:val="center"/>
        <w:rPr>
          <w:b/>
          <w:color w:val="000000" w:themeColor="text1"/>
          <w:sz w:val="28"/>
          <w:szCs w:val="28"/>
        </w:rPr>
      </w:pPr>
      <w:r w:rsidRPr="00421DD4">
        <w:rPr>
          <w:b/>
          <w:color w:val="000000" w:themeColor="text1"/>
          <w:sz w:val="28"/>
          <w:szCs w:val="28"/>
        </w:rPr>
        <w:t xml:space="preserve">3.1.2 </w:t>
      </w:r>
      <w:r w:rsidR="00E033BC" w:rsidRPr="00421DD4">
        <w:rPr>
          <w:b/>
          <w:color w:val="000000" w:themeColor="text1"/>
          <w:sz w:val="28"/>
          <w:szCs w:val="28"/>
        </w:rPr>
        <w:t>Разработка организационн</w:t>
      </w:r>
      <w:r w:rsidR="005406F8" w:rsidRPr="00421DD4">
        <w:rPr>
          <w:b/>
          <w:color w:val="000000" w:themeColor="text1"/>
          <w:sz w:val="28"/>
          <w:szCs w:val="28"/>
        </w:rPr>
        <w:t xml:space="preserve">ых и технических мероприятий по </w:t>
      </w:r>
      <w:r w:rsidR="00E033BC" w:rsidRPr="00421DD4">
        <w:rPr>
          <w:b/>
          <w:color w:val="000000" w:themeColor="text1"/>
          <w:sz w:val="28"/>
          <w:szCs w:val="28"/>
        </w:rPr>
        <w:t>снижению действия вредных и опасных факто</w:t>
      </w:r>
      <w:r w:rsidR="001C4819" w:rsidRPr="00421DD4">
        <w:rPr>
          <w:b/>
          <w:color w:val="000000" w:themeColor="text1"/>
          <w:sz w:val="28"/>
          <w:szCs w:val="28"/>
        </w:rPr>
        <w:t>ров</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Для снижения вредных факторов при работе с ПЭВМ применяются организационные мероприятия:</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1) Допуск к работе.</w:t>
      </w:r>
    </w:p>
    <w:p w:rsidR="00421DD4" w:rsidRDefault="00E033BC" w:rsidP="00191C74">
      <w:pPr>
        <w:pStyle w:val="ae"/>
        <w:keepNext/>
        <w:widowControl w:val="0"/>
        <w:shd w:val="clear" w:color="000000" w:fill="auto"/>
        <w:suppressAutoHyphens/>
        <w:ind w:firstLine="709"/>
        <w:jc w:val="both"/>
        <w:rPr>
          <w:color w:val="000000" w:themeColor="text1"/>
          <w:szCs w:val="28"/>
        </w:rPr>
      </w:pPr>
      <w:r w:rsidRPr="00421DD4">
        <w:rPr>
          <w:color w:val="000000" w:themeColor="text1"/>
          <w:szCs w:val="28"/>
        </w:rPr>
        <w:t>К самостоятельной работе на рабочих местах бухгалтерского отдела допускаются лица не моложе 18 лет, имеющие профессиональное образование, прошедшие</w:t>
      </w:r>
      <w:r w:rsidR="00421DD4">
        <w:rPr>
          <w:color w:val="000000" w:themeColor="text1"/>
          <w:szCs w:val="28"/>
        </w:rPr>
        <w:t xml:space="preserve"> </w:t>
      </w:r>
      <w:r w:rsidRPr="00421DD4">
        <w:rPr>
          <w:color w:val="000000" w:themeColor="text1"/>
          <w:szCs w:val="28"/>
        </w:rPr>
        <w:t>при поступлении на работу предварительный медицинский осмотр,</w:t>
      </w:r>
      <w:r w:rsidR="00421DD4">
        <w:rPr>
          <w:color w:val="000000" w:themeColor="text1"/>
          <w:szCs w:val="28"/>
        </w:rPr>
        <w:t xml:space="preserve"> </w:t>
      </w:r>
      <w:r w:rsidRPr="00421DD4">
        <w:rPr>
          <w:color w:val="000000" w:themeColor="text1"/>
          <w:szCs w:val="28"/>
        </w:rPr>
        <w:t>вводный инструктаж по безопасности труда и пожарной безопасности.</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2) Обучение по охране труда.</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3) Инструктажи по охране труда.</w:t>
      </w:r>
    </w:p>
    <w:p w:rsidR="00E033BC" w:rsidRPr="00421DD4" w:rsidRDefault="00E033BC" w:rsidP="00191C74">
      <w:pPr>
        <w:pStyle w:val="ae"/>
        <w:keepNext/>
        <w:widowControl w:val="0"/>
        <w:shd w:val="clear" w:color="000000" w:fill="auto"/>
        <w:suppressAutoHyphens/>
        <w:ind w:firstLine="709"/>
        <w:jc w:val="both"/>
        <w:rPr>
          <w:color w:val="000000" w:themeColor="text1"/>
          <w:szCs w:val="28"/>
        </w:rPr>
      </w:pPr>
      <w:r w:rsidRPr="00421DD4">
        <w:rPr>
          <w:color w:val="000000" w:themeColor="text1"/>
          <w:szCs w:val="28"/>
        </w:rPr>
        <w:lastRenderedPageBreak/>
        <w:t>4) Разработка инструкций по охране труда.</w:t>
      </w:r>
    </w:p>
    <w:p w:rsidR="00421DD4" w:rsidRDefault="00E033BC" w:rsidP="00191C74">
      <w:pPr>
        <w:pStyle w:val="ae"/>
        <w:keepNext/>
        <w:widowControl w:val="0"/>
        <w:shd w:val="clear" w:color="000000" w:fill="auto"/>
        <w:suppressAutoHyphens/>
        <w:ind w:firstLine="709"/>
        <w:jc w:val="both"/>
        <w:rPr>
          <w:color w:val="000000" w:themeColor="text1"/>
          <w:szCs w:val="28"/>
        </w:rPr>
      </w:pPr>
      <w:r w:rsidRPr="00421DD4">
        <w:rPr>
          <w:color w:val="000000" w:themeColor="text1"/>
          <w:szCs w:val="28"/>
        </w:rPr>
        <w:t>Инструкция по охране труда для работников бухгалтерии разрабатывается исходя из рабочего места или вида выполняемой работы. Разработка инструкций осуществляется на основании приказа директора. Эксплуатация ПЭВМ в бухгалтерском отделе осуществляется в соответствии с СанПиН 2.2.4. /2.2.1340-2003г.</w:t>
      </w:r>
    </w:p>
    <w:p w:rsidR="00E033BC" w:rsidRPr="00421DD4" w:rsidRDefault="00E033BC" w:rsidP="00191C74">
      <w:pPr>
        <w:pStyle w:val="ac"/>
        <w:keepNext/>
        <w:widowControl w:val="0"/>
        <w:shd w:val="clear" w:color="000000" w:fill="auto"/>
        <w:suppressAutoHyphens/>
        <w:spacing w:line="360" w:lineRule="auto"/>
        <w:ind w:firstLine="709"/>
        <w:rPr>
          <w:color w:val="000000" w:themeColor="text1"/>
          <w:szCs w:val="28"/>
        </w:rPr>
      </w:pPr>
      <w:r w:rsidRPr="00421DD4">
        <w:rPr>
          <w:color w:val="000000" w:themeColor="text1"/>
          <w:szCs w:val="28"/>
        </w:rPr>
        <w:t>Инструкция по охране труда для пользователей при работах на ПЭВМ.</w:t>
      </w:r>
    </w:p>
    <w:p w:rsidR="00E033BC" w:rsidRP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1 Общие требования безопасности.</w:t>
      </w:r>
    </w:p>
    <w:p w:rsidR="00E033BC" w:rsidRP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1.1 В целях предупреждения производственного травматизма работающий должен быть внимательным в работе, соблюдать требования</w:t>
      </w:r>
      <w:r w:rsidR="00421DD4">
        <w:rPr>
          <w:color w:val="000000" w:themeColor="text1"/>
          <w:sz w:val="28"/>
          <w:szCs w:val="28"/>
        </w:rPr>
        <w:t xml:space="preserve"> </w:t>
      </w:r>
      <w:r w:rsidRPr="00421DD4">
        <w:rPr>
          <w:color w:val="000000" w:themeColor="text1"/>
          <w:sz w:val="28"/>
          <w:szCs w:val="28"/>
        </w:rPr>
        <w:t>инструкции, производственную дисциплину и меры личной гигиены.</w:t>
      </w:r>
    </w:p>
    <w:p w:rsidR="00E033BC" w:rsidRP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1.2 Площадь на одно рабочее место с ПЭВМ должно составлять не менее 6,0 кв.м., а объем не менее 20 куб.м..</w:t>
      </w:r>
    </w:p>
    <w:p w:rsidR="00E033BC" w:rsidRP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1.3 Помещения с ПЭВМ должны иметь естественное и искусственное освещение, обеспечивать коэффициент естественной освещенности не ниже 1,5%.</w:t>
      </w:r>
    </w:p>
    <w:p w:rsidR="00E033BC" w:rsidRP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1.4 В качестве источников света при искусственном освещении должны применяться преимущественно люминесцентные лампы типа ЛБ.</w:t>
      </w:r>
    </w:p>
    <w:p w:rsidR="00E033BC" w:rsidRP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1.5. Для внутренней отделки интерьера</w:t>
      </w:r>
      <w:r w:rsidR="00421DD4">
        <w:rPr>
          <w:color w:val="000000" w:themeColor="text1"/>
          <w:sz w:val="28"/>
          <w:szCs w:val="28"/>
        </w:rPr>
        <w:t xml:space="preserve"> </w:t>
      </w:r>
      <w:r w:rsidRPr="00421DD4">
        <w:rPr>
          <w:color w:val="000000" w:themeColor="text1"/>
          <w:sz w:val="28"/>
          <w:szCs w:val="28"/>
        </w:rPr>
        <w:t>помещений должны использоваться диффузно-отражающие материалы с коэффициентом отражения для потолка –</w:t>
      </w:r>
      <w:r w:rsidR="00421DD4">
        <w:rPr>
          <w:color w:val="000000" w:themeColor="text1"/>
          <w:sz w:val="28"/>
          <w:szCs w:val="28"/>
        </w:rPr>
        <w:t xml:space="preserve"> </w:t>
      </w:r>
      <w:r w:rsidRPr="00421DD4">
        <w:rPr>
          <w:color w:val="000000" w:themeColor="text1"/>
          <w:sz w:val="28"/>
          <w:szCs w:val="28"/>
        </w:rPr>
        <w:t>0,7-0,8; для стен – 0,5-0,6; для пола – 0,3-0,5.</w:t>
      </w:r>
    </w:p>
    <w:p w:rsidR="00E033BC" w:rsidRP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1.6 В производственных помещениях с ПЭВМ должны обеспечиваться</w:t>
      </w:r>
      <w:r w:rsidR="00421DD4">
        <w:rPr>
          <w:color w:val="000000" w:themeColor="text1"/>
          <w:sz w:val="28"/>
          <w:szCs w:val="28"/>
        </w:rPr>
        <w:t xml:space="preserve"> </w:t>
      </w:r>
      <w:r w:rsidRPr="00421DD4">
        <w:rPr>
          <w:color w:val="000000" w:themeColor="text1"/>
          <w:sz w:val="28"/>
          <w:szCs w:val="28"/>
        </w:rPr>
        <w:t>оптимальные параметры микроклимата</w:t>
      </w:r>
      <w:r w:rsidR="00421DD4">
        <w:rPr>
          <w:color w:val="000000" w:themeColor="text1"/>
          <w:sz w:val="28"/>
          <w:szCs w:val="28"/>
        </w:rPr>
        <w:t xml:space="preserve"> </w:t>
      </w:r>
      <w:r w:rsidRPr="00421DD4">
        <w:rPr>
          <w:color w:val="000000" w:themeColor="text1"/>
          <w:sz w:val="28"/>
          <w:szCs w:val="28"/>
        </w:rPr>
        <w:t>температура воздуха</w:t>
      </w:r>
      <w:r w:rsidR="00421DD4">
        <w:rPr>
          <w:color w:val="000000" w:themeColor="text1"/>
          <w:sz w:val="28"/>
          <w:szCs w:val="28"/>
        </w:rPr>
        <w:t xml:space="preserve"> </w:t>
      </w:r>
      <w:r w:rsidRPr="00421DD4">
        <w:rPr>
          <w:color w:val="000000" w:themeColor="text1"/>
          <w:sz w:val="28"/>
          <w:szCs w:val="28"/>
        </w:rPr>
        <w:t>22-25 C°, скорость движения 0,1 м/с, относительная влажность 60-40%.</w:t>
      </w:r>
    </w:p>
    <w:p w:rsidR="00E033BC" w:rsidRP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1.7 Уровни положительных и отрицательных аэронов в воздухе помещений должны соответствовать:</w:t>
      </w:r>
    </w:p>
    <w:p w:rsidR="00E033BC" w:rsidRPr="00421DD4" w:rsidRDefault="00E57A43"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 xml:space="preserve">- </w:t>
      </w:r>
      <w:r w:rsidR="00E033BC" w:rsidRPr="00421DD4">
        <w:rPr>
          <w:color w:val="000000" w:themeColor="text1"/>
          <w:sz w:val="28"/>
          <w:szCs w:val="28"/>
        </w:rPr>
        <w:t xml:space="preserve">минимально необходимое – </w:t>
      </w:r>
      <w:r w:rsidR="00E033BC" w:rsidRPr="00421DD4">
        <w:rPr>
          <w:color w:val="000000" w:themeColor="text1"/>
          <w:sz w:val="28"/>
          <w:szCs w:val="28"/>
          <w:lang w:val="en-US"/>
        </w:rPr>
        <w:t>n</w:t>
      </w:r>
      <w:r w:rsidR="00E033BC" w:rsidRPr="00421DD4">
        <w:rPr>
          <w:color w:val="000000" w:themeColor="text1"/>
          <w:sz w:val="28"/>
          <w:szCs w:val="28"/>
        </w:rPr>
        <w:t xml:space="preserve">+ - 400, </w:t>
      </w:r>
      <w:r w:rsidR="00E033BC" w:rsidRPr="00421DD4">
        <w:rPr>
          <w:color w:val="000000" w:themeColor="text1"/>
          <w:sz w:val="28"/>
          <w:szCs w:val="28"/>
          <w:lang w:val="en-US"/>
        </w:rPr>
        <w:t>n</w:t>
      </w:r>
      <w:r w:rsidR="00E033BC" w:rsidRPr="00421DD4">
        <w:rPr>
          <w:color w:val="000000" w:themeColor="text1"/>
          <w:sz w:val="28"/>
          <w:szCs w:val="28"/>
        </w:rPr>
        <w:t>- - 600;</w:t>
      </w:r>
    </w:p>
    <w:p w:rsidR="00E033BC" w:rsidRPr="00421DD4" w:rsidRDefault="00E57A43"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 xml:space="preserve">- </w:t>
      </w:r>
      <w:r w:rsidR="00E033BC" w:rsidRPr="00421DD4">
        <w:rPr>
          <w:color w:val="000000" w:themeColor="text1"/>
          <w:sz w:val="28"/>
          <w:szCs w:val="28"/>
        </w:rPr>
        <w:t xml:space="preserve">оптимальное </w:t>
      </w:r>
      <w:r w:rsidR="004B59E3" w:rsidRPr="00421DD4">
        <w:rPr>
          <w:color w:val="000000" w:themeColor="text1"/>
          <w:sz w:val="28"/>
          <w:szCs w:val="28"/>
        </w:rPr>
        <w:t>–</w:t>
      </w:r>
      <w:r w:rsidR="00E033BC" w:rsidRPr="00421DD4">
        <w:rPr>
          <w:color w:val="000000" w:themeColor="text1"/>
          <w:sz w:val="28"/>
          <w:szCs w:val="28"/>
        </w:rPr>
        <w:t xml:space="preserve"> </w:t>
      </w:r>
      <w:r w:rsidR="00E033BC" w:rsidRPr="00421DD4">
        <w:rPr>
          <w:color w:val="000000" w:themeColor="text1"/>
          <w:sz w:val="28"/>
          <w:szCs w:val="28"/>
          <w:lang w:val="en-US"/>
        </w:rPr>
        <w:t>n</w:t>
      </w:r>
      <w:r w:rsidR="00E033BC" w:rsidRPr="00421DD4">
        <w:rPr>
          <w:color w:val="000000" w:themeColor="text1"/>
          <w:sz w:val="28"/>
          <w:szCs w:val="28"/>
        </w:rPr>
        <w:t xml:space="preserve">+ - 1500-3000, </w:t>
      </w:r>
      <w:r w:rsidR="00E033BC" w:rsidRPr="00421DD4">
        <w:rPr>
          <w:color w:val="000000" w:themeColor="text1"/>
          <w:sz w:val="28"/>
          <w:szCs w:val="28"/>
          <w:lang w:val="en-US"/>
        </w:rPr>
        <w:t>n</w:t>
      </w:r>
      <w:r w:rsidR="00E033BC" w:rsidRPr="00421DD4">
        <w:rPr>
          <w:color w:val="000000" w:themeColor="text1"/>
          <w:sz w:val="28"/>
          <w:szCs w:val="28"/>
        </w:rPr>
        <w:t>- -</w:t>
      </w:r>
      <w:r w:rsidR="00421DD4">
        <w:rPr>
          <w:color w:val="000000" w:themeColor="text1"/>
          <w:sz w:val="28"/>
          <w:szCs w:val="28"/>
        </w:rPr>
        <w:t xml:space="preserve"> </w:t>
      </w:r>
      <w:r w:rsidR="00E033BC" w:rsidRPr="00421DD4">
        <w:rPr>
          <w:color w:val="000000" w:themeColor="text1"/>
          <w:sz w:val="28"/>
          <w:szCs w:val="28"/>
        </w:rPr>
        <w:t>3000-5000;</w:t>
      </w:r>
    </w:p>
    <w:p w:rsidR="00E033BC" w:rsidRP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 xml:space="preserve">максимально допустимое </w:t>
      </w:r>
      <w:r w:rsidR="004B59E3" w:rsidRPr="00421DD4">
        <w:rPr>
          <w:color w:val="000000" w:themeColor="text1"/>
          <w:sz w:val="28"/>
          <w:szCs w:val="28"/>
        </w:rPr>
        <w:t>–</w:t>
      </w:r>
      <w:r w:rsidRPr="00421DD4">
        <w:rPr>
          <w:color w:val="000000" w:themeColor="text1"/>
          <w:sz w:val="28"/>
          <w:szCs w:val="28"/>
        </w:rPr>
        <w:t xml:space="preserve"> </w:t>
      </w:r>
      <w:r w:rsidRPr="00421DD4">
        <w:rPr>
          <w:color w:val="000000" w:themeColor="text1"/>
          <w:sz w:val="28"/>
          <w:szCs w:val="28"/>
          <w:lang w:val="en-US"/>
        </w:rPr>
        <w:t>n</w:t>
      </w:r>
      <w:r w:rsidRPr="00421DD4">
        <w:rPr>
          <w:color w:val="000000" w:themeColor="text1"/>
          <w:sz w:val="28"/>
          <w:szCs w:val="28"/>
        </w:rPr>
        <w:t xml:space="preserve">+ - 5000, </w:t>
      </w:r>
      <w:r w:rsidRPr="00421DD4">
        <w:rPr>
          <w:color w:val="000000" w:themeColor="text1"/>
          <w:sz w:val="28"/>
          <w:szCs w:val="28"/>
          <w:lang w:val="en-US"/>
        </w:rPr>
        <w:t>n</w:t>
      </w:r>
      <w:r w:rsidRPr="00421DD4">
        <w:rPr>
          <w:color w:val="000000" w:themeColor="text1"/>
          <w:sz w:val="28"/>
          <w:szCs w:val="28"/>
        </w:rPr>
        <w:t>- - 5000.</w:t>
      </w:r>
    </w:p>
    <w:p w:rsidR="00E033BC" w:rsidRP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 xml:space="preserve">1.8 Уровень шума на рабочем месте при работе с ПЭВМ не должен </w:t>
      </w:r>
      <w:r w:rsidRPr="00421DD4">
        <w:rPr>
          <w:color w:val="000000" w:themeColor="text1"/>
          <w:sz w:val="28"/>
          <w:szCs w:val="28"/>
        </w:rPr>
        <w:lastRenderedPageBreak/>
        <w:t>превышать 50 дБ.</w:t>
      </w:r>
    </w:p>
    <w:p w:rsid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1.9 Экран видеомонитора должен находиться от глаз пользователя на расстоянии 600-700 мм.</w:t>
      </w:r>
    </w:p>
    <w:p w:rsidR="00E033BC" w:rsidRP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1.10 При получении травмы пострадавший или свидетель должен поставить в известность непосредственно руководителя, обратиться в медицинское учреждение.</w:t>
      </w:r>
    </w:p>
    <w:p w:rsidR="00E033BC" w:rsidRP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2 Требования безопасности во время работы.</w:t>
      </w:r>
    </w:p>
    <w:p w:rsidR="00E033BC" w:rsidRPr="00421DD4" w:rsidRDefault="00E033BC" w:rsidP="00191C74">
      <w:pPr>
        <w:pStyle w:val="ae"/>
        <w:keepNext/>
        <w:widowControl w:val="0"/>
        <w:shd w:val="clear" w:color="000000" w:fill="auto"/>
        <w:suppressAutoHyphens/>
        <w:ind w:firstLine="709"/>
        <w:jc w:val="both"/>
        <w:rPr>
          <w:color w:val="000000" w:themeColor="text1"/>
          <w:szCs w:val="28"/>
        </w:rPr>
      </w:pPr>
      <w:r w:rsidRPr="00421DD4">
        <w:rPr>
          <w:color w:val="000000" w:themeColor="text1"/>
          <w:szCs w:val="28"/>
        </w:rPr>
        <w:t>2.1</w:t>
      </w:r>
      <w:r w:rsidR="00421DD4">
        <w:rPr>
          <w:color w:val="000000" w:themeColor="text1"/>
          <w:szCs w:val="28"/>
        </w:rPr>
        <w:t xml:space="preserve"> </w:t>
      </w:r>
      <w:r w:rsidRPr="00421DD4">
        <w:rPr>
          <w:color w:val="000000" w:themeColor="text1"/>
          <w:szCs w:val="28"/>
        </w:rPr>
        <w:t>Держать открытыми все вентиляционные отверстия</w:t>
      </w:r>
      <w:r w:rsidR="00421DD4">
        <w:rPr>
          <w:color w:val="000000" w:themeColor="text1"/>
          <w:szCs w:val="28"/>
        </w:rPr>
        <w:t xml:space="preserve"> </w:t>
      </w:r>
      <w:r w:rsidRPr="00421DD4">
        <w:rPr>
          <w:color w:val="000000" w:themeColor="text1"/>
          <w:szCs w:val="28"/>
        </w:rPr>
        <w:t>и устройства;</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2.2 Во время грозы, а также при длительном использовании монитора обязательно отключить его от сети;</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2.3</w:t>
      </w:r>
      <w:r w:rsidR="00421DD4">
        <w:rPr>
          <w:color w:val="000000" w:themeColor="text1"/>
          <w:sz w:val="28"/>
          <w:szCs w:val="28"/>
        </w:rPr>
        <w:t xml:space="preserve"> </w:t>
      </w:r>
      <w:r w:rsidRPr="00421DD4">
        <w:rPr>
          <w:color w:val="000000" w:themeColor="text1"/>
          <w:sz w:val="28"/>
          <w:szCs w:val="28"/>
        </w:rPr>
        <w:t>Не допускать попадания посторонних предметов на кабель питания;</w:t>
      </w:r>
    </w:p>
    <w:p w:rsidR="00E033BC" w:rsidRP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2.4 Запрещается производить любые виды ремонта и устранение неисправностей.</w:t>
      </w:r>
    </w:p>
    <w:p w:rsidR="00E033BC" w:rsidRP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3 Требования безопасности в аварийных ситуациях.</w:t>
      </w:r>
    </w:p>
    <w:p w:rsidR="00E033BC" w:rsidRP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3.1 При нарушении работы ПЭВМ аппаратура должна быть немедленно отключена.</w:t>
      </w:r>
    </w:p>
    <w:p w:rsidR="00E033BC" w:rsidRP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3.2 При появлении запаха гари, дыма в помещении или на рабочем месте сеть электропитания ПЭВМ и других устройств должна быть выключена и приняты меры к обнаружению источника загорания и тушению первичными средствами пожаротушения. Тушение загорания оборудования, находящегося под напряжением, производить только углекислотными или порошковыми огнетушителями.</w:t>
      </w:r>
    </w:p>
    <w:p w:rsidR="00E033BC" w:rsidRP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3.3 При обнаружении пожара или признаков возгорания немедленно сообщить инспектору пожарной охраны, привести в действие пожарную сигнализацию, а затем действовать с планом эвакуации.</w:t>
      </w:r>
    </w:p>
    <w:p w:rsidR="00E033BC" w:rsidRP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4 Требования безопасности по окончании работы.</w:t>
      </w:r>
    </w:p>
    <w:p w:rsidR="00E033BC" w:rsidRPr="00421DD4" w:rsidRDefault="00E033BC" w:rsidP="00191C74">
      <w:pPr>
        <w:pStyle w:val="22"/>
        <w:keepNext/>
        <w:widowControl w:val="0"/>
        <w:shd w:val="clear" w:color="000000" w:fill="auto"/>
        <w:suppressAutoHyphens/>
        <w:spacing w:line="360" w:lineRule="auto"/>
        <w:ind w:right="0" w:firstLine="709"/>
        <w:rPr>
          <w:color w:val="000000" w:themeColor="text1"/>
          <w:sz w:val="28"/>
          <w:szCs w:val="28"/>
        </w:rPr>
      </w:pPr>
      <w:r w:rsidRPr="00421DD4">
        <w:rPr>
          <w:color w:val="000000" w:themeColor="text1"/>
          <w:sz w:val="28"/>
          <w:szCs w:val="28"/>
        </w:rPr>
        <w:t>4.1 Отключить ПЭВМ от сети.</w:t>
      </w:r>
    </w:p>
    <w:p w:rsidR="00E033BC" w:rsidRPr="00421DD4" w:rsidRDefault="00E033BC" w:rsidP="00191C74">
      <w:pPr>
        <w:pStyle w:val="HTML"/>
        <w:keepNext/>
        <w:widowControl w:val="0"/>
        <w:shd w:val="clear" w:color="000000" w:fill="auto"/>
        <w:suppressAutoHyphens/>
        <w:spacing w:line="360" w:lineRule="auto"/>
        <w:ind w:firstLine="709"/>
        <w:jc w:val="both"/>
        <w:rPr>
          <w:rFonts w:ascii="Times New Roman" w:hAnsi="Times New Roman" w:cs="Times New Roman"/>
          <w:color w:val="000000" w:themeColor="text1"/>
          <w:sz w:val="28"/>
          <w:szCs w:val="28"/>
        </w:rPr>
      </w:pPr>
      <w:r w:rsidRPr="00421DD4">
        <w:rPr>
          <w:rFonts w:ascii="Times New Roman" w:hAnsi="Times New Roman" w:cs="Times New Roman"/>
          <w:color w:val="000000" w:themeColor="text1"/>
          <w:sz w:val="28"/>
          <w:szCs w:val="28"/>
        </w:rPr>
        <w:t>4.2 Привести в порядок рабочее место.</w:t>
      </w:r>
    </w:p>
    <w:p w:rsidR="00E033BC" w:rsidRPr="00421DD4" w:rsidRDefault="00191C74" w:rsidP="00191C74">
      <w:pPr>
        <w:pStyle w:val="22"/>
        <w:keepNext/>
        <w:widowControl w:val="0"/>
        <w:shd w:val="clear" w:color="000000" w:fill="auto"/>
        <w:tabs>
          <w:tab w:val="left" w:pos="1260"/>
        </w:tabs>
        <w:overflowPunct/>
        <w:autoSpaceDE/>
        <w:autoSpaceDN/>
        <w:adjustRightInd/>
        <w:spacing w:line="360" w:lineRule="auto"/>
        <w:ind w:right="0" w:firstLine="0"/>
        <w:jc w:val="center"/>
        <w:textAlignment w:val="auto"/>
        <w:rPr>
          <w:b/>
          <w:color w:val="000000" w:themeColor="text1"/>
          <w:sz w:val="28"/>
          <w:szCs w:val="28"/>
        </w:rPr>
      </w:pPr>
      <w:r>
        <w:rPr>
          <w:b/>
          <w:color w:val="000000" w:themeColor="text1"/>
          <w:sz w:val="28"/>
          <w:szCs w:val="28"/>
        </w:rPr>
        <w:br w:type="page"/>
      </w:r>
      <w:r w:rsidR="004B59E3" w:rsidRPr="00421DD4">
        <w:rPr>
          <w:b/>
          <w:color w:val="000000" w:themeColor="text1"/>
          <w:sz w:val="28"/>
          <w:szCs w:val="28"/>
        </w:rPr>
        <w:lastRenderedPageBreak/>
        <w:t xml:space="preserve">3.1.3 </w:t>
      </w:r>
      <w:r w:rsidR="00E033BC" w:rsidRPr="00421DD4">
        <w:rPr>
          <w:b/>
          <w:color w:val="000000" w:themeColor="text1"/>
          <w:sz w:val="28"/>
          <w:szCs w:val="28"/>
        </w:rPr>
        <w:t>Расчет шума в помещении бухгалтерского отдела Дистанции пути и его оптимизация</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Исследования показывают, что в условиях шума, прежде всего страдают слуховые функции. Но действие шума не ограничивается влиянием только на слух. Он вызывает заметные сдвиги ряда физиологических и психических функций. Шум вредно влияет на нервную систему и снижает скорость и точность сенсомоторных процессов, возрастает число ошибок при решении интеллектуальных задач. Шум оказывает заметное влияние на внимание человека и вызывает негативные эмоции. В соответствии с ГОСТ 12.1.003-83 защита от шума, создаваемого на рабочих местах внутренними источниками, а также шума, проникающего извне, осуществляется следующими методами:</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применение средств коллективной (ГОСТ 12.1.029-80) и индивидуальной (ГОСТ 12.4.051-87) защиты;</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акустической обработкой рабочих помещений.</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Основными мерами борьбы с шумом являются звукоизоляция и звукопоглощение.</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Исходные данные для проводимого расчета:</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-размеры помещения: длина – 3,1 м , ширина – 5 м , высота – 2,8 м;</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окна: одно окно размерами 1,5 х 2,0 м; материалы, ограждающие конструкции помещения: потолок – бетонный, побеленный; стены –кирпичные, отштукатуренные, оклеены светлыми обоями; пол–паркетный. В</w:t>
      </w:r>
      <w:r w:rsidR="00421DD4">
        <w:rPr>
          <w:color w:val="000000" w:themeColor="text1"/>
          <w:sz w:val="28"/>
          <w:szCs w:val="28"/>
        </w:rPr>
        <w:t xml:space="preserve"> </w:t>
      </w:r>
      <w:r w:rsidRPr="00421DD4">
        <w:rPr>
          <w:color w:val="000000" w:themeColor="text1"/>
          <w:sz w:val="28"/>
          <w:szCs w:val="28"/>
        </w:rPr>
        <w:t>указанном</w:t>
      </w:r>
      <w:r w:rsidR="00421DD4">
        <w:rPr>
          <w:color w:val="000000" w:themeColor="text1"/>
          <w:sz w:val="28"/>
          <w:szCs w:val="28"/>
        </w:rPr>
        <w:t xml:space="preserve"> </w:t>
      </w:r>
      <w:r w:rsidRPr="00421DD4">
        <w:rPr>
          <w:color w:val="000000" w:themeColor="text1"/>
          <w:sz w:val="28"/>
          <w:szCs w:val="28"/>
        </w:rPr>
        <w:t>помещении</w:t>
      </w:r>
      <w:r w:rsidR="00421DD4">
        <w:rPr>
          <w:color w:val="000000" w:themeColor="text1"/>
          <w:sz w:val="28"/>
          <w:szCs w:val="28"/>
        </w:rPr>
        <w:t xml:space="preserve"> </w:t>
      </w:r>
      <w:r w:rsidRPr="00421DD4">
        <w:rPr>
          <w:color w:val="000000" w:themeColor="text1"/>
          <w:sz w:val="28"/>
          <w:szCs w:val="28"/>
        </w:rPr>
        <w:t>одновременно</w:t>
      </w:r>
      <w:r w:rsidR="00421DD4">
        <w:rPr>
          <w:color w:val="000000" w:themeColor="text1"/>
          <w:sz w:val="28"/>
          <w:szCs w:val="28"/>
        </w:rPr>
        <w:t xml:space="preserve"> </w:t>
      </w:r>
      <w:r w:rsidRPr="00421DD4">
        <w:rPr>
          <w:color w:val="000000" w:themeColor="text1"/>
          <w:sz w:val="28"/>
          <w:szCs w:val="28"/>
        </w:rPr>
        <w:t>находятся в рабочее время 2 человека. В помещении на каждом рабочем столе установлен компьютер</w:t>
      </w:r>
      <w:r w:rsidR="00421DD4">
        <w:rPr>
          <w:color w:val="000000" w:themeColor="text1"/>
          <w:sz w:val="28"/>
          <w:szCs w:val="28"/>
        </w:rPr>
        <w:t xml:space="preserve"> </w:t>
      </w:r>
      <w:r w:rsidRPr="00421DD4">
        <w:rPr>
          <w:color w:val="000000" w:themeColor="text1"/>
          <w:sz w:val="28"/>
          <w:szCs w:val="28"/>
        </w:rPr>
        <w:t>с одним принтером на два компьютера. Кроме</w:t>
      </w:r>
      <w:r w:rsidR="00421DD4">
        <w:rPr>
          <w:color w:val="000000" w:themeColor="text1"/>
          <w:sz w:val="28"/>
          <w:szCs w:val="28"/>
        </w:rPr>
        <w:t xml:space="preserve"> </w:t>
      </w:r>
      <w:r w:rsidRPr="00421DD4">
        <w:rPr>
          <w:color w:val="000000" w:themeColor="text1"/>
          <w:sz w:val="28"/>
          <w:szCs w:val="28"/>
        </w:rPr>
        <w:t>того,</w:t>
      </w:r>
      <w:r w:rsidR="00421DD4">
        <w:rPr>
          <w:color w:val="000000" w:themeColor="text1"/>
          <w:sz w:val="28"/>
          <w:szCs w:val="28"/>
        </w:rPr>
        <w:t xml:space="preserve"> </w:t>
      </w:r>
      <w:r w:rsidRPr="00421DD4">
        <w:rPr>
          <w:color w:val="000000" w:themeColor="text1"/>
          <w:sz w:val="28"/>
          <w:szCs w:val="28"/>
        </w:rPr>
        <w:t>в помещении дополнительно установлены,</w:t>
      </w:r>
      <w:r w:rsidR="00421DD4">
        <w:rPr>
          <w:color w:val="000000" w:themeColor="text1"/>
          <w:sz w:val="28"/>
          <w:szCs w:val="28"/>
        </w:rPr>
        <w:t xml:space="preserve"> </w:t>
      </w:r>
      <w:r w:rsidRPr="00421DD4">
        <w:rPr>
          <w:color w:val="000000" w:themeColor="text1"/>
          <w:sz w:val="28"/>
          <w:szCs w:val="28"/>
        </w:rPr>
        <w:t>ксерокс и кондиционер. При работе вся указанная техника создает дополнительный шум и вибрацию.</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vertAlign w:val="superscript"/>
        </w:rPr>
      </w:pPr>
      <w:r w:rsidRPr="00421DD4">
        <w:rPr>
          <w:color w:val="000000" w:themeColor="text1"/>
          <w:sz w:val="28"/>
          <w:szCs w:val="28"/>
        </w:rPr>
        <w:t>Снижение шума рассчитывается по формуле:</w:t>
      </w:r>
    </w:p>
    <w:p w:rsidR="00421DD4" w:rsidRDefault="00421DD4" w:rsidP="00191C74">
      <w:pPr>
        <w:keepNext/>
        <w:widowControl w:val="0"/>
        <w:shd w:val="clear" w:color="000000" w:fill="auto"/>
        <w:suppressAutoHyphens/>
        <w:spacing w:line="360" w:lineRule="auto"/>
        <w:ind w:firstLine="709"/>
        <w:jc w:val="both"/>
        <w:rPr>
          <w:color w:val="000000" w:themeColor="text1"/>
          <w:sz w:val="28"/>
          <w:szCs w:val="28"/>
        </w:rPr>
      </w:pPr>
    </w:p>
    <w:p w:rsidR="00E033BC" w:rsidRPr="00421DD4" w:rsidRDefault="00E033BC" w:rsidP="00191C74">
      <w:pPr>
        <w:keepNext/>
        <w:widowControl w:val="0"/>
        <w:shd w:val="clear" w:color="000000" w:fill="auto"/>
        <w:spacing w:line="360" w:lineRule="auto"/>
        <w:jc w:val="center"/>
        <w:rPr>
          <w:color w:val="000000" w:themeColor="text1"/>
          <w:sz w:val="28"/>
          <w:szCs w:val="28"/>
          <w:lang w:val="en-US"/>
        </w:rPr>
      </w:pPr>
      <w:r w:rsidRPr="00421DD4">
        <w:rPr>
          <w:color w:val="000000" w:themeColor="text1"/>
          <w:sz w:val="28"/>
          <w:szCs w:val="28"/>
          <w:lang w:val="en-US"/>
        </w:rPr>
        <w:sym w:font="Symbol" w:char="F06C"/>
      </w:r>
      <w:r w:rsidRPr="00421DD4">
        <w:rPr>
          <w:color w:val="000000" w:themeColor="text1"/>
          <w:sz w:val="28"/>
          <w:szCs w:val="28"/>
          <w:lang w:val="en-US"/>
        </w:rPr>
        <w:t>L = 10 lg (A</w:t>
      </w:r>
      <w:r w:rsidRPr="00421DD4">
        <w:rPr>
          <w:color w:val="000000" w:themeColor="text1"/>
          <w:sz w:val="28"/>
          <w:szCs w:val="28"/>
          <w:vertAlign w:val="subscript"/>
          <w:lang w:val="en-US"/>
        </w:rPr>
        <w:t>2</w:t>
      </w:r>
      <w:r w:rsidRPr="00421DD4">
        <w:rPr>
          <w:color w:val="000000" w:themeColor="text1"/>
          <w:sz w:val="28"/>
          <w:szCs w:val="28"/>
          <w:lang w:val="en-US"/>
        </w:rPr>
        <w:t xml:space="preserve"> \ A</w:t>
      </w:r>
      <w:r w:rsidRPr="00421DD4">
        <w:rPr>
          <w:color w:val="000000" w:themeColor="text1"/>
          <w:sz w:val="28"/>
          <w:szCs w:val="28"/>
          <w:vertAlign w:val="subscript"/>
          <w:lang w:val="en-US"/>
        </w:rPr>
        <w:t>1</w:t>
      </w:r>
      <w:r w:rsidRPr="00421DD4">
        <w:rPr>
          <w:color w:val="000000" w:themeColor="text1"/>
          <w:sz w:val="28"/>
          <w:szCs w:val="28"/>
          <w:lang w:val="en-US"/>
        </w:rPr>
        <w:t>) = 10 lg [(</w:t>
      </w:r>
      <w:r w:rsidRPr="00421DD4">
        <w:rPr>
          <w:color w:val="000000" w:themeColor="text1"/>
          <w:sz w:val="28"/>
          <w:szCs w:val="28"/>
          <w:lang w:val="en-US"/>
        </w:rPr>
        <w:sym w:font="Symbol" w:char="F053"/>
      </w:r>
      <w:r w:rsidRPr="00421DD4">
        <w:rPr>
          <w:color w:val="000000" w:themeColor="text1"/>
          <w:sz w:val="28"/>
          <w:szCs w:val="28"/>
          <w:lang w:val="en-US"/>
        </w:rPr>
        <w:sym w:font="Symbol" w:char="F061"/>
      </w:r>
      <w:r w:rsidRPr="00421DD4">
        <w:rPr>
          <w:color w:val="000000" w:themeColor="text1"/>
          <w:sz w:val="28"/>
          <w:szCs w:val="28"/>
          <w:vertAlign w:val="subscript"/>
          <w:lang w:val="en-US"/>
        </w:rPr>
        <w:t>2</w:t>
      </w:r>
      <w:r w:rsidRPr="00421DD4">
        <w:rPr>
          <w:color w:val="000000" w:themeColor="text1"/>
          <w:sz w:val="28"/>
          <w:szCs w:val="28"/>
          <w:lang w:val="en-US"/>
        </w:rPr>
        <w:t xml:space="preserve"> </w:t>
      </w:r>
      <w:r w:rsidRPr="00421DD4">
        <w:rPr>
          <w:color w:val="000000" w:themeColor="text1"/>
          <w:sz w:val="28"/>
          <w:szCs w:val="28"/>
        </w:rPr>
        <w:t>х</w:t>
      </w:r>
      <w:r w:rsidRPr="00421DD4">
        <w:rPr>
          <w:color w:val="000000" w:themeColor="text1"/>
          <w:sz w:val="28"/>
          <w:szCs w:val="28"/>
          <w:lang w:val="en-US"/>
        </w:rPr>
        <w:t xml:space="preserve"> S) \ (</w:t>
      </w:r>
      <w:r w:rsidRPr="00421DD4">
        <w:rPr>
          <w:color w:val="000000" w:themeColor="text1"/>
          <w:sz w:val="28"/>
          <w:szCs w:val="28"/>
          <w:lang w:val="en-US"/>
        </w:rPr>
        <w:sym w:font="Symbol" w:char="F053"/>
      </w:r>
      <w:r w:rsidRPr="00421DD4">
        <w:rPr>
          <w:color w:val="000000" w:themeColor="text1"/>
          <w:sz w:val="28"/>
          <w:szCs w:val="28"/>
          <w:lang w:val="en-US"/>
        </w:rPr>
        <w:sym w:font="Symbol" w:char="F061"/>
      </w:r>
      <w:r w:rsidRPr="00421DD4">
        <w:rPr>
          <w:color w:val="000000" w:themeColor="text1"/>
          <w:sz w:val="28"/>
          <w:szCs w:val="28"/>
          <w:vertAlign w:val="subscript"/>
          <w:lang w:val="en-US"/>
        </w:rPr>
        <w:t>1</w:t>
      </w:r>
      <w:r w:rsidRPr="00421DD4">
        <w:rPr>
          <w:color w:val="000000" w:themeColor="text1"/>
          <w:sz w:val="28"/>
          <w:szCs w:val="28"/>
          <w:lang w:val="en-US"/>
        </w:rPr>
        <w:t xml:space="preserve"> </w:t>
      </w:r>
      <w:r w:rsidRPr="00421DD4">
        <w:rPr>
          <w:color w:val="000000" w:themeColor="text1"/>
          <w:sz w:val="28"/>
          <w:szCs w:val="28"/>
        </w:rPr>
        <w:t>х</w:t>
      </w:r>
      <w:r w:rsidRPr="00421DD4">
        <w:rPr>
          <w:color w:val="000000" w:themeColor="text1"/>
          <w:sz w:val="28"/>
          <w:szCs w:val="28"/>
          <w:lang w:val="en-US"/>
        </w:rPr>
        <w:t xml:space="preserve"> S)] ,</w:t>
      </w:r>
      <w:r w:rsidR="00421DD4">
        <w:rPr>
          <w:color w:val="000000" w:themeColor="text1"/>
          <w:sz w:val="28"/>
          <w:szCs w:val="28"/>
          <w:lang w:val="en-US"/>
        </w:rPr>
        <w:t xml:space="preserve"> </w:t>
      </w:r>
      <w:r w:rsidRPr="00421DD4">
        <w:rPr>
          <w:color w:val="000000" w:themeColor="text1"/>
          <w:sz w:val="28"/>
          <w:szCs w:val="28"/>
          <w:lang w:val="en-US"/>
        </w:rPr>
        <w:t>(</w:t>
      </w:r>
      <w:r w:rsidR="00FA1AED" w:rsidRPr="00421DD4">
        <w:rPr>
          <w:color w:val="000000" w:themeColor="text1"/>
          <w:sz w:val="28"/>
          <w:szCs w:val="28"/>
          <w:lang w:val="en-US"/>
        </w:rPr>
        <w:t>3</w:t>
      </w:r>
      <w:r w:rsidRPr="00421DD4">
        <w:rPr>
          <w:color w:val="000000" w:themeColor="text1"/>
          <w:sz w:val="28"/>
          <w:szCs w:val="28"/>
          <w:lang w:val="en-US"/>
        </w:rPr>
        <w:t>.1)</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lastRenderedPageBreak/>
        <w:t>где А</w:t>
      </w:r>
      <w:r w:rsidRPr="00421DD4">
        <w:rPr>
          <w:color w:val="000000" w:themeColor="text1"/>
          <w:sz w:val="28"/>
          <w:szCs w:val="28"/>
          <w:vertAlign w:val="subscript"/>
        </w:rPr>
        <w:t>1</w:t>
      </w:r>
      <w:r w:rsidRPr="00421DD4">
        <w:rPr>
          <w:color w:val="000000" w:themeColor="text1"/>
          <w:sz w:val="28"/>
          <w:szCs w:val="28"/>
        </w:rPr>
        <w:t xml:space="preserve"> и А</w:t>
      </w:r>
      <w:r w:rsidRPr="00421DD4">
        <w:rPr>
          <w:color w:val="000000" w:themeColor="text1"/>
          <w:sz w:val="28"/>
          <w:szCs w:val="28"/>
          <w:vertAlign w:val="subscript"/>
        </w:rPr>
        <w:t>2</w:t>
      </w:r>
      <w:r w:rsidRPr="00421DD4">
        <w:rPr>
          <w:color w:val="000000" w:themeColor="text1"/>
          <w:sz w:val="28"/>
          <w:szCs w:val="28"/>
        </w:rPr>
        <w:t xml:space="preserve"> – эквивалентные</w:t>
      </w:r>
      <w:r w:rsidR="00421DD4">
        <w:rPr>
          <w:color w:val="000000" w:themeColor="text1"/>
          <w:sz w:val="28"/>
          <w:szCs w:val="28"/>
        </w:rPr>
        <w:t xml:space="preserve"> </w:t>
      </w:r>
      <w:r w:rsidRPr="00421DD4">
        <w:rPr>
          <w:color w:val="000000" w:themeColor="text1"/>
          <w:sz w:val="28"/>
          <w:szCs w:val="28"/>
        </w:rPr>
        <w:t>площади</w:t>
      </w:r>
      <w:r w:rsidR="00421DD4">
        <w:rPr>
          <w:color w:val="000000" w:themeColor="text1"/>
          <w:sz w:val="28"/>
          <w:szCs w:val="28"/>
        </w:rPr>
        <w:t xml:space="preserve"> </w:t>
      </w:r>
      <w:r w:rsidRPr="00421DD4">
        <w:rPr>
          <w:color w:val="000000" w:themeColor="text1"/>
          <w:sz w:val="28"/>
          <w:szCs w:val="28"/>
        </w:rPr>
        <w:t>звукопоглощения</w:t>
      </w:r>
      <w:r w:rsidR="00421DD4">
        <w:rPr>
          <w:color w:val="000000" w:themeColor="text1"/>
          <w:sz w:val="28"/>
          <w:szCs w:val="28"/>
        </w:rPr>
        <w:t xml:space="preserve"> </w:t>
      </w:r>
      <w:r w:rsidRPr="00421DD4">
        <w:rPr>
          <w:color w:val="000000" w:themeColor="text1"/>
          <w:sz w:val="28"/>
          <w:szCs w:val="28"/>
        </w:rPr>
        <w:t>до и после звукопоглощения;</w:t>
      </w:r>
    </w:p>
    <w:p w:rsidR="00421DD4" w:rsidRDefault="00421DD4" w:rsidP="00191C74">
      <w:pPr>
        <w:keepNext/>
        <w:widowControl w:val="0"/>
        <w:shd w:val="clear" w:color="000000" w:fill="auto"/>
        <w:suppressAutoHyphens/>
        <w:spacing w:line="360" w:lineRule="auto"/>
        <w:ind w:firstLine="709"/>
        <w:jc w:val="both"/>
        <w:rPr>
          <w:color w:val="000000" w:themeColor="text1"/>
          <w:sz w:val="28"/>
          <w:szCs w:val="28"/>
        </w:rPr>
      </w:pPr>
    </w:p>
    <w:p w:rsidR="00421DD4" w:rsidRDefault="00E033BC" w:rsidP="00191C74">
      <w:pPr>
        <w:keepNext/>
        <w:widowControl w:val="0"/>
        <w:shd w:val="clear" w:color="000000" w:fill="auto"/>
        <w:spacing w:line="360" w:lineRule="auto"/>
        <w:jc w:val="center"/>
        <w:rPr>
          <w:color w:val="000000" w:themeColor="text1"/>
          <w:sz w:val="28"/>
          <w:szCs w:val="28"/>
          <w:vertAlign w:val="subscript"/>
        </w:rPr>
      </w:pPr>
      <w:r w:rsidRPr="00421DD4">
        <w:rPr>
          <w:color w:val="000000" w:themeColor="text1"/>
          <w:sz w:val="28"/>
          <w:szCs w:val="28"/>
        </w:rPr>
        <w:t>А</w:t>
      </w:r>
      <w:r w:rsidRPr="00421DD4">
        <w:rPr>
          <w:color w:val="000000" w:themeColor="text1"/>
          <w:sz w:val="28"/>
          <w:szCs w:val="28"/>
          <w:vertAlign w:val="subscript"/>
        </w:rPr>
        <w:t>1</w:t>
      </w:r>
      <w:r w:rsidRPr="00421DD4">
        <w:rPr>
          <w:color w:val="000000" w:themeColor="text1"/>
          <w:sz w:val="28"/>
          <w:szCs w:val="28"/>
        </w:rPr>
        <w:t xml:space="preserve"> =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пот х </w:t>
      </w:r>
      <w:r w:rsidRPr="00421DD4">
        <w:rPr>
          <w:color w:val="000000" w:themeColor="text1"/>
          <w:sz w:val="28"/>
          <w:szCs w:val="28"/>
          <w:lang w:val="en-US"/>
        </w:rPr>
        <w:t>S</w:t>
      </w:r>
      <w:r w:rsidRPr="00421DD4">
        <w:rPr>
          <w:color w:val="000000" w:themeColor="text1"/>
          <w:sz w:val="28"/>
          <w:szCs w:val="28"/>
        </w:rPr>
        <w:t>пот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стен х </w:t>
      </w:r>
      <w:r w:rsidRPr="00421DD4">
        <w:rPr>
          <w:color w:val="000000" w:themeColor="text1"/>
          <w:sz w:val="28"/>
          <w:szCs w:val="28"/>
          <w:lang w:val="en-US"/>
        </w:rPr>
        <w:t>S</w:t>
      </w:r>
      <w:r w:rsidRPr="00421DD4">
        <w:rPr>
          <w:color w:val="000000" w:themeColor="text1"/>
          <w:sz w:val="28"/>
          <w:szCs w:val="28"/>
        </w:rPr>
        <w:t>стен+</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пола х </w:t>
      </w:r>
      <w:r w:rsidRPr="00421DD4">
        <w:rPr>
          <w:color w:val="000000" w:themeColor="text1"/>
          <w:sz w:val="28"/>
          <w:szCs w:val="28"/>
          <w:lang w:val="en-US"/>
        </w:rPr>
        <w:t>S</w:t>
      </w:r>
      <w:r w:rsidRPr="00421DD4">
        <w:rPr>
          <w:color w:val="000000" w:themeColor="text1"/>
          <w:sz w:val="28"/>
          <w:szCs w:val="28"/>
        </w:rPr>
        <w:t>пола+</w:t>
      </w:r>
      <w:r w:rsidRPr="00421DD4">
        <w:rPr>
          <w:color w:val="000000" w:themeColor="text1"/>
          <w:sz w:val="28"/>
          <w:szCs w:val="28"/>
        </w:rPr>
        <w:sym w:font="Symbol" w:char="F061"/>
      </w:r>
      <w:r w:rsidRPr="00421DD4">
        <w:rPr>
          <w:color w:val="000000" w:themeColor="text1"/>
          <w:sz w:val="28"/>
          <w:szCs w:val="28"/>
          <w:vertAlign w:val="subscript"/>
        </w:rPr>
        <w:t>1</w:t>
      </w:r>
    </w:p>
    <w:p w:rsidR="00421DD4" w:rsidRDefault="00421DD4" w:rsidP="00191C74">
      <w:pPr>
        <w:keepNext/>
        <w:widowControl w:val="0"/>
        <w:shd w:val="clear" w:color="000000" w:fill="auto"/>
        <w:suppressAutoHyphens/>
        <w:spacing w:line="360" w:lineRule="auto"/>
        <w:ind w:firstLine="709"/>
        <w:jc w:val="both"/>
        <w:rPr>
          <w:color w:val="000000" w:themeColor="text1"/>
          <w:sz w:val="28"/>
          <w:szCs w:val="28"/>
        </w:rPr>
      </w:pP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окна х </w:t>
      </w:r>
      <w:r w:rsidRPr="00421DD4">
        <w:rPr>
          <w:color w:val="000000" w:themeColor="text1"/>
          <w:sz w:val="28"/>
          <w:szCs w:val="28"/>
          <w:lang w:val="en-US"/>
        </w:rPr>
        <w:t>S</w:t>
      </w:r>
      <w:r w:rsidRPr="00421DD4">
        <w:rPr>
          <w:color w:val="000000" w:themeColor="text1"/>
          <w:sz w:val="28"/>
          <w:szCs w:val="28"/>
        </w:rPr>
        <w:t xml:space="preserve"> окна ,</w:t>
      </w:r>
      <w:r w:rsidR="00421DD4">
        <w:rPr>
          <w:color w:val="000000" w:themeColor="text1"/>
          <w:sz w:val="28"/>
          <w:szCs w:val="28"/>
        </w:rPr>
        <w:t xml:space="preserve"> </w:t>
      </w:r>
      <w:r w:rsidRPr="00421DD4">
        <w:rPr>
          <w:color w:val="000000" w:themeColor="text1"/>
          <w:sz w:val="28"/>
          <w:szCs w:val="28"/>
        </w:rPr>
        <w:t>(</w:t>
      </w:r>
      <w:r w:rsidR="00FA1AED" w:rsidRPr="00421DD4">
        <w:rPr>
          <w:color w:val="000000" w:themeColor="text1"/>
          <w:sz w:val="28"/>
          <w:szCs w:val="28"/>
        </w:rPr>
        <w:t>3</w:t>
      </w:r>
      <w:r w:rsidRPr="00421DD4">
        <w:rPr>
          <w:color w:val="000000" w:themeColor="text1"/>
          <w:sz w:val="28"/>
          <w:szCs w:val="28"/>
        </w:rPr>
        <w:t>.2)</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Формула для расчета А</w:t>
      </w:r>
      <w:r w:rsidRPr="00421DD4">
        <w:rPr>
          <w:color w:val="000000" w:themeColor="text1"/>
          <w:sz w:val="28"/>
          <w:szCs w:val="28"/>
          <w:vertAlign w:val="subscript"/>
        </w:rPr>
        <w:t>2</w:t>
      </w:r>
      <w:r w:rsidRPr="00421DD4">
        <w:rPr>
          <w:color w:val="000000" w:themeColor="text1"/>
          <w:sz w:val="28"/>
          <w:szCs w:val="28"/>
        </w:rPr>
        <w:t xml:space="preserve"> аналогична, поскольку</w:t>
      </w:r>
    </w:p>
    <w:p w:rsidR="00421DD4" w:rsidRDefault="00421DD4" w:rsidP="00191C74">
      <w:pPr>
        <w:keepNext/>
        <w:widowControl w:val="0"/>
        <w:shd w:val="clear" w:color="000000" w:fill="auto"/>
        <w:suppressAutoHyphens/>
        <w:spacing w:line="360" w:lineRule="auto"/>
        <w:ind w:firstLine="709"/>
        <w:jc w:val="both"/>
        <w:rPr>
          <w:color w:val="000000" w:themeColor="text1"/>
          <w:sz w:val="28"/>
          <w:szCs w:val="28"/>
        </w:rPr>
      </w:pPr>
    </w:p>
    <w:p w:rsidR="00421DD4" w:rsidRDefault="00E033BC" w:rsidP="00191C74">
      <w:pPr>
        <w:keepNext/>
        <w:widowControl w:val="0"/>
        <w:shd w:val="clear" w:color="000000" w:fill="auto"/>
        <w:spacing w:line="360" w:lineRule="auto"/>
        <w:jc w:val="center"/>
        <w:rPr>
          <w:color w:val="000000" w:themeColor="text1"/>
          <w:sz w:val="28"/>
          <w:szCs w:val="28"/>
        </w:rPr>
      </w:pPr>
      <w:r w:rsidRPr="00421DD4">
        <w:rPr>
          <w:color w:val="000000" w:themeColor="text1"/>
          <w:sz w:val="28"/>
          <w:szCs w:val="28"/>
        </w:rPr>
        <w:sym w:font="Symbol" w:char="F06C"/>
      </w:r>
      <w:r w:rsidRPr="00421DD4">
        <w:rPr>
          <w:color w:val="000000" w:themeColor="text1"/>
          <w:sz w:val="28"/>
          <w:szCs w:val="28"/>
          <w:lang w:val="en-US"/>
        </w:rPr>
        <w:t>L</w:t>
      </w:r>
      <w:r w:rsidRPr="00421DD4">
        <w:rPr>
          <w:color w:val="000000" w:themeColor="text1"/>
          <w:sz w:val="28"/>
          <w:szCs w:val="28"/>
        </w:rPr>
        <w:t xml:space="preserve"> = 10 </w:t>
      </w:r>
      <w:r w:rsidRPr="00421DD4">
        <w:rPr>
          <w:color w:val="000000" w:themeColor="text1"/>
          <w:sz w:val="28"/>
          <w:szCs w:val="28"/>
          <w:lang w:val="en-US"/>
        </w:rPr>
        <w:t>lg</w:t>
      </w:r>
      <w:r w:rsidRP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то</w:t>
      </w:r>
      <w:r w:rsidR="00421DD4">
        <w:rPr>
          <w:color w:val="000000" w:themeColor="text1"/>
          <w:sz w:val="28"/>
          <w:szCs w:val="28"/>
        </w:rPr>
        <w:t xml:space="preserve"> </w:t>
      </w:r>
      <w:r w:rsidRPr="00421DD4">
        <w:rPr>
          <w:color w:val="000000" w:themeColor="text1"/>
          <w:sz w:val="28"/>
          <w:szCs w:val="28"/>
        </w:rPr>
        <w:t>(</w:t>
      </w:r>
      <w:r w:rsidR="00FA1AED" w:rsidRPr="00421DD4">
        <w:rPr>
          <w:color w:val="000000" w:themeColor="text1"/>
          <w:sz w:val="28"/>
          <w:szCs w:val="28"/>
        </w:rPr>
        <w:t>3</w:t>
      </w:r>
      <w:r w:rsidRPr="00421DD4">
        <w:rPr>
          <w:color w:val="000000" w:themeColor="text1"/>
          <w:sz w:val="28"/>
          <w:szCs w:val="28"/>
        </w:rPr>
        <w:t>.3)</w:t>
      </w:r>
    </w:p>
    <w:p w:rsidR="00421DD4" w:rsidRDefault="00E033BC" w:rsidP="00191C74">
      <w:pPr>
        <w:keepNext/>
        <w:widowControl w:val="0"/>
        <w:shd w:val="clear" w:color="000000" w:fill="auto"/>
        <w:spacing w:line="360" w:lineRule="auto"/>
        <w:jc w:val="center"/>
        <w:rPr>
          <w:color w:val="000000" w:themeColor="text1"/>
          <w:sz w:val="28"/>
          <w:szCs w:val="28"/>
        </w:rPr>
      </w:pPr>
      <w:r w:rsidRPr="00421DD4">
        <w:rPr>
          <w:color w:val="000000" w:themeColor="text1"/>
          <w:sz w:val="28"/>
          <w:szCs w:val="28"/>
          <w:lang w:val="en-US"/>
        </w:rPr>
        <w:t>lg</w:t>
      </w:r>
      <w:r w:rsidRP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 </w:t>
      </w:r>
      <w:r w:rsidRPr="00421DD4">
        <w:rPr>
          <w:color w:val="000000" w:themeColor="text1"/>
          <w:sz w:val="28"/>
          <w:szCs w:val="28"/>
        </w:rPr>
        <w:sym w:font="Symbol" w:char="F06C"/>
      </w:r>
      <w:r w:rsidRPr="00421DD4">
        <w:rPr>
          <w:color w:val="000000" w:themeColor="text1"/>
          <w:sz w:val="28"/>
          <w:szCs w:val="28"/>
          <w:lang w:val="en-US"/>
        </w:rPr>
        <w:t>L</w:t>
      </w:r>
      <w:r w:rsidRPr="00421DD4">
        <w:rPr>
          <w:color w:val="000000" w:themeColor="text1"/>
          <w:sz w:val="28"/>
          <w:szCs w:val="28"/>
        </w:rPr>
        <w:t xml:space="preserve"> \ 10 , следовательно</w:t>
      </w:r>
      <w:r w:rsidR="00421DD4">
        <w:rPr>
          <w:color w:val="000000" w:themeColor="text1"/>
          <w:sz w:val="28"/>
          <w:szCs w:val="28"/>
        </w:rPr>
        <w:t xml:space="preserve"> </w:t>
      </w:r>
      <w:r w:rsidRPr="00421DD4">
        <w:rPr>
          <w:color w:val="000000" w:themeColor="text1"/>
          <w:sz w:val="28"/>
          <w:szCs w:val="28"/>
        </w:rPr>
        <w:t>(</w:t>
      </w:r>
      <w:r w:rsidR="00FA1AED" w:rsidRPr="00421DD4">
        <w:rPr>
          <w:color w:val="000000" w:themeColor="text1"/>
          <w:sz w:val="28"/>
          <w:szCs w:val="28"/>
        </w:rPr>
        <w:t>3</w:t>
      </w:r>
      <w:r w:rsidRPr="00421DD4">
        <w:rPr>
          <w:color w:val="000000" w:themeColor="text1"/>
          <w:sz w:val="28"/>
          <w:szCs w:val="28"/>
        </w:rPr>
        <w:t>.4)</w:t>
      </w:r>
    </w:p>
    <w:p w:rsidR="00E033BC" w:rsidRPr="00421DD4" w:rsidRDefault="00E033BC" w:rsidP="00191C74">
      <w:pPr>
        <w:keepNext/>
        <w:widowControl w:val="0"/>
        <w:shd w:val="clear" w:color="000000" w:fill="auto"/>
        <w:spacing w:line="360" w:lineRule="auto"/>
        <w:jc w:val="center"/>
        <w:rPr>
          <w:color w:val="000000" w:themeColor="text1"/>
          <w:sz w:val="28"/>
          <w:szCs w:val="28"/>
        </w:rPr>
      </w:pPr>
      <w:r w:rsidRPr="00421DD4">
        <w:rPr>
          <w:color w:val="000000" w:themeColor="text1"/>
          <w:sz w:val="28"/>
          <w:szCs w:val="28"/>
          <w:lang w:val="en-US"/>
        </w:rPr>
        <w:t>lg</w:t>
      </w:r>
      <w:r w:rsidRPr="00421DD4">
        <w:rPr>
          <w:color w:val="000000" w:themeColor="text1"/>
          <w:sz w:val="28"/>
          <w:szCs w:val="28"/>
        </w:rPr>
        <w:t xml:space="preserve"> </w:t>
      </w:r>
      <w:r w:rsidRPr="00421DD4">
        <w:rPr>
          <w:color w:val="000000" w:themeColor="text1"/>
          <w:sz w:val="28"/>
          <w:szCs w:val="28"/>
          <w:lang w:val="en-US"/>
        </w:rPr>
        <w:sym w:font="Symbol" w:char="F061"/>
      </w:r>
      <w:r w:rsidRPr="00421DD4">
        <w:rPr>
          <w:color w:val="000000" w:themeColor="text1"/>
          <w:sz w:val="28"/>
          <w:szCs w:val="28"/>
          <w:vertAlign w:val="subscript"/>
        </w:rPr>
        <w:t>2</w:t>
      </w:r>
      <w:r w:rsidRPr="00421DD4">
        <w:rPr>
          <w:color w:val="000000" w:themeColor="text1"/>
          <w:sz w:val="28"/>
          <w:szCs w:val="28"/>
        </w:rPr>
        <w:t xml:space="preserve"> – </w:t>
      </w:r>
      <w:r w:rsidRPr="00421DD4">
        <w:rPr>
          <w:color w:val="000000" w:themeColor="text1"/>
          <w:sz w:val="28"/>
          <w:szCs w:val="28"/>
          <w:lang w:val="en-US"/>
        </w:rPr>
        <w:t>lg</w:t>
      </w:r>
      <w:r w:rsidRPr="00421DD4">
        <w:rPr>
          <w:color w:val="000000" w:themeColor="text1"/>
          <w:sz w:val="28"/>
          <w:szCs w:val="28"/>
        </w:rPr>
        <w:t xml:space="preserve"> </w:t>
      </w:r>
      <w:r w:rsidRPr="00421DD4">
        <w:rPr>
          <w:color w:val="000000" w:themeColor="text1"/>
          <w:sz w:val="28"/>
          <w:szCs w:val="28"/>
          <w:lang w:val="en-US"/>
        </w:rPr>
        <w:sym w:font="Symbol" w:char="F061"/>
      </w:r>
      <w:r w:rsidRPr="00421DD4">
        <w:rPr>
          <w:color w:val="000000" w:themeColor="text1"/>
          <w:sz w:val="28"/>
          <w:szCs w:val="28"/>
          <w:vertAlign w:val="subscript"/>
        </w:rPr>
        <w:t>1</w:t>
      </w:r>
      <w:r w:rsidRPr="00421DD4">
        <w:rPr>
          <w:color w:val="000000" w:themeColor="text1"/>
          <w:sz w:val="28"/>
          <w:szCs w:val="28"/>
        </w:rPr>
        <w:t xml:space="preserve"> = 0,1 х</w:t>
      </w:r>
      <w:r w:rsidR="00421DD4">
        <w:rPr>
          <w:color w:val="000000" w:themeColor="text1"/>
          <w:sz w:val="28"/>
          <w:szCs w:val="28"/>
        </w:rPr>
        <w:t xml:space="preserve"> </w:t>
      </w:r>
      <w:r w:rsidRPr="00421DD4">
        <w:rPr>
          <w:color w:val="000000" w:themeColor="text1"/>
          <w:sz w:val="28"/>
          <w:szCs w:val="28"/>
          <w:lang w:val="en-US"/>
        </w:rPr>
        <w:sym w:font="Symbol" w:char="F06C"/>
      </w:r>
      <w:r w:rsidRPr="00421DD4">
        <w:rPr>
          <w:color w:val="000000" w:themeColor="text1"/>
          <w:sz w:val="28"/>
          <w:szCs w:val="28"/>
          <w:lang w:val="en-US"/>
        </w:rPr>
        <w:t>L</w:t>
      </w:r>
      <w:r w:rsidR="00421DD4">
        <w:rPr>
          <w:color w:val="000000" w:themeColor="text1"/>
          <w:sz w:val="28"/>
          <w:szCs w:val="28"/>
        </w:rPr>
        <w:t xml:space="preserve"> </w:t>
      </w:r>
      <w:r w:rsidRPr="00421DD4">
        <w:rPr>
          <w:color w:val="000000" w:themeColor="text1"/>
          <w:sz w:val="28"/>
          <w:szCs w:val="28"/>
        </w:rPr>
        <w:t>(</w:t>
      </w:r>
      <w:r w:rsidR="00FA1AED" w:rsidRPr="00421DD4">
        <w:rPr>
          <w:color w:val="000000" w:themeColor="text1"/>
          <w:sz w:val="28"/>
          <w:szCs w:val="28"/>
        </w:rPr>
        <w:t>3</w:t>
      </w:r>
      <w:r w:rsidRPr="00421DD4">
        <w:rPr>
          <w:color w:val="000000" w:themeColor="text1"/>
          <w:sz w:val="28"/>
          <w:szCs w:val="28"/>
        </w:rPr>
        <w:t>.5)</w:t>
      </w:r>
    </w:p>
    <w:p w:rsidR="00421DD4" w:rsidRDefault="00421DD4" w:rsidP="00191C74">
      <w:pPr>
        <w:keepNext/>
        <w:widowControl w:val="0"/>
        <w:shd w:val="clear" w:color="000000" w:fill="auto"/>
        <w:suppressAutoHyphens/>
        <w:spacing w:line="360" w:lineRule="auto"/>
        <w:ind w:firstLine="709"/>
        <w:jc w:val="both"/>
        <w:rPr>
          <w:color w:val="000000" w:themeColor="text1"/>
          <w:sz w:val="28"/>
          <w:szCs w:val="28"/>
        </w:rPr>
      </w:pPr>
    </w:p>
    <w:p w:rsidR="00421DD4" w:rsidRDefault="00E033BC" w:rsidP="00191C74">
      <w:pPr>
        <w:pStyle w:val="4"/>
        <w:widowControl w:val="0"/>
        <w:shd w:val="clear" w:color="000000" w:fill="auto"/>
        <w:suppressAutoHyphens/>
        <w:ind w:firstLine="709"/>
        <w:jc w:val="both"/>
        <w:outlineLvl w:val="3"/>
        <w:rPr>
          <w:color w:val="000000" w:themeColor="text1"/>
        </w:rPr>
      </w:pPr>
      <w:r w:rsidRPr="00421DD4">
        <w:rPr>
          <w:color w:val="000000" w:themeColor="text1"/>
        </w:rPr>
        <w:t>Преобразуя</w:t>
      </w:r>
      <w:r w:rsidR="00421DD4">
        <w:rPr>
          <w:color w:val="000000" w:themeColor="text1"/>
        </w:rPr>
        <w:t xml:space="preserve"> </w:t>
      </w:r>
      <w:r w:rsidRPr="00421DD4">
        <w:rPr>
          <w:color w:val="000000" w:themeColor="text1"/>
        </w:rPr>
        <w:t>данное</w:t>
      </w:r>
      <w:r w:rsidR="00421DD4">
        <w:rPr>
          <w:color w:val="000000" w:themeColor="text1"/>
        </w:rPr>
        <w:t xml:space="preserve"> </w:t>
      </w:r>
      <w:r w:rsidRPr="00421DD4">
        <w:rPr>
          <w:color w:val="000000" w:themeColor="text1"/>
        </w:rPr>
        <w:t>выражение, получим</w:t>
      </w:r>
    </w:p>
    <w:p w:rsidR="00421DD4" w:rsidRDefault="00421DD4" w:rsidP="00191C74">
      <w:pPr>
        <w:keepNext/>
        <w:widowControl w:val="0"/>
        <w:shd w:val="clear" w:color="000000" w:fill="auto"/>
        <w:suppressAutoHyphens/>
        <w:spacing w:line="360" w:lineRule="auto"/>
        <w:ind w:firstLine="709"/>
        <w:jc w:val="both"/>
        <w:rPr>
          <w:color w:val="000000" w:themeColor="text1"/>
          <w:sz w:val="28"/>
          <w:szCs w:val="28"/>
        </w:rPr>
      </w:pPr>
    </w:p>
    <w:p w:rsidR="00E033BC" w:rsidRPr="00421DD4" w:rsidRDefault="00E033BC" w:rsidP="00191C74">
      <w:pPr>
        <w:keepNext/>
        <w:widowControl w:val="0"/>
        <w:shd w:val="clear" w:color="000000" w:fill="auto"/>
        <w:spacing w:line="360" w:lineRule="auto"/>
        <w:jc w:val="center"/>
        <w:rPr>
          <w:color w:val="000000" w:themeColor="text1"/>
          <w:sz w:val="28"/>
          <w:szCs w:val="28"/>
        </w:rPr>
      </w:pPr>
      <w:r w:rsidRPr="00421DD4">
        <w:rPr>
          <w:color w:val="000000" w:themeColor="text1"/>
          <w:sz w:val="28"/>
          <w:szCs w:val="28"/>
        </w:rPr>
        <w:t>А</w:t>
      </w:r>
      <w:r w:rsidRPr="00421DD4">
        <w:rPr>
          <w:color w:val="000000" w:themeColor="text1"/>
          <w:sz w:val="28"/>
          <w:szCs w:val="28"/>
          <w:vertAlign w:val="subscript"/>
        </w:rPr>
        <w:t>2</w:t>
      </w:r>
      <w:r w:rsidRPr="00421DD4">
        <w:rPr>
          <w:color w:val="000000" w:themeColor="text1"/>
          <w:sz w:val="28"/>
          <w:szCs w:val="28"/>
        </w:rPr>
        <w:t xml:space="preserve"> = 10</w:t>
      </w:r>
      <w:r w:rsidRPr="00421DD4">
        <w:rPr>
          <w:color w:val="000000" w:themeColor="text1"/>
          <w:sz w:val="28"/>
          <w:szCs w:val="28"/>
          <w:vertAlign w:val="superscript"/>
        </w:rPr>
        <w:t xml:space="preserve"> (0,1 х </w:t>
      </w:r>
      <w:r w:rsidRPr="00421DD4">
        <w:rPr>
          <w:color w:val="000000" w:themeColor="text1"/>
          <w:sz w:val="28"/>
          <w:szCs w:val="28"/>
          <w:vertAlign w:val="superscript"/>
        </w:rPr>
        <w:sym w:font="Symbol" w:char="F06C"/>
      </w:r>
      <w:r w:rsidRPr="00421DD4">
        <w:rPr>
          <w:color w:val="000000" w:themeColor="text1"/>
          <w:sz w:val="28"/>
          <w:szCs w:val="28"/>
          <w:vertAlign w:val="superscript"/>
          <w:lang w:val="en-US"/>
        </w:rPr>
        <w:t>L</w:t>
      </w:r>
      <w:r w:rsidRPr="00421DD4">
        <w:rPr>
          <w:color w:val="000000" w:themeColor="text1"/>
          <w:sz w:val="28"/>
          <w:szCs w:val="28"/>
          <w:vertAlign w:val="superscript"/>
        </w:rPr>
        <w:t xml:space="preserve"> + </w:t>
      </w:r>
      <w:r w:rsidRPr="00421DD4">
        <w:rPr>
          <w:color w:val="000000" w:themeColor="text1"/>
          <w:sz w:val="28"/>
          <w:szCs w:val="28"/>
          <w:vertAlign w:val="superscript"/>
          <w:lang w:val="en-US"/>
        </w:rPr>
        <w:t>lg</w:t>
      </w:r>
      <w:r w:rsidRPr="00421DD4">
        <w:rPr>
          <w:color w:val="000000" w:themeColor="text1"/>
          <w:sz w:val="28"/>
          <w:szCs w:val="28"/>
          <w:vertAlign w:val="superscript"/>
        </w:rPr>
        <w:t xml:space="preserve"> </w:t>
      </w:r>
      <w:r w:rsidRPr="00421DD4">
        <w:rPr>
          <w:color w:val="000000" w:themeColor="text1"/>
          <w:sz w:val="28"/>
          <w:szCs w:val="28"/>
          <w:vertAlign w:val="superscript"/>
          <w:lang w:val="en-US"/>
        </w:rPr>
        <w:sym w:font="Symbol" w:char="F061"/>
      </w:r>
      <w:r w:rsidRPr="00421DD4">
        <w:rPr>
          <w:color w:val="000000" w:themeColor="text1"/>
          <w:sz w:val="28"/>
          <w:szCs w:val="28"/>
          <w:vertAlign w:val="superscript"/>
        </w:rPr>
        <w:t xml:space="preserve"> 1)</w:t>
      </w:r>
      <w:r w:rsidR="00421DD4">
        <w:rPr>
          <w:color w:val="000000" w:themeColor="text1"/>
          <w:sz w:val="28"/>
          <w:szCs w:val="28"/>
          <w:vertAlign w:val="superscript"/>
        </w:rPr>
        <w:t xml:space="preserve"> </w:t>
      </w:r>
      <w:r w:rsidRPr="00421DD4">
        <w:rPr>
          <w:color w:val="000000" w:themeColor="text1"/>
          <w:sz w:val="28"/>
          <w:szCs w:val="28"/>
        </w:rPr>
        <w:t>(</w:t>
      </w:r>
      <w:r w:rsidR="00FA1AED" w:rsidRPr="00421DD4">
        <w:rPr>
          <w:color w:val="000000" w:themeColor="text1"/>
          <w:sz w:val="28"/>
          <w:szCs w:val="28"/>
        </w:rPr>
        <w:t>3</w:t>
      </w:r>
      <w:r w:rsidRPr="00421DD4">
        <w:rPr>
          <w:color w:val="000000" w:themeColor="text1"/>
          <w:sz w:val="28"/>
          <w:szCs w:val="28"/>
        </w:rPr>
        <w:t>.6)</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Более</w:t>
      </w:r>
      <w:r w:rsidR="00421DD4">
        <w:rPr>
          <w:color w:val="000000" w:themeColor="text1"/>
          <w:sz w:val="28"/>
          <w:szCs w:val="28"/>
        </w:rPr>
        <w:t xml:space="preserve"> </w:t>
      </w:r>
      <w:r w:rsidRPr="00421DD4">
        <w:rPr>
          <w:color w:val="000000" w:themeColor="text1"/>
          <w:sz w:val="28"/>
          <w:szCs w:val="28"/>
        </w:rPr>
        <w:t>удобную</w:t>
      </w:r>
      <w:r w:rsidR="00421DD4">
        <w:rPr>
          <w:color w:val="000000" w:themeColor="text1"/>
          <w:sz w:val="28"/>
          <w:szCs w:val="28"/>
        </w:rPr>
        <w:t xml:space="preserve"> </w:t>
      </w:r>
      <w:r w:rsidRPr="00421DD4">
        <w:rPr>
          <w:color w:val="000000" w:themeColor="text1"/>
          <w:sz w:val="28"/>
          <w:szCs w:val="28"/>
        </w:rPr>
        <w:t>формулу</w:t>
      </w:r>
      <w:r w:rsidR="00421DD4">
        <w:rPr>
          <w:color w:val="000000" w:themeColor="text1"/>
          <w:sz w:val="28"/>
          <w:szCs w:val="28"/>
        </w:rPr>
        <w:t xml:space="preserve"> </w:t>
      </w:r>
      <w:r w:rsidRPr="00421DD4">
        <w:rPr>
          <w:color w:val="000000" w:themeColor="text1"/>
          <w:sz w:val="28"/>
          <w:szCs w:val="28"/>
        </w:rPr>
        <w:t>для</w:t>
      </w:r>
      <w:r w:rsidR="00421DD4">
        <w:rPr>
          <w:color w:val="000000" w:themeColor="text1"/>
          <w:sz w:val="28"/>
          <w:szCs w:val="28"/>
        </w:rPr>
        <w:t xml:space="preserve"> </w:t>
      </w:r>
      <w:r w:rsidRPr="00421DD4">
        <w:rPr>
          <w:color w:val="000000" w:themeColor="text1"/>
          <w:sz w:val="28"/>
          <w:szCs w:val="28"/>
        </w:rPr>
        <w:t>расчета</w:t>
      </w:r>
      <w:r w:rsidR="00421DD4">
        <w:rPr>
          <w:color w:val="000000" w:themeColor="text1"/>
          <w:sz w:val="28"/>
          <w:szCs w:val="28"/>
        </w:rPr>
        <w:t xml:space="preserve"> </w:t>
      </w:r>
      <w:r w:rsidRPr="00421DD4">
        <w:rPr>
          <w:color w:val="000000" w:themeColor="text1"/>
          <w:sz w:val="28"/>
          <w:szCs w:val="28"/>
        </w:rPr>
        <w:t>мы</w:t>
      </w:r>
      <w:r w:rsidR="00421DD4">
        <w:rPr>
          <w:color w:val="000000" w:themeColor="text1"/>
          <w:sz w:val="28"/>
          <w:szCs w:val="28"/>
        </w:rPr>
        <w:t xml:space="preserve"> </w:t>
      </w:r>
      <w:r w:rsidRPr="00421DD4">
        <w:rPr>
          <w:color w:val="000000" w:themeColor="text1"/>
          <w:sz w:val="28"/>
          <w:szCs w:val="28"/>
        </w:rPr>
        <w:t>получим,</w:t>
      </w:r>
      <w:r w:rsidR="00421DD4">
        <w:rPr>
          <w:color w:val="000000" w:themeColor="text1"/>
          <w:sz w:val="28"/>
          <w:szCs w:val="28"/>
        </w:rPr>
        <w:t xml:space="preserve"> </w:t>
      </w:r>
      <w:r w:rsidRPr="00421DD4">
        <w:rPr>
          <w:color w:val="000000" w:themeColor="text1"/>
          <w:sz w:val="28"/>
          <w:szCs w:val="28"/>
        </w:rPr>
        <w:t>преобразовав выражение (4.1)</w:t>
      </w:r>
    </w:p>
    <w:p w:rsidR="00421DD4" w:rsidRDefault="00421DD4" w:rsidP="00191C74">
      <w:pPr>
        <w:keepNext/>
        <w:widowControl w:val="0"/>
        <w:shd w:val="clear" w:color="000000" w:fill="auto"/>
        <w:suppressAutoHyphens/>
        <w:spacing w:line="360" w:lineRule="auto"/>
        <w:ind w:firstLine="709"/>
        <w:jc w:val="both"/>
        <w:rPr>
          <w:color w:val="000000" w:themeColor="text1"/>
          <w:sz w:val="28"/>
          <w:szCs w:val="28"/>
        </w:rPr>
      </w:pPr>
    </w:p>
    <w:p w:rsidR="00E033BC" w:rsidRPr="00421DD4" w:rsidRDefault="00E033BC" w:rsidP="00191C74">
      <w:pPr>
        <w:keepNext/>
        <w:widowControl w:val="0"/>
        <w:shd w:val="clear" w:color="000000" w:fill="auto"/>
        <w:spacing w:line="360" w:lineRule="auto"/>
        <w:jc w:val="center"/>
        <w:rPr>
          <w:color w:val="000000" w:themeColor="text1"/>
          <w:sz w:val="28"/>
          <w:szCs w:val="28"/>
        </w:rPr>
      </w:pP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х 10 </w:t>
      </w:r>
      <w:r w:rsidRPr="00421DD4">
        <w:rPr>
          <w:color w:val="000000" w:themeColor="text1"/>
          <w:sz w:val="28"/>
          <w:szCs w:val="28"/>
          <w:vertAlign w:val="superscript"/>
        </w:rPr>
        <w:t xml:space="preserve">(0,1 </w:t>
      </w:r>
      <w:r w:rsidRPr="00421DD4">
        <w:rPr>
          <w:color w:val="000000" w:themeColor="text1"/>
          <w:sz w:val="28"/>
          <w:szCs w:val="28"/>
          <w:vertAlign w:val="superscript"/>
          <w:lang w:val="en-US"/>
        </w:rPr>
        <w:t>x</w:t>
      </w:r>
      <w:r w:rsidRPr="00421DD4">
        <w:rPr>
          <w:color w:val="000000" w:themeColor="text1"/>
          <w:sz w:val="28"/>
          <w:szCs w:val="28"/>
          <w:vertAlign w:val="superscript"/>
        </w:rPr>
        <w:t xml:space="preserve"> </w:t>
      </w:r>
      <w:r w:rsidRPr="00421DD4">
        <w:rPr>
          <w:color w:val="000000" w:themeColor="text1"/>
          <w:sz w:val="28"/>
          <w:szCs w:val="28"/>
        </w:rPr>
        <w:sym w:font="Symbol" w:char="F06C"/>
      </w:r>
      <w:r w:rsidRPr="00421DD4">
        <w:rPr>
          <w:color w:val="000000" w:themeColor="text1"/>
          <w:sz w:val="28"/>
          <w:szCs w:val="28"/>
          <w:vertAlign w:val="superscript"/>
        </w:rPr>
        <w:t xml:space="preserve"> </w:t>
      </w:r>
      <w:r w:rsidRPr="00421DD4">
        <w:rPr>
          <w:color w:val="000000" w:themeColor="text1"/>
          <w:sz w:val="28"/>
          <w:szCs w:val="28"/>
          <w:vertAlign w:val="superscript"/>
          <w:lang w:val="en-US"/>
        </w:rPr>
        <w:t>L</w:t>
      </w:r>
      <w:r w:rsidRPr="00421DD4">
        <w:rPr>
          <w:color w:val="000000" w:themeColor="text1"/>
          <w:sz w:val="28"/>
          <w:szCs w:val="28"/>
          <w:vertAlign w:val="superscript"/>
        </w:rPr>
        <w:t>)</w:t>
      </w:r>
      <w:r w:rsidR="00421DD4">
        <w:rPr>
          <w:color w:val="000000" w:themeColor="text1"/>
          <w:sz w:val="28"/>
          <w:szCs w:val="28"/>
          <w:vertAlign w:val="superscript"/>
        </w:rPr>
        <w:t xml:space="preserve"> </w:t>
      </w:r>
      <w:r w:rsidRPr="00421DD4">
        <w:rPr>
          <w:color w:val="000000" w:themeColor="text1"/>
          <w:sz w:val="28"/>
          <w:szCs w:val="28"/>
        </w:rPr>
        <w:t>(</w:t>
      </w:r>
      <w:r w:rsidR="00FA1AED" w:rsidRPr="00421DD4">
        <w:rPr>
          <w:color w:val="000000" w:themeColor="text1"/>
          <w:sz w:val="28"/>
          <w:szCs w:val="28"/>
        </w:rPr>
        <w:t>3</w:t>
      </w:r>
      <w:r w:rsidRPr="00421DD4">
        <w:rPr>
          <w:color w:val="000000" w:themeColor="text1"/>
          <w:sz w:val="28"/>
          <w:szCs w:val="28"/>
        </w:rPr>
        <w:t>.7)</w:t>
      </w:r>
    </w:p>
    <w:p w:rsidR="00421DD4" w:rsidRDefault="00421DD4" w:rsidP="00191C74">
      <w:pPr>
        <w:keepNext/>
        <w:widowControl w:val="0"/>
        <w:shd w:val="clear" w:color="000000" w:fill="auto"/>
        <w:suppressAutoHyphens/>
        <w:spacing w:line="360" w:lineRule="auto"/>
        <w:ind w:firstLine="709"/>
        <w:jc w:val="both"/>
        <w:rPr>
          <w:color w:val="000000" w:themeColor="text1"/>
          <w:sz w:val="28"/>
          <w:szCs w:val="28"/>
        </w:rPr>
      </w:pP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Рассчитаем эквивалентную площадь</w:t>
      </w:r>
      <w:r w:rsidR="00421DD4">
        <w:rPr>
          <w:color w:val="000000" w:themeColor="text1"/>
          <w:sz w:val="28"/>
          <w:szCs w:val="28"/>
        </w:rPr>
        <w:t xml:space="preserve"> </w:t>
      </w:r>
      <w:r w:rsidRPr="00421DD4">
        <w:rPr>
          <w:color w:val="000000" w:themeColor="text1"/>
          <w:sz w:val="28"/>
          <w:szCs w:val="28"/>
        </w:rPr>
        <w:t>звукопоглощения</w:t>
      </w:r>
      <w:r w:rsidR="00421DD4">
        <w:rPr>
          <w:color w:val="000000" w:themeColor="text1"/>
          <w:sz w:val="28"/>
          <w:szCs w:val="28"/>
        </w:rPr>
        <w:t xml:space="preserve"> </w:t>
      </w:r>
      <w:r w:rsidRPr="00421DD4">
        <w:rPr>
          <w:color w:val="000000" w:themeColor="text1"/>
          <w:sz w:val="28"/>
          <w:szCs w:val="28"/>
        </w:rPr>
        <w:t>по</w:t>
      </w:r>
      <w:r w:rsidR="00421DD4">
        <w:rPr>
          <w:color w:val="000000" w:themeColor="text1"/>
          <w:sz w:val="28"/>
          <w:szCs w:val="28"/>
        </w:rPr>
        <w:t xml:space="preserve"> </w:t>
      </w:r>
      <w:r w:rsidRPr="00421DD4">
        <w:rPr>
          <w:color w:val="000000" w:themeColor="text1"/>
          <w:sz w:val="28"/>
          <w:szCs w:val="28"/>
        </w:rPr>
        <w:t>формуле (4.2) для каждой октавной частоты отдельно.</w:t>
      </w:r>
      <w:r w:rsidR="00421DD4">
        <w:rPr>
          <w:color w:val="000000" w:themeColor="text1"/>
          <w:sz w:val="28"/>
          <w:szCs w:val="28"/>
        </w:rPr>
        <w:t xml:space="preserve"> </w:t>
      </w:r>
      <w:r w:rsidRPr="00421DD4">
        <w:rPr>
          <w:color w:val="000000" w:themeColor="text1"/>
          <w:sz w:val="28"/>
          <w:szCs w:val="28"/>
        </w:rPr>
        <w:t>Для</w:t>
      </w:r>
      <w:r w:rsidR="00421DD4">
        <w:rPr>
          <w:color w:val="000000" w:themeColor="text1"/>
          <w:sz w:val="28"/>
          <w:szCs w:val="28"/>
        </w:rPr>
        <w:t xml:space="preserve"> </w:t>
      </w:r>
      <w:r w:rsidRPr="00421DD4">
        <w:rPr>
          <w:color w:val="000000" w:themeColor="text1"/>
          <w:sz w:val="28"/>
          <w:szCs w:val="28"/>
        </w:rPr>
        <w:t>этого</w:t>
      </w:r>
      <w:r w:rsidR="00421DD4">
        <w:rPr>
          <w:color w:val="000000" w:themeColor="text1"/>
          <w:sz w:val="28"/>
          <w:szCs w:val="28"/>
        </w:rPr>
        <w:t xml:space="preserve"> </w:t>
      </w:r>
      <w:r w:rsidRPr="00421DD4">
        <w:rPr>
          <w:color w:val="000000" w:themeColor="text1"/>
          <w:sz w:val="28"/>
          <w:szCs w:val="28"/>
        </w:rPr>
        <w:t>из</w:t>
      </w:r>
      <w:r w:rsidR="00421DD4">
        <w:rPr>
          <w:color w:val="000000" w:themeColor="text1"/>
          <w:sz w:val="28"/>
          <w:szCs w:val="28"/>
        </w:rPr>
        <w:t xml:space="preserve"> </w:t>
      </w:r>
      <w:r w:rsidRPr="00421DD4">
        <w:rPr>
          <w:color w:val="000000" w:themeColor="text1"/>
          <w:sz w:val="28"/>
          <w:szCs w:val="28"/>
        </w:rPr>
        <w:t>таблиц</w:t>
      </w:r>
      <w:r w:rsidR="00421DD4">
        <w:rPr>
          <w:color w:val="000000" w:themeColor="text1"/>
          <w:sz w:val="28"/>
          <w:szCs w:val="28"/>
        </w:rPr>
        <w:t xml:space="preserve"> </w:t>
      </w:r>
      <w:r w:rsidRPr="00421DD4">
        <w:rPr>
          <w:color w:val="000000" w:themeColor="text1"/>
          <w:sz w:val="28"/>
          <w:szCs w:val="28"/>
        </w:rPr>
        <w:t>выбираем</w:t>
      </w:r>
      <w:r w:rsidR="00421DD4">
        <w:rPr>
          <w:color w:val="000000" w:themeColor="text1"/>
          <w:sz w:val="28"/>
          <w:szCs w:val="28"/>
        </w:rPr>
        <w:t xml:space="preserve"> </w:t>
      </w:r>
      <w:r w:rsidRPr="00421DD4">
        <w:rPr>
          <w:color w:val="000000" w:themeColor="text1"/>
          <w:sz w:val="28"/>
          <w:szCs w:val="28"/>
        </w:rPr>
        <w:t>коэффициенты звукопоглощения</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1</w:t>
      </w:r>
      <w:r w:rsidR="00421DD4">
        <w:rPr>
          <w:color w:val="000000" w:themeColor="text1"/>
          <w:sz w:val="28"/>
          <w:szCs w:val="28"/>
        </w:rPr>
        <w:t xml:space="preserve"> </w:t>
      </w:r>
      <w:r w:rsidRPr="00421DD4">
        <w:rPr>
          <w:color w:val="000000" w:themeColor="text1"/>
          <w:sz w:val="28"/>
          <w:szCs w:val="28"/>
        </w:rPr>
        <w:t>для</w:t>
      </w:r>
      <w:r w:rsidR="00421DD4">
        <w:rPr>
          <w:color w:val="000000" w:themeColor="text1"/>
          <w:sz w:val="28"/>
          <w:szCs w:val="28"/>
        </w:rPr>
        <w:t xml:space="preserve"> </w:t>
      </w:r>
      <w:r w:rsidRPr="00421DD4">
        <w:rPr>
          <w:color w:val="000000" w:themeColor="text1"/>
          <w:sz w:val="28"/>
          <w:szCs w:val="28"/>
        </w:rPr>
        <w:t>потолка, стен</w:t>
      </w:r>
      <w:r w:rsidR="00421DD4">
        <w:rPr>
          <w:color w:val="000000" w:themeColor="text1"/>
          <w:sz w:val="28"/>
          <w:szCs w:val="28"/>
        </w:rPr>
        <w:t xml:space="preserve"> </w:t>
      </w:r>
      <w:r w:rsidRPr="00421DD4">
        <w:rPr>
          <w:color w:val="000000" w:themeColor="text1"/>
          <w:sz w:val="28"/>
          <w:szCs w:val="28"/>
        </w:rPr>
        <w:t>и</w:t>
      </w:r>
      <w:r w:rsidR="00421DD4">
        <w:rPr>
          <w:color w:val="000000" w:themeColor="text1"/>
          <w:sz w:val="28"/>
          <w:szCs w:val="28"/>
        </w:rPr>
        <w:t xml:space="preserve"> </w:t>
      </w:r>
      <w:r w:rsidRPr="00421DD4">
        <w:rPr>
          <w:color w:val="000000" w:themeColor="text1"/>
          <w:sz w:val="28"/>
          <w:szCs w:val="28"/>
        </w:rPr>
        <w:t>пола</w:t>
      </w:r>
      <w:r w:rsidR="00421DD4">
        <w:rPr>
          <w:color w:val="000000" w:themeColor="text1"/>
          <w:sz w:val="28"/>
          <w:szCs w:val="28"/>
        </w:rPr>
        <w:t xml:space="preserve"> </w:t>
      </w:r>
      <w:r w:rsidRPr="00421DD4">
        <w:rPr>
          <w:color w:val="000000" w:themeColor="text1"/>
          <w:sz w:val="28"/>
          <w:szCs w:val="28"/>
        </w:rPr>
        <w:t xml:space="preserve">и эти данные заносим в таблицу </w:t>
      </w:r>
      <w:r w:rsidR="00FA1AED" w:rsidRPr="00421DD4">
        <w:rPr>
          <w:color w:val="000000" w:themeColor="text1"/>
          <w:sz w:val="28"/>
          <w:szCs w:val="28"/>
        </w:rPr>
        <w:t>3</w:t>
      </w:r>
      <w:r w:rsidRPr="00421DD4">
        <w:rPr>
          <w:color w:val="000000" w:themeColor="text1"/>
          <w:sz w:val="28"/>
          <w:szCs w:val="28"/>
        </w:rPr>
        <w:t>.1.</w:t>
      </w:r>
    </w:p>
    <w:p w:rsidR="00191C74" w:rsidRDefault="00191C74" w:rsidP="00191C74">
      <w:pPr>
        <w:keepNext/>
        <w:widowControl w:val="0"/>
        <w:shd w:val="clear" w:color="000000" w:fill="auto"/>
        <w:spacing w:line="360" w:lineRule="auto"/>
        <w:jc w:val="center"/>
        <w:rPr>
          <w:color w:val="000000" w:themeColor="text1"/>
          <w:sz w:val="28"/>
          <w:szCs w:val="28"/>
        </w:rPr>
      </w:pPr>
    </w:p>
    <w:p w:rsidR="00E033BC" w:rsidRPr="00421DD4" w:rsidRDefault="00E033BC" w:rsidP="00191C74">
      <w:pPr>
        <w:keepNext/>
        <w:widowControl w:val="0"/>
        <w:shd w:val="clear" w:color="000000" w:fill="auto"/>
        <w:spacing w:line="360" w:lineRule="auto"/>
        <w:jc w:val="center"/>
        <w:rPr>
          <w:b/>
          <w:color w:val="000000" w:themeColor="text1"/>
          <w:sz w:val="28"/>
          <w:szCs w:val="28"/>
        </w:rPr>
      </w:pPr>
      <w:r w:rsidRPr="00421DD4">
        <w:rPr>
          <w:b/>
          <w:color w:val="000000" w:themeColor="text1"/>
          <w:sz w:val="28"/>
          <w:szCs w:val="28"/>
        </w:rPr>
        <w:t xml:space="preserve">Таблица </w:t>
      </w:r>
      <w:r w:rsidR="00FA1AED" w:rsidRPr="00421DD4">
        <w:rPr>
          <w:b/>
          <w:color w:val="000000" w:themeColor="text1"/>
          <w:sz w:val="28"/>
          <w:szCs w:val="28"/>
        </w:rPr>
        <w:t>3</w:t>
      </w:r>
      <w:r w:rsidRPr="00421DD4">
        <w:rPr>
          <w:b/>
          <w:color w:val="000000" w:themeColor="text1"/>
          <w:sz w:val="28"/>
          <w:szCs w:val="28"/>
        </w:rPr>
        <w:t xml:space="preserve">.1 – Коэффициенты звукопоглощения некоторых материалов </w:t>
      </w:r>
    </w:p>
    <w:tbl>
      <w:tblPr>
        <w:tblStyle w:val="a6"/>
        <w:tblW w:w="0" w:type="auto"/>
        <w:jc w:val="center"/>
        <w:tblLayout w:type="fixed"/>
        <w:tblLook w:val="04A0" w:firstRow="1" w:lastRow="0" w:firstColumn="1" w:lastColumn="0" w:noHBand="0" w:noVBand="1"/>
      </w:tblPr>
      <w:tblGrid>
        <w:gridCol w:w="3085"/>
        <w:gridCol w:w="1080"/>
        <w:gridCol w:w="900"/>
        <w:gridCol w:w="900"/>
        <w:gridCol w:w="900"/>
        <w:gridCol w:w="900"/>
        <w:gridCol w:w="967"/>
      </w:tblGrid>
      <w:tr w:rsidR="00E033BC" w:rsidRPr="00421DD4" w:rsidTr="00421DD4">
        <w:trPr>
          <w:jc w:val="center"/>
        </w:trPr>
        <w:tc>
          <w:tcPr>
            <w:tcW w:w="3085" w:type="dxa"/>
            <w:vMerge w:val="restart"/>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 xml:space="preserve">Показатель </w:t>
            </w:r>
          </w:p>
        </w:tc>
        <w:tc>
          <w:tcPr>
            <w:tcW w:w="5647" w:type="dxa"/>
            <w:gridSpan w:val="6"/>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Коэффициенты звукопоглощения для частоты в Гц</w:t>
            </w:r>
          </w:p>
        </w:tc>
      </w:tr>
      <w:tr w:rsidR="00E033BC" w:rsidRPr="00421DD4" w:rsidTr="00421DD4">
        <w:trPr>
          <w:jc w:val="center"/>
        </w:trPr>
        <w:tc>
          <w:tcPr>
            <w:tcW w:w="3085" w:type="dxa"/>
            <w:vMerge/>
          </w:tcPr>
          <w:p w:rsidR="00E033BC" w:rsidRPr="00421DD4" w:rsidRDefault="00E033BC" w:rsidP="00191C74">
            <w:pPr>
              <w:keepNext/>
              <w:widowControl w:val="0"/>
              <w:shd w:val="clear" w:color="000000" w:fill="auto"/>
              <w:suppressAutoHyphens/>
              <w:spacing w:line="360" w:lineRule="auto"/>
              <w:rPr>
                <w:color w:val="000000" w:themeColor="text1"/>
                <w:sz w:val="20"/>
              </w:rPr>
            </w:pPr>
          </w:p>
        </w:tc>
        <w:tc>
          <w:tcPr>
            <w:tcW w:w="108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250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500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1000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2000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4000</w:t>
            </w:r>
          </w:p>
        </w:tc>
        <w:tc>
          <w:tcPr>
            <w:tcW w:w="967"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8000</w:t>
            </w:r>
          </w:p>
        </w:tc>
      </w:tr>
      <w:tr w:rsidR="00E033BC" w:rsidRPr="00421DD4" w:rsidTr="00421DD4">
        <w:trPr>
          <w:jc w:val="center"/>
        </w:trPr>
        <w:tc>
          <w:tcPr>
            <w:tcW w:w="3085"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Уровни звукового давления, дБ</w:t>
            </w:r>
          </w:p>
        </w:tc>
        <w:tc>
          <w:tcPr>
            <w:tcW w:w="108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65</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62</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60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57</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54</w:t>
            </w:r>
          </w:p>
        </w:tc>
        <w:tc>
          <w:tcPr>
            <w:tcW w:w="967"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51</w:t>
            </w:r>
          </w:p>
        </w:tc>
      </w:tr>
      <w:tr w:rsidR="00E033BC" w:rsidRPr="00421DD4" w:rsidTr="00421DD4">
        <w:trPr>
          <w:jc w:val="center"/>
        </w:trPr>
        <w:tc>
          <w:tcPr>
            <w:tcW w:w="3085"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lastRenderedPageBreak/>
              <w:t>Нормативные уровни, дБ</w:t>
            </w:r>
          </w:p>
        </w:tc>
        <w:tc>
          <w:tcPr>
            <w:tcW w:w="108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63</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58</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55</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52</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50</w:t>
            </w:r>
          </w:p>
        </w:tc>
        <w:tc>
          <w:tcPr>
            <w:tcW w:w="967"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49</w:t>
            </w:r>
          </w:p>
        </w:tc>
      </w:tr>
      <w:tr w:rsidR="00E033BC" w:rsidRPr="00421DD4" w:rsidTr="00421DD4">
        <w:trPr>
          <w:jc w:val="center"/>
        </w:trPr>
        <w:tc>
          <w:tcPr>
            <w:tcW w:w="3085"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Превышение, дБ</w:t>
            </w:r>
          </w:p>
        </w:tc>
        <w:tc>
          <w:tcPr>
            <w:tcW w:w="108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4</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4</w:t>
            </w:r>
          </w:p>
        </w:tc>
        <w:tc>
          <w:tcPr>
            <w:tcW w:w="967"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w:t>
            </w:r>
          </w:p>
        </w:tc>
      </w:tr>
      <w:tr w:rsidR="00E033BC" w:rsidRPr="00421DD4" w:rsidTr="00421DD4">
        <w:trPr>
          <w:jc w:val="center"/>
        </w:trPr>
        <w:tc>
          <w:tcPr>
            <w:tcW w:w="3085"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Коэффициент звукопоглощения</w:t>
            </w: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потолка, стен</w:t>
            </w:r>
          </w:p>
        </w:tc>
        <w:tc>
          <w:tcPr>
            <w:tcW w:w="108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0,05</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0,06</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0,08</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0,04</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0,06</w:t>
            </w:r>
          </w:p>
        </w:tc>
        <w:tc>
          <w:tcPr>
            <w:tcW w:w="967"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0,06</w:t>
            </w:r>
          </w:p>
        </w:tc>
      </w:tr>
      <w:tr w:rsidR="00E033BC" w:rsidRPr="00421DD4" w:rsidTr="00421DD4">
        <w:trPr>
          <w:jc w:val="center"/>
        </w:trPr>
        <w:tc>
          <w:tcPr>
            <w:tcW w:w="3085"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Коэффициент звукопоглощения</w:t>
            </w: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пола</w:t>
            </w:r>
          </w:p>
        </w:tc>
        <w:tc>
          <w:tcPr>
            <w:tcW w:w="108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0,15</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0,12</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0,1</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0,08</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0,07</w:t>
            </w:r>
          </w:p>
        </w:tc>
        <w:tc>
          <w:tcPr>
            <w:tcW w:w="967"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0,06</w:t>
            </w:r>
          </w:p>
        </w:tc>
      </w:tr>
      <w:tr w:rsidR="00E033BC" w:rsidRPr="00421DD4" w:rsidTr="00421DD4">
        <w:trPr>
          <w:jc w:val="center"/>
        </w:trPr>
        <w:tc>
          <w:tcPr>
            <w:tcW w:w="3085"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Необходимый коэффициент звукопоглощения облицовки</w:t>
            </w:r>
          </w:p>
        </w:tc>
        <w:tc>
          <w:tcPr>
            <w:tcW w:w="108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0,15</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0,3</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0,48</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0,28</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0,36</w:t>
            </w:r>
          </w:p>
        </w:tc>
        <w:tc>
          <w:tcPr>
            <w:tcW w:w="967"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0,12</w:t>
            </w:r>
          </w:p>
        </w:tc>
      </w:tr>
    </w:tbl>
    <w:p w:rsidR="00421DD4" w:rsidRDefault="00421DD4" w:rsidP="00191C74">
      <w:pPr>
        <w:keepNext/>
        <w:widowControl w:val="0"/>
        <w:shd w:val="clear" w:color="000000" w:fill="auto"/>
        <w:suppressAutoHyphens/>
        <w:spacing w:line="360" w:lineRule="auto"/>
        <w:ind w:firstLine="709"/>
        <w:jc w:val="both"/>
        <w:rPr>
          <w:color w:val="000000" w:themeColor="text1"/>
          <w:sz w:val="28"/>
          <w:szCs w:val="28"/>
        </w:rPr>
      </w:pP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Рассчитываем площади помещения.</w:t>
      </w:r>
    </w:p>
    <w:p w:rsidR="00191C74" w:rsidRDefault="00191C74" w:rsidP="00191C74">
      <w:pPr>
        <w:keepNext/>
        <w:widowControl w:val="0"/>
        <w:shd w:val="clear" w:color="000000" w:fill="auto"/>
        <w:suppressAutoHyphens/>
        <w:spacing w:line="360" w:lineRule="auto"/>
        <w:ind w:firstLine="709"/>
        <w:jc w:val="both"/>
        <w:rPr>
          <w:color w:val="000000" w:themeColor="text1"/>
          <w:sz w:val="28"/>
          <w:szCs w:val="28"/>
        </w:rPr>
      </w:pP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lang w:val="en-US"/>
        </w:rPr>
        <w:t>S</w:t>
      </w:r>
      <w:r w:rsidRPr="00421DD4">
        <w:rPr>
          <w:color w:val="000000" w:themeColor="text1"/>
          <w:sz w:val="28"/>
          <w:szCs w:val="28"/>
        </w:rPr>
        <w:t xml:space="preserve">пот = </w:t>
      </w:r>
      <w:r w:rsidRPr="00421DD4">
        <w:rPr>
          <w:color w:val="000000" w:themeColor="text1"/>
          <w:sz w:val="28"/>
          <w:szCs w:val="28"/>
          <w:lang w:val="en-US"/>
        </w:rPr>
        <w:t>S</w:t>
      </w:r>
      <w:r w:rsidRPr="00421DD4">
        <w:rPr>
          <w:color w:val="000000" w:themeColor="text1"/>
          <w:sz w:val="28"/>
          <w:szCs w:val="28"/>
        </w:rPr>
        <w:t xml:space="preserve">пола = 5 </w:t>
      </w:r>
      <w:r w:rsidRPr="00421DD4">
        <w:rPr>
          <w:color w:val="000000" w:themeColor="text1"/>
          <w:sz w:val="28"/>
          <w:szCs w:val="28"/>
          <w:lang w:val="en-US"/>
        </w:rPr>
        <w:t>x</w:t>
      </w:r>
      <w:r w:rsidRPr="00421DD4">
        <w:rPr>
          <w:color w:val="000000" w:themeColor="text1"/>
          <w:sz w:val="28"/>
          <w:szCs w:val="28"/>
        </w:rPr>
        <w:t xml:space="preserve"> 3,1 = 15,5 м;</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lang w:val="en-US"/>
        </w:rPr>
        <w:t>S</w:t>
      </w:r>
      <w:r w:rsidRPr="00421DD4">
        <w:rPr>
          <w:color w:val="000000" w:themeColor="text1"/>
          <w:sz w:val="28"/>
          <w:szCs w:val="28"/>
        </w:rPr>
        <w:t xml:space="preserve">окон = 1,5 </w:t>
      </w:r>
      <w:r w:rsidRPr="00421DD4">
        <w:rPr>
          <w:color w:val="000000" w:themeColor="text1"/>
          <w:sz w:val="28"/>
          <w:szCs w:val="28"/>
          <w:lang w:val="en-US"/>
        </w:rPr>
        <w:t>x</w:t>
      </w:r>
      <w:r w:rsidRPr="00421DD4">
        <w:rPr>
          <w:color w:val="000000" w:themeColor="text1"/>
          <w:sz w:val="28"/>
          <w:szCs w:val="28"/>
        </w:rPr>
        <w:t xml:space="preserve"> 2</w:t>
      </w:r>
      <w:r w:rsidR="00421DD4">
        <w:rPr>
          <w:color w:val="000000" w:themeColor="text1"/>
          <w:sz w:val="28"/>
          <w:szCs w:val="28"/>
        </w:rPr>
        <w:t xml:space="preserve"> </w:t>
      </w:r>
      <w:r w:rsidRPr="00421DD4">
        <w:rPr>
          <w:color w:val="000000" w:themeColor="text1"/>
          <w:sz w:val="28"/>
          <w:szCs w:val="28"/>
        </w:rPr>
        <w:t>= 3 м;</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lang w:val="en-US"/>
        </w:rPr>
        <w:t>S</w:t>
      </w:r>
      <w:r w:rsidRPr="00421DD4">
        <w:rPr>
          <w:color w:val="000000" w:themeColor="text1"/>
          <w:sz w:val="28"/>
          <w:szCs w:val="28"/>
        </w:rPr>
        <w:t xml:space="preserve">стен = 2,8 </w:t>
      </w:r>
      <w:r w:rsidRPr="00421DD4">
        <w:rPr>
          <w:color w:val="000000" w:themeColor="text1"/>
          <w:sz w:val="28"/>
          <w:szCs w:val="28"/>
          <w:lang w:val="en-US"/>
        </w:rPr>
        <w:t>x</w:t>
      </w:r>
      <w:r w:rsidRPr="00421DD4">
        <w:rPr>
          <w:color w:val="000000" w:themeColor="text1"/>
          <w:sz w:val="28"/>
          <w:szCs w:val="28"/>
        </w:rPr>
        <w:t xml:space="preserve"> 3,1 </w:t>
      </w:r>
      <w:r w:rsidRPr="00421DD4">
        <w:rPr>
          <w:color w:val="000000" w:themeColor="text1"/>
          <w:sz w:val="28"/>
          <w:szCs w:val="28"/>
          <w:lang w:val="en-US"/>
        </w:rPr>
        <w:t>x</w:t>
      </w:r>
      <w:r w:rsidRPr="00421DD4">
        <w:rPr>
          <w:color w:val="000000" w:themeColor="text1"/>
          <w:sz w:val="28"/>
          <w:szCs w:val="28"/>
        </w:rPr>
        <w:t xml:space="preserve"> 2 – 3 + 2 </w:t>
      </w:r>
      <w:r w:rsidRPr="00421DD4">
        <w:rPr>
          <w:color w:val="000000" w:themeColor="text1"/>
          <w:sz w:val="28"/>
          <w:szCs w:val="28"/>
          <w:lang w:val="en-US"/>
        </w:rPr>
        <w:t>x</w:t>
      </w:r>
      <w:r w:rsidRPr="00421DD4">
        <w:rPr>
          <w:color w:val="000000" w:themeColor="text1"/>
          <w:sz w:val="28"/>
          <w:szCs w:val="28"/>
        </w:rPr>
        <w:t xml:space="preserve"> 5 </w:t>
      </w:r>
      <w:r w:rsidRPr="00421DD4">
        <w:rPr>
          <w:color w:val="000000" w:themeColor="text1"/>
          <w:sz w:val="28"/>
          <w:szCs w:val="28"/>
          <w:lang w:val="en-US"/>
        </w:rPr>
        <w:t>x</w:t>
      </w:r>
      <w:r w:rsidRPr="00421DD4">
        <w:rPr>
          <w:color w:val="000000" w:themeColor="text1"/>
          <w:sz w:val="28"/>
          <w:szCs w:val="28"/>
        </w:rPr>
        <w:t xml:space="preserve"> 2,8 = 42,36 м;</w:t>
      </w:r>
    </w:p>
    <w:p w:rsidR="00191C74" w:rsidRDefault="00191C74" w:rsidP="00191C74">
      <w:pPr>
        <w:keepNext/>
        <w:widowControl w:val="0"/>
        <w:shd w:val="clear" w:color="000000" w:fill="auto"/>
        <w:suppressAutoHyphens/>
        <w:spacing w:line="360" w:lineRule="auto"/>
        <w:ind w:firstLine="709"/>
        <w:jc w:val="both"/>
        <w:rPr>
          <w:color w:val="000000" w:themeColor="text1"/>
          <w:sz w:val="28"/>
          <w:szCs w:val="28"/>
        </w:rPr>
      </w:pP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До звукопоглощения:</w:t>
      </w:r>
    </w:p>
    <w:p w:rsidR="00191C74" w:rsidRDefault="00191C74" w:rsidP="00191C74">
      <w:pPr>
        <w:keepNext/>
        <w:widowControl w:val="0"/>
        <w:shd w:val="clear" w:color="000000" w:fill="auto"/>
        <w:suppressAutoHyphens/>
        <w:spacing w:line="360" w:lineRule="auto"/>
        <w:ind w:firstLine="709"/>
        <w:jc w:val="both"/>
        <w:rPr>
          <w:color w:val="000000" w:themeColor="text1"/>
          <w:sz w:val="28"/>
          <w:szCs w:val="28"/>
        </w:rPr>
      </w:pP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250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пот = 15,5 х 0,05 = 0,78;</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500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пот = 15,5 х 0,06 = 0,93;</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1000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пот = 15,5 х 0,08 = 1,24;</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2000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пот = 15,5 х 0,04 = 0,62;</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4000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пот = 15,5 х 0,06 = 0,93;</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8000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пот = 15,5 х 0,06 = 0,93;</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250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стен = 42,36 х 0,05 = 2,12;</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500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стен = 42,36 х 0,06 = 2,54;</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1000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стен = 42,36</w:t>
      </w:r>
      <w:r w:rsidR="00421DD4">
        <w:rPr>
          <w:color w:val="000000" w:themeColor="text1"/>
          <w:sz w:val="28"/>
          <w:szCs w:val="28"/>
        </w:rPr>
        <w:t xml:space="preserve"> </w:t>
      </w:r>
      <w:r w:rsidRPr="00421DD4">
        <w:rPr>
          <w:color w:val="000000" w:themeColor="text1"/>
          <w:sz w:val="28"/>
          <w:szCs w:val="28"/>
        </w:rPr>
        <w:t>х 0,08 = 3,39;</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2000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стен = 42,36 х 0,04 = 1,69;</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4000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стен = 42,36 х 0,06 = 2,54;</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8000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стен = 42,36 х 0,06 = 2,54;</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250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пола = 15,5 х 0,15 = 2,33;</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500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пола = 15,5 х 0,12 = 1,86;</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lastRenderedPageBreak/>
        <w:t>1000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пола = 15,5 х 0,10 = 1,55;</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2000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 xml:space="preserve">1 </w:t>
      </w:r>
      <w:r w:rsidRPr="00421DD4">
        <w:rPr>
          <w:color w:val="000000" w:themeColor="text1"/>
          <w:sz w:val="28"/>
          <w:szCs w:val="28"/>
        </w:rPr>
        <w:t xml:space="preserve">х </w:t>
      </w:r>
      <w:r w:rsidRPr="00421DD4">
        <w:rPr>
          <w:color w:val="000000" w:themeColor="text1"/>
          <w:sz w:val="28"/>
          <w:szCs w:val="28"/>
          <w:lang w:val="en-US"/>
        </w:rPr>
        <w:t>S</w:t>
      </w:r>
      <w:r w:rsidRPr="00421DD4">
        <w:rPr>
          <w:color w:val="000000" w:themeColor="text1"/>
          <w:sz w:val="28"/>
          <w:szCs w:val="28"/>
        </w:rPr>
        <w:t>пола = 15,5 х 0,08 = 1,24;</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4000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1</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пола = 15,5 х 0,07 = 1,09;</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8000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rPr>
        <w:t xml:space="preserve"> 1 х </w:t>
      </w:r>
      <w:r w:rsidRPr="00421DD4">
        <w:rPr>
          <w:color w:val="000000" w:themeColor="text1"/>
          <w:sz w:val="28"/>
          <w:szCs w:val="28"/>
          <w:lang w:val="en-US"/>
        </w:rPr>
        <w:t>S</w:t>
      </w:r>
      <w:r w:rsidRPr="00421DD4">
        <w:rPr>
          <w:color w:val="000000" w:themeColor="text1"/>
          <w:sz w:val="28"/>
          <w:szCs w:val="28"/>
        </w:rPr>
        <w:t>пола = 15,5 х 0,06 = 0,93;</w:t>
      </w:r>
    </w:p>
    <w:p w:rsidR="00191C74" w:rsidRDefault="00191C74" w:rsidP="00191C74">
      <w:pPr>
        <w:keepNext/>
        <w:widowControl w:val="0"/>
        <w:shd w:val="clear" w:color="000000" w:fill="auto"/>
        <w:suppressAutoHyphens/>
        <w:spacing w:line="360" w:lineRule="auto"/>
        <w:ind w:firstLine="709"/>
        <w:jc w:val="both"/>
        <w:rPr>
          <w:color w:val="000000" w:themeColor="text1"/>
          <w:sz w:val="28"/>
          <w:szCs w:val="28"/>
        </w:rPr>
      </w:pP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Сведем результаты вычислений эквивалентной площади до звукопоглощения в таблицу </w:t>
      </w:r>
      <w:r w:rsidR="00FA1AED" w:rsidRPr="00421DD4">
        <w:rPr>
          <w:color w:val="000000" w:themeColor="text1"/>
          <w:sz w:val="28"/>
          <w:szCs w:val="28"/>
        </w:rPr>
        <w:t>3</w:t>
      </w:r>
      <w:r w:rsidRPr="00421DD4">
        <w:rPr>
          <w:color w:val="000000" w:themeColor="text1"/>
          <w:sz w:val="28"/>
          <w:szCs w:val="28"/>
        </w:rPr>
        <w:t>.2.</w:t>
      </w:r>
    </w:p>
    <w:p w:rsidR="0012064F" w:rsidRPr="00421DD4" w:rsidRDefault="0012064F" w:rsidP="00191C74">
      <w:pPr>
        <w:keepNext/>
        <w:widowControl w:val="0"/>
        <w:shd w:val="clear" w:color="000000" w:fill="auto"/>
        <w:suppressAutoHyphens/>
        <w:spacing w:line="360" w:lineRule="auto"/>
        <w:ind w:firstLine="709"/>
        <w:jc w:val="both"/>
        <w:rPr>
          <w:color w:val="000000" w:themeColor="text1"/>
          <w:sz w:val="28"/>
          <w:szCs w:val="28"/>
        </w:rPr>
      </w:pPr>
    </w:p>
    <w:p w:rsidR="00E033BC" w:rsidRPr="00421DD4" w:rsidRDefault="00E033BC" w:rsidP="00191C74">
      <w:pPr>
        <w:keepNext/>
        <w:widowControl w:val="0"/>
        <w:shd w:val="clear" w:color="000000" w:fill="auto"/>
        <w:spacing w:line="360" w:lineRule="auto"/>
        <w:jc w:val="center"/>
        <w:rPr>
          <w:b/>
          <w:color w:val="000000" w:themeColor="text1"/>
          <w:sz w:val="28"/>
          <w:szCs w:val="28"/>
        </w:rPr>
      </w:pPr>
      <w:r w:rsidRPr="00421DD4">
        <w:rPr>
          <w:b/>
          <w:color w:val="000000" w:themeColor="text1"/>
          <w:sz w:val="28"/>
          <w:szCs w:val="28"/>
        </w:rPr>
        <w:t xml:space="preserve">Таблица </w:t>
      </w:r>
      <w:r w:rsidR="00FA1AED" w:rsidRPr="00421DD4">
        <w:rPr>
          <w:b/>
          <w:color w:val="000000" w:themeColor="text1"/>
          <w:sz w:val="28"/>
          <w:szCs w:val="28"/>
        </w:rPr>
        <w:t>3</w:t>
      </w:r>
      <w:r w:rsidRPr="00421DD4">
        <w:rPr>
          <w:b/>
          <w:color w:val="000000" w:themeColor="text1"/>
          <w:sz w:val="28"/>
          <w:szCs w:val="28"/>
        </w:rPr>
        <w:t>.2 – Расчет эквивалентной площади до звукопоглощения</w:t>
      </w:r>
    </w:p>
    <w:tbl>
      <w:tblPr>
        <w:tblStyle w:val="a6"/>
        <w:tblW w:w="0" w:type="auto"/>
        <w:jc w:val="center"/>
        <w:tblLayout w:type="fixed"/>
        <w:tblLook w:val="04A0" w:firstRow="1" w:lastRow="0" w:firstColumn="1" w:lastColumn="0" w:noHBand="0" w:noVBand="1"/>
      </w:tblPr>
      <w:tblGrid>
        <w:gridCol w:w="3510"/>
        <w:gridCol w:w="900"/>
        <w:gridCol w:w="900"/>
        <w:gridCol w:w="900"/>
        <w:gridCol w:w="900"/>
        <w:gridCol w:w="900"/>
        <w:gridCol w:w="787"/>
      </w:tblGrid>
      <w:tr w:rsidR="00E033BC" w:rsidRPr="00421DD4" w:rsidTr="00421DD4">
        <w:trPr>
          <w:jc w:val="center"/>
        </w:trPr>
        <w:tc>
          <w:tcPr>
            <w:tcW w:w="3510" w:type="dxa"/>
            <w:vMerge w:val="restart"/>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Показатель</w:t>
            </w:r>
          </w:p>
        </w:tc>
        <w:tc>
          <w:tcPr>
            <w:tcW w:w="5287" w:type="dxa"/>
            <w:gridSpan w:val="6"/>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Коэффициенты звукопоглощения для частоты в Гц</w:t>
            </w:r>
          </w:p>
        </w:tc>
      </w:tr>
      <w:tr w:rsidR="00E033BC" w:rsidRPr="00421DD4" w:rsidTr="00421DD4">
        <w:trPr>
          <w:jc w:val="center"/>
        </w:trPr>
        <w:tc>
          <w:tcPr>
            <w:tcW w:w="3510" w:type="dxa"/>
            <w:vMerge/>
          </w:tcPr>
          <w:p w:rsidR="00E033BC" w:rsidRPr="00421DD4" w:rsidRDefault="00E033BC" w:rsidP="00191C74">
            <w:pPr>
              <w:keepNext/>
              <w:widowControl w:val="0"/>
              <w:shd w:val="clear" w:color="000000" w:fill="auto"/>
              <w:suppressAutoHyphens/>
              <w:spacing w:line="360" w:lineRule="auto"/>
              <w:rPr>
                <w:color w:val="000000" w:themeColor="text1"/>
                <w:sz w:val="20"/>
              </w:rPr>
            </w:pP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250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500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1000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2000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4000</w:t>
            </w:r>
          </w:p>
        </w:tc>
        <w:tc>
          <w:tcPr>
            <w:tcW w:w="787"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8000</w:t>
            </w:r>
          </w:p>
        </w:tc>
      </w:tr>
      <w:tr w:rsidR="00E033BC" w:rsidRPr="00421DD4" w:rsidTr="00421DD4">
        <w:trPr>
          <w:trHeight w:val="688"/>
          <w:jc w:val="center"/>
        </w:trPr>
        <w:tc>
          <w:tcPr>
            <w:tcW w:w="351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Эквивалентная площадь звукопоглощения потолка</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0,78</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0,93</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1,24</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0,62</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0,93</w:t>
            </w:r>
          </w:p>
        </w:tc>
        <w:tc>
          <w:tcPr>
            <w:tcW w:w="787"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0,93</w:t>
            </w:r>
          </w:p>
        </w:tc>
      </w:tr>
      <w:tr w:rsidR="00E033BC" w:rsidRPr="00421DD4" w:rsidTr="00421DD4">
        <w:trPr>
          <w:jc w:val="center"/>
        </w:trPr>
        <w:tc>
          <w:tcPr>
            <w:tcW w:w="351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Эквивалентная площадь звукопоглощения стен</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2,12</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2,54</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3,39</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1,69</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2,54</w:t>
            </w:r>
          </w:p>
        </w:tc>
        <w:tc>
          <w:tcPr>
            <w:tcW w:w="787"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2,54</w:t>
            </w:r>
          </w:p>
        </w:tc>
      </w:tr>
      <w:tr w:rsidR="00E033BC" w:rsidRPr="00421DD4" w:rsidTr="00421DD4">
        <w:trPr>
          <w:jc w:val="center"/>
        </w:trPr>
        <w:tc>
          <w:tcPr>
            <w:tcW w:w="351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Эквивалентная площадь звукопоглощения пола</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2,33</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1,86</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1,55</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1,24</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1,09</w:t>
            </w:r>
          </w:p>
        </w:tc>
        <w:tc>
          <w:tcPr>
            <w:tcW w:w="787"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0,93</w:t>
            </w:r>
          </w:p>
        </w:tc>
      </w:tr>
      <w:tr w:rsidR="00E033BC" w:rsidRPr="00421DD4" w:rsidTr="00421DD4">
        <w:trPr>
          <w:jc w:val="center"/>
        </w:trPr>
        <w:tc>
          <w:tcPr>
            <w:tcW w:w="351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Суммарная эквивалентная площадь до звукопоглощения</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5,23</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5,33</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6,18</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3,55</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4,56</w:t>
            </w:r>
          </w:p>
        </w:tc>
        <w:tc>
          <w:tcPr>
            <w:tcW w:w="787"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4,4</w:t>
            </w:r>
          </w:p>
        </w:tc>
      </w:tr>
    </w:tbl>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Рассчитываем</w:t>
      </w:r>
      <w:r w:rsidR="00421DD4">
        <w:rPr>
          <w:color w:val="000000" w:themeColor="text1"/>
          <w:sz w:val="28"/>
          <w:szCs w:val="28"/>
        </w:rPr>
        <w:t xml:space="preserve"> </w:t>
      </w:r>
      <w:r w:rsidRPr="00421DD4">
        <w:rPr>
          <w:color w:val="000000" w:themeColor="text1"/>
          <w:sz w:val="28"/>
          <w:szCs w:val="28"/>
        </w:rPr>
        <w:t>необходимый</w:t>
      </w:r>
      <w:r w:rsidR="00421DD4">
        <w:rPr>
          <w:color w:val="000000" w:themeColor="text1"/>
          <w:sz w:val="28"/>
          <w:szCs w:val="28"/>
        </w:rPr>
        <w:t xml:space="preserve"> </w:t>
      </w:r>
      <w:r w:rsidRPr="00421DD4">
        <w:rPr>
          <w:color w:val="000000" w:themeColor="text1"/>
          <w:sz w:val="28"/>
          <w:szCs w:val="28"/>
        </w:rPr>
        <w:t>коэффициент звукопоглощения по формуле (4.3)</w:t>
      </w:r>
    </w:p>
    <w:p w:rsidR="00191C74" w:rsidRDefault="00191C74" w:rsidP="00191C74">
      <w:pPr>
        <w:keepNext/>
        <w:widowControl w:val="0"/>
        <w:shd w:val="clear" w:color="000000" w:fill="auto"/>
        <w:suppressAutoHyphens/>
        <w:spacing w:line="360" w:lineRule="auto"/>
        <w:ind w:firstLine="709"/>
        <w:jc w:val="both"/>
        <w:rPr>
          <w:color w:val="000000" w:themeColor="text1"/>
          <w:sz w:val="28"/>
          <w:szCs w:val="28"/>
        </w:rPr>
      </w:pP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250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 0,05 х 10 (0,1 х 3 )</w:t>
      </w:r>
      <w:r w:rsidR="00421DD4">
        <w:rPr>
          <w:color w:val="000000" w:themeColor="text1"/>
          <w:sz w:val="28"/>
          <w:szCs w:val="28"/>
        </w:rPr>
        <w:t xml:space="preserve"> </w:t>
      </w:r>
      <w:r w:rsidRPr="00421DD4">
        <w:rPr>
          <w:color w:val="000000" w:themeColor="text1"/>
          <w:sz w:val="28"/>
          <w:szCs w:val="28"/>
        </w:rPr>
        <w:t>= 0,15;</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500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 0,06 х 10 (0,1 х 5) = 0,30;</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1000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 0,08 х 10 (0,1 х 6) = 0,48;</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2000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 0,04 х 10 (0,1 х 7) = 0,28;</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4000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 0,06 х 10 (0,1 х 6)</w:t>
      </w:r>
      <w:r w:rsidR="00421DD4">
        <w:rPr>
          <w:color w:val="000000" w:themeColor="text1"/>
          <w:sz w:val="28"/>
          <w:szCs w:val="28"/>
        </w:rPr>
        <w:t xml:space="preserve"> </w:t>
      </w:r>
      <w:r w:rsidRPr="00421DD4">
        <w:rPr>
          <w:color w:val="000000" w:themeColor="text1"/>
          <w:sz w:val="28"/>
          <w:szCs w:val="28"/>
        </w:rPr>
        <w:t>= 0,36;</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8000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 0,06 х 10 (0,1 х 2)</w:t>
      </w:r>
      <w:r w:rsidR="00421DD4">
        <w:rPr>
          <w:color w:val="000000" w:themeColor="text1"/>
          <w:sz w:val="28"/>
          <w:szCs w:val="28"/>
        </w:rPr>
        <w:t xml:space="preserve"> </w:t>
      </w:r>
      <w:r w:rsidRPr="00421DD4">
        <w:rPr>
          <w:color w:val="000000" w:themeColor="text1"/>
          <w:sz w:val="28"/>
          <w:szCs w:val="28"/>
        </w:rPr>
        <w:t>= 0,12.</w:t>
      </w:r>
    </w:p>
    <w:p w:rsidR="00191C74" w:rsidRDefault="00191C74" w:rsidP="00191C74">
      <w:pPr>
        <w:keepNext/>
        <w:widowControl w:val="0"/>
        <w:shd w:val="clear" w:color="000000" w:fill="auto"/>
        <w:suppressAutoHyphens/>
        <w:spacing w:line="360" w:lineRule="auto"/>
        <w:ind w:firstLine="709"/>
        <w:jc w:val="both"/>
        <w:rPr>
          <w:color w:val="000000" w:themeColor="text1"/>
          <w:sz w:val="28"/>
          <w:szCs w:val="28"/>
        </w:rPr>
      </w:pP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После звукопоглощения:</w:t>
      </w:r>
    </w:p>
    <w:p w:rsidR="00421DD4" w:rsidRDefault="00191C74" w:rsidP="00191C74">
      <w:pPr>
        <w:keepNext/>
        <w:widowControl w:val="0"/>
        <w:shd w:val="clear" w:color="000000" w:fill="auto"/>
        <w:suppressAutoHyphens/>
        <w:spacing w:line="360" w:lineRule="auto"/>
        <w:ind w:firstLine="709"/>
        <w:jc w:val="both"/>
        <w:rPr>
          <w:color w:val="000000" w:themeColor="text1"/>
          <w:sz w:val="28"/>
          <w:szCs w:val="28"/>
        </w:rPr>
      </w:pPr>
      <w:r>
        <w:rPr>
          <w:color w:val="000000" w:themeColor="text1"/>
          <w:sz w:val="28"/>
          <w:szCs w:val="28"/>
        </w:rPr>
        <w:br w:type="page"/>
      </w:r>
      <w:r w:rsidR="00E033BC" w:rsidRPr="00421DD4">
        <w:rPr>
          <w:color w:val="000000" w:themeColor="text1"/>
          <w:sz w:val="28"/>
          <w:szCs w:val="28"/>
        </w:rPr>
        <w:lastRenderedPageBreak/>
        <w:t>250 Гц</w:t>
      </w:r>
      <w:r w:rsidR="00421DD4">
        <w:rPr>
          <w:color w:val="000000" w:themeColor="text1"/>
          <w:sz w:val="28"/>
          <w:szCs w:val="28"/>
        </w:rPr>
        <w:t xml:space="preserve"> </w:t>
      </w:r>
      <w:r w:rsidR="00E033BC" w:rsidRPr="00421DD4">
        <w:rPr>
          <w:color w:val="000000" w:themeColor="text1"/>
          <w:sz w:val="28"/>
          <w:szCs w:val="28"/>
        </w:rPr>
        <w:sym w:font="Symbol" w:char="F061"/>
      </w:r>
      <w:r w:rsidR="00E033BC" w:rsidRPr="00421DD4">
        <w:rPr>
          <w:color w:val="000000" w:themeColor="text1"/>
          <w:sz w:val="28"/>
          <w:szCs w:val="28"/>
          <w:vertAlign w:val="subscript"/>
        </w:rPr>
        <w:t>2</w:t>
      </w:r>
      <w:r w:rsidR="00E033BC" w:rsidRPr="00421DD4">
        <w:rPr>
          <w:color w:val="000000" w:themeColor="text1"/>
          <w:sz w:val="28"/>
          <w:szCs w:val="28"/>
        </w:rPr>
        <w:t xml:space="preserve"> х </w:t>
      </w:r>
      <w:r w:rsidR="00E033BC" w:rsidRPr="00421DD4">
        <w:rPr>
          <w:color w:val="000000" w:themeColor="text1"/>
          <w:sz w:val="28"/>
          <w:szCs w:val="28"/>
          <w:lang w:val="en-US"/>
        </w:rPr>
        <w:t>S</w:t>
      </w:r>
      <w:r w:rsidR="00E033BC" w:rsidRPr="00421DD4">
        <w:rPr>
          <w:color w:val="000000" w:themeColor="text1"/>
          <w:sz w:val="28"/>
          <w:szCs w:val="28"/>
        </w:rPr>
        <w:t xml:space="preserve">пола = </w:t>
      </w:r>
      <w:r w:rsidR="00E033BC" w:rsidRPr="00421DD4">
        <w:rPr>
          <w:color w:val="000000" w:themeColor="text1"/>
          <w:sz w:val="28"/>
          <w:szCs w:val="28"/>
        </w:rPr>
        <w:sym w:font="Symbol" w:char="F061"/>
      </w:r>
      <w:r w:rsidR="00E033BC" w:rsidRPr="00421DD4">
        <w:rPr>
          <w:color w:val="000000" w:themeColor="text1"/>
          <w:sz w:val="28"/>
          <w:szCs w:val="28"/>
          <w:vertAlign w:val="subscript"/>
        </w:rPr>
        <w:t>2</w:t>
      </w:r>
      <w:r w:rsidR="00E033BC" w:rsidRPr="00421DD4">
        <w:rPr>
          <w:color w:val="000000" w:themeColor="text1"/>
          <w:sz w:val="28"/>
          <w:szCs w:val="28"/>
        </w:rPr>
        <w:t xml:space="preserve"> </w:t>
      </w:r>
      <w:r w:rsidR="00E033BC" w:rsidRPr="00421DD4">
        <w:rPr>
          <w:color w:val="000000" w:themeColor="text1"/>
          <w:sz w:val="28"/>
          <w:szCs w:val="28"/>
          <w:lang w:val="en-US"/>
        </w:rPr>
        <w:t>x</w:t>
      </w:r>
      <w:r w:rsidR="00E033BC" w:rsidRPr="00421DD4">
        <w:rPr>
          <w:color w:val="000000" w:themeColor="text1"/>
          <w:sz w:val="28"/>
          <w:szCs w:val="28"/>
        </w:rPr>
        <w:t xml:space="preserve"> </w:t>
      </w:r>
      <w:r w:rsidR="00E033BC" w:rsidRPr="00421DD4">
        <w:rPr>
          <w:color w:val="000000" w:themeColor="text1"/>
          <w:sz w:val="28"/>
          <w:szCs w:val="28"/>
          <w:lang w:val="en-US"/>
        </w:rPr>
        <w:t>S</w:t>
      </w:r>
      <w:r w:rsidR="00E033BC" w:rsidRPr="00421DD4">
        <w:rPr>
          <w:color w:val="000000" w:themeColor="text1"/>
          <w:sz w:val="28"/>
          <w:szCs w:val="28"/>
        </w:rPr>
        <w:t>пот = 15,5 х 0,15 =</w:t>
      </w:r>
      <w:r w:rsidR="00421DD4">
        <w:rPr>
          <w:color w:val="000000" w:themeColor="text1"/>
          <w:sz w:val="28"/>
          <w:szCs w:val="28"/>
        </w:rPr>
        <w:t xml:space="preserve"> </w:t>
      </w:r>
      <w:r w:rsidR="00E033BC" w:rsidRPr="00421DD4">
        <w:rPr>
          <w:color w:val="000000" w:themeColor="text1"/>
          <w:sz w:val="28"/>
          <w:szCs w:val="28"/>
        </w:rPr>
        <w:t>2,33;</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500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 xml:space="preserve">пола =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w:t>
      </w:r>
      <w:r w:rsidRPr="00421DD4">
        <w:rPr>
          <w:color w:val="000000" w:themeColor="text1"/>
          <w:sz w:val="28"/>
          <w:szCs w:val="28"/>
          <w:lang w:val="en-US"/>
        </w:rPr>
        <w:t>x</w:t>
      </w:r>
      <w:r w:rsidRPr="00421DD4">
        <w:rPr>
          <w:color w:val="000000" w:themeColor="text1"/>
          <w:sz w:val="28"/>
          <w:szCs w:val="28"/>
        </w:rPr>
        <w:t xml:space="preserve"> </w:t>
      </w:r>
      <w:r w:rsidRPr="00421DD4">
        <w:rPr>
          <w:color w:val="000000" w:themeColor="text1"/>
          <w:sz w:val="28"/>
          <w:szCs w:val="28"/>
          <w:lang w:val="en-US"/>
        </w:rPr>
        <w:t>S</w:t>
      </w:r>
      <w:r w:rsidRPr="00421DD4">
        <w:rPr>
          <w:color w:val="000000" w:themeColor="text1"/>
          <w:sz w:val="28"/>
          <w:szCs w:val="28"/>
        </w:rPr>
        <w:t>пот = 15,5 х 0,30=</w:t>
      </w:r>
      <w:r w:rsidR="00421DD4">
        <w:rPr>
          <w:color w:val="000000" w:themeColor="text1"/>
          <w:sz w:val="28"/>
          <w:szCs w:val="28"/>
        </w:rPr>
        <w:t xml:space="preserve"> </w:t>
      </w:r>
      <w:r w:rsidRPr="00421DD4">
        <w:rPr>
          <w:color w:val="000000" w:themeColor="text1"/>
          <w:sz w:val="28"/>
          <w:szCs w:val="28"/>
        </w:rPr>
        <w:t>4,65;</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1000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 xml:space="preserve">пола =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w:t>
      </w:r>
      <w:r w:rsidRPr="00421DD4">
        <w:rPr>
          <w:color w:val="000000" w:themeColor="text1"/>
          <w:sz w:val="28"/>
          <w:szCs w:val="28"/>
          <w:lang w:val="en-US"/>
        </w:rPr>
        <w:t>x</w:t>
      </w:r>
      <w:r w:rsidRPr="00421DD4">
        <w:rPr>
          <w:color w:val="000000" w:themeColor="text1"/>
          <w:sz w:val="28"/>
          <w:szCs w:val="28"/>
        </w:rPr>
        <w:t xml:space="preserve"> </w:t>
      </w:r>
      <w:r w:rsidRPr="00421DD4">
        <w:rPr>
          <w:color w:val="000000" w:themeColor="text1"/>
          <w:sz w:val="28"/>
          <w:szCs w:val="28"/>
          <w:lang w:val="en-US"/>
        </w:rPr>
        <w:t>S</w:t>
      </w:r>
      <w:r w:rsidRPr="00421DD4">
        <w:rPr>
          <w:color w:val="000000" w:themeColor="text1"/>
          <w:sz w:val="28"/>
          <w:szCs w:val="28"/>
        </w:rPr>
        <w:t>пот = 15,5 х 0,48 = 7,44;</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2000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 xml:space="preserve">пола =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w:t>
      </w:r>
      <w:r w:rsidRPr="00421DD4">
        <w:rPr>
          <w:color w:val="000000" w:themeColor="text1"/>
          <w:sz w:val="28"/>
          <w:szCs w:val="28"/>
          <w:lang w:val="en-US"/>
        </w:rPr>
        <w:t>x</w:t>
      </w:r>
      <w:r w:rsidRPr="00421DD4">
        <w:rPr>
          <w:color w:val="000000" w:themeColor="text1"/>
          <w:sz w:val="28"/>
          <w:szCs w:val="28"/>
        </w:rPr>
        <w:t xml:space="preserve"> </w:t>
      </w:r>
      <w:r w:rsidRPr="00421DD4">
        <w:rPr>
          <w:color w:val="000000" w:themeColor="text1"/>
          <w:sz w:val="28"/>
          <w:szCs w:val="28"/>
          <w:lang w:val="en-US"/>
        </w:rPr>
        <w:t>S</w:t>
      </w:r>
      <w:r w:rsidRPr="00421DD4">
        <w:rPr>
          <w:color w:val="000000" w:themeColor="text1"/>
          <w:sz w:val="28"/>
          <w:szCs w:val="28"/>
        </w:rPr>
        <w:t>пот = 15,5 х 0,28 = 4,34;</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4000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 xml:space="preserve">пола =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w:t>
      </w:r>
      <w:r w:rsidRPr="00421DD4">
        <w:rPr>
          <w:color w:val="000000" w:themeColor="text1"/>
          <w:sz w:val="28"/>
          <w:szCs w:val="28"/>
          <w:lang w:val="en-US"/>
        </w:rPr>
        <w:t>x</w:t>
      </w:r>
      <w:r w:rsidRPr="00421DD4">
        <w:rPr>
          <w:color w:val="000000" w:themeColor="text1"/>
          <w:sz w:val="28"/>
          <w:szCs w:val="28"/>
        </w:rPr>
        <w:t xml:space="preserve"> </w:t>
      </w:r>
      <w:r w:rsidRPr="00421DD4">
        <w:rPr>
          <w:color w:val="000000" w:themeColor="text1"/>
          <w:sz w:val="28"/>
          <w:szCs w:val="28"/>
          <w:lang w:val="en-US"/>
        </w:rPr>
        <w:t>S</w:t>
      </w:r>
      <w:r w:rsidRPr="00421DD4">
        <w:rPr>
          <w:color w:val="000000" w:themeColor="text1"/>
          <w:sz w:val="28"/>
          <w:szCs w:val="28"/>
        </w:rPr>
        <w:t>пот = 15,5 х 0,36 = 5,58;</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8000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 xml:space="preserve">пола =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w:t>
      </w:r>
      <w:r w:rsidRPr="00421DD4">
        <w:rPr>
          <w:color w:val="000000" w:themeColor="text1"/>
          <w:sz w:val="28"/>
          <w:szCs w:val="28"/>
          <w:lang w:val="en-US"/>
        </w:rPr>
        <w:t>x</w:t>
      </w:r>
      <w:r w:rsidRPr="00421DD4">
        <w:rPr>
          <w:color w:val="000000" w:themeColor="text1"/>
          <w:sz w:val="28"/>
          <w:szCs w:val="28"/>
        </w:rPr>
        <w:t xml:space="preserve"> </w:t>
      </w:r>
      <w:r w:rsidRPr="00421DD4">
        <w:rPr>
          <w:color w:val="000000" w:themeColor="text1"/>
          <w:sz w:val="28"/>
          <w:szCs w:val="28"/>
          <w:lang w:val="en-US"/>
        </w:rPr>
        <w:t>S</w:t>
      </w:r>
      <w:r w:rsidRPr="00421DD4">
        <w:rPr>
          <w:color w:val="000000" w:themeColor="text1"/>
          <w:sz w:val="28"/>
          <w:szCs w:val="28"/>
        </w:rPr>
        <w:t>пот = 15,5 х 0,12 =</w:t>
      </w:r>
      <w:r w:rsidR="00421DD4">
        <w:rPr>
          <w:color w:val="000000" w:themeColor="text1"/>
          <w:sz w:val="28"/>
          <w:szCs w:val="28"/>
        </w:rPr>
        <w:t xml:space="preserve"> </w:t>
      </w:r>
      <w:r w:rsidRPr="00421DD4">
        <w:rPr>
          <w:color w:val="000000" w:themeColor="text1"/>
          <w:sz w:val="28"/>
          <w:szCs w:val="28"/>
        </w:rPr>
        <w:t>1,86;</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250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стен = 42,36 х 0,15 = 6,35;</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500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стен = 42,36 х 0,30 = 12,71;</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1000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стен = 42,36 х 0,48 = 20,33;</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2000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стен = 42,36 х 0,28 = 11,86;</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4000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стен = 42,36 х 0,36 = 15,25;</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8000 Гц</w:t>
      </w:r>
      <w:r w:rsidR="00421DD4">
        <w:rPr>
          <w:color w:val="000000" w:themeColor="text1"/>
          <w:sz w:val="28"/>
          <w:szCs w:val="28"/>
        </w:rPr>
        <w:t xml:space="preserve"> </w:t>
      </w:r>
      <w:r w:rsidRPr="00421DD4">
        <w:rPr>
          <w:color w:val="000000" w:themeColor="text1"/>
          <w:sz w:val="28"/>
          <w:szCs w:val="28"/>
        </w:rPr>
        <w:sym w:font="Symbol" w:char="F061"/>
      </w:r>
      <w:r w:rsidRPr="00421DD4">
        <w:rPr>
          <w:color w:val="000000" w:themeColor="text1"/>
          <w:sz w:val="28"/>
          <w:szCs w:val="28"/>
          <w:vertAlign w:val="subscript"/>
        </w:rPr>
        <w:t>2</w:t>
      </w:r>
      <w:r w:rsidRPr="00421DD4">
        <w:rPr>
          <w:color w:val="000000" w:themeColor="text1"/>
          <w:sz w:val="28"/>
          <w:szCs w:val="28"/>
        </w:rPr>
        <w:t xml:space="preserve"> х </w:t>
      </w:r>
      <w:r w:rsidRPr="00421DD4">
        <w:rPr>
          <w:color w:val="000000" w:themeColor="text1"/>
          <w:sz w:val="28"/>
          <w:szCs w:val="28"/>
          <w:lang w:val="en-US"/>
        </w:rPr>
        <w:t>S</w:t>
      </w:r>
      <w:r w:rsidRPr="00421DD4">
        <w:rPr>
          <w:color w:val="000000" w:themeColor="text1"/>
          <w:sz w:val="28"/>
          <w:szCs w:val="28"/>
        </w:rPr>
        <w:t>стен = 42,36 х 0,12 = 5,08.</w:t>
      </w:r>
    </w:p>
    <w:p w:rsidR="00191C74" w:rsidRDefault="00191C74" w:rsidP="00191C74">
      <w:pPr>
        <w:keepNext/>
        <w:widowControl w:val="0"/>
        <w:shd w:val="clear" w:color="000000" w:fill="auto"/>
        <w:suppressAutoHyphens/>
        <w:spacing w:line="360" w:lineRule="auto"/>
        <w:ind w:firstLine="709"/>
        <w:jc w:val="both"/>
        <w:rPr>
          <w:color w:val="000000" w:themeColor="text1"/>
          <w:sz w:val="28"/>
          <w:szCs w:val="28"/>
        </w:rPr>
      </w:pP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Результаты вычислений эквивалентной площади после звукопоглощения заносим в таблицу </w:t>
      </w:r>
      <w:r w:rsidR="00FA1AED" w:rsidRPr="00421DD4">
        <w:rPr>
          <w:color w:val="000000" w:themeColor="text1"/>
          <w:sz w:val="28"/>
          <w:szCs w:val="28"/>
        </w:rPr>
        <w:t>3</w:t>
      </w:r>
      <w:r w:rsidRPr="00421DD4">
        <w:rPr>
          <w:color w:val="000000" w:themeColor="text1"/>
          <w:sz w:val="28"/>
          <w:szCs w:val="28"/>
        </w:rPr>
        <w:t>.3.</w:t>
      </w:r>
    </w:p>
    <w:p w:rsidR="00421DD4" w:rsidRDefault="00421DD4" w:rsidP="00191C74">
      <w:pPr>
        <w:keepNext/>
        <w:widowControl w:val="0"/>
        <w:shd w:val="clear" w:color="000000" w:fill="auto"/>
        <w:suppressAutoHyphens/>
        <w:spacing w:line="360" w:lineRule="auto"/>
        <w:ind w:firstLine="709"/>
        <w:jc w:val="both"/>
        <w:rPr>
          <w:color w:val="000000" w:themeColor="text1"/>
          <w:sz w:val="28"/>
          <w:szCs w:val="28"/>
        </w:rPr>
      </w:pPr>
    </w:p>
    <w:p w:rsidR="00E033BC" w:rsidRPr="00421DD4" w:rsidRDefault="00E033BC" w:rsidP="00191C74">
      <w:pPr>
        <w:keepNext/>
        <w:widowControl w:val="0"/>
        <w:shd w:val="clear" w:color="000000" w:fill="auto"/>
        <w:spacing w:line="360" w:lineRule="auto"/>
        <w:jc w:val="center"/>
        <w:rPr>
          <w:b/>
          <w:color w:val="000000" w:themeColor="text1"/>
          <w:sz w:val="28"/>
          <w:szCs w:val="28"/>
        </w:rPr>
      </w:pPr>
      <w:r w:rsidRPr="00421DD4">
        <w:rPr>
          <w:b/>
          <w:color w:val="000000" w:themeColor="text1"/>
          <w:sz w:val="28"/>
          <w:szCs w:val="28"/>
        </w:rPr>
        <w:t xml:space="preserve">Таблица </w:t>
      </w:r>
      <w:r w:rsidR="00FA1AED" w:rsidRPr="00421DD4">
        <w:rPr>
          <w:b/>
          <w:color w:val="000000" w:themeColor="text1"/>
          <w:sz w:val="28"/>
          <w:szCs w:val="28"/>
        </w:rPr>
        <w:t>3</w:t>
      </w:r>
      <w:r w:rsidRPr="00421DD4">
        <w:rPr>
          <w:b/>
          <w:color w:val="000000" w:themeColor="text1"/>
          <w:sz w:val="28"/>
          <w:szCs w:val="28"/>
        </w:rPr>
        <w:t>.3 – Расчет эквивалентно</w:t>
      </w:r>
      <w:r w:rsidR="00421DD4">
        <w:rPr>
          <w:b/>
          <w:color w:val="000000" w:themeColor="text1"/>
          <w:sz w:val="28"/>
          <w:szCs w:val="28"/>
        </w:rPr>
        <w:t>й площади после звукопоглощения</w:t>
      </w:r>
    </w:p>
    <w:tbl>
      <w:tblPr>
        <w:tblStyle w:val="a6"/>
        <w:tblW w:w="0" w:type="auto"/>
        <w:jc w:val="center"/>
        <w:tblLayout w:type="fixed"/>
        <w:tblLook w:val="04A0" w:firstRow="1" w:lastRow="0" w:firstColumn="1" w:lastColumn="0" w:noHBand="0" w:noVBand="1"/>
      </w:tblPr>
      <w:tblGrid>
        <w:gridCol w:w="3085"/>
        <w:gridCol w:w="900"/>
        <w:gridCol w:w="900"/>
        <w:gridCol w:w="900"/>
        <w:gridCol w:w="900"/>
        <w:gridCol w:w="900"/>
        <w:gridCol w:w="787"/>
      </w:tblGrid>
      <w:tr w:rsidR="00E033BC" w:rsidRPr="00421DD4" w:rsidTr="00421DD4">
        <w:trPr>
          <w:jc w:val="center"/>
        </w:trPr>
        <w:tc>
          <w:tcPr>
            <w:tcW w:w="3085" w:type="dxa"/>
            <w:vMerge w:val="restart"/>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Показатель</w:t>
            </w:r>
          </w:p>
        </w:tc>
        <w:tc>
          <w:tcPr>
            <w:tcW w:w="5287" w:type="dxa"/>
            <w:gridSpan w:val="6"/>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Коэффициенты звукопоглощения для частоты в Гц</w:t>
            </w:r>
          </w:p>
        </w:tc>
      </w:tr>
      <w:tr w:rsidR="00E033BC" w:rsidRPr="00421DD4" w:rsidTr="00421DD4">
        <w:trPr>
          <w:jc w:val="center"/>
        </w:trPr>
        <w:tc>
          <w:tcPr>
            <w:tcW w:w="3085" w:type="dxa"/>
            <w:vMerge/>
          </w:tcPr>
          <w:p w:rsidR="00E033BC" w:rsidRPr="00421DD4" w:rsidRDefault="00E033BC" w:rsidP="00191C74">
            <w:pPr>
              <w:keepNext/>
              <w:widowControl w:val="0"/>
              <w:shd w:val="clear" w:color="000000" w:fill="auto"/>
              <w:suppressAutoHyphens/>
              <w:spacing w:line="360" w:lineRule="auto"/>
              <w:rPr>
                <w:color w:val="000000" w:themeColor="text1"/>
                <w:sz w:val="20"/>
              </w:rPr>
            </w:pP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250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500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1000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2000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4000</w:t>
            </w:r>
          </w:p>
        </w:tc>
        <w:tc>
          <w:tcPr>
            <w:tcW w:w="787"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8000</w:t>
            </w:r>
          </w:p>
        </w:tc>
      </w:tr>
      <w:tr w:rsidR="00E033BC" w:rsidRPr="00421DD4" w:rsidTr="00421DD4">
        <w:trPr>
          <w:jc w:val="center"/>
        </w:trPr>
        <w:tc>
          <w:tcPr>
            <w:tcW w:w="3085"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Эквивалентная площадь звукопоглощения потолка</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2,33</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4,65</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7,44</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4,34</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5,58</w:t>
            </w:r>
          </w:p>
        </w:tc>
        <w:tc>
          <w:tcPr>
            <w:tcW w:w="787"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1,86</w:t>
            </w:r>
          </w:p>
        </w:tc>
      </w:tr>
      <w:tr w:rsidR="00E033BC" w:rsidRPr="00421DD4" w:rsidTr="00421DD4">
        <w:trPr>
          <w:jc w:val="center"/>
        </w:trPr>
        <w:tc>
          <w:tcPr>
            <w:tcW w:w="3085"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Эквивалентная площадь звукопоглощения стен</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6,35</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12,71</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20,33</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11,86</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15,25</w:t>
            </w:r>
          </w:p>
        </w:tc>
        <w:tc>
          <w:tcPr>
            <w:tcW w:w="787"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5,08</w:t>
            </w:r>
          </w:p>
        </w:tc>
      </w:tr>
      <w:tr w:rsidR="00E033BC" w:rsidRPr="00421DD4" w:rsidTr="00421DD4">
        <w:trPr>
          <w:jc w:val="center"/>
        </w:trPr>
        <w:tc>
          <w:tcPr>
            <w:tcW w:w="3085"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Эквивалентная площадь звукопоглощения пола</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2,33</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4,65</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7,44</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4,34</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5,58</w:t>
            </w:r>
          </w:p>
        </w:tc>
        <w:tc>
          <w:tcPr>
            <w:tcW w:w="787"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1,86</w:t>
            </w:r>
          </w:p>
        </w:tc>
      </w:tr>
      <w:tr w:rsidR="00E033BC" w:rsidRPr="00421DD4" w:rsidTr="00421DD4">
        <w:trPr>
          <w:jc w:val="center"/>
        </w:trPr>
        <w:tc>
          <w:tcPr>
            <w:tcW w:w="3085"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Суммарная эквивалентная площадь после звукопоглощения</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11,01</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22,01</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35,21</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20,54</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26,41</w:t>
            </w:r>
          </w:p>
        </w:tc>
        <w:tc>
          <w:tcPr>
            <w:tcW w:w="787"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8,8</w:t>
            </w:r>
          </w:p>
        </w:tc>
      </w:tr>
    </w:tbl>
    <w:p w:rsidR="00421DD4" w:rsidRDefault="00421DD4" w:rsidP="00191C74">
      <w:pPr>
        <w:keepNext/>
        <w:widowControl w:val="0"/>
        <w:shd w:val="clear" w:color="000000" w:fill="auto"/>
        <w:suppressAutoHyphens/>
        <w:spacing w:line="360" w:lineRule="auto"/>
        <w:ind w:firstLine="709"/>
        <w:jc w:val="both"/>
        <w:rPr>
          <w:color w:val="000000" w:themeColor="text1"/>
          <w:sz w:val="28"/>
        </w:rPr>
      </w:pP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Подсчитываем снижение уровня</w:t>
      </w:r>
      <w:r w:rsidR="00421DD4">
        <w:rPr>
          <w:color w:val="000000" w:themeColor="text1"/>
          <w:sz w:val="28"/>
          <w:szCs w:val="28"/>
        </w:rPr>
        <w:t xml:space="preserve"> </w:t>
      </w:r>
      <w:r w:rsidRPr="00421DD4">
        <w:rPr>
          <w:color w:val="000000" w:themeColor="text1"/>
          <w:sz w:val="28"/>
          <w:szCs w:val="28"/>
        </w:rPr>
        <w:sym w:font="Symbol" w:char="F06C"/>
      </w:r>
      <w:r w:rsidRPr="00421DD4">
        <w:rPr>
          <w:color w:val="000000" w:themeColor="text1"/>
          <w:sz w:val="28"/>
          <w:szCs w:val="28"/>
          <w:lang w:val="en-US"/>
        </w:rPr>
        <w:t>L</w:t>
      </w:r>
      <w:r w:rsidRPr="00421DD4">
        <w:rPr>
          <w:color w:val="000000" w:themeColor="text1"/>
          <w:sz w:val="28"/>
          <w:szCs w:val="28"/>
        </w:rPr>
        <w:t>:</w:t>
      </w:r>
    </w:p>
    <w:p w:rsidR="00191C74" w:rsidRDefault="00191C74" w:rsidP="00191C74">
      <w:pPr>
        <w:keepNext/>
        <w:widowControl w:val="0"/>
        <w:shd w:val="clear" w:color="000000" w:fill="auto"/>
        <w:suppressAutoHyphens/>
        <w:spacing w:line="360" w:lineRule="auto"/>
        <w:ind w:firstLine="709"/>
        <w:jc w:val="both"/>
        <w:rPr>
          <w:color w:val="000000" w:themeColor="text1"/>
          <w:sz w:val="28"/>
          <w:szCs w:val="28"/>
        </w:rPr>
      </w:pP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250 Гц</w:t>
      </w:r>
      <w:r w:rsidR="00421DD4">
        <w:rPr>
          <w:color w:val="000000" w:themeColor="text1"/>
          <w:sz w:val="28"/>
          <w:szCs w:val="28"/>
        </w:rPr>
        <w:t xml:space="preserve"> </w:t>
      </w:r>
      <w:r w:rsidRPr="00421DD4">
        <w:rPr>
          <w:color w:val="000000" w:themeColor="text1"/>
          <w:sz w:val="28"/>
          <w:szCs w:val="28"/>
        </w:rPr>
        <w:t xml:space="preserve">10 </w:t>
      </w:r>
      <w:r w:rsidRPr="00421DD4">
        <w:rPr>
          <w:color w:val="000000" w:themeColor="text1"/>
          <w:sz w:val="28"/>
          <w:szCs w:val="28"/>
          <w:lang w:val="en-US"/>
        </w:rPr>
        <w:t>lg</w:t>
      </w:r>
      <w:r w:rsidRPr="00421DD4">
        <w:rPr>
          <w:color w:val="000000" w:themeColor="text1"/>
          <w:sz w:val="28"/>
          <w:szCs w:val="28"/>
        </w:rPr>
        <w:t xml:space="preserve"> (11,01 \5,23)</w:t>
      </w:r>
      <w:r w:rsidR="00421DD4">
        <w:rPr>
          <w:color w:val="000000" w:themeColor="text1"/>
          <w:sz w:val="28"/>
          <w:szCs w:val="28"/>
        </w:rPr>
        <w:t xml:space="preserve"> </w:t>
      </w: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3,0;</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500 Гц</w:t>
      </w:r>
      <w:r w:rsidR="00421DD4">
        <w:rPr>
          <w:color w:val="000000" w:themeColor="text1"/>
          <w:sz w:val="28"/>
          <w:szCs w:val="28"/>
        </w:rPr>
        <w:t xml:space="preserve"> </w:t>
      </w:r>
      <w:r w:rsidRPr="00421DD4">
        <w:rPr>
          <w:color w:val="000000" w:themeColor="text1"/>
          <w:sz w:val="28"/>
          <w:szCs w:val="28"/>
        </w:rPr>
        <w:t xml:space="preserve">10 </w:t>
      </w:r>
      <w:r w:rsidRPr="00421DD4">
        <w:rPr>
          <w:color w:val="000000" w:themeColor="text1"/>
          <w:sz w:val="28"/>
          <w:szCs w:val="28"/>
          <w:lang w:val="en-US"/>
        </w:rPr>
        <w:t>lg</w:t>
      </w:r>
      <w:r w:rsidRPr="00421DD4">
        <w:rPr>
          <w:color w:val="000000" w:themeColor="text1"/>
          <w:sz w:val="28"/>
          <w:szCs w:val="28"/>
        </w:rPr>
        <w:t xml:space="preserve"> (22,01 \ 5,33) =</w:t>
      </w:r>
      <w:r w:rsidR="00421DD4">
        <w:rPr>
          <w:color w:val="000000" w:themeColor="text1"/>
          <w:sz w:val="28"/>
          <w:szCs w:val="28"/>
        </w:rPr>
        <w:t xml:space="preserve"> </w:t>
      </w:r>
      <w:r w:rsidRPr="00421DD4">
        <w:rPr>
          <w:color w:val="000000" w:themeColor="text1"/>
          <w:sz w:val="28"/>
          <w:szCs w:val="28"/>
        </w:rPr>
        <w:t>6,0;</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lastRenderedPageBreak/>
        <w:t>1000 Гц</w:t>
      </w:r>
      <w:r w:rsidR="00421DD4">
        <w:rPr>
          <w:color w:val="000000" w:themeColor="text1"/>
          <w:sz w:val="28"/>
          <w:szCs w:val="28"/>
        </w:rPr>
        <w:t xml:space="preserve"> </w:t>
      </w:r>
      <w:r w:rsidRPr="00421DD4">
        <w:rPr>
          <w:color w:val="000000" w:themeColor="text1"/>
          <w:sz w:val="28"/>
          <w:szCs w:val="28"/>
        </w:rPr>
        <w:t xml:space="preserve">10 </w:t>
      </w:r>
      <w:r w:rsidRPr="00421DD4">
        <w:rPr>
          <w:color w:val="000000" w:themeColor="text1"/>
          <w:sz w:val="28"/>
          <w:szCs w:val="28"/>
          <w:lang w:val="en-US"/>
        </w:rPr>
        <w:t>lg</w:t>
      </w:r>
      <w:r w:rsidRPr="00421DD4">
        <w:rPr>
          <w:color w:val="000000" w:themeColor="text1"/>
          <w:sz w:val="28"/>
          <w:szCs w:val="28"/>
        </w:rPr>
        <w:t xml:space="preserve"> (35,21 \ 6,18) =</w:t>
      </w:r>
      <w:r w:rsidR="00421DD4">
        <w:rPr>
          <w:color w:val="000000" w:themeColor="text1"/>
          <w:sz w:val="28"/>
          <w:szCs w:val="28"/>
        </w:rPr>
        <w:t xml:space="preserve"> </w:t>
      </w:r>
      <w:r w:rsidRPr="00421DD4">
        <w:rPr>
          <w:color w:val="000000" w:themeColor="text1"/>
          <w:sz w:val="28"/>
          <w:szCs w:val="28"/>
        </w:rPr>
        <w:t>8,0;</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2000 Гц</w:t>
      </w:r>
      <w:r w:rsidR="00421DD4">
        <w:rPr>
          <w:color w:val="000000" w:themeColor="text1"/>
          <w:sz w:val="28"/>
          <w:szCs w:val="28"/>
        </w:rPr>
        <w:t xml:space="preserve"> </w:t>
      </w:r>
      <w:r w:rsidRPr="00421DD4">
        <w:rPr>
          <w:color w:val="000000" w:themeColor="text1"/>
          <w:sz w:val="28"/>
          <w:szCs w:val="28"/>
        </w:rPr>
        <w:t xml:space="preserve">10 </w:t>
      </w:r>
      <w:r w:rsidRPr="00421DD4">
        <w:rPr>
          <w:color w:val="000000" w:themeColor="text1"/>
          <w:sz w:val="28"/>
          <w:szCs w:val="28"/>
          <w:lang w:val="en-US"/>
        </w:rPr>
        <w:t>lg</w:t>
      </w:r>
      <w:r w:rsidRPr="00421DD4">
        <w:rPr>
          <w:color w:val="000000" w:themeColor="text1"/>
          <w:sz w:val="28"/>
          <w:szCs w:val="28"/>
        </w:rPr>
        <w:t xml:space="preserve"> (20,54 \ 3,55) =</w:t>
      </w:r>
      <w:r w:rsidR="00421DD4">
        <w:rPr>
          <w:color w:val="000000" w:themeColor="text1"/>
          <w:sz w:val="28"/>
          <w:szCs w:val="28"/>
        </w:rPr>
        <w:t xml:space="preserve"> </w:t>
      </w:r>
      <w:r w:rsidRPr="00421DD4">
        <w:rPr>
          <w:color w:val="000000" w:themeColor="text1"/>
          <w:sz w:val="28"/>
          <w:szCs w:val="28"/>
        </w:rPr>
        <w:t>8,0;</w:t>
      </w:r>
    </w:p>
    <w:p w:rsid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4000 Гц</w:t>
      </w:r>
      <w:r w:rsidR="00421DD4">
        <w:rPr>
          <w:color w:val="000000" w:themeColor="text1"/>
          <w:sz w:val="28"/>
          <w:szCs w:val="28"/>
        </w:rPr>
        <w:t xml:space="preserve"> </w:t>
      </w:r>
      <w:r w:rsidRPr="00421DD4">
        <w:rPr>
          <w:color w:val="000000" w:themeColor="text1"/>
          <w:sz w:val="28"/>
          <w:szCs w:val="28"/>
        </w:rPr>
        <w:t xml:space="preserve">10 </w:t>
      </w:r>
      <w:r w:rsidRPr="00421DD4">
        <w:rPr>
          <w:color w:val="000000" w:themeColor="text1"/>
          <w:sz w:val="28"/>
          <w:szCs w:val="28"/>
          <w:lang w:val="en-US"/>
        </w:rPr>
        <w:t>lg</w:t>
      </w:r>
      <w:r w:rsidRPr="00421DD4">
        <w:rPr>
          <w:color w:val="000000" w:themeColor="text1"/>
          <w:sz w:val="28"/>
          <w:szCs w:val="28"/>
        </w:rPr>
        <w:t xml:space="preserve"> (26,41 \ 4,56) =</w:t>
      </w:r>
      <w:r w:rsidR="00421DD4">
        <w:rPr>
          <w:color w:val="000000" w:themeColor="text1"/>
          <w:sz w:val="28"/>
          <w:szCs w:val="28"/>
        </w:rPr>
        <w:t xml:space="preserve"> </w:t>
      </w:r>
      <w:r w:rsidRPr="00421DD4">
        <w:rPr>
          <w:color w:val="000000" w:themeColor="text1"/>
          <w:sz w:val="28"/>
          <w:szCs w:val="28"/>
        </w:rPr>
        <w:t>8,0;</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8000 Гц</w:t>
      </w:r>
      <w:r w:rsidR="00421DD4">
        <w:rPr>
          <w:color w:val="000000" w:themeColor="text1"/>
          <w:sz w:val="28"/>
          <w:szCs w:val="28"/>
        </w:rPr>
        <w:t xml:space="preserve"> </w:t>
      </w:r>
      <w:r w:rsidRPr="00421DD4">
        <w:rPr>
          <w:color w:val="000000" w:themeColor="text1"/>
          <w:sz w:val="28"/>
          <w:szCs w:val="28"/>
        </w:rPr>
        <w:t xml:space="preserve">10 </w:t>
      </w:r>
      <w:r w:rsidRPr="00421DD4">
        <w:rPr>
          <w:color w:val="000000" w:themeColor="text1"/>
          <w:sz w:val="28"/>
          <w:szCs w:val="28"/>
          <w:lang w:val="en-US"/>
        </w:rPr>
        <w:t>lg</w:t>
      </w:r>
      <w:r w:rsidRPr="00421DD4">
        <w:rPr>
          <w:color w:val="000000" w:themeColor="text1"/>
          <w:sz w:val="28"/>
          <w:szCs w:val="28"/>
        </w:rPr>
        <w:t xml:space="preserve"> (8,8 \ 4,4)</w:t>
      </w:r>
      <w:r w:rsidR="00421DD4">
        <w:rPr>
          <w:color w:val="000000" w:themeColor="text1"/>
          <w:sz w:val="28"/>
          <w:szCs w:val="28"/>
        </w:rPr>
        <w:t xml:space="preserve"> </w:t>
      </w: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3,0.</w:t>
      </w:r>
    </w:p>
    <w:p w:rsidR="00191C74" w:rsidRDefault="00191C74" w:rsidP="00191C74">
      <w:pPr>
        <w:keepNext/>
        <w:widowControl w:val="0"/>
        <w:shd w:val="clear" w:color="000000" w:fill="auto"/>
        <w:suppressAutoHyphens/>
        <w:spacing w:line="360" w:lineRule="auto"/>
        <w:ind w:firstLine="709"/>
        <w:jc w:val="both"/>
        <w:rPr>
          <w:color w:val="000000" w:themeColor="text1"/>
          <w:sz w:val="28"/>
          <w:szCs w:val="28"/>
        </w:rPr>
      </w:pP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Для расчета ожидаемых уровней шума в помещении бухгалтерского отдела из пункта 1 таблицы </w:t>
      </w:r>
      <w:r w:rsidR="00FA1AED" w:rsidRPr="00421DD4">
        <w:rPr>
          <w:color w:val="000000" w:themeColor="text1"/>
          <w:sz w:val="28"/>
          <w:szCs w:val="28"/>
        </w:rPr>
        <w:t>3</w:t>
      </w:r>
      <w:r w:rsidRPr="00421DD4">
        <w:rPr>
          <w:color w:val="000000" w:themeColor="text1"/>
          <w:sz w:val="28"/>
          <w:szCs w:val="28"/>
        </w:rPr>
        <w:t xml:space="preserve">.1 вычитаем </w:t>
      </w:r>
      <w:r w:rsidRPr="00421DD4">
        <w:rPr>
          <w:color w:val="000000" w:themeColor="text1"/>
          <w:sz w:val="28"/>
          <w:szCs w:val="28"/>
        </w:rPr>
        <w:sym w:font="Symbol" w:char="F06C"/>
      </w:r>
      <w:r w:rsidRPr="00421DD4">
        <w:rPr>
          <w:color w:val="000000" w:themeColor="text1"/>
          <w:sz w:val="28"/>
          <w:szCs w:val="28"/>
          <w:lang w:val="en-US"/>
        </w:rPr>
        <w:t>L</w:t>
      </w:r>
      <w:r w:rsidRPr="00421DD4">
        <w:rPr>
          <w:color w:val="000000" w:themeColor="text1"/>
          <w:sz w:val="28"/>
          <w:szCs w:val="28"/>
        </w:rPr>
        <w:t xml:space="preserve"> во всех октавных полосах частот.</w:t>
      </w: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Результаты вычислений заносим в таблицу </w:t>
      </w:r>
      <w:r w:rsidR="00FA1AED" w:rsidRPr="00421DD4">
        <w:rPr>
          <w:color w:val="000000" w:themeColor="text1"/>
          <w:sz w:val="28"/>
          <w:szCs w:val="28"/>
        </w:rPr>
        <w:t>3</w:t>
      </w:r>
      <w:r w:rsidRPr="00421DD4">
        <w:rPr>
          <w:color w:val="000000" w:themeColor="text1"/>
          <w:sz w:val="28"/>
          <w:szCs w:val="28"/>
        </w:rPr>
        <w:t>.4.</w:t>
      </w:r>
    </w:p>
    <w:p w:rsidR="0012064F" w:rsidRPr="00421DD4" w:rsidRDefault="0012064F" w:rsidP="00191C74">
      <w:pPr>
        <w:keepNext/>
        <w:widowControl w:val="0"/>
        <w:shd w:val="clear" w:color="000000" w:fill="auto"/>
        <w:suppressAutoHyphens/>
        <w:spacing w:line="360" w:lineRule="auto"/>
        <w:ind w:firstLine="709"/>
        <w:jc w:val="both"/>
        <w:rPr>
          <w:color w:val="000000" w:themeColor="text1"/>
          <w:sz w:val="28"/>
          <w:szCs w:val="28"/>
        </w:rPr>
      </w:pPr>
    </w:p>
    <w:p w:rsidR="0012064F" w:rsidRPr="00421DD4" w:rsidRDefault="0012064F" w:rsidP="00191C74">
      <w:pPr>
        <w:keepNext/>
        <w:widowControl w:val="0"/>
        <w:shd w:val="clear" w:color="000000" w:fill="auto"/>
        <w:spacing w:line="360" w:lineRule="auto"/>
        <w:jc w:val="center"/>
        <w:rPr>
          <w:b/>
          <w:color w:val="000000" w:themeColor="text1"/>
          <w:sz w:val="28"/>
          <w:szCs w:val="28"/>
        </w:rPr>
      </w:pPr>
      <w:r w:rsidRPr="00421DD4">
        <w:rPr>
          <w:b/>
          <w:color w:val="000000" w:themeColor="text1"/>
          <w:sz w:val="28"/>
          <w:szCs w:val="28"/>
        </w:rPr>
        <w:t>Таблица 3.4 – Расчет ожидаемых уровней шума в помещении бухгалтерского отдела</w:t>
      </w:r>
    </w:p>
    <w:tbl>
      <w:tblPr>
        <w:tblStyle w:val="a6"/>
        <w:tblW w:w="0" w:type="auto"/>
        <w:tblLayout w:type="fixed"/>
        <w:tblLook w:val="04A0" w:firstRow="1" w:lastRow="0" w:firstColumn="1" w:lastColumn="0" w:noHBand="0" w:noVBand="1"/>
      </w:tblPr>
      <w:tblGrid>
        <w:gridCol w:w="2660"/>
        <w:gridCol w:w="1080"/>
        <w:gridCol w:w="1080"/>
        <w:gridCol w:w="900"/>
        <w:gridCol w:w="900"/>
        <w:gridCol w:w="900"/>
        <w:gridCol w:w="860"/>
      </w:tblGrid>
      <w:tr w:rsidR="00E033BC" w:rsidRPr="00421DD4" w:rsidTr="00421DD4">
        <w:tc>
          <w:tcPr>
            <w:tcW w:w="2660" w:type="dxa"/>
            <w:vMerge w:val="restart"/>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 xml:space="preserve">Показатель </w:t>
            </w:r>
          </w:p>
        </w:tc>
        <w:tc>
          <w:tcPr>
            <w:tcW w:w="5720" w:type="dxa"/>
            <w:gridSpan w:val="6"/>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Коэффициенты звукопоглощения для частоты в Гц</w:t>
            </w:r>
          </w:p>
        </w:tc>
      </w:tr>
      <w:tr w:rsidR="00E033BC" w:rsidRPr="00421DD4" w:rsidTr="00421DD4">
        <w:tc>
          <w:tcPr>
            <w:tcW w:w="2660" w:type="dxa"/>
            <w:vMerge/>
          </w:tcPr>
          <w:p w:rsidR="00E033BC" w:rsidRPr="00421DD4" w:rsidRDefault="00E033BC" w:rsidP="00191C74">
            <w:pPr>
              <w:keepNext/>
              <w:widowControl w:val="0"/>
              <w:shd w:val="clear" w:color="000000" w:fill="auto"/>
              <w:suppressAutoHyphens/>
              <w:spacing w:line="360" w:lineRule="auto"/>
              <w:rPr>
                <w:color w:val="000000" w:themeColor="text1"/>
                <w:sz w:val="20"/>
              </w:rPr>
            </w:pPr>
          </w:p>
        </w:tc>
        <w:tc>
          <w:tcPr>
            <w:tcW w:w="108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250</w:t>
            </w:r>
          </w:p>
        </w:tc>
        <w:tc>
          <w:tcPr>
            <w:tcW w:w="108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500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1000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2000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4000</w:t>
            </w:r>
          </w:p>
        </w:tc>
        <w:tc>
          <w:tcPr>
            <w:tcW w:w="86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8000</w:t>
            </w:r>
          </w:p>
        </w:tc>
      </w:tr>
      <w:tr w:rsidR="00E033BC" w:rsidRPr="00421DD4" w:rsidTr="00421DD4">
        <w:tc>
          <w:tcPr>
            <w:tcW w:w="266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Снижение уровня шума, дБ</w:t>
            </w:r>
          </w:p>
        </w:tc>
        <w:tc>
          <w:tcPr>
            <w:tcW w:w="108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3,0</w:t>
            </w:r>
          </w:p>
        </w:tc>
        <w:tc>
          <w:tcPr>
            <w:tcW w:w="108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6,0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8,0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8,0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8,0</w:t>
            </w:r>
          </w:p>
        </w:tc>
        <w:tc>
          <w:tcPr>
            <w:tcW w:w="86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3,0</w:t>
            </w:r>
          </w:p>
        </w:tc>
      </w:tr>
      <w:tr w:rsidR="00E033BC" w:rsidRPr="00421DD4" w:rsidTr="00421DD4">
        <w:tc>
          <w:tcPr>
            <w:tcW w:w="266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Ожидаемый уровень шума, дБ</w:t>
            </w:r>
          </w:p>
        </w:tc>
        <w:tc>
          <w:tcPr>
            <w:tcW w:w="108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62</w:t>
            </w:r>
          </w:p>
        </w:tc>
        <w:tc>
          <w:tcPr>
            <w:tcW w:w="108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56</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52</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49</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46</w:t>
            </w:r>
          </w:p>
        </w:tc>
        <w:tc>
          <w:tcPr>
            <w:tcW w:w="86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48</w:t>
            </w:r>
          </w:p>
        </w:tc>
      </w:tr>
      <w:tr w:rsidR="00E033BC" w:rsidRPr="00421DD4" w:rsidTr="00421DD4">
        <w:trPr>
          <w:trHeight w:val="866"/>
        </w:trPr>
        <w:tc>
          <w:tcPr>
            <w:tcW w:w="2660" w:type="dxa"/>
          </w:tcPr>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Превышение ожидаемого уровня шума над нормативным</w:t>
            </w:r>
          </w:p>
        </w:tc>
        <w:tc>
          <w:tcPr>
            <w:tcW w:w="108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w:t>
            </w:r>
          </w:p>
        </w:tc>
        <w:tc>
          <w:tcPr>
            <w:tcW w:w="108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w:t>
            </w:r>
          </w:p>
        </w:tc>
        <w:tc>
          <w:tcPr>
            <w:tcW w:w="90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w:t>
            </w:r>
          </w:p>
        </w:tc>
        <w:tc>
          <w:tcPr>
            <w:tcW w:w="860" w:type="dxa"/>
          </w:tcPr>
          <w:p w:rsidR="00E033BC" w:rsidRPr="00421DD4" w:rsidRDefault="00E033BC" w:rsidP="00191C74">
            <w:pPr>
              <w:keepNext/>
              <w:widowControl w:val="0"/>
              <w:shd w:val="clear" w:color="000000" w:fill="auto"/>
              <w:suppressAutoHyphens/>
              <w:spacing w:line="360" w:lineRule="auto"/>
              <w:rPr>
                <w:color w:val="000000" w:themeColor="text1"/>
                <w:sz w:val="20"/>
              </w:rPr>
            </w:pPr>
          </w:p>
          <w:p w:rsidR="00E033BC" w:rsidRPr="00421DD4" w:rsidRDefault="00E033BC" w:rsidP="00191C74">
            <w:pPr>
              <w:keepNext/>
              <w:widowControl w:val="0"/>
              <w:shd w:val="clear" w:color="000000" w:fill="auto"/>
              <w:suppressAutoHyphens/>
              <w:spacing w:line="360" w:lineRule="auto"/>
              <w:rPr>
                <w:color w:val="000000" w:themeColor="text1"/>
                <w:sz w:val="20"/>
              </w:rPr>
            </w:pPr>
            <w:r w:rsidRPr="00421DD4">
              <w:rPr>
                <w:color w:val="000000" w:themeColor="text1"/>
                <w:sz w:val="20"/>
              </w:rPr>
              <w:t>0</w:t>
            </w:r>
          </w:p>
        </w:tc>
      </w:tr>
    </w:tbl>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p>
    <w:p w:rsidR="00E033BC" w:rsidRPr="00421DD4"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На основе полученных данных построим график снижения шума в результате звукопоглощения в помещении бухгалтерского отдела.</w:t>
      </w:r>
    </w:p>
    <w:p w:rsidR="00E033BC" w:rsidRDefault="00E033B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График представлен на</w:t>
      </w:r>
      <w:r w:rsidR="00421DD4">
        <w:rPr>
          <w:color w:val="000000" w:themeColor="text1"/>
          <w:sz w:val="28"/>
          <w:szCs w:val="28"/>
        </w:rPr>
        <w:t xml:space="preserve"> </w:t>
      </w:r>
      <w:r w:rsidRPr="00421DD4">
        <w:rPr>
          <w:color w:val="000000" w:themeColor="text1"/>
          <w:sz w:val="28"/>
          <w:szCs w:val="28"/>
        </w:rPr>
        <w:t xml:space="preserve">рис. </w:t>
      </w:r>
      <w:r w:rsidR="00FA1AED" w:rsidRPr="00421DD4">
        <w:rPr>
          <w:color w:val="000000" w:themeColor="text1"/>
          <w:sz w:val="28"/>
          <w:szCs w:val="28"/>
        </w:rPr>
        <w:t>3</w:t>
      </w:r>
      <w:r w:rsidRPr="00421DD4">
        <w:rPr>
          <w:color w:val="000000" w:themeColor="text1"/>
          <w:sz w:val="28"/>
          <w:szCs w:val="28"/>
        </w:rPr>
        <w:t>.1.</w:t>
      </w:r>
    </w:p>
    <w:p w:rsidR="00421DD4" w:rsidRDefault="00191C74" w:rsidP="00191C74">
      <w:pPr>
        <w:keepNext/>
        <w:widowControl w:val="0"/>
        <w:shd w:val="clear" w:color="000000" w:fill="auto"/>
        <w:spacing w:line="360" w:lineRule="auto"/>
        <w:jc w:val="center"/>
        <w:rPr>
          <w:b/>
          <w:color w:val="000000" w:themeColor="text1"/>
          <w:sz w:val="28"/>
        </w:rPr>
      </w:pPr>
      <w:r>
        <w:rPr>
          <w:color w:val="000000" w:themeColor="text1"/>
          <w:sz w:val="28"/>
          <w:szCs w:val="28"/>
        </w:rPr>
        <w:br w:type="page"/>
      </w:r>
      <w:r w:rsidR="00BD4EAC" w:rsidRPr="00421DD4">
        <w:rPr>
          <w:b/>
          <w:color w:val="000000" w:themeColor="text1"/>
          <w:sz w:val="28"/>
        </w:rPr>
        <w:object w:dxaOrig="8835" w:dyaOrig="4335">
          <v:shape id="_x0000_i1047" type="#_x0000_t75" style="width:441.75pt;height:216.75pt" o:ole="">
            <v:imagedata r:id="rId46" o:title=""/>
          </v:shape>
          <o:OLEObject Type="Embed" ProgID="Excel.Sheet.8" ShapeID="_x0000_i1047" DrawAspect="Content" ObjectID="_1461131439" r:id="rId47">
            <o:FieldCodes>\s</o:FieldCodes>
          </o:OLEObject>
        </w:object>
      </w:r>
    </w:p>
    <w:p w:rsidR="00E033BC" w:rsidRPr="00421DD4" w:rsidRDefault="00E033BC" w:rsidP="00191C74">
      <w:pPr>
        <w:keepNext/>
        <w:widowControl w:val="0"/>
        <w:shd w:val="clear" w:color="000000" w:fill="auto"/>
        <w:spacing w:line="360" w:lineRule="auto"/>
        <w:jc w:val="center"/>
        <w:rPr>
          <w:b/>
          <w:color w:val="000000" w:themeColor="text1"/>
          <w:sz w:val="28"/>
          <w:szCs w:val="28"/>
        </w:rPr>
      </w:pPr>
      <w:r w:rsidRPr="00421DD4">
        <w:rPr>
          <w:b/>
          <w:color w:val="000000" w:themeColor="text1"/>
          <w:sz w:val="28"/>
          <w:szCs w:val="28"/>
        </w:rPr>
        <w:t>Рис. 3.1</w:t>
      </w:r>
      <w:r w:rsidR="00421DD4" w:rsidRPr="00421DD4">
        <w:rPr>
          <w:b/>
          <w:color w:val="000000" w:themeColor="text1"/>
          <w:sz w:val="28"/>
          <w:szCs w:val="28"/>
        </w:rPr>
        <w:t xml:space="preserve"> </w:t>
      </w:r>
      <w:r w:rsidRPr="00421DD4">
        <w:rPr>
          <w:b/>
          <w:color w:val="000000" w:themeColor="text1"/>
          <w:sz w:val="28"/>
          <w:szCs w:val="28"/>
        </w:rPr>
        <w:t>График изменения уровней шума</w:t>
      </w:r>
    </w:p>
    <w:p w:rsidR="00421DD4" w:rsidRDefault="00421DD4" w:rsidP="00191C74">
      <w:pPr>
        <w:pStyle w:val="ac"/>
        <w:keepNext/>
        <w:widowControl w:val="0"/>
        <w:shd w:val="clear" w:color="000000" w:fill="auto"/>
        <w:suppressAutoHyphens/>
        <w:spacing w:line="360" w:lineRule="auto"/>
        <w:ind w:firstLine="709"/>
        <w:rPr>
          <w:color w:val="000000" w:themeColor="text1"/>
        </w:rPr>
      </w:pPr>
    </w:p>
    <w:p w:rsidR="00E033BC" w:rsidRPr="00421DD4" w:rsidRDefault="00E033BC" w:rsidP="00191C74">
      <w:pPr>
        <w:pStyle w:val="ac"/>
        <w:keepNext/>
        <w:widowControl w:val="0"/>
        <w:shd w:val="clear" w:color="000000" w:fill="auto"/>
        <w:suppressAutoHyphens/>
        <w:spacing w:line="360" w:lineRule="auto"/>
        <w:ind w:firstLine="709"/>
        <w:rPr>
          <w:color w:val="000000" w:themeColor="text1"/>
        </w:rPr>
      </w:pPr>
      <w:r w:rsidRPr="00421DD4">
        <w:rPr>
          <w:color w:val="000000" w:themeColor="text1"/>
        </w:rPr>
        <w:t>В результате расчетов, выполненных на основе метода звукопоглощения, то есть после</w:t>
      </w:r>
      <w:r w:rsidR="00421DD4">
        <w:rPr>
          <w:color w:val="000000" w:themeColor="text1"/>
        </w:rPr>
        <w:t xml:space="preserve"> </w:t>
      </w:r>
      <w:r w:rsidRPr="00421DD4">
        <w:rPr>
          <w:color w:val="000000" w:themeColor="text1"/>
        </w:rPr>
        <w:t>акустической</w:t>
      </w:r>
      <w:r w:rsidR="00421DD4">
        <w:rPr>
          <w:color w:val="000000" w:themeColor="text1"/>
        </w:rPr>
        <w:t xml:space="preserve"> </w:t>
      </w:r>
      <w:r w:rsidRPr="00421DD4">
        <w:rPr>
          <w:color w:val="000000" w:themeColor="text1"/>
        </w:rPr>
        <w:t>обработки</w:t>
      </w:r>
      <w:r w:rsidR="00421DD4">
        <w:rPr>
          <w:color w:val="000000" w:themeColor="text1"/>
        </w:rPr>
        <w:t xml:space="preserve"> </w:t>
      </w:r>
      <w:r w:rsidRPr="00421DD4">
        <w:rPr>
          <w:color w:val="000000" w:themeColor="text1"/>
        </w:rPr>
        <w:t xml:space="preserve">помещения бухгалтерского отдела удалось снизить уровни звукового давления по всему спектру частот до нормативных значений в соответствии с СН 3223 </w:t>
      </w:r>
      <w:r w:rsidR="00C8317C" w:rsidRPr="00421DD4">
        <w:rPr>
          <w:color w:val="000000" w:themeColor="text1"/>
        </w:rPr>
        <w:t>–</w:t>
      </w:r>
      <w:r w:rsidRPr="00421DD4">
        <w:rPr>
          <w:color w:val="000000" w:themeColor="text1"/>
        </w:rPr>
        <w:t xml:space="preserve"> 85.</w:t>
      </w:r>
    </w:p>
    <w:p w:rsidR="00421DD4" w:rsidRDefault="00421DD4" w:rsidP="00191C74">
      <w:pPr>
        <w:keepNext/>
        <w:widowControl w:val="0"/>
        <w:shd w:val="clear" w:color="000000" w:fill="auto"/>
        <w:suppressAutoHyphens/>
        <w:spacing w:line="360" w:lineRule="auto"/>
        <w:ind w:firstLine="709"/>
        <w:jc w:val="both"/>
        <w:rPr>
          <w:color w:val="000000" w:themeColor="text1"/>
          <w:sz w:val="28"/>
          <w:szCs w:val="28"/>
        </w:rPr>
      </w:pPr>
    </w:p>
    <w:p w:rsidR="001C4819" w:rsidRPr="00421DD4" w:rsidRDefault="00C8317C" w:rsidP="00191C74">
      <w:pPr>
        <w:keepNext/>
        <w:widowControl w:val="0"/>
        <w:shd w:val="clear" w:color="000000" w:fill="auto"/>
        <w:spacing w:line="360" w:lineRule="auto"/>
        <w:jc w:val="center"/>
        <w:rPr>
          <w:b/>
          <w:color w:val="000000" w:themeColor="text1"/>
          <w:sz w:val="28"/>
          <w:szCs w:val="28"/>
        </w:rPr>
      </w:pPr>
      <w:r w:rsidRPr="00421DD4">
        <w:rPr>
          <w:b/>
          <w:color w:val="000000" w:themeColor="text1"/>
          <w:sz w:val="28"/>
          <w:szCs w:val="28"/>
        </w:rPr>
        <w:t xml:space="preserve">3.2 </w:t>
      </w:r>
      <w:r w:rsidR="001C4819" w:rsidRPr="00421DD4">
        <w:rPr>
          <w:b/>
          <w:color w:val="000000" w:themeColor="text1"/>
          <w:sz w:val="28"/>
          <w:szCs w:val="28"/>
        </w:rPr>
        <w:t>Охрана окружающей среды</w:t>
      </w:r>
    </w:p>
    <w:p w:rsidR="00C8317C" w:rsidRPr="00421DD4" w:rsidRDefault="00C8317C" w:rsidP="00191C74">
      <w:pPr>
        <w:keepNext/>
        <w:widowControl w:val="0"/>
        <w:shd w:val="clear" w:color="000000" w:fill="auto"/>
        <w:spacing w:line="360" w:lineRule="auto"/>
        <w:jc w:val="center"/>
        <w:rPr>
          <w:b/>
          <w:color w:val="000000" w:themeColor="text1"/>
          <w:sz w:val="28"/>
          <w:szCs w:val="28"/>
        </w:rPr>
      </w:pPr>
    </w:p>
    <w:p w:rsidR="007B1870" w:rsidRPr="00421DD4" w:rsidRDefault="00C8317C" w:rsidP="00191C74">
      <w:pPr>
        <w:keepNext/>
        <w:widowControl w:val="0"/>
        <w:shd w:val="clear" w:color="000000" w:fill="auto"/>
        <w:spacing w:line="360" w:lineRule="auto"/>
        <w:jc w:val="center"/>
        <w:rPr>
          <w:b/>
          <w:color w:val="000000" w:themeColor="text1"/>
          <w:sz w:val="28"/>
          <w:szCs w:val="28"/>
        </w:rPr>
      </w:pPr>
      <w:r w:rsidRPr="00421DD4">
        <w:rPr>
          <w:b/>
          <w:color w:val="000000" w:themeColor="text1"/>
          <w:sz w:val="28"/>
          <w:szCs w:val="28"/>
        </w:rPr>
        <w:t>3.2.1</w:t>
      </w:r>
      <w:r w:rsidR="001C4819" w:rsidRPr="00421DD4">
        <w:rPr>
          <w:b/>
          <w:color w:val="000000" w:themeColor="text1"/>
          <w:sz w:val="28"/>
          <w:szCs w:val="28"/>
        </w:rPr>
        <w:t xml:space="preserve"> </w:t>
      </w:r>
      <w:r w:rsidR="007B1870" w:rsidRPr="00421DD4">
        <w:rPr>
          <w:b/>
          <w:color w:val="000000" w:themeColor="text1"/>
          <w:sz w:val="28"/>
          <w:szCs w:val="28"/>
        </w:rPr>
        <w:t>Расчет платы за загрязнение атмосферы передвижными источниками</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Производственное помещение </w:t>
      </w:r>
      <w:r w:rsidR="00C3498C" w:rsidRPr="00421DD4">
        <w:rPr>
          <w:color w:val="000000" w:themeColor="text1"/>
          <w:sz w:val="28"/>
          <w:szCs w:val="28"/>
        </w:rPr>
        <w:t>ИП</w:t>
      </w:r>
      <w:r w:rsidRPr="00421DD4">
        <w:rPr>
          <w:color w:val="000000" w:themeColor="text1"/>
          <w:sz w:val="28"/>
          <w:szCs w:val="28"/>
        </w:rPr>
        <w:t xml:space="preserve"> Соболь Л.С. находится по адресу: г. Ростов-на-Дону, ул. Журавлева 38, в подвале двухэтажного жилого дома из старого жилого фонда.</w:t>
      </w:r>
      <w:r w:rsidR="00421DD4">
        <w:rPr>
          <w:color w:val="000000" w:themeColor="text1"/>
          <w:sz w:val="28"/>
          <w:szCs w:val="28"/>
        </w:rPr>
        <w:t xml:space="preserve"> </w:t>
      </w:r>
      <w:r w:rsidRPr="00421DD4">
        <w:rPr>
          <w:color w:val="000000" w:themeColor="text1"/>
          <w:sz w:val="28"/>
          <w:szCs w:val="28"/>
        </w:rPr>
        <w:t>В собственности предприятия находится один легковой автомобиль, работающий на бензине. Целью деятельности предприятия является удовлетворение потребностей населения в общественном питании.</w:t>
      </w:r>
      <w:r w:rsidR="009B46C1" w:rsidRPr="00421DD4">
        <w:rPr>
          <w:color w:val="000000" w:themeColor="text1"/>
          <w:sz w:val="28"/>
          <w:szCs w:val="28"/>
        </w:rPr>
        <w:t xml:space="preserve"> Основным видом деятельности предприятия является производство продуктов общественного питания, организация производит холодные закуски и горячие блюда и реализует их в помещении кафе. В ходе производства продукции и переработки </w:t>
      </w:r>
      <w:r w:rsidR="00805BAD" w:rsidRPr="00421DD4">
        <w:rPr>
          <w:color w:val="000000" w:themeColor="text1"/>
          <w:sz w:val="28"/>
          <w:szCs w:val="28"/>
        </w:rPr>
        <w:t xml:space="preserve">материалов образуются твердые бытовые отходы. С целью их своевременного вывоза и утилизации </w:t>
      </w:r>
      <w:r w:rsidR="00805BAD" w:rsidRPr="00421DD4">
        <w:rPr>
          <w:color w:val="000000" w:themeColor="text1"/>
          <w:sz w:val="28"/>
          <w:szCs w:val="28"/>
        </w:rPr>
        <w:lastRenderedPageBreak/>
        <w:t>заключается договор с Муниципальным предприятием «Чистый город», которое берет на себя обязанность вывоза твердых бытовых отходов.</w:t>
      </w:r>
    </w:p>
    <w:p w:rsid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результате производственной деятельности происходит загрязнение окружающей среды, в виде выбросов в атмосферу, образование отходов, физических загрязнений.</w:t>
      </w:r>
    </w:p>
    <w:p w:rsid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Согласно Федерального закона «Об охране</w:t>
      </w:r>
      <w:r w:rsidR="00805BAD" w:rsidRPr="00421DD4">
        <w:rPr>
          <w:color w:val="000000" w:themeColor="text1"/>
          <w:sz w:val="28"/>
          <w:szCs w:val="28"/>
        </w:rPr>
        <w:t xml:space="preserve"> окружающей среды» от 10.01.2002</w:t>
      </w:r>
      <w:r w:rsidRPr="00421DD4">
        <w:rPr>
          <w:color w:val="000000" w:themeColor="text1"/>
          <w:sz w:val="28"/>
          <w:szCs w:val="28"/>
        </w:rPr>
        <w:t xml:space="preserve"> / / статьи 15 пункта 4 организации, осуществляющие хозяйственную деятельность, оказывающую негативное воздействие на окружающую среду, обязаны планировать, разрабатывать и осуществлять мероприятия по охране окружающей среды в</w:t>
      </w:r>
      <w:r w:rsidR="00421DD4">
        <w:rPr>
          <w:color w:val="000000" w:themeColor="text1"/>
          <w:sz w:val="28"/>
          <w:szCs w:val="28"/>
        </w:rPr>
        <w:t xml:space="preserve"> </w:t>
      </w:r>
      <w:r w:rsidRPr="00421DD4">
        <w:rPr>
          <w:color w:val="000000" w:themeColor="text1"/>
          <w:sz w:val="28"/>
          <w:szCs w:val="28"/>
        </w:rPr>
        <w:t>порядке, установленном законодательством.</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Согласно статье 16 пункта 1 и пункта 2 Федерального закона / / к</w:t>
      </w:r>
      <w:r w:rsidR="00421DD4">
        <w:rPr>
          <w:color w:val="000000" w:themeColor="text1"/>
          <w:sz w:val="28"/>
          <w:szCs w:val="28"/>
        </w:rPr>
        <w:t xml:space="preserve"> </w:t>
      </w:r>
      <w:r w:rsidRPr="00421DD4">
        <w:rPr>
          <w:color w:val="000000" w:themeColor="text1"/>
          <w:sz w:val="28"/>
          <w:szCs w:val="28"/>
        </w:rPr>
        <w:t xml:space="preserve">видам негативного воздействия на окружающую среду относятся: выбросы в атмосферный воздух загрязняющих веществ и иных веществ; сбросы загрязняющих веществ, иных веществ и микроорганизмов в поверхностные водные объекты, подземные водные объекты и на водосборные площади; загрязнение недр, почв; размещение отходов производства и потребления; загрязнение окружающей среды шумом, теплом, электромагнитными, ионизирующими и другими видами физических воздействий. Данные загрязнения имеют место при работе </w:t>
      </w:r>
      <w:r w:rsidR="00097AF5" w:rsidRPr="00421DD4">
        <w:rPr>
          <w:color w:val="000000" w:themeColor="text1"/>
          <w:sz w:val="28"/>
          <w:szCs w:val="28"/>
        </w:rPr>
        <w:t>ИП</w:t>
      </w:r>
      <w:r w:rsidRPr="00421DD4">
        <w:rPr>
          <w:color w:val="000000" w:themeColor="text1"/>
          <w:sz w:val="28"/>
          <w:szCs w:val="28"/>
        </w:rPr>
        <w:t xml:space="preserve"> Соболь Л.С.</w:t>
      </w:r>
    </w:p>
    <w:p w:rsid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Согласно статье 52 пункта 2 федерального закона / / в целях охраны условий жизнедеятельности человека, среды обитания растений, животных и других организмов вокруг промышленных зон и объектов хозяйственной деятельности, оказывающих негативное воздействие на окружающую среду, создаются защитные и охранные зоны, в том числе санитарно-защитные зоны. Под санитарно-защитной зоной понимается величина санитарного разрыва между промышленным предприятием и жилыми застройками, обеспечивающая защиту населения от влияния вредных факторов производства, на границе защитной зоны концентрация вредных веществ не должна превышать ПДК, ПДУ. Размер санитарно-защитной зоны </w:t>
      </w:r>
      <w:r w:rsidRPr="00421DD4">
        <w:rPr>
          <w:color w:val="000000" w:themeColor="text1"/>
          <w:sz w:val="28"/>
          <w:szCs w:val="28"/>
        </w:rPr>
        <w:lastRenderedPageBreak/>
        <w:t>рассчитывают на основе утвержденных значений предельно допустимых выбросов и нормативов предельно допустимых концентраций вредных веществ в атмосферном воздухе.</w:t>
      </w:r>
    </w:p>
    <w:p w:rsidR="007B1870" w:rsidRPr="00421DD4" w:rsidRDefault="007B1870" w:rsidP="00191C74">
      <w:pPr>
        <w:pStyle w:val="ac"/>
        <w:keepNext/>
        <w:widowControl w:val="0"/>
        <w:shd w:val="clear" w:color="000000" w:fill="auto"/>
        <w:suppressAutoHyphens/>
        <w:spacing w:line="360" w:lineRule="auto"/>
        <w:ind w:firstLine="709"/>
        <w:rPr>
          <w:color w:val="000000" w:themeColor="text1"/>
        </w:rPr>
      </w:pPr>
      <w:r w:rsidRPr="00421DD4">
        <w:rPr>
          <w:color w:val="000000" w:themeColor="text1"/>
        </w:rPr>
        <w:t>Предприятия пищевых отраслей промышленности, оптовые склады продовольственного сырья и пищевых продуктов, комплексы водопроводных сооружений</w:t>
      </w:r>
      <w:r w:rsidR="00421DD4">
        <w:rPr>
          <w:color w:val="000000" w:themeColor="text1"/>
        </w:rPr>
        <w:t xml:space="preserve"> </w:t>
      </w:r>
      <w:r w:rsidRPr="00421DD4">
        <w:rPr>
          <w:color w:val="000000" w:themeColor="text1"/>
        </w:rPr>
        <w:t>для подготовки и хранения питьевой воды не допускается</w:t>
      </w:r>
      <w:r w:rsidR="00421DD4">
        <w:rPr>
          <w:color w:val="000000" w:themeColor="text1"/>
        </w:rPr>
        <w:t xml:space="preserve"> </w:t>
      </w:r>
      <w:r w:rsidRPr="00421DD4">
        <w:rPr>
          <w:color w:val="000000" w:themeColor="text1"/>
        </w:rPr>
        <w:t xml:space="preserve">размещать в границах санитарно-защитных зон и на территории промышленных предприятий других отраслей промышленности. Это требование выполняется так как помещение </w:t>
      </w:r>
      <w:r w:rsidR="00097AF5" w:rsidRPr="00421DD4">
        <w:rPr>
          <w:color w:val="000000" w:themeColor="text1"/>
        </w:rPr>
        <w:t>ИП</w:t>
      </w:r>
      <w:r w:rsidRPr="00421DD4">
        <w:rPr>
          <w:color w:val="000000" w:themeColor="text1"/>
        </w:rPr>
        <w:t xml:space="preserve"> Соболь Л.С. не граничит с промышленными предприятиями.</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Плата за загрязнение окружающей природной среды взимается с предприятий, учреждений, организаций и других юридических лиц независимо от их организационно-правовых форм и форм собственности, на которой они основаны, включая совместные предприятия с участием иностранных юридических лиц, и граждан, которым предоставлено право ведения производственно-хозяйственной деятельности на территории Российской Федерации (далее природопользователи).</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bookmarkStart w:id="5" w:name="30"/>
      <w:bookmarkEnd w:id="5"/>
      <w:r w:rsidRPr="00421DD4">
        <w:rPr>
          <w:color w:val="000000" w:themeColor="text1"/>
          <w:sz w:val="28"/>
          <w:szCs w:val="28"/>
        </w:rPr>
        <w:t>Плата за загрязнение взимается с природопользователей, осуществляющих следующие виды воздействия на окружающую природную среду:</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bookmarkStart w:id="6" w:name="31"/>
      <w:bookmarkEnd w:id="6"/>
      <w:r w:rsidRPr="00421DD4">
        <w:rPr>
          <w:color w:val="000000" w:themeColor="text1"/>
          <w:sz w:val="28"/>
          <w:szCs w:val="28"/>
        </w:rPr>
        <w:t>- выброс в атмосферу загрязняющих веществ от стационарных и передвижных источников;</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bookmarkStart w:id="7" w:name="32"/>
      <w:bookmarkEnd w:id="7"/>
      <w:r w:rsidRPr="00421DD4">
        <w:rPr>
          <w:color w:val="000000" w:themeColor="text1"/>
          <w:sz w:val="28"/>
          <w:szCs w:val="28"/>
        </w:rPr>
        <w:t>- сброс загрязняющих веществ в поверхностные и подземные водные объекты, а также любое подземное размещение загрязняющих веществ;</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bookmarkStart w:id="8" w:name="33"/>
      <w:bookmarkEnd w:id="8"/>
      <w:r w:rsidRPr="00421DD4">
        <w:rPr>
          <w:color w:val="000000" w:themeColor="text1"/>
          <w:sz w:val="28"/>
          <w:szCs w:val="28"/>
        </w:rPr>
        <w:t>- размещение отходов.</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bookmarkStart w:id="9" w:name="34"/>
      <w:bookmarkEnd w:id="9"/>
      <w:r w:rsidRPr="00421DD4">
        <w:rPr>
          <w:color w:val="000000" w:themeColor="text1"/>
          <w:sz w:val="28"/>
          <w:szCs w:val="28"/>
        </w:rPr>
        <w:t xml:space="preserve">Внесение платы за загрязнение не освобождает природопользователей от выполнения мероприятий по охране окружающей природной среды, а также уплаты штрафных санкций за экологические правонарушения и возмещения вреда, причиненного загрязнением окружающей природной среды народному хозяйству, здоровью и имуществу граждан в соответствии </w:t>
      </w:r>
      <w:r w:rsidRPr="00421DD4">
        <w:rPr>
          <w:color w:val="000000" w:themeColor="text1"/>
          <w:sz w:val="28"/>
          <w:szCs w:val="28"/>
        </w:rPr>
        <w:lastRenderedPageBreak/>
        <w:t>с Законом Российской Федерации "Об охране окружающей природной среды", а также другим законодательством Российской Федерации.</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На основании статьи 16 Закона РФ / / предприятие за причиненное окружающей среде негативное воздействие, осуществляет плату.</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При определении ежеквартального фактического объема выброса (сброса, размещения отходов), можно использовать следующие варианты:</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bookmarkStart w:id="10" w:name="132"/>
      <w:bookmarkEnd w:id="10"/>
      <w:r w:rsidRPr="00421DD4">
        <w:rPr>
          <w:color w:val="000000" w:themeColor="text1"/>
          <w:sz w:val="28"/>
          <w:szCs w:val="28"/>
        </w:rPr>
        <w:t>1) природопользователи сами определяют фактический выброс (сброс, размещение отходов) за квартал на основе результатов анализов, регистрируемых в журналах учета;</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bookmarkStart w:id="11" w:name="133"/>
      <w:bookmarkEnd w:id="11"/>
      <w:r w:rsidRPr="00421DD4">
        <w:rPr>
          <w:color w:val="000000" w:themeColor="text1"/>
          <w:sz w:val="28"/>
          <w:szCs w:val="28"/>
        </w:rPr>
        <w:t>2) выброс (сброс) за квартал определяется по нормативам ПДВ (ПДС) или лимиту, а по итогам года определяется весь фактический объем выброса (сброса) по данным статотчетности и происходит уточнение объема выбросов (сбросов) на уровне нормативов ПДВ (ПДС) или лимитов и превышающих эти нормативы;</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bookmarkStart w:id="12" w:name="134"/>
      <w:bookmarkEnd w:id="12"/>
      <w:r w:rsidRPr="00421DD4">
        <w:rPr>
          <w:color w:val="000000" w:themeColor="text1"/>
          <w:sz w:val="28"/>
          <w:szCs w:val="28"/>
        </w:rPr>
        <w:t>3) природопользователи, не имеющие нормативов ПДВ (ПДС) или лимитов, определяют ежеквартальный объем выбросов (сбросов, размещения отходов) делением годовой массы прошлого года на четыре, а по итогам года уточняется фактический объем выбросов (сбросов, размещения отходов).</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bookmarkStart w:id="13" w:name="135"/>
      <w:bookmarkEnd w:id="13"/>
      <w:r w:rsidRPr="00421DD4">
        <w:rPr>
          <w:color w:val="000000" w:themeColor="text1"/>
          <w:sz w:val="28"/>
          <w:szCs w:val="28"/>
        </w:rPr>
        <w:t>Для природопользователей, имеющих сезонный характер работы, возможно считать отчетным периодом - сезон года</w:t>
      </w:r>
    </w:p>
    <w:p w:rsidR="00D3130D" w:rsidRPr="00421DD4" w:rsidRDefault="00D3130D"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Так как предприятие работает с первого квартала 2004 г., не представляется возможным представить данные за три года (2002-2004 гг.).</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Анализ динамики платы за 2004 – 2005г. (поквартально)., представлен в таблице </w:t>
      </w:r>
      <w:r w:rsidR="00B41AE7" w:rsidRPr="00421DD4">
        <w:rPr>
          <w:color w:val="000000" w:themeColor="text1"/>
          <w:sz w:val="28"/>
          <w:szCs w:val="28"/>
        </w:rPr>
        <w:t>3.5</w:t>
      </w:r>
      <w:r w:rsidRPr="00421DD4">
        <w:rPr>
          <w:color w:val="000000" w:themeColor="text1"/>
          <w:sz w:val="28"/>
          <w:szCs w:val="28"/>
        </w:rPr>
        <w:t>.</w:t>
      </w:r>
    </w:p>
    <w:p w:rsidR="0012064F" w:rsidRPr="00421DD4" w:rsidRDefault="0012064F" w:rsidP="00191C74">
      <w:pPr>
        <w:keepNext/>
        <w:widowControl w:val="0"/>
        <w:shd w:val="clear" w:color="000000" w:fill="auto"/>
        <w:suppressAutoHyphens/>
        <w:spacing w:line="360" w:lineRule="auto"/>
        <w:ind w:firstLine="709"/>
        <w:jc w:val="both"/>
        <w:rPr>
          <w:color w:val="000000" w:themeColor="text1"/>
          <w:sz w:val="28"/>
          <w:szCs w:val="28"/>
        </w:rPr>
      </w:pPr>
    </w:p>
    <w:p w:rsidR="007B1870" w:rsidRPr="00421DD4" w:rsidRDefault="007B1870" w:rsidP="00191C74">
      <w:pPr>
        <w:keepNext/>
        <w:widowControl w:val="0"/>
        <w:shd w:val="clear" w:color="000000" w:fill="auto"/>
        <w:spacing w:line="360" w:lineRule="auto"/>
        <w:jc w:val="center"/>
        <w:rPr>
          <w:b/>
          <w:color w:val="000000" w:themeColor="text1"/>
          <w:sz w:val="28"/>
          <w:szCs w:val="28"/>
        </w:rPr>
      </w:pPr>
      <w:r w:rsidRPr="00421DD4">
        <w:rPr>
          <w:b/>
          <w:color w:val="000000" w:themeColor="text1"/>
          <w:sz w:val="28"/>
          <w:szCs w:val="28"/>
        </w:rPr>
        <w:t xml:space="preserve">Таблица </w:t>
      </w:r>
      <w:r w:rsidR="00B41AE7" w:rsidRPr="00421DD4">
        <w:rPr>
          <w:b/>
          <w:color w:val="000000" w:themeColor="text1"/>
          <w:sz w:val="28"/>
          <w:szCs w:val="28"/>
        </w:rPr>
        <w:t>3.5</w:t>
      </w:r>
      <w:r w:rsidRPr="00421DD4">
        <w:rPr>
          <w:b/>
          <w:color w:val="000000" w:themeColor="text1"/>
          <w:sz w:val="28"/>
          <w:szCs w:val="28"/>
        </w:rPr>
        <w:t xml:space="preserve"> - Анализ динамики платы за 2004 – 2005г. (поквартально) по </w:t>
      </w:r>
      <w:r w:rsidR="00675D77" w:rsidRPr="00421DD4">
        <w:rPr>
          <w:b/>
          <w:color w:val="000000" w:themeColor="text1"/>
          <w:sz w:val="28"/>
          <w:szCs w:val="28"/>
        </w:rPr>
        <w:t>ИП</w:t>
      </w:r>
      <w:r w:rsidRPr="00421DD4">
        <w:rPr>
          <w:b/>
          <w:color w:val="000000" w:themeColor="text1"/>
          <w:sz w:val="28"/>
          <w:szCs w:val="28"/>
        </w:rPr>
        <w:t xml:space="preserve"> Соболь Л.С. (руб.)</w:t>
      </w:r>
    </w:p>
    <w:tbl>
      <w:tblPr>
        <w:tblStyle w:val="a6"/>
        <w:tblW w:w="0" w:type="auto"/>
        <w:jc w:val="center"/>
        <w:tblLayout w:type="fixed"/>
        <w:tblLook w:val="04A0" w:firstRow="1" w:lastRow="0" w:firstColumn="1" w:lastColumn="0" w:noHBand="0" w:noVBand="1"/>
      </w:tblPr>
      <w:tblGrid>
        <w:gridCol w:w="1970"/>
        <w:gridCol w:w="2473"/>
        <w:gridCol w:w="1260"/>
        <w:gridCol w:w="1136"/>
      </w:tblGrid>
      <w:tr w:rsidR="007B1870" w:rsidRPr="00421DD4" w:rsidTr="00191C74">
        <w:trPr>
          <w:trHeight w:val="345"/>
          <w:jc w:val="center"/>
        </w:trPr>
        <w:tc>
          <w:tcPr>
            <w:tcW w:w="1970" w:type="dxa"/>
            <w:vMerge w:val="restart"/>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год</w:t>
            </w:r>
          </w:p>
        </w:tc>
        <w:tc>
          <w:tcPr>
            <w:tcW w:w="2473"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Выбросы в атмосферу</w:t>
            </w:r>
          </w:p>
        </w:tc>
        <w:tc>
          <w:tcPr>
            <w:tcW w:w="1260"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Отходы</w:t>
            </w:r>
          </w:p>
        </w:tc>
        <w:tc>
          <w:tcPr>
            <w:tcW w:w="1136"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Итого</w:t>
            </w:r>
          </w:p>
        </w:tc>
      </w:tr>
      <w:tr w:rsidR="007B1870" w:rsidRPr="00421DD4" w:rsidTr="00191C74">
        <w:trPr>
          <w:trHeight w:val="345"/>
          <w:jc w:val="center"/>
        </w:trPr>
        <w:tc>
          <w:tcPr>
            <w:tcW w:w="1970" w:type="dxa"/>
            <w:vMerge/>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p>
        </w:tc>
        <w:tc>
          <w:tcPr>
            <w:tcW w:w="2473"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Нестационарные</w:t>
            </w:r>
          </w:p>
        </w:tc>
        <w:tc>
          <w:tcPr>
            <w:tcW w:w="1260"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p>
        </w:tc>
        <w:tc>
          <w:tcPr>
            <w:tcW w:w="1136"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p>
        </w:tc>
      </w:tr>
      <w:tr w:rsidR="007B1870" w:rsidRPr="00421DD4" w:rsidTr="00191C74">
        <w:trPr>
          <w:jc w:val="center"/>
        </w:trPr>
        <w:tc>
          <w:tcPr>
            <w:tcW w:w="1970"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2004 1кв.</w:t>
            </w:r>
          </w:p>
        </w:tc>
        <w:tc>
          <w:tcPr>
            <w:tcW w:w="2473"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3</w:t>
            </w:r>
          </w:p>
        </w:tc>
        <w:tc>
          <w:tcPr>
            <w:tcW w:w="1260"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1041</w:t>
            </w:r>
          </w:p>
        </w:tc>
        <w:tc>
          <w:tcPr>
            <w:tcW w:w="1136"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1044</w:t>
            </w:r>
          </w:p>
        </w:tc>
      </w:tr>
      <w:tr w:rsidR="007B1870" w:rsidRPr="00421DD4" w:rsidTr="00191C74">
        <w:trPr>
          <w:jc w:val="center"/>
        </w:trPr>
        <w:tc>
          <w:tcPr>
            <w:tcW w:w="1970"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2004 2 кв.</w:t>
            </w:r>
          </w:p>
        </w:tc>
        <w:tc>
          <w:tcPr>
            <w:tcW w:w="2473"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3</w:t>
            </w:r>
          </w:p>
        </w:tc>
        <w:tc>
          <w:tcPr>
            <w:tcW w:w="1260"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1041</w:t>
            </w:r>
          </w:p>
        </w:tc>
        <w:tc>
          <w:tcPr>
            <w:tcW w:w="1136"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1044</w:t>
            </w:r>
          </w:p>
        </w:tc>
      </w:tr>
      <w:tr w:rsidR="007B1870" w:rsidRPr="00421DD4" w:rsidTr="00191C74">
        <w:trPr>
          <w:jc w:val="center"/>
        </w:trPr>
        <w:tc>
          <w:tcPr>
            <w:tcW w:w="1970"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lastRenderedPageBreak/>
              <w:t>2004 3 кв.</w:t>
            </w:r>
          </w:p>
        </w:tc>
        <w:tc>
          <w:tcPr>
            <w:tcW w:w="2473"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4</w:t>
            </w:r>
          </w:p>
        </w:tc>
        <w:tc>
          <w:tcPr>
            <w:tcW w:w="1260"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1041</w:t>
            </w:r>
          </w:p>
        </w:tc>
        <w:tc>
          <w:tcPr>
            <w:tcW w:w="1136"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1045</w:t>
            </w:r>
          </w:p>
        </w:tc>
      </w:tr>
      <w:tr w:rsidR="007B1870" w:rsidRPr="00421DD4" w:rsidTr="00191C74">
        <w:trPr>
          <w:jc w:val="center"/>
        </w:trPr>
        <w:tc>
          <w:tcPr>
            <w:tcW w:w="1970"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2004 4 кв.</w:t>
            </w:r>
          </w:p>
        </w:tc>
        <w:tc>
          <w:tcPr>
            <w:tcW w:w="2473"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3</w:t>
            </w:r>
          </w:p>
        </w:tc>
        <w:tc>
          <w:tcPr>
            <w:tcW w:w="1260"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1041</w:t>
            </w:r>
          </w:p>
        </w:tc>
        <w:tc>
          <w:tcPr>
            <w:tcW w:w="1136"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1044</w:t>
            </w:r>
          </w:p>
        </w:tc>
      </w:tr>
      <w:tr w:rsidR="007B1870" w:rsidRPr="00421DD4" w:rsidTr="00191C74">
        <w:trPr>
          <w:jc w:val="center"/>
        </w:trPr>
        <w:tc>
          <w:tcPr>
            <w:tcW w:w="1970"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2005 1кв.</w:t>
            </w:r>
          </w:p>
        </w:tc>
        <w:tc>
          <w:tcPr>
            <w:tcW w:w="2473"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6</w:t>
            </w:r>
          </w:p>
        </w:tc>
        <w:tc>
          <w:tcPr>
            <w:tcW w:w="1260"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3078</w:t>
            </w:r>
          </w:p>
        </w:tc>
        <w:tc>
          <w:tcPr>
            <w:tcW w:w="1136" w:type="dxa"/>
          </w:tcPr>
          <w:p w:rsidR="007B1870" w:rsidRPr="00421DD4" w:rsidRDefault="007B1870" w:rsidP="00191C74">
            <w:pPr>
              <w:keepNext/>
              <w:widowControl w:val="0"/>
              <w:shd w:val="clear" w:color="000000" w:fill="auto"/>
              <w:suppressAutoHyphens/>
              <w:spacing w:line="360" w:lineRule="auto"/>
              <w:rPr>
                <w:color w:val="000000" w:themeColor="text1"/>
                <w:sz w:val="20"/>
                <w:szCs w:val="28"/>
              </w:rPr>
            </w:pPr>
            <w:r w:rsidRPr="00421DD4">
              <w:rPr>
                <w:color w:val="000000" w:themeColor="text1"/>
                <w:sz w:val="20"/>
                <w:szCs w:val="28"/>
              </w:rPr>
              <w:t>308</w:t>
            </w:r>
            <w:r w:rsidR="00D3130D" w:rsidRPr="00421DD4">
              <w:rPr>
                <w:color w:val="000000" w:themeColor="text1"/>
                <w:sz w:val="20"/>
                <w:szCs w:val="28"/>
              </w:rPr>
              <w:t>4</w:t>
            </w:r>
          </w:p>
        </w:tc>
      </w:tr>
    </w:tbl>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p>
    <w:p w:rsid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2005г. плата за загрязнение окружающей среды в целом по предприятию увеличилась на 2039 рублей. Это произошло за счет увеличения платы за производственные отходы. Ставку оплаты за производственные (твердые бытовые отходы) устанавливает МУ «Чистый город», исходя из количества посадочных мест на предприятии общественного питания. Плата за выбросы в атмосферу от нестационарных источников незначительно увеличилась. Это произошло из-за развития предприятия и большему расходу топлива автомобилем.</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rPr>
        <w:t>Для обеспечения бесперебойной деятельности предприятия</w:t>
      </w:r>
      <w:r w:rsidR="00421DD4">
        <w:rPr>
          <w:color w:val="000000" w:themeColor="text1"/>
          <w:sz w:val="28"/>
        </w:rPr>
        <w:t xml:space="preserve"> </w:t>
      </w:r>
      <w:r w:rsidRPr="00421DD4">
        <w:rPr>
          <w:color w:val="000000" w:themeColor="text1"/>
          <w:sz w:val="28"/>
        </w:rPr>
        <w:t>используется автотранспорт,</w:t>
      </w:r>
      <w:r w:rsidR="00421DD4">
        <w:rPr>
          <w:color w:val="000000" w:themeColor="text1"/>
          <w:sz w:val="28"/>
        </w:rPr>
        <w:t xml:space="preserve"> </w:t>
      </w:r>
      <w:r w:rsidRPr="00421DD4">
        <w:rPr>
          <w:color w:val="000000" w:themeColor="text1"/>
          <w:sz w:val="28"/>
        </w:rPr>
        <w:t>поэтому основное внимание следует уделять именно этому источнику загрязнения и проводить своевременную работу по недопущению и ликвидации негативных последствий на окружающую среду</w:t>
      </w:r>
      <w:r w:rsidRPr="00421DD4">
        <w:rPr>
          <w:color w:val="000000" w:themeColor="text1"/>
          <w:sz w:val="28"/>
          <w:szCs w:val="28"/>
        </w:rPr>
        <w:t>. Согласно статьи 16 пункта 1 федерального закона «Об охране окружающей среды» негативное воздействие на окружающую среду является платным</w:t>
      </w:r>
    </w:p>
    <w:p w:rsidR="00421DD4" w:rsidRDefault="00097AF5"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rPr>
        <w:t>ИП</w:t>
      </w:r>
      <w:r w:rsidR="007B1870" w:rsidRPr="00421DD4">
        <w:rPr>
          <w:color w:val="000000" w:themeColor="text1"/>
          <w:sz w:val="28"/>
        </w:rPr>
        <w:t xml:space="preserve"> Соболь Л.С. эксплуатирует легковой автомобиль </w:t>
      </w:r>
      <w:r w:rsidR="007B1870" w:rsidRPr="00421DD4">
        <w:rPr>
          <w:color w:val="000000" w:themeColor="text1"/>
          <w:sz w:val="28"/>
          <w:szCs w:val="28"/>
        </w:rPr>
        <w:t xml:space="preserve">марки </w:t>
      </w:r>
      <w:r w:rsidR="007B1870" w:rsidRPr="00421DD4">
        <w:rPr>
          <w:color w:val="000000" w:themeColor="text1"/>
          <w:sz w:val="28"/>
          <w:szCs w:val="28"/>
          <w:lang w:val="en-US"/>
        </w:rPr>
        <w:t>Citroen</w:t>
      </w:r>
      <w:r w:rsidR="007B1870" w:rsidRPr="00421DD4">
        <w:rPr>
          <w:color w:val="000000" w:themeColor="text1"/>
          <w:sz w:val="28"/>
          <w:szCs w:val="28"/>
        </w:rPr>
        <w:t xml:space="preserve"> с , бензиновым инжекторным двигателем.</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rPr>
      </w:pPr>
      <w:r w:rsidRPr="00421DD4">
        <w:rPr>
          <w:color w:val="000000" w:themeColor="text1"/>
          <w:sz w:val="28"/>
        </w:rPr>
        <w:t>Расчет платы осуществляется по следующей формуле:</w:t>
      </w:r>
    </w:p>
    <w:p w:rsidR="00421DD4" w:rsidRDefault="00421DD4" w:rsidP="00191C74">
      <w:pPr>
        <w:keepNext/>
        <w:widowControl w:val="0"/>
        <w:shd w:val="clear" w:color="000000" w:fill="auto"/>
        <w:suppressAutoHyphens/>
        <w:spacing w:line="360" w:lineRule="auto"/>
        <w:ind w:firstLine="709"/>
        <w:jc w:val="both"/>
        <w:rPr>
          <w:color w:val="000000" w:themeColor="text1"/>
          <w:sz w:val="28"/>
        </w:rPr>
      </w:pPr>
    </w:p>
    <w:p w:rsidR="007B1870" w:rsidRPr="00421DD4" w:rsidRDefault="00BD4EAC" w:rsidP="00191C74">
      <w:pPr>
        <w:keepNext/>
        <w:widowControl w:val="0"/>
        <w:shd w:val="clear" w:color="000000" w:fill="auto"/>
        <w:spacing w:line="360" w:lineRule="auto"/>
        <w:jc w:val="center"/>
        <w:rPr>
          <w:color w:val="000000" w:themeColor="text1"/>
          <w:sz w:val="28"/>
        </w:rPr>
      </w:pPr>
      <w:r w:rsidRPr="00421DD4">
        <w:rPr>
          <w:color w:val="000000" w:themeColor="text1"/>
          <w:sz w:val="28"/>
        </w:rPr>
        <w:object w:dxaOrig="2280" w:dyaOrig="360">
          <v:shape id="_x0000_i1048" type="#_x0000_t75" style="width:146.25pt;height:23.25pt" o:ole="">
            <v:imagedata r:id="rId48" o:title=""/>
          </v:shape>
          <o:OLEObject Type="Embed" ProgID="Equation.3" ShapeID="_x0000_i1048" DrawAspect="Content" ObjectID="_1461131440" r:id="rId49"/>
        </w:object>
      </w:r>
      <w:r w:rsidR="007B1870" w:rsidRPr="00421DD4">
        <w:rPr>
          <w:color w:val="000000" w:themeColor="text1"/>
          <w:sz w:val="28"/>
          <w:szCs w:val="32"/>
          <w:vertAlign w:val="subscript"/>
        </w:rPr>
        <w:t>Т</w:t>
      </w:r>
      <w:r w:rsidR="00421DD4">
        <w:rPr>
          <w:color w:val="000000" w:themeColor="text1"/>
          <w:sz w:val="28"/>
        </w:rPr>
        <w:t xml:space="preserve"> </w:t>
      </w:r>
      <w:r w:rsidR="007B1870" w:rsidRPr="00421DD4">
        <w:rPr>
          <w:color w:val="000000" w:themeColor="text1"/>
          <w:sz w:val="28"/>
        </w:rPr>
        <w:t xml:space="preserve">( </w:t>
      </w:r>
      <w:r w:rsidR="00B41AE7" w:rsidRPr="00421DD4">
        <w:rPr>
          <w:color w:val="000000" w:themeColor="text1"/>
          <w:sz w:val="28"/>
        </w:rPr>
        <w:t>3.7</w:t>
      </w:r>
      <w:r w:rsidR="007B1870" w:rsidRPr="00421DD4">
        <w:rPr>
          <w:color w:val="000000" w:themeColor="text1"/>
          <w:sz w:val="28"/>
        </w:rPr>
        <w:t xml:space="preserve"> ),</w:t>
      </w:r>
    </w:p>
    <w:p w:rsidR="00421DD4" w:rsidRDefault="00421DD4" w:rsidP="00191C74">
      <w:pPr>
        <w:keepNext/>
        <w:widowControl w:val="0"/>
        <w:shd w:val="clear" w:color="000000" w:fill="auto"/>
        <w:suppressAutoHyphens/>
        <w:spacing w:line="360" w:lineRule="auto"/>
        <w:ind w:firstLine="709"/>
        <w:jc w:val="both"/>
        <w:rPr>
          <w:color w:val="000000" w:themeColor="text1"/>
          <w:sz w:val="28"/>
        </w:rPr>
      </w:pP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vertAlign w:val="subscript"/>
        </w:rPr>
      </w:pPr>
      <w:r w:rsidRPr="00421DD4">
        <w:rPr>
          <w:color w:val="000000" w:themeColor="text1"/>
          <w:sz w:val="28"/>
        </w:rPr>
        <w:t>где</w:t>
      </w:r>
      <w:r w:rsidRPr="00421DD4">
        <w:rPr>
          <w:color w:val="000000" w:themeColor="text1"/>
          <w:sz w:val="28"/>
        </w:rPr>
        <w:tab/>
      </w:r>
      <w:r w:rsidR="00421DD4">
        <w:rPr>
          <w:color w:val="000000" w:themeColor="text1"/>
          <w:sz w:val="28"/>
        </w:rPr>
        <w:t xml:space="preserve"> </w:t>
      </w:r>
      <w:r w:rsidRPr="00421DD4">
        <w:rPr>
          <w:color w:val="000000" w:themeColor="text1"/>
          <w:sz w:val="28"/>
          <w:lang w:val="en-US"/>
        </w:rPr>
        <w:t>G</w:t>
      </w:r>
      <w:r w:rsidRPr="00421DD4">
        <w:rPr>
          <w:color w:val="000000" w:themeColor="text1"/>
          <w:sz w:val="28"/>
        </w:rPr>
        <w:t xml:space="preserve"> – расход топлива, т/год;</w:t>
      </w:r>
      <w:r w:rsidR="00BD4EAC" w:rsidRPr="00421DD4">
        <w:rPr>
          <w:color w:val="000000" w:themeColor="text1"/>
          <w:sz w:val="28"/>
        </w:rPr>
        <w:object w:dxaOrig="180" w:dyaOrig="340">
          <v:shape id="_x0000_i1049" type="#_x0000_t75" style="width:9pt;height:17.25pt" o:ole="">
            <v:imagedata r:id="rId13" o:title=""/>
          </v:shape>
          <o:OLEObject Type="Embed" ProgID="Equation.3" ShapeID="_x0000_i1049" DrawAspect="Content" ObjectID="_1461131441" r:id="rId50"/>
        </w:objec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rPr>
      </w:pPr>
      <w:r w:rsidRPr="00421DD4">
        <w:rPr>
          <w:color w:val="000000" w:themeColor="text1"/>
          <w:sz w:val="28"/>
        </w:rPr>
        <w:t>Ц – базовый норматив платы за 1 тонну сожженного топлива, руб/т;</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rPr>
      </w:pPr>
      <w:r w:rsidRPr="00421DD4">
        <w:rPr>
          <w:color w:val="000000" w:themeColor="text1"/>
          <w:sz w:val="28"/>
        </w:rPr>
        <w:t>К</w:t>
      </w:r>
      <w:r w:rsidRPr="00421DD4">
        <w:rPr>
          <w:color w:val="000000" w:themeColor="text1"/>
          <w:sz w:val="28"/>
          <w:vertAlign w:val="subscript"/>
        </w:rPr>
        <w:t>И</w:t>
      </w:r>
      <w:r w:rsidRPr="00421DD4">
        <w:rPr>
          <w:color w:val="000000" w:themeColor="text1"/>
          <w:sz w:val="28"/>
        </w:rPr>
        <w:t xml:space="preserve"> – коэффициент инде</w:t>
      </w:r>
      <w:r w:rsidR="00D3130D" w:rsidRPr="00421DD4">
        <w:rPr>
          <w:color w:val="000000" w:themeColor="text1"/>
          <w:sz w:val="28"/>
        </w:rPr>
        <w:t>ксации, равный 1,2</w:t>
      </w:r>
      <w:r w:rsidRPr="00421DD4">
        <w:rPr>
          <w:color w:val="000000" w:themeColor="text1"/>
          <w:sz w:val="28"/>
        </w:rPr>
        <w:t>;</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rPr>
      </w:pPr>
      <w:r w:rsidRPr="00421DD4">
        <w:rPr>
          <w:color w:val="000000" w:themeColor="text1"/>
          <w:sz w:val="28"/>
        </w:rPr>
        <w:t>К</w:t>
      </w:r>
      <w:r w:rsidRPr="00421DD4">
        <w:rPr>
          <w:color w:val="000000" w:themeColor="text1"/>
          <w:sz w:val="28"/>
          <w:vertAlign w:val="subscript"/>
        </w:rPr>
        <w:t xml:space="preserve">Э </w:t>
      </w:r>
      <w:r w:rsidRPr="00421DD4">
        <w:rPr>
          <w:color w:val="000000" w:themeColor="text1"/>
          <w:sz w:val="28"/>
        </w:rPr>
        <w:t>– коэффициент экологической ситуации, равный 1,6 для Ростова-на-Дону. Так как плата рассчитывается для города, то К</w:t>
      </w:r>
      <w:r w:rsidRPr="00421DD4">
        <w:rPr>
          <w:color w:val="000000" w:themeColor="text1"/>
          <w:sz w:val="28"/>
          <w:vertAlign w:val="subscript"/>
        </w:rPr>
        <w:t>Э</w:t>
      </w:r>
      <w:r w:rsidRPr="00421DD4">
        <w:rPr>
          <w:color w:val="000000" w:themeColor="text1"/>
          <w:sz w:val="28"/>
        </w:rPr>
        <w:t xml:space="preserve"> необходимо умножить на 1,2.</w:t>
      </w:r>
    </w:p>
    <w:p w:rsidR="00421DD4" w:rsidRDefault="007B1870" w:rsidP="00191C74">
      <w:pPr>
        <w:keepNext/>
        <w:widowControl w:val="0"/>
        <w:shd w:val="clear" w:color="000000" w:fill="auto"/>
        <w:suppressAutoHyphens/>
        <w:spacing w:line="360" w:lineRule="auto"/>
        <w:ind w:firstLine="709"/>
        <w:jc w:val="both"/>
        <w:rPr>
          <w:color w:val="000000" w:themeColor="text1"/>
          <w:sz w:val="28"/>
        </w:rPr>
      </w:pPr>
      <w:r w:rsidRPr="00421DD4">
        <w:rPr>
          <w:color w:val="000000" w:themeColor="text1"/>
          <w:sz w:val="28"/>
        </w:rPr>
        <w:lastRenderedPageBreak/>
        <w:t>К</w:t>
      </w:r>
      <w:r w:rsidRPr="00421DD4">
        <w:rPr>
          <w:color w:val="000000" w:themeColor="text1"/>
          <w:sz w:val="28"/>
          <w:vertAlign w:val="subscript"/>
        </w:rPr>
        <w:t xml:space="preserve">Т </w:t>
      </w:r>
      <w:r w:rsidRPr="00421DD4">
        <w:rPr>
          <w:color w:val="000000" w:themeColor="text1"/>
          <w:sz w:val="28"/>
        </w:rPr>
        <w:t>– коэффициент экологической ситуации для особо охраняемых зон,</w:t>
      </w:r>
    </w:p>
    <w:p w:rsid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Количество израсходованного за год топлива для</w:t>
      </w:r>
      <w:r w:rsidR="00421DD4">
        <w:rPr>
          <w:color w:val="000000" w:themeColor="text1"/>
          <w:sz w:val="28"/>
          <w:szCs w:val="28"/>
        </w:rPr>
        <w:t xml:space="preserve"> </w:t>
      </w:r>
      <w:r w:rsidRPr="00421DD4">
        <w:rPr>
          <w:color w:val="000000" w:themeColor="text1"/>
          <w:sz w:val="28"/>
          <w:szCs w:val="28"/>
        </w:rPr>
        <w:t>автомобилей составил: бензин неэтилированный – 2 т;. Норматив платы за 1 тонну по видам топлива составляет: бензин неэтилированный - 1,3 руб./т,</w:t>
      </w:r>
    </w:p>
    <w:p w:rsidR="007B1870" w:rsidRPr="00421DD4" w:rsidRDefault="007B1870" w:rsidP="00191C74">
      <w:pPr>
        <w:keepNext/>
        <w:widowControl w:val="0"/>
        <w:shd w:val="clear" w:color="000000" w:fill="auto"/>
        <w:tabs>
          <w:tab w:val="left" w:pos="720"/>
        </w:tabs>
        <w:suppressAutoHyphens/>
        <w:spacing w:line="360" w:lineRule="auto"/>
        <w:ind w:firstLine="709"/>
        <w:jc w:val="both"/>
        <w:rPr>
          <w:color w:val="000000" w:themeColor="text1"/>
          <w:sz w:val="28"/>
          <w:szCs w:val="28"/>
        </w:rPr>
      </w:pPr>
      <w:r w:rsidRPr="00421DD4">
        <w:rPr>
          <w:color w:val="000000" w:themeColor="text1"/>
          <w:sz w:val="28"/>
          <w:szCs w:val="28"/>
        </w:rPr>
        <w:t>Плата за загрязнение при работе автомобилей с использованием неэтилированного бензина составила</w:t>
      </w:r>
    </w:p>
    <w:p w:rsidR="00191C74" w:rsidRDefault="00191C74" w:rsidP="00191C74">
      <w:pPr>
        <w:keepNext/>
        <w:widowControl w:val="0"/>
        <w:shd w:val="clear" w:color="000000" w:fill="auto"/>
        <w:tabs>
          <w:tab w:val="left" w:pos="720"/>
        </w:tabs>
        <w:suppressAutoHyphens/>
        <w:spacing w:line="360" w:lineRule="auto"/>
        <w:ind w:firstLine="709"/>
        <w:jc w:val="both"/>
        <w:rPr>
          <w:color w:val="000000" w:themeColor="text1"/>
          <w:sz w:val="28"/>
          <w:szCs w:val="28"/>
        </w:rPr>
      </w:pPr>
    </w:p>
    <w:p w:rsidR="007B1870" w:rsidRPr="00421DD4" w:rsidRDefault="00BD4EAC" w:rsidP="00191C74">
      <w:pPr>
        <w:keepNext/>
        <w:widowControl w:val="0"/>
        <w:shd w:val="clear" w:color="000000" w:fill="auto"/>
        <w:tabs>
          <w:tab w:val="left" w:pos="720"/>
        </w:tabs>
        <w:suppressAutoHyphens/>
        <w:spacing w:line="360" w:lineRule="auto"/>
        <w:ind w:firstLine="709"/>
        <w:jc w:val="both"/>
        <w:rPr>
          <w:color w:val="000000" w:themeColor="text1"/>
          <w:sz w:val="28"/>
          <w:szCs w:val="28"/>
        </w:rPr>
      </w:pPr>
      <w:r w:rsidRPr="00421DD4">
        <w:rPr>
          <w:color w:val="000000" w:themeColor="text1"/>
          <w:sz w:val="28"/>
          <w:szCs w:val="28"/>
        </w:rPr>
        <w:object w:dxaOrig="2520" w:dyaOrig="340">
          <v:shape id="_x0000_i1050" type="#_x0000_t75" style="width:126pt;height:17.25pt" o:ole="">
            <v:imagedata r:id="rId51" o:title=""/>
          </v:shape>
          <o:OLEObject Type="Embed" ProgID="Equation.3" ShapeID="_x0000_i1050" DrawAspect="Content" ObjectID="_1461131442" r:id="rId52"/>
        </w:object>
      </w:r>
      <w:r w:rsidR="00421DD4">
        <w:rPr>
          <w:color w:val="000000" w:themeColor="text1"/>
          <w:sz w:val="28"/>
          <w:szCs w:val="28"/>
        </w:rPr>
        <w:t xml:space="preserve"> </w:t>
      </w:r>
      <w:r w:rsidR="007B1870" w:rsidRPr="00421DD4">
        <w:rPr>
          <w:color w:val="000000" w:themeColor="text1"/>
          <w:sz w:val="28"/>
          <w:szCs w:val="28"/>
        </w:rPr>
        <w:t>П=6 руб.</w:t>
      </w:r>
    </w:p>
    <w:p w:rsidR="00191C74" w:rsidRDefault="00191C74" w:rsidP="00191C74">
      <w:pPr>
        <w:keepNext/>
        <w:widowControl w:val="0"/>
        <w:shd w:val="clear" w:color="000000" w:fill="auto"/>
        <w:tabs>
          <w:tab w:val="left" w:pos="720"/>
        </w:tabs>
        <w:suppressAutoHyphens/>
        <w:spacing w:line="360" w:lineRule="auto"/>
        <w:ind w:firstLine="709"/>
        <w:jc w:val="both"/>
        <w:rPr>
          <w:color w:val="000000" w:themeColor="text1"/>
          <w:sz w:val="28"/>
          <w:szCs w:val="28"/>
        </w:rPr>
      </w:pPr>
    </w:p>
    <w:p w:rsidR="007B1870" w:rsidRPr="00421DD4" w:rsidRDefault="007B1870" w:rsidP="00191C74">
      <w:pPr>
        <w:keepNext/>
        <w:widowControl w:val="0"/>
        <w:shd w:val="clear" w:color="000000" w:fill="auto"/>
        <w:tabs>
          <w:tab w:val="left" w:pos="720"/>
        </w:tabs>
        <w:suppressAutoHyphens/>
        <w:spacing w:line="360" w:lineRule="auto"/>
        <w:ind w:firstLine="709"/>
        <w:jc w:val="both"/>
        <w:rPr>
          <w:color w:val="000000" w:themeColor="text1"/>
          <w:sz w:val="28"/>
          <w:szCs w:val="28"/>
        </w:rPr>
      </w:pPr>
      <w:r w:rsidRPr="00421DD4">
        <w:rPr>
          <w:color w:val="000000" w:themeColor="text1"/>
          <w:sz w:val="28"/>
          <w:szCs w:val="28"/>
        </w:rPr>
        <w:t>Общая плата за загрязнение окружающей среды передвижными источниками составила:</w:t>
      </w:r>
      <w:r w:rsidR="00B41AE7" w:rsidRPr="00421DD4">
        <w:rPr>
          <w:color w:val="000000" w:themeColor="text1"/>
          <w:sz w:val="28"/>
          <w:szCs w:val="28"/>
        </w:rPr>
        <w:t xml:space="preserve"> </w:t>
      </w:r>
      <w:r w:rsidRPr="00421DD4">
        <w:rPr>
          <w:color w:val="000000" w:themeColor="text1"/>
          <w:sz w:val="28"/>
          <w:szCs w:val="28"/>
        </w:rPr>
        <w:t>6 руб.</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bookmarkStart w:id="14" w:name="646"/>
      <w:bookmarkStart w:id="15" w:name="647"/>
      <w:bookmarkEnd w:id="14"/>
      <w:bookmarkEnd w:id="15"/>
      <w:r w:rsidRPr="00421DD4">
        <w:rPr>
          <w:color w:val="000000" w:themeColor="text1"/>
          <w:sz w:val="28"/>
          <w:szCs w:val="28"/>
        </w:rPr>
        <w:t>Установка газопылеулавливающих устройств, предназначенных для улавливания и обезвреживания вредных веществ из газов, отходящих от технологических агрегатов и из вентиляционного воздуха перед выбросом в атмосферу.</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bookmarkStart w:id="16" w:name="648"/>
      <w:bookmarkEnd w:id="16"/>
      <w:r w:rsidRPr="00421DD4">
        <w:rPr>
          <w:color w:val="000000" w:themeColor="text1"/>
          <w:sz w:val="28"/>
          <w:szCs w:val="28"/>
        </w:rPr>
        <w:t>Строительство опытно-промышленных установок и цехов по разработке методов очистки отходящих газов от вредных выбросов в атмосферу.</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bookmarkStart w:id="17" w:name="649"/>
      <w:bookmarkEnd w:id="17"/>
      <w:r w:rsidRPr="00421DD4">
        <w:rPr>
          <w:color w:val="000000" w:themeColor="text1"/>
          <w:sz w:val="28"/>
          <w:szCs w:val="28"/>
        </w:rPr>
        <w:t>Оснащение двигателей внутреннего сгорания нейтрализаторами для обезвреживания отработавших газов, создание станций (служб) регулировки двигателей автомобилей с целью снижения токсичности отработавших газов, систем снижения токсичности отработавших газов, создание и внедрение присадок к топливам, снижающих токсичность и дымность отработавших газов и др.</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bookmarkStart w:id="18" w:name="650"/>
      <w:bookmarkEnd w:id="18"/>
      <w:r w:rsidRPr="00421DD4">
        <w:rPr>
          <w:color w:val="000000" w:themeColor="text1"/>
          <w:sz w:val="28"/>
          <w:szCs w:val="28"/>
        </w:rPr>
        <w:t>Создание автоматических систем контроля за загрязнением атмосферного воздуха, оснащение стационарных источников выброса вредных веществ в воздушный бассейн приборами контроля, строительство, приобретение и оснащение лабораторий по контролю за загрязнением атмосферного воздуха.</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bookmarkStart w:id="19" w:name="651"/>
      <w:bookmarkEnd w:id="19"/>
      <w:r w:rsidRPr="00421DD4">
        <w:rPr>
          <w:color w:val="000000" w:themeColor="text1"/>
          <w:sz w:val="28"/>
          <w:szCs w:val="28"/>
        </w:rPr>
        <w:t xml:space="preserve">Установка устройств по дожигу и другим методам доочистки </w:t>
      </w:r>
      <w:r w:rsidRPr="00421DD4">
        <w:rPr>
          <w:color w:val="000000" w:themeColor="text1"/>
          <w:sz w:val="28"/>
          <w:szCs w:val="28"/>
        </w:rPr>
        <w:lastRenderedPageBreak/>
        <w:t>хвостовых газов перед непосредственным выбросом в атмосферу.</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bookmarkStart w:id="20" w:name="652"/>
      <w:bookmarkEnd w:id="20"/>
      <w:r w:rsidRPr="00421DD4">
        <w:rPr>
          <w:color w:val="000000" w:themeColor="text1"/>
          <w:sz w:val="28"/>
          <w:szCs w:val="28"/>
        </w:rPr>
        <w:t>Оснащение установками для утилизации веществ из отходящих газов.</w:t>
      </w:r>
    </w:p>
    <w:p w:rsidR="007B1870" w:rsidRPr="00421DD4" w:rsidRDefault="007B1870" w:rsidP="00191C74">
      <w:pPr>
        <w:keepNext/>
        <w:widowControl w:val="0"/>
        <w:shd w:val="clear" w:color="000000" w:fill="auto"/>
        <w:suppressAutoHyphens/>
        <w:spacing w:line="360" w:lineRule="auto"/>
        <w:ind w:firstLine="709"/>
        <w:jc w:val="both"/>
        <w:rPr>
          <w:color w:val="000000" w:themeColor="text1"/>
          <w:sz w:val="28"/>
          <w:szCs w:val="28"/>
        </w:rPr>
      </w:pPr>
      <w:bookmarkStart w:id="21" w:name="653"/>
      <w:bookmarkEnd w:id="21"/>
      <w:r w:rsidRPr="00421DD4">
        <w:rPr>
          <w:color w:val="000000" w:themeColor="text1"/>
          <w:sz w:val="28"/>
          <w:szCs w:val="28"/>
        </w:rPr>
        <w:t>Приобретение, изготовление и замена топливной аппаратуры при переводе на сжигание других видов топлива или улучшение режимов сжигания топлива.</w:t>
      </w:r>
      <w:r w:rsidR="00421DD4">
        <w:rPr>
          <w:color w:val="000000" w:themeColor="text1"/>
          <w:sz w:val="28"/>
          <w:szCs w:val="28"/>
        </w:rPr>
        <w:t xml:space="preserve"> </w:t>
      </w:r>
      <w:r w:rsidRPr="00421DD4">
        <w:rPr>
          <w:color w:val="000000" w:themeColor="text1"/>
          <w:sz w:val="28"/>
          <w:szCs w:val="28"/>
        </w:rPr>
        <w:t>Так же автотранспорта мероприятиями по сокращению загрязнения окружающей среды является увеличение площади зеленых насаждений, строительство объездных дорог и развязок, перенос дорог с интенсивным движением за пределы жилых и рекреационных зон.</w:t>
      </w:r>
    </w:p>
    <w:p w:rsidR="00421DD4" w:rsidRPr="00421DD4" w:rsidRDefault="00421DD4" w:rsidP="00191C74">
      <w:pPr>
        <w:keepNext/>
        <w:widowControl w:val="0"/>
        <w:shd w:val="clear" w:color="000000" w:fill="auto"/>
        <w:autoSpaceDE w:val="0"/>
        <w:autoSpaceDN w:val="0"/>
        <w:adjustRightInd w:val="0"/>
        <w:spacing w:line="360" w:lineRule="auto"/>
        <w:jc w:val="center"/>
        <w:rPr>
          <w:b/>
          <w:bCs/>
          <w:color w:val="000000" w:themeColor="text1"/>
          <w:sz w:val="28"/>
          <w:szCs w:val="28"/>
        </w:rPr>
      </w:pPr>
      <w:r>
        <w:rPr>
          <w:color w:val="000000" w:themeColor="text1"/>
          <w:sz w:val="28"/>
          <w:szCs w:val="28"/>
        </w:rPr>
        <w:br w:type="page"/>
      </w:r>
      <w:r w:rsidR="006847BF" w:rsidRPr="00421DD4">
        <w:rPr>
          <w:b/>
          <w:bCs/>
          <w:color w:val="000000" w:themeColor="text1"/>
          <w:sz w:val="28"/>
          <w:szCs w:val="28"/>
        </w:rPr>
        <w:lastRenderedPageBreak/>
        <w:t xml:space="preserve">ГЛАВА </w:t>
      </w:r>
      <w:r w:rsidR="00DA689B" w:rsidRPr="00421DD4">
        <w:rPr>
          <w:b/>
          <w:bCs/>
          <w:color w:val="000000" w:themeColor="text1"/>
          <w:sz w:val="28"/>
          <w:szCs w:val="28"/>
        </w:rPr>
        <w:t>4</w:t>
      </w:r>
      <w:r>
        <w:rPr>
          <w:b/>
          <w:bCs/>
          <w:color w:val="000000" w:themeColor="text1"/>
          <w:sz w:val="28"/>
          <w:szCs w:val="28"/>
        </w:rPr>
        <w:t>.</w:t>
      </w:r>
      <w:r w:rsidR="00DA689B" w:rsidRPr="00421DD4">
        <w:rPr>
          <w:b/>
          <w:bCs/>
          <w:color w:val="000000" w:themeColor="text1"/>
          <w:sz w:val="28"/>
          <w:szCs w:val="28"/>
        </w:rPr>
        <w:t xml:space="preserve"> М</w:t>
      </w:r>
      <w:r w:rsidR="00D7156C" w:rsidRPr="00421DD4">
        <w:rPr>
          <w:b/>
          <w:bCs/>
          <w:color w:val="000000" w:themeColor="text1"/>
          <w:sz w:val="28"/>
          <w:szCs w:val="28"/>
        </w:rPr>
        <w:t>ЕРОПРИЯТИЯ ПО ПОВЫШЕНИЮ СОВЕРШЕНСТВОВАНИЯ УЧЁТА МАТЕРИАЛЬНО-ПРОИЗВОДСТВЕННЫХ ЗАПАСОВ</w:t>
      </w:r>
    </w:p>
    <w:p w:rsidR="00D7156C" w:rsidRPr="00421DD4" w:rsidRDefault="00D7156C" w:rsidP="00191C74">
      <w:pPr>
        <w:keepNext/>
        <w:widowControl w:val="0"/>
        <w:shd w:val="clear" w:color="000000" w:fill="auto"/>
        <w:autoSpaceDE w:val="0"/>
        <w:autoSpaceDN w:val="0"/>
        <w:adjustRightInd w:val="0"/>
        <w:spacing w:line="360" w:lineRule="auto"/>
        <w:jc w:val="center"/>
        <w:rPr>
          <w:b/>
          <w:bCs/>
          <w:color w:val="000000" w:themeColor="text1"/>
          <w:sz w:val="28"/>
          <w:szCs w:val="28"/>
        </w:rPr>
      </w:pPr>
    </w:p>
    <w:p w:rsidR="00DA689B" w:rsidRPr="00421DD4" w:rsidRDefault="00DA689B" w:rsidP="00191C74">
      <w:pPr>
        <w:keepNext/>
        <w:widowControl w:val="0"/>
        <w:shd w:val="clear" w:color="000000" w:fill="auto"/>
        <w:autoSpaceDE w:val="0"/>
        <w:autoSpaceDN w:val="0"/>
        <w:adjustRightInd w:val="0"/>
        <w:spacing w:line="360" w:lineRule="auto"/>
        <w:jc w:val="center"/>
        <w:rPr>
          <w:b/>
          <w:color w:val="000000" w:themeColor="text1"/>
          <w:sz w:val="28"/>
          <w:szCs w:val="28"/>
        </w:rPr>
      </w:pPr>
      <w:r w:rsidRPr="00421DD4">
        <w:rPr>
          <w:b/>
          <w:bCs/>
          <w:color w:val="000000" w:themeColor="text1"/>
          <w:sz w:val="28"/>
          <w:szCs w:val="28"/>
        </w:rPr>
        <w:t xml:space="preserve">4.1 Методика проведения ревизии и проверок </w:t>
      </w:r>
      <w:r w:rsidRPr="00421DD4">
        <w:rPr>
          <w:b/>
          <w:color w:val="000000" w:themeColor="text1"/>
          <w:sz w:val="28"/>
          <w:szCs w:val="28"/>
        </w:rPr>
        <w:t>материально-производственных запасов</w:t>
      </w:r>
    </w:p>
    <w:p w:rsidR="00D7156C" w:rsidRPr="00421DD4" w:rsidRDefault="00D7156C"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332DC9" w:rsidRPr="00421DD4" w:rsidRDefault="00332DC9"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На мой взгляд</w:t>
      </w:r>
      <w:r w:rsidR="001A0593" w:rsidRPr="00421DD4">
        <w:rPr>
          <w:color w:val="000000" w:themeColor="text1"/>
          <w:sz w:val="28"/>
          <w:szCs w:val="28"/>
        </w:rPr>
        <w:t>,</w:t>
      </w:r>
      <w:r w:rsidRPr="00421DD4">
        <w:rPr>
          <w:color w:val="000000" w:themeColor="text1"/>
          <w:sz w:val="28"/>
          <w:szCs w:val="28"/>
        </w:rPr>
        <w:t xml:space="preserve"> одним из мероприятий позволяющим, оценить качество учета на предприятии является</w:t>
      </w:r>
      <w:r w:rsidR="001A0593" w:rsidRPr="00421DD4">
        <w:rPr>
          <w:color w:val="000000" w:themeColor="text1"/>
          <w:sz w:val="28"/>
          <w:szCs w:val="28"/>
        </w:rPr>
        <w:t xml:space="preserve"> проведение внутренней ревизии с привлечением ревизора</w:t>
      </w:r>
      <w:r w:rsidR="00F70CEE" w:rsidRPr="00421DD4">
        <w:rPr>
          <w:color w:val="000000" w:themeColor="text1"/>
          <w:sz w:val="28"/>
          <w:szCs w:val="28"/>
        </w:rPr>
        <w:t>,</w:t>
      </w:r>
      <w:r w:rsidR="001A0593" w:rsidRPr="00421DD4">
        <w:rPr>
          <w:color w:val="000000" w:themeColor="text1"/>
          <w:sz w:val="28"/>
          <w:szCs w:val="28"/>
        </w:rPr>
        <w:t xml:space="preserve"> не работающего на п</w:t>
      </w:r>
      <w:r w:rsidRPr="00421DD4">
        <w:rPr>
          <w:color w:val="000000" w:themeColor="text1"/>
          <w:sz w:val="28"/>
          <w:szCs w:val="28"/>
        </w:rPr>
        <w:t>ре</w:t>
      </w:r>
      <w:r w:rsidR="001A0593" w:rsidRPr="00421DD4">
        <w:rPr>
          <w:color w:val="000000" w:themeColor="text1"/>
          <w:sz w:val="28"/>
          <w:szCs w:val="28"/>
        </w:rPr>
        <w:t>дприятии. Ревизия должна охватывать максимальный объем и на основе ее итогов должны быть разработаны меры по улучшению качества учета, а так же предотвращение различных нарушений в технологии производства.</w:t>
      </w:r>
      <w:r w:rsidR="00F70CEE" w:rsidRPr="00421DD4">
        <w:rPr>
          <w:color w:val="000000" w:themeColor="text1"/>
          <w:sz w:val="28"/>
          <w:szCs w:val="28"/>
        </w:rPr>
        <w:t xml:space="preserve"> Ревизий на предприятии общественного питания в силу особенностей производственного процесса</w:t>
      </w:r>
      <w:r w:rsidR="00DD217B" w:rsidRPr="00421DD4">
        <w:rPr>
          <w:color w:val="000000" w:themeColor="text1"/>
          <w:sz w:val="28"/>
          <w:szCs w:val="28"/>
        </w:rPr>
        <w:t xml:space="preserve"> является так же необходимой из соображений улучшения качества реализуемой продукции.</w:t>
      </w:r>
    </w:p>
    <w:p w:rsidR="006E36BD" w:rsidRPr="00421DD4" w:rsidRDefault="006E36BD"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rPr>
        <w:t xml:space="preserve">Ревизия </w:t>
      </w:r>
      <w:r w:rsidR="00EB53EF" w:rsidRPr="00421DD4">
        <w:rPr>
          <w:color w:val="000000" w:themeColor="text1"/>
          <w:sz w:val="28"/>
        </w:rPr>
        <w:t>-</w:t>
      </w:r>
      <w:r w:rsidRPr="00421DD4">
        <w:rPr>
          <w:color w:val="000000" w:themeColor="text1"/>
          <w:sz w:val="28"/>
        </w:rPr>
        <w:t xml:space="preserve"> метод заключительного (ретроспективного) контроля, который дает возможность произвести всестороннюю оценку производственной и финансово-хозяйственной деятельности объединения, предприятия и других объектов предпринимательской деятельности относительно выполнения производственных и финансовых планов, расходования материальных и трудовых ресурсов, результатов коммерческой деятельности за обревизованный период, обеспечения сохранности собственности, обнаружения резервов повышения эффективности производства и соверш</w:t>
      </w:r>
      <w:r w:rsidRPr="00421DD4">
        <w:rPr>
          <w:color w:val="000000" w:themeColor="text1"/>
          <w:sz w:val="28"/>
          <w:szCs w:val="28"/>
        </w:rPr>
        <w:t>енствования качества продукции, ее конкурентоспособности на внутреннем и мировом рынках</w:t>
      </w:r>
      <w:r w:rsidR="00E57A43" w:rsidRPr="00421DD4">
        <w:rPr>
          <w:color w:val="000000" w:themeColor="text1"/>
          <w:sz w:val="28"/>
          <w:szCs w:val="28"/>
        </w:rPr>
        <w:t xml:space="preserve"> </w:t>
      </w:r>
      <w:r w:rsidR="00E57A43" w:rsidRPr="00421DD4">
        <w:rPr>
          <w:color w:val="000000" w:themeColor="text1"/>
          <w:sz w:val="28"/>
        </w:rPr>
        <w:t>/48 - 54/</w:t>
      </w:r>
      <w:r w:rsidRPr="00421DD4">
        <w:rPr>
          <w:color w:val="000000" w:themeColor="text1"/>
          <w:sz w:val="28"/>
          <w:szCs w:val="28"/>
        </w:rPr>
        <w:t>.</w:t>
      </w:r>
    </w:p>
    <w:p w:rsidR="00303481" w:rsidRPr="00421DD4" w:rsidRDefault="00303481"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Одним из наиболее важных и ответственных участков ревизионной работы</w:t>
      </w:r>
      <w:r w:rsidR="001828FC" w:rsidRPr="00421DD4">
        <w:rPr>
          <w:color w:val="000000" w:themeColor="text1"/>
          <w:sz w:val="28"/>
          <w:szCs w:val="28"/>
        </w:rPr>
        <w:t xml:space="preserve"> на предприятии ИП Соболь Л.С</w:t>
      </w:r>
      <w:r w:rsidRPr="00421DD4">
        <w:rPr>
          <w:color w:val="000000" w:themeColor="text1"/>
          <w:sz w:val="28"/>
          <w:szCs w:val="28"/>
        </w:rPr>
        <w:t xml:space="preserve"> является проверка операций движения и использования производственных запасов.</w:t>
      </w:r>
    </w:p>
    <w:p w:rsidR="00303481" w:rsidRPr="00421DD4" w:rsidRDefault="00303481"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Поскольку затраты на материалы составляют основную часть издержек </w:t>
      </w:r>
      <w:r w:rsidRPr="00421DD4">
        <w:rPr>
          <w:color w:val="000000" w:themeColor="text1"/>
          <w:sz w:val="28"/>
          <w:szCs w:val="28"/>
        </w:rPr>
        <w:lastRenderedPageBreak/>
        <w:t>п</w:t>
      </w:r>
      <w:r w:rsidR="00B54290" w:rsidRPr="00421DD4">
        <w:rPr>
          <w:color w:val="000000" w:themeColor="text1"/>
          <w:sz w:val="28"/>
          <w:szCs w:val="28"/>
        </w:rPr>
        <w:t>роизводства, поэтому следует уделять особенно большое внимание их ревизии</w:t>
      </w:r>
      <w:r w:rsidRPr="00421DD4">
        <w:rPr>
          <w:color w:val="000000" w:themeColor="text1"/>
          <w:sz w:val="28"/>
          <w:szCs w:val="28"/>
        </w:rPr>
        <w:t>.</w:t>
      </w:r>
    </w:p>
    <w:p w:rsidR="00956C81" w:rsidRPr="00421DD4" w:rsidRDefault="00303481" w:rsidP="00191C74">
      <w:pPr>
        <w:pStyle w:val="3"/>
        <w:keepNext/>
        <w:widowControl w:val="0"/>
        <w:shd w:val="clear" w:color="000000" w:fill="auto"/>
        <w:suppressAutoHyphens/>
        <w:autoSpaceDE w:val="0"/>
        <w:autoSpaceDN w:val="0"/>
        <w:adjustRightInd w:val="0"/>
        <w:spacing w:after="0" w:line="360" w:lineRule="auto"/>
        <w:ind w:left="0" w:firstLine="709"/>
        <w:jc w:val="both"/>
        <w:rPr>
          <w:color w:val="000000" w:themeColor="text1"/>
          <w:sz w:val="28"/>
          <w:szCs w:val="28"/>
        </w:rPr>
      </w:pPr>
      <w:r w:rsidRPr="00421DD4">
        <w:rPr>
          <w:color w:val="000000" w:themeColor="text1"/>
          <w:sz w:val="28"/>
          <w:szCs w:val="28"/>
        </w:rPr>
        <w:t xml:space="preserve">Основными задачами ревизии </w:t>
      </w:r>
      <w:r w:rsidR="001828FC" w:rsidRPr="00421DD4">
        <w:rPr>
          <w:color w:val="000000" w:themeColor="text1"/>
          <w:sz w:val="28"/>
          <w:szCs w:val="28"/>
        </w:rPr>
        <w:t xml:space="preserve">на ИП Соболь Л.С </w:t>
      </w:r>
      <w:r w:rsidRPr="00421DD4">
        <w:rPr>
          <w:color w:val="000000" w:themeColor="text1"/>
          <w:sz w:val="28"/>
          <w:szCs w:val="28"/>
        </w:rPr>
        <w:t>является проверка сохранности и правильности использования производственных запасов. Особое внимание обращается на проверку состояния складского хозяйства и обеспечения сохранности материальных ценностей, правильность планирования материально-технического снабжения, законность и целесообразность операций, связанных с заготовлением материалов. Проверяется соблюдение норм запасов материальных ценностей, реализация излишних и ненужных материалов. Большое внимание уделяется проверке правильности использования материалов в производстве, экономному их расходованию в соответствии с прогрессивными нормами.</w:t>
      </w:r>
    </w:p>
    <w:p w:rsidR="00956C81" w:rsidRPr="00421DD4" w:rsidRDefault="00303481" w:rsidP="00191C74">
      <w:pPr>
        <w:pStyle w:val="3"/>
        <w:keepNext/>
        <w:widowControl w:val="0"/>
        <w:shd w:val="clear" w:color="000000" w:fill="auto"/>
        <w:suppressAutoHyphens/>
        <w:autoSpaceDE w:val="0"/>
        <w:autoSpaceDN w:val="0"/>
        <w:adjustRightInd w:val="0"/>
        <w:spacing w:after="0" w:line="360" w:lineRule="auto"/>
        <w:ind w:left="0" w:firstLine="709"/>
        <w:jc w:val="both"/>
        <w:rPr>
          <w:color w:val="000000" w:themeColor="text1"/>
          <w:sz w:val="28"/>
          <w:szCs w:val="28"/>
        </w:rPr>
      </w:pPr>
      <w:r w:rsidRPr="00421DD4">
        <w:rPr>
          <w:color w:val="000000" w:themeColor="text1"/>
          <w:sz w:val="28"/>
          <w:szCs w:val="28"/>
        </w:rPr>
        <w:t>Осуществляя ревизию производственных запасов</w:t>
      </w:r>
      <w:r w:rsidR="00763D19" w:rsidRPr="00421DD4">
        <w:rPr>
          <w:color w:val="000000" w:themeColor="text1"/>
          <w:sz w:val="28"/>
          <w:szCs w:val="28"/>
        </w:rPr>
        <w:t xml:space="preserve"> ИП Соболь Л.С</w:t>
      </w:r>
      <w:r w:rsidRPr="00421DD4">
        <w:rPr>
          <w:color w:val="000000" w:themeColor="text1"/>
          <w:sz w:val="28"/>
          <w:szCs w:val="28"/>
        </w:rPr>
        <w:t>, ревизор</w:t>
      </w:r>
      <w:r w:rsidR="00B42C4B" w:rsidRPr="00421DD4">
        <w:rPr>
          <w:color w:val="000000" w:themeColor="text1"/>
          <w:sz w:val="28"/>
          <w:szCs w:val="28"/>
        </w:rPr>
        <w:t xml:space="preserve"> должен использовать</w:t>
      </w:r>
      <w:r w:rsidRPr="00421DD4">
        <w:rPr>
          <w:color w:val="000000" w:themeColor="text1"/>
          <w:sz w:val="28"/>
          <w:szCs w:val="28"/>
        </w:rPr>
        <w:t xml:space="preserve"> имеющиеся на предприятии плановые технико-экономические нормативы и нормы их расхода на производство, а также планы материально-технического снабжения; договоры с поставщиками и первичные документы поставщиков (счета, товарно-транспортные накладные, накладные на отпуск материалов на сторону, платежные требования и другие); первичные документы транспортных организаций по оформлению операций по перевозке приобретенных производственных запасов или отпущенных сторонним организациям и погрузочно-разгрузочным работам; первичные документы по оформлению приема и отпуска производственных запасов; журналы учета поступающих грузов и выданных доверенностей; данные первичных производственно-технических отчетов об использовании материальных ценностей, а также складского, аналитического учета материальных ценностей; акты - внезапных проверок, производившихся в ревизуемом периоде другими контролирующими органами, администрацией ревизуемого предприятия и его группой народного контроля; инвентаризационные и сличительные ведомости, протоколы заседаний инвентаризационных комиссий по рассмотрению и </w:t>
      </w:r>
      <w:r w:rsidRPr="00421DD4">
        <w:rPr>
          <w:color w:val="000000" w:themeColor="text1"/>
          <w:sz w:val="28"/>
          <w:szCs w:val="28"/>
        </w:rPr>
        <w:lastRenderedPageBreak/>
        <w:t>утверждению результатов инвентаризаций материальных ценностей, учетные регистры (ведомости № 10,</w:t>
      </w:r>
      <w:r w:rsidR="00B42C4B" w:rsidRPr="00421DD4">
        <w:rPr>
          <w:color w:val="000000" w:themeColor="text1"/>
          <w:sz w:val="28"/>
          <w:szCs w:val="28"/>
        </w:rPr>
        <w:t xml:space="preserve"> журналы-ордера, табуляграммы),</w:t>
      </w:r>
      <w:r w:rsidRPr="00421DD4">
        <w:rPr>
          <w:color w:val="000000" w:themeColor="text1"/>
          <w:sz w:val="28"/>
          <w:szCs w:val="28"/>
        </w:rPr>
        <w:t xml:space="preserve"> отчетные формы и т. д.</w:t>
      </w:r>
    </w:p>
    <w:p w:rsidR="0092773D" w:rsidRPr="00421DD4" w:rsidRDefault="007916AD" w:rsidP="00191C74">
      <w:pPr>
        <w:pStyle w:val="3"/>
        <w:keepNext/>
        <w:widowControl w:val="0"/>
        <w:shd w:val="clear" w:color="000000" w:fill="auto"/>
        <w:suppressAutoHyphens/>
        <w:autoSpaceDE w:val="0"/>
        <w:autoSpaceDN w:val="0"/>
        <w:adjustRightInd w:val="0"/>
        <w:spacing w:after="0" w:line="360" w:lineRule="auto"/>
        <w:ind w:left="0" w:firstLine="709"/>
        <w:jc w:val="both"/>
        <w:rPr>
          <w:color w:val="000000" w:themeColor="text1"/>
          <w:sz w:val="28"/>
          <w:szCs w:val="28"/>
        </w:rPr>
      </w:pPr>
      <w:r w:rsidRPr="00421DD4">
        <w:rPr>
          <w:color w:val="000000" w:themeColor="text1"/>
          <w:sz w:val="28"/>
          <w:szCs w:val="28"/>
        </w:rPr>
        <w:t>Ревизор должен проверить прогрессивность и экономичность норм расхода материалов. Далее ревизор должен проверить удельный вес применяемых на предприятии научно обоснованных норм и нормативов. При этом необходимо иметь в виду, что научно обоснованными являются лишь те нормативы и нормы, которые разработаны расчетно-аналитическим и опытным (опытно-производственным и опытно-лабораторным) методами. Отчетно-статистические нормативы и нормы, наименее точны и их применение допускается лишь в случае, если не представляется возможным сделать расчеты другими методами</w:t>
      </w:r>
      <w:r w:rsidR="00E57A43" w:rsidRPr="00421DD4">
        <w:rPr>
          <w:color w:val="000000" w:themeColor="text1"/>
          <w:sz w:val="28"/>
          <w:szCs w:val="28"/>
        </w:rPr>
        <w:t xml:space="preserve"> </w:t>
      </w:r>
      <w:r w:rsidR="00E57A43" w:rsidRPr="00421DD4">
        <w:rPr>
          <w:color w:val="000000" w:themeColor="text1"/>
          <w:sz w:val="28"/>
        </w:rPr>
        <w:t>/48 - 57/</w:t>
      </w:r>
      <w:r w:rsidRPr="00421DD4">
        <w:rPr>
          <w:color w:val="000000" w:themeColor="text1"/>
          <w:sz w:val="28"/>
          <w:szCs w:val="28"/>
        </w:rPr>
        <w:t>.</w:t>
      </w:r>
    </w:p>
    <w:p w:rsidR="007916AD" w:rsidRPr="00421DD4" w:rsidRDefault="007916AD"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szCs w:val="28"/>
        </w:rPr>
        <w:t>Принятые при составлении плана материально-техническою снабжения</w:t>
      </w:r>
      <w:r w:rsidRPr="00421DD4">
        <w:rPr>
          <w:color w:val="000000" w:themeColor="text1"/>
          <w:sz w:val="28"/>
        </w:rPr>
        <w:t xml:space="preserve"> нормативы и нормы расхода производственных запасов целесообразно затем сопоставить с фактически применяемыми в ревизуемом периоде, а также с фактически достигнутым уровнем расхода в предшествующем ревизии периоде с учетом планируемой их экономии от осуществления организационно-технических мероприятий или с нормативами и нормами, действующими на других предприятиях на аналогичную продукцию (с учетом особенностей в организации производства на сравниваемых предприятиях).</w:t>
      </w:r>
    </w:p>
    <w:p w:rsidR="007916AD" w:rsidRPr="00421DD4" w:rsidRDefault="007916AD"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Закончив проверку нормативов и норм расхода предметов труда и правильности расчета потребности в них на производственные нужды, ревизор приступает к определению правильности запланированного производственного запаса материальных ресурсов. Последнее влияет на использование не только материальных ресурсов, но и финансовых ресурсов предприятий, покрывающих эти запасы. Размер производственных запасов материальных ценностей должен устанавливаться с таким расчетом, чтобы в наличии было минимальное, но достаточное для бесперебойной работы предприятия количество материалов.</w:t>
      </w:r>
    </w:p>
    <w:p w:rsidR="007916AD" w:rsidRPr="00421DD4" w:rsidRDefault="007916AD"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lastRenderedPageBreak/>
        <w:t>Потребность, в материальных ресурсах</w:t>
      </w:r>
      <w:r w:rsidR="0092773D" w:rsidRPr="00421DD4">
        <w:rPr>
          <w:color w:val="000000" w:themeColor="text1"/>
          <w:sz w:val="28"/>
        </w:rPr>
        <w:t xml:space="preserve"> на предприятии </w:t>
      </w:r>
      <w:r w:rsidR="0092773D" w:rsidRPr="00421DD4">
        <w:rPr>
          <w:color w:val="000000" w:themeColor="text1"/>
          <w:sz w:val="28"/>
          <w:szCs w:val="28"/>
        </w:rPr>
        <w:t>ИП Соболь Л.С</w:t>
      </w:r>
      <w:r w:rsidRPr="00421DD4">
        <w:rPr>
          <w:color w:val="000000" w:themeColor="text1"/>
          <w:sz w:val="28"/>
        </w:rPr>
        <w:t xml:space="preserve"> рассчитывается </w:t>
      </w:r>
      <w:r w:rsidR="004E092E" w:rsidRPr="00421DD4">
        <w:rPr>
          <w:color w:val="000000" w:themeColor="text1"/>
          <w:sz w:val="28"/>
        </w:rPr>
        <w:t>администратором совместно с главным бухгалтером</w:t>
      </w:r>
      <w:r w:rsidRPr="00421DD4">
        <w:rPr>
          <w:color w:val="000000" w:themeColor="text1"/>
          <w:sz w:val="28"/>
        </w:rPr>
        <w:t>, и результаты расчетов сводят в общую таблицу</w:t>
      </w:r>
      <w:r w:rsidR="004E092E" w:rsidRPr="00421DD4">
        <w:rPr>
          <w:color w:val="000000" w:themeColor="text1"/>
          <w:sz w:val="28"/>
        </w:rPr>
        <w:t>, следует использовать форму</w:t>
      </w:r>
      <w:r w:rsidRPr="00421DD4">
        <w:rPr>
          <w:color w:val="000000" w:themeColor="text1"/>
          <w:sz w:val="28"/>
        </w:rPr>
        <w:t xml:space="preserve"> №20-ТП «План Материально-технического снабжения» (сводная таблица). В этом плане по видам материалов в натуральном и денежном выражении показывается потребность в материальных ценностях и источники ее покрытия. Источниками покрытия плановой потребности в материальных ресурсах являются: ожидаемые остатки на начало планируемого периода.</w:t>
      </w:r>
    </w:p>
    <w:p w:rsidR="00421DD4" w:rsidRDefault="007916AD"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 xml:space="preserve">В соответствии с планом материально-технического снабжения, утвержденного </w:t>
      </w:r>
      <w:r w:rsidR="004E092E" w:rsidRPr="00421DD4">
        <w:rPr>
          <w:color w:val="000000" w:themeColor="text1"/>
          <w:sz w:val="28"/>
        </w:rPr>
        <w:t>директором и главным бухгалтером</w:t>
      </w:r>
      <w:r w:rsidR="007A59C3" w:rsidRPr="00421DD4">
        <w:rPr>
          <w:color w:val="000000" w:themeColor="text1"/>
          <w:sz w:val="28"/>
        </w:rPr>
        <w:t>, составляются документы</w:t>
      </w:r>
      <w:r w:rsidRPr="00421DD4">
        <w:rPr>
          <w:color w:val="000000" w:themeColor="text1"/>
          <w:sz w:val="28"/>
        </w:rPr>
        <w:t xml:space="preserve"> </w:t>
      </w:r>
      <w:r w:rsidR="007A59C3" w:rsidRPr="00421DD4">
        <w:rPr>
          <w:color w:val="000000" w:themeColor="text1"/>
          <w:sz w:val="28"/>
        </w:rPr>
        <w:t>служащие</w:t>
      </w:r>
      <w:r w:rsidRPr="00421DD4">
        <w:rPr>
          <w:color w:val="000000" w:themeColor="text1"/>
          <w:sz w:val="28"/>
        </w:rPr>
        <w:t xml:space="preserve"> основанием для заключения договоров поставки, в которых указываются: ассортимент, комплектность, количество, качество и стоимость приобретаемых материальных ценностей; общий срок действия договора и сроки поставки; порядок расчетов и санкции за нарушение условий договора; платежные и почтовые реквизиты поставщика и покупателя, а также отгрузочные реквизиты покупателя, если он является получателем продукции.</w:t>
      </w:r>
    </w:p>
    <w:p w:rsidR="007916AD" w:rsidRPr="00421DD4" w:rsidRDefault="007916AD"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Проверяя выполнение плана материально-технического снабжения, нужно иметь в виду, что предприятие-получатель имеет право передавать другим предприятиям и организациям фонды для изготовления по договорам необходимой ему продукции. Естественно, что на эту величину будет иметь место недопоступление материальных ценностей. Поэтому до начала проверки нужно выяснить, по каким, материальным ценностям и в каком, количестве были, переданы фонды, получена ли предприятием изготовленная из них продукция, полуфабрикаты и другие предметы. При обнаружении случаев передачи части фондов, и неполучения взамен необходимой продукции ревизор обязан выяснить причины такого положения и установить, какие меры приняты предприятием для возврата переданных фондовых материальных ценностей или получения продукции, подлежавшей изготовлению из них.</w:t>
      </w:r>
    </w:p>
    <w:p w:rsidR="007916AD" w:rsidRPr="00421DD4" w:rsidRDefault="007916AD"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lastRenderedPageBreak/>
        <w:t>Предприяти</w:t>
      </w:r>
      <w:r w:rsidR="001D320A" w:rsidRPr="00421DD4">
        <w:rPr>
          <w:color w:val="000000" w:themeColor="text1"/>
          <w:sz w:val="28"/>
        </w:rPr>
        <w:t xml:space="preserve">е </w:t>
      </w:r>
      <w:r w:rsidR="001D320A" w:rsidRPr="00421DD4">
        <w:rPr>
          <w:color w:val="000000" w:themeColor="text1"/>
          <w:sz w:val="28"/>
          <w:szCs w:val="28"/>
        </w:rPr>
        <w:t>ИП Соболь Л.С</w:t>
      </w:r>
      <w:r w:rsidR="000473E8" w:rsidRPr="00421DD4">
        <w:rPr>
          <w:color w:val="000000" w:themeColor="text1"/>
          <w:sz w:val="28"/>
          <w:szCs w:val="28"/>
        </w:rPr>
        <w:t>.</w:t>
      </w:r>
      <w:r w:rsidRPr="00421DD4">
        <w:rPr>
          <w:color w:val="000000" w:themeColor="text1"/>
          <w:sz w:val="28"/>
        </w:rPr>
        <w:t xml:space="preserve"> должн</w:t>
      </w:r>
      <w:r w:rsidR="001D320A" w:rsidRPr="00421DD4">
        <w:rPr>
          <w:color w:val="000000" w:themeColor="text1"/>
          <w:sz w:val="28"/>
        </w:rPr>
        <w:t>о</w:t>
      </w:r>
      <w:r w:rsidRPr="00421DD4">
        <w:rPr>
          <w:color w:val="000000" w:themeColor="text1"/>
          <w:sz w:val="28"/>
        </w:rPr>
        <w:t xml:space="preserve"> следить, чтобы выделяемые им материалы соответствовали их потребности в пределах минимального запаса, необходимого для бесперебойного обеспечения производственных и хозяйственных нужд</w:t>
      </w:r>
      <w:r w:rsidR="001D320A" w:rsidRPr="00421DD4">
        <w:rPr>
          <w:color w:val="000000" w:themeColor="text1"/>
          <w:sz w:val="28"/>
        </w:rPr>
        <w:t xml:space="preserve"> кафе</w:t>
      </w:r>
      <w:r w:rsidRPr="00421DD4">
        <w:rPr>
          <w:color w:val="000000" w:themeColor="text1"/>
          <w:sz w:val="28"/>
        </w:rPr>
        <w:t>. В случаях выделения излишних и ненужных производственных запасов они имеют право отказаться от н</w:t>
      </w:r>
      <w:r w:rsidR="007A59C3" w:rsidRPr="00421DD4">
        <w:rPr>
          <w:color w:val="000000" w:themeColor="text1"/>
          <w:sz w:val="28"/>
        </w:rPr>
        <w:t>их, сообщив об этом поставщику.</w:t>
      </w:r>
    </w:p>
    <w:p w:rsidR="007916AD" w:rsidRPr="00421DD4" w:rsidRDefault="007916AD"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Выполнение плана материально-технического снабжения ревизор проверяет сначала в целом по источникам покрытия, а затем конкретизирует по отдельным видам производственных запасов. При этом в первую очередь проверяются поставки по тем материалам, из-за несвоевременного поступления которых или их низкого качества вызывались перебои в производстве. Установив подобные факты, ревизор выясняет, использовало ли предприятие свои права в соответствии с постановлением «О материальной ответственности предприятий и организации за невыполнение заданий и обязательств», согласно которому предприятия-поставщики возмещают предприятиям-покупателям материальным ущерб, понесенный последними в результате нарушения договоров поставки.</w:t>
      </w:r>
    </w:p>
    <w:p w:rsidR="007916AD" w:rsidRPr="00421DD4" w:rsidRDefault="007916AD"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Выполнение плана материально-технического снабжения ревизор изучает по данным картотеки последовательности отгрузки и поступления предметов труда, претензионным письмам, исковым заявлениям на уплату неустоек за нарушение договоров поставки и т.д.</w:t>
      </w:r>
    </w:p>
    <w:p w:rsidR="007916AD" w:rsidRPr="00421DD4" w:rsidRDefault="007916AD"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Закупка ненужных и излишних производственных запасов ведет к ухудшению финансового положения предприятия, замедлению оборачиваемости оборотных средств, вызывает дополнительную плату в бюджет. Кроме того, приобретение материалов «в запас» лишает возможности другие предприятия обеспечить с</w:t>
      </w:r>
      <w:r w:rsidR="001D320A" w:rsidRPr="00421DD4">
        <w:rPr>
          <w:color w:val="000000" w:themeColor="text1"/>
          <w:sz w:val="28"/>
        </w:rPr>
        <w:t>в</w:t>
      </w:r>
      <w:r w:rsidRPr="00421DD4">
        <w:rPr>
          <w:color w:val="000000" w:themeColor="text1"/>
          <w:sz w:val="28"/>
        </w:rPr>
        <w:t xml:space="preserve">ои потребности в них. При обнаружении таких случаев необходимо установить, какие предметы труда приобретены с избытком против норм запаса и на какую сумму, сколько времени они находятся без движения, кто дал распоряжение их приобрести, какой осуществляется контроль за соблюдением нормативов запаса </w:t>
      </w:r>
      <w:r w:rsidRPr="00421DD4">
        <w:rPr>
          <w:color w:val="000000" w:themeColor="text1"/>
          <w:sz w:val="28"/>
        </w:rPr>
        <w:lastRenderedPageBreak/>
        <w:t>материальных ценностей.</w:t>
      </w:r>
    </w:p>
    <w:p w:rsidR="007916AD" w:rsidRPr="00421DD4" w:rsidRDefault="007916AD"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Особенно внимательно нужно проверить себестоимость заготовленных материалов. Следует учесть, что значительная часть удорожания себестоимости промышленном продукции по затратам производственных запасов, как показывает практика, образуется на стадии их заготовления. Ревизор проверяет правильность отнесения на себестоимость заготовленных материалов топлива и других произведенных расходов.</w:t>
      </w:r>
    </w:p>
    <w:p w:rsidR="007916AD" w:rsidRPr="00421DD4" w:rsidRDefault="007916AD"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Транспортно-заготовительные расходы планируются по группам или видам производственных запасов, поэтому фактический их уровень проверяется, по номенклатуре, принятой при планировании. Основанием для проверки фактических расходов служат сметы транспортно-заготовительных расходов, первичные документы по оформлению указанных расходов, разработочные таблицы, ведомости № 10, 7, 8 и другие, журналы-ордера № 6, 7, 8, 10 и другие или соответствующие им по содержанию табуляграммы.</w:t>
      </w:r>
    </w:p>
    <w:p w:rsidR="005A7E92" w:rsidRPr="00421DD4" w:rsidRDefault="005A7E92"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Обеспечение сохранности собственности — одна из основных задач документальной ревизии</w:t>
      </w:r>
      <w:r w:rsidR="001D320A" w:rsidRPr="00421DD4">
        <w:rPr>
          <w:color w:val="000000" w:themeColor="text1"/>
          <w:sz w:val="28"/>
        </w:rPr>
        <w:t xml:space="preserve"> на </w:t>
      </w:r>
      <w:r w:rsidR="001D320A" w:rsidRPr="00421DD4">
        <w:rPr>
          <w:color w:val="000000" w:themeColor="text1"/>
          <w:sz w:val="28"/>
          <w:szCs w:val="28"/>
        </w:rPr>
        <w:t>ИП Соболь Л.С</w:t>
      </w:r>
      <w:r w:rsidRPr="00421DD4">
        <w:rPr>
          <w:color w:val="000000" w:themeColor="text1"/>
          <w:sz w:val="28"/>
        </w:rPr>
        <w:t>. В процессе ревизии сохранности производственных запасов проверяется состояние складского хозяйства, подбор и расстановка кадров материально ответственных лиц, организация пропускной системы, контроля за своевременным проведением инвентаризации и выполнением плана внезапных проверок наличия производственных запасов.</w:t>
      </w:r>
    </w:p>
    <w:p w:rsidR="005A7E92" w:rsidRPr="00421DD4" w:rsidRDefault="005A7E92"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Прежде всего, ревизор устанавливает степень обеспеченности предприятия складскими помещениями, в пределах, необходимых для надлежащего хранения производственных запасов, а также, не хранятся ли материальные ценности в неприспособленных помещениях, под открытым небом. Проверяя складские помещения, ревизор обращает внимание на их пригодность для хранения производственных запасов.</w:t>
      </w:r>
    </w:p>
    <w:p w:rsidR="00E62ED1" w:rsidRPr="00421DD4" w:rsidRDefault="00E62ED1"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 xml:space="preserve">Особое внимание на предприятиях общественного питания следует обратить на своевременность отпуска материалов в производство, что бы избежать порчи продуктов питания. Так же ревизор должен отследить те </w:t>
      </w:r>
      <w:r w:rsidRPr="00421DD4">
        <w:rPr>
          <w:color w:val="000000" w:themeColor="text1"/>
          <w:sz w:val="28"/>
        </w:rPr>
        <w:lastRenderedPageBreak/>
        <w:t>схемы по которым предприятие определяет срок хранения материалов и полуфабрикатов.</w:t>
      </w:r>
    </w:p>
    <w:p w:rsidR="005A7E92" w:rsidRPr="00421DD4" w:rsidRDefault="005A7E92"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Сохранность производственных запасов зависит не только от состояния складских помещений, но и от соблюдения правил хранения. В местах хранения материалы должны быть размещены таким образом, чтобы к ним в любое время был доступ, обеспечивающий складирование вновь поступающих ценностей, отпуск ценностей, проверку нормативного запаса и их наличия. При ревизии нужно выяснить, не было ли случаев порчи материальных ценностей из-за нарушений правил хранения; имеются ли на местах хранения материалов ярлыки (по форме № М-16), полностью ли они заполнены и, в частности, указан ли в них номенклатурный номер, наименование и норма запаса данного вида материальных ценностей; обеспечена ли противопожарная защита и установлены ли надежные запоры и сигнализация.</w:t>
      </w:r>
    </w:p>
    <w:p w:rsidR="005A7E92" w:rsidRPr="00421DD4" w:rsidRDefault="005A7E92"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Ревизор должен проверить весовое хозяйство и другие контрольно-измерительные приборы, выяснить время клеймения и выверки приборов, а также сроки дератизации (уничтожения грызунов) и дезинфекции (уничтожения насекомых) в складских помещениях.</w:t>
      </w:r>
    </w:p>
    <w:p w:rsidR="005A7E92" w:rsidRPr="00421DD4" w:rsidRDefault="005A7E92"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Правильность показаний весов устанавливается путем взвешивания гирь на десятичных весах и одинаковых, по весу предметов на разных весах. Результаты такой проверки отражаются в промежуточном акте. В случае выявления расхождений в весах или показаниях других измерительных приборов необходимо потребовать объяснение у материально ответственного лица.</w:t>
      </w:r>
    </w:p>
    <w:p w:rsidR="00421DD4" w:rsidRDefault="005A7E92"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 xml:space="preserve">Обеспечение сохранности собственности во многом зависит от подбора и расстановки кадров материально ответственных лиц. В отделе кадров нужно проверить наличие обязательств о материальной ответственности, есть ли виза главного бухгалтера, разрешающая зачислить данного работника на должность, связанную с материальной ответственностью. Отсутствие такой визы означает либо несогласие главного бухгалтера на прием на </w:t>
      </w:r>
      <w:r w:rsidRPr="00421DD4">
        <w:rPr>
          <w:color w:val="000000" w:themeColor="text1"/>
          <w:sz w:val="28"/>
          <w:lang w:val="en-US"/>
        </w:rPr>
        <w:t>pa</w:t>
      </w:r>
      <w:r w:rsidRPr="00421DD4">
        <w:rPr>
          <w:color w:val="000000" w:themeColor="text1"/>
          <w:sz w:val="28"/>
        </w:rPr>
        <w:t>б</w:t>
      </w:r>
      <w:r w:rsidRPr="00421DD4">
        <w:rPr>
          <w:color w:val="000000" w:themeColor="text1"/>
          <w:sz w:val="28"/>
          <w:lang w:val="en-US"/>
        </w:rPr>
        <w:t>o</w:t>
      </w:r>
      <w:r w:rsidRPr="00421DD4">
        <w:rPr>
          <w:color w:val="000000" w:themeColor="text1"/>
          <w:sz w:val="28"/>
        </w:rPr>
        <w:t>т</w:t>
      </w:r>
      <w:r w:rsidRPr="00421DD4">
        <w:rPr>
          <w:color w:val="000000" w:themeColor="text1"/>
          <w:sz w:val="28"/>
          <w:lang w:val="en-US"/>
        </w:rPr>
        <w:t>y</w:t>
      </w:r>
      <w:r w:rsidRPr="00421DD4">
        <w:rPr>
          <w:color w:val="000000" w:themeColor="text1"/>
          <w:sz w:val="28"/>
        </w:rPr>
        <w:t xml:space="preserve"> </w:t>
      </w:r>
      <w:r w:rsidRPr="00421DD4">
        <w:rPr>
          <w:color w:val="000000" w:themeColor="text1"/>
          <w:sz w:val="28"/>
        </w:rPr>
        <w:lastRenderedPageBreak/>
        <w:t xml:space="preserve">данного материально ответственного лица, либо несоблюдение </w:t>
      </w:r>
      <w:r w:rsidR="00267456" w:rsidRPr="00421DD4">
        <w:rPr>
          <w:color w:val="000000" w:themeColor="text1"/>
          <w:sz w:val="28"/>
        </w:rPr>
        <w:t>правил оформления документов из-за халатности.</w:t>
      </w:r>
    </w:p>
    <w:p w:rsidR="005A7E92" w:rsidRPr="00421DD4" w:rsidRDefault="005A7E92"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В бухгалтерии предприятия нужно проверить правильность оформления передачи складов (кладовых) при смене материально ответственных лиц, их болезни или уходе в отпуск и отражения выявленных при этом расхождений в бухгалтерском учете.</w:t>
      </w:r>
    </w:p>
    <w:p w:rsidR="00421DD4" w:rsidRDefault="005A7E92"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Важным условием обеспечения сохранности</w:t>
      </w:r>
      <w:r w:rsidR="001D320A" w:rsidRPr="00421DD4">
        <w:rPr>
          <w:color w:val="000000" w:themeColor="text1"/>
          <w:sz w:val="28"/>
        </w:rPr>
        <w:t xml:space="preserve"> </w:t>
      </w:r>
      <w:r w:rsidRPr="00421DD4">
        <w:rPr>
          <w:color w:val="000000" w:themeColor="text1"/>
          <w:sz w:val="28"/>
        </w:rPr>
        <w:t>собственности</w:t>
      </w:r>
      <w:r w:rsidR="001D320A" w:rsidRPr="00421DD4">
        <w:rPr>
          <w:color w:val="000000" w:themeColor="text1"/>
          <w:sz w:val="28"/>
        </w:rPr>
        <w:t xml:space="preserve"> на </w:t>
      </w:r>
      <w:r w:rsidR="001D320A" w:rsidRPr="00421DD4">
        <w:rPr>
          <w:color w:val="000000" w:themeColor="text1"/>
          <w:sz w:val="28"/>
          <w:szCs w:val="28"/>
        </w:rPr>
        <w:t>ИП Соболь Л.С</w:t>
      </w:r>
      <w:r w:rsidRPr="00421DD4">
        <w:rPr>
          <w:color w:val="000000" w:themeColor="text1"/>
          <w:sz w:val="28"/>
        </w:rPr>
        <w:t xml:space="preserve"> является четко организованная охрана производственных запасов и пропускная система. Внезапной проверкой на месте ревизор может установить, как организован контроль за вывозом материальных ценностей на предприятии.</w:t>
      </w:r>
    </w:p>
    <w:p w:rsidR="005A7E92" w:rsidRPr="00421DD4" w:rsidRDefault="005A7E92"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Действенным методом проверки сохранности производственных запасов является проведение внезапной полной или выборочной их инвентаризации в период производства документальной ревизии, а также проверка своевременности, полноты и правильности проведенных инвентаризаций предприятием.</w:t>
      </w:r>
    </w:p>
    <w:p w:rsidR="005A7E92" w:rsidRPr="00421DD4" w:rsidRDefault="005A7E92"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 xml:space="preserve">В процессе ревизии следует установить: полностью ли были охвачены инвентаризацией производственные запасы, соблюдаются ли сроки проведения инвентаризации, установленные действующим Положением о бухгалтерских отчетах и балансах, правильно ли были оформлены инвентаризационные описи и сличительные ведомости. Одновременно нужно выяснить, своевременно ли подводились итоги инвентаризации (результаты инвентаризации должны быть отражены в учете в течение 10 дней после ее окончания), правильно ли были приняты решения по выявленным инвентаризацией фактам недостач и излишков и, в частности, не было ли случаев сокрытия недостач под видом пересортицы (путем перекрытия недостач одних видов материальных ценностей излишками по другим видам ценностей), не допускались ли необоснованные решения о списании недостач на издержки производства или отнесении их на убытки прошлых лет и на другие счета вместо взыскания сумм недостач с виновных </w:t>
      </w:r>
      <w:r w:rsidRPr="00421DD4">
        <w:rPr>
          <w:color w:val="000000" w:themeColor="text1"/>
          <w:sz w:val="28"/>
        </w:rPr>
        <w:lastRenderedPageBreak/>
        <w:t>лиц и т. д. Для ревизии используются решения инвентаризационных комиссий, зафиксированные в приветствующих протоколах заседаний, и записи по счетам бухгалтерского учета в журналах-ордерах или табуляграммах.</w:t>
      </w:r>
    </w:p>
    <w:p w:rsidR="005A7E92" w:rsidRPr="00421DD4" w:rsidRDefault="005A7E92"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В акте инвентаризационной комиссии должно быть указано, что списанные производственные запасы</w:t>
      </w:r>
      <w:r w:rsidR="008C37C4" w:rsidRPr="00421DD4">
        <w:rPr>
          <w:color w:val="000000" w:themeColor="text1"/>
          <w:sz w:val="28"/>
        </w:rPr>
        <w:t xml:space="preserve"> </w:t>
      </w:r>
      <w:r w:rsidRPr="00421DD4">
        <w:rPr>
          <w:color w:val="000000" w:themeColor="text1"/>
          <w:sz w:val="28"/>
        </w:rPr>
        <w:t>и уничтожены и полученные при этом отходы сданы на склад, а в решении инвентаризационной комиссии отмечается, за чей счет нужно списать эти материалы. Правильность отнесения материального ущерба на виновных лиц или списания их за счет производства ревизор провернет по записям в журнале-ордере № 10/1 и другим учетным регистрам.</w:t>
      </w:r>
    </w:p>
    <w:p w:rsidR="005A7E92" w:rsidRPr="00421DD4" w:rsidRDefault="005A7E92"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rPr>
      </w:pPr>
      <w:r w:rsidRPr="00421DD4">
        <w:rPr>
          <w:color w:val="000000" w:themeColor="text1"/>
          <w:sz w:val="28"/>
        </w:rPr>
        <w:t>Одной из задач ревизии сохранности производственных запасов является проверка организации контроля за деятельностью материально ответственных лиц. Такой контроль проводится работ</w:t>
      </w:r>
      <w:r w:rsidR="00332DC9" w:rsidRPr="00421DD4">
        <w:rPr>
          <w:color w:val="000000" w:themeColor="text1"/>
          <w:sz w:val="28"/>
        </w:rPr>
        <w:t>никами бухгалтерии предприятия.</w:t>
      </w:r>
    </w:p>
    <w:p w:rsidR="00C865E5" w:rsidRPr="00421DD4" w:rsidRDefault="00C865E5"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8C37C4" w:rsidRPr="00421DD4" w:rsidRDefault="008C37C4" w:rsidP="00191C74">
      <w:pPr>
        <w:keepNext/>
        <w:widowControl w:val="0"/>
        <w:shd w:val="clear" w:color="000000" w:fill="auto"/>
        <w:autoSpaceDE w:val="0"/>
        <w:autoSpaceDN w:val="0"/>
        <w:adjustRightInd w:val="0"/>
        <w:spacing w:line="360" w:lineRule="auto"/>
        <w:jc w:val="center"/>
        <w:rPr>
          <w:b/>
          <w:color w:val="000000" w:themeColor="text1"/>
          <w:sz w:val="28"/>
          <w:szCs w:val="28"/>
        </w:rPr>
      </w:pPr>
      <w:r w:rsidRPr="00421DD4">
        <w:rPr>
          <w:b/>
          <w:color w:val="000000" w:themeColor="text1"/>
          <w:sz w:val="28"/>
          <w:szCs w:val="28"/>
        </w:rPr>
        <w:t>4.2 Автоматизация учёта материально-производственных запасов</w:t>
      </w:r>
    </w:p>
    <w:p w:rsidR="00BA15BD" w:rsidRPr="00421DD4" w:rsidRDefault="00BA15BD" w:rsidP="00191C74">
      <w:pPr>
        <w:keepNext/>
        <w:widowControl w:val="0"/>
        <w:shd w:val="clear" w:color="000000" w:fill="auto"/>
        <w:suppressAutoHyphens/>
        <w:spacing w:line="360" w:lineRule="auto"/>
        <w:ind w:firstLine="709"/>
        <w:jc w:val="both"/>
        <w:rPr>
          <w:color w:val="000000" w:themeColor="text1"/>
          <w:sz w:val="28"/>
        </w:rPr>
      </w:pPr>
    </w:p>
    <w:p w:rsidR="00163A20" w:rsidRPr="00421DD4" w:rsidRDefault="00BA15BD"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условиях функционирования автоматизированной системы управления предприятием важное значение уделяется автоматизации расчетов по планированию, учету и анализу использования материальн</w:t>
      </w:r>
      <w:r w:rsidR="00FF5532" w:rsidRPr="00421DD4">
        <w:rPr>
          <w:color w:val="000000" w:themeColor="text1"/>
          <w:sz w:val="28"/>
          <w:szCs w:val="28"/>
        </w:rPr>
        <w:t>о-производственных запасов</w:t>
      </w:r>
      <w:r w:rsidRPr="00421DD4">
        <w:rPr>
          <w:color w:val="000000" w:themeColor="text1"/>
          <w:sz w:val="28"/>
          <w:szCs w:val="28"/>
        </w:rPr>
        <w:t xml:space="preserve">. </w:t>
      </w:r>
      <w:r w:rsidR="00163A20" w:rsidRPr="00421DD4">
        <w:rPr>
          <w:color w:val="000000" w:themeColor="text1"/>
          <w:sz w:val="28"/>
          <w:szCs w:val="28"/>
        </w:rPr>
        <w:t>Одной из наиболее важных задач при учете МПЗ является автоматизация бухгалтерского и складского учета на предприятии.</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Одной из наиболее удобных на мой взгляд программ, охватывающих максимальный объем учета со всевозможных сторон является программа «1С:POS- Общепит» с пакетом прикладных программ “МАГИЯ”, разработанным для кассовых POS-терминалов “Аккорд-КФ”.</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Данная программа разработана специально для предприятий общественного питания, и затрагивает все ступени списания и приходования МПЗ, начиная от расчетов с поставщиками и покупателями заканчивая </w:t>
      </w:r>
      <w:r w:rsidRPr="00421DD4">
        <w:rPr>
          <w:color w:val="000000" w:themeColor="text1"/>
          <w:sz w:val="28"/>
          <w:szCs w:val="28"/>
        </w:rPr>
        <w:lastRenderedPageBreak/>
        <w:t>принятием заказов официантами.</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Данная программа представляет собой решение “Общепит для системы “1С: Предприятие 8.0”. Программа «1С:POS- Общепит» предназначена для комплексной автоматизации учета предприятий общественного питания, кафе, баров, ресторанов и</w:t>
      </w:r>
      <w:r w:rsidR="00421DD4">
        <w:rPr>
          <w:color w:val="000000" w:themeColor="text1"/>
          <w:sz w:val="28"/>
          <w:szCs w:val="28"/>
        </w:rPr>
        <w:t xml:space="preserve"> </w:t>
      </w:r>
      <w:r w:rsidRPr="00421DD4">
        <w:rPr>
          <w:color w:val="000000" w:themeColor="text1"/>
          <w:sz w:val="28"/>
          <w:szCs w:val="28"/>
        </w:rPr>
        <w:t>т.д. Программа работает совместно с пакетом прикладных программ “МАГИЯ”, разработанным для кассовых POS-терминалов “Аккорд-КФ”.</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Возможности программы «1С:POS- Общепит»:</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Ведение количественно-суммового учета продуктов, полуфабрикатов и готовых блюд. Учет товара в нескольких единицах измерения.</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Ведение калькуляционных карточек блюд с нормативами расхода продуктов. Возможность использования готовых блюд и полуфабрикатов в качестве ингредиентов (Схема - «блюдо в блюде»). Форма ОП-1 Калькуляционная карточка. Учет и контроль блюд-полуфабрикатов.</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Формирование меню. (Форма ОП-2 План меню). Формирование «Ведомости нехватки» - отчет об имеющихся в наличии и необходимых</w:t>
      </w:r>
      <w:r w:rsidR="00421DD4">
        <w:rPr>
          <w:color w:val="000000" w:themeColor="text1"/>
          <w:sz w:val="28"/>
          <w:szCs w:val="28"/>
        </w:rPr>
        <w:t xml:space="preserve"> </w:t>
      </w:r>
      <w:r w:rsidRPr="00421DD4">
        <w:rPr>
          <w:color w:val="000000" w:themeColor="text1"/>
          <w:sz w:val="28"/>
          <w:szCs w:val="28"/>
        </w:rPr>
        <w:t>продуктах. Формирование заявки на склад.</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Автоматический расчет списания ингредиентов приготовленных блюд согласно калькуляции. Программа позволяет вести учет списания ингредиентов по MIFO, FIFO, LIFO. Возможны две схемы производства: немедленное производство и продажа, производство для последующей реализации.</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Отчет о продаже блюд.</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Автоматическое формирование марочного отчета по результатам работы POS-терминала “Аккорд-КФ”, с последующими автоматизированными проводками по перемещению, списанию и реализации продуктов и готовых блюд.</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Конфигурация «1С:POS- Общепит» сохраняет все функциональные возможности типовой конфигурации «1С:Бухгалтерии», таким образом существует возможность вести в ней все остальные участки бухгалтерского </w:t>
      </w:r>
      <w:r w:rsidRPr="00421DD4">
        <w:rPr>
          <w:color w:val="000000" w:themeColor="text1"/>
          <w:sz w:val="28"/>
          <w:szCs w:val="28"/>
        </w:rPr>
        <w:lastRenderedPageBreak/>
        <w:t>учета: ведение основных средств, материалов, зарплаты, кассы, банка.</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«1С:POS- Общепит» не является самостоятельной программой и работает совместно с компонентой 1С:Предприятие 8.0. Бухгалтерский учет в локальной или сетевой версии. Предполагается, что человек, работающий с программой, имеет практические навыки работы с “1С:Предприятие” ознакомился с данной документацией и с документацией фирмы “1С”.</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Данная программа позволяет взаимодействовать с базовой конфигурации в рамках программы 1C:”Бухгалтерия 8.0”, позволяет организовать информационный обмен между контрольно-кассовыми машинами (ККМ) торгового зала и централизованной базой данных, находящейся на серверов локальной сети торговой фирмы.</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Программа «1С:POS- Общепит» использует, для реализации информационного обмена, пакет прикладных программ (ППП) "МАГИЯ", устанавливаемый на кассовые аппараты "Аккорд-КФ" и дополнительные компьютеры.</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Пакет прикладных программ (ППП) "МАГИЯ", устанавливаемый на кассовые аппараты "Аккорд-КФ", разработан с учетом</w:t>
      </w:r>
      <w:r w:rsidR="00421DD4">
        <w:rPr>
          <w:color w:val="000000" w:themeColor="text1"/>
          <w:sz w:val="28"/>
          <w:szCs w:val="28"/>
        </w:rPr>
        <w:t xml:space="preserve"> </w:t>
      </w:r>
      <w:r w:rsidRPr="00421DD4">
        <w:rPr>
          <w:color w:val="000000" w:themeColor="text1"/>
          <w:sz w:val="28"/>
          <w:szCs w:val="28"/>
        </w:rPr>
        <w:t>современных требований к ККМ, применяемых на предприятиях общественного питания. Программа состоит из нескольких модулей:</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Касса;</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Менеджер;</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Терминал официанта.</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Программа "МАГИЯ" использует многопользовательский режим работы</w:t>
      </w:r>
      <w:r w:rsidR="00421DD4">
        <w:rPr>
          <w:color w:val="000000" w:themeColor="text1"/>
          <w:sz w:val="28"/>
          <w:szCs w:val="28"/>
        </w:rPr>
        <w:t xml:space="preserve"> </w:t>
      </w:r>
      <w:r w:rsidRPr="00421DD4">
        <w:rPr>
          <w:color w:val="000000" w:themeColor="text1"/>
          <w:sz w:val="28"/>
          <w:szCs w:val="28"/>
        </w:rPr>
        <w:t>с разграничением прав доступа в систему персоналу с различными функциями и возможностью получать информацию о действиях, совершенных тем или иным пользователем. Регистрация пользователей осуществляется при помощи электронных ключей.</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Все операции, совершенные на кассе, доступны менеджерскому модулю для последующего составления отчетов и передачи данных в программу обобщенного складского и бухгалтерского учета. Программа </w:t>
      </w:r>
      <w:r w:rsidRPr="00421DD4">
        <w:rPr>
          <w:color w:val="000000" w:themeColor="text1"/>
          <w:sz w:val="28"/>
          <w:szCs w:val="28"/>
        </w:rPr>
        <w:lastRenderedPageBreak/>
        <w:t>предоставляет полный набор стандартных функций, необходимых для любых предприятий общественного питания, проста и надежна в использовании.</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Непосредственное информационное взаимодействие программа «1С:POS- Общепит» осуществляет с программой "Магия – Менеджер", которая является неотъемлемой частью программного комплекса "Магия" и предназначена для:</w:t>
      </w:r>
    </w:p>
    <w:p w:rsidR="00D35101" w:rsidRPr="00421DD4" w:rsidRDefault="00944FB9"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D35101" w:rsidRPr="00421DD4">
        <w:rPr>
          <w:color w:val="000000" w:themeColor="text1"/>
          <w:sz w:val="28"/>
          <w:szCs w:val="28"/>
        </w:rPr>
        <w:t>управления информацией, поступающей на кассы и приходящей с них;</w:t>
      </w:r>
    </w:p>
    <w:p w:rsidR="00D35101" w:rsidRPr="00421DD4" w:rsidRDefault="00944FB9"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D35101" w:rsidRPr="00421DD4">
        <w:rPr>
          <w:color w:val="000000" w:themeColor="text1"/>
          <w:sz w:val="28"/>
          <w:szCs w:val="28"/>
        </w:rPr>
        <w:t>определения и изменения программ конфигурации системы;</w:t>
      </w:r>
    </w:p>
    <w:p w:rsidR="00D35101" w:rsidRPr="00421DD4" w:rsidRDefault="00944FB9"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D35101" w:rsidRPr="00421DD4">
        <w:rPr>
          <w:color w:val="000000" w:themeColor="text1"/>
          <w:sz w:val="28"/>
          <w:szCs w:val="28"/>
        </w:rPr>
        <w:t>просмотра информации по работе системы;</w:t>
      </w:r>
    </w:p>
    <w:p w:rsidR="00D35101" w:rsidRPr="00421DD4" w:rsidRDefault="00944FB9"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 </w:t>
      </w:r>
      <w:r w:rsidR="00D35101" w:rsidRPr="00421DD4">
        <w:rPr>
          <w:color w:val="000000" w:themeColor="text1"/>
          <w:sz w:val="28"/>
          <w:szCs w:val="28"/>
        </w:rPr>
        <w:t>составления сводных отчетных документов по поступающей информации.</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Программа устанавливается на компьютер бухгалтера (менеджера) и обменивается информацией с кассами, используя локальную сеть.</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Программа “1С:POS-Общепит ” написана на базе типовой конфигурации 1С :Бухгалтерский учет. В конфигурацию добавлены новые документы, справочники, отчеты и обработки.</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программе широко используются справочники, справочник предназначен для хранения перечня продуктов, выпускаемой продукции (блюд), оказываемых услуг и товаров для перепродажи. Справочник используется при выписке первичных документов: счетов, накладных, счетов-фактур, создании калькуляционных карт и т. д., а также для ведения аналитического учета на бухгалтерских счетах: 41.1, 41.4, 43, 45, 002, 004.</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Реквизит «Тип» определяет тип номенклатурной единицы. Значением этого реквизита может быть одно из значений, задаваемых в перечислении «Типы номенклатуры»:</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Товар;</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Продукция;</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Услуга;</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Работа;</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lastRenderedPageBreak/>
        <w:t>- Посредническая услуга (в торговле);</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Блюдо.</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форме списка справочника «Номенклатура» предусмотрена возможность установить отбор по значению этого реквизита.</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реквизите «Тип товара» указывается тип товара. В конфигурации все товары разделяют на следующие типы:</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Собственный;</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На комиссии;</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Тара;</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Покупные изделия.</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Тип товара «Собственный» устанавливается для тех товаров, которые учитываются на счете 41.1 «Товары на складах» и которые в дальнейшем используются для составления калькуляционных карт.</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Если организация реализует товары третьих лиц по договору</w:t>
      </w:r>
      <w:r w:rsidR="00421DD4">
        <w:rPr>
          <w:color w:val="000000" w:themeColor="text1"/>
          <w:sz w:val="28"/>
          <w:szCs w:val="28"/>
        </w:rPr>
        <w:t xml:space="preserve"> </w:t>
      </w:r>
      <w:r w:rsidRPr="00421DD4">
        <w:rPr>
          <w:color w:val="000000" w:themeColor="text1"/>
          <w:sz w:val="28"/>
          <w:szCs w:val="28"/>
        </w:rPr>
        <w:t>комиссии или поручения, то право собственности на эти товары к организации-комиссионеру не переходит. Такие товары учитываются на забалансовом счете 004 «Товары, принятые на комиссию». В справочнике «Номенклатура» для таких товаров устанавливается тип «На комиссии». Для товаров с одинаковым наименованием, но разным типом («Собственные» и «На</w:t>
      </w:r>
      <w:r w:rsidR="00421DD4">
        <w:rPr>
          <w:color w:val="000000" w:themeColor="text1"/>
          <w:sz w:val="28"/>
          <w:szCs w:val="28"/>
        </w:rPr>
        <w:t xml:space="preserve"> </w:t>
      </w:r>
      <w:r w:rsidRPr="00421DD4">
        <w:rPr>
          <w:color w:val="000000" w:themeColor="text1"/>
          <w:sz w:val="28"/>
          <w:szCs w:val="28"/>
        </w:rPr>
        <w:t>комиссии») в справочник следует вводить разные элементы, при этом, чтобы отличать такие товары, в наименование следует вводить отличительные признаки. Это позволит избежать путаницы при их продаже.</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Особый тип товаров представляет тара, которая поступает вместе с товаром. Если в документах поставщика тара выделена отдельной строкой, то в бухгалтерском учете она также учитывается обособленно на субсчете 41.3 «Тара под товаром и порожняя».</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Тип товара «Покупные изделия» устанавливается в том случае, если блюдо не имеет калькуляционной карты, т.е. продаются неделимые товары, например, пиво в банке, пакет орешков.</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В реквизите «Вид номенклатуры» указывается вид продукции, работ и </w:t>
      </w:r>
      <w:r w:rsidRPr="00421DD4">
        <w:rPr>
          <w:color w:val="000000" w:themeColor="text1"/>
          <w:sz w:val="28"/>
          <w:szCs w:val="28"/>
        </w:rPr>
        <w:lastRenderedPageBreak/>
        <w:t>услуг, характеризующий данную номенклатурную единицу.</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Данный реквизит также используется при оформлении операций с номенклатурой. Значения реквизита выбираются из справочника «Виды продукции (работ, услуг)».</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реквизите «Учетная (покупная) цена» указывается покупная цена товара, сформированная по правилам бухгалтерского учета.</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При заполнении документа типовой конфигурации «Поступление товаров» графа документа «Цена» будет заполнена согласно значению, указанному в справочнике.</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Сезонный коэффициент используется в документе "Карточка блюда" для расчета количества закладки продукта исходя из количества выхода.</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rFonts w:eastAsia="MS Mincho"/>
          <w:color w:val="000000" w:themeColor="text1"/>
          <w:sz w:val="28"/>
          <w:szCs w:val="28"/>
        </w:rPr>
        <w:t>Коэффициент</w:t>
      </w:r>
      <w:r w:rsidR="00421DD4">
        <w:rPr>
          <w:rFonts w:eastAsia="MS Mincho"/>
          <w:color w:val="000000" w:themeColor="text1"/>
          <w:sz w:val="28"/>
          <w:szCs w:val="28"/>
        </w:rPr>
        <w:t xml:space="preserve"> </w:t>
      </w:r>
      <w:r w:rsidRPr="00421DD4">
        <w:rPr>
          <w:rFonts w:eastAsia="MS Mincho"/>
          <w:color w:val="000000" w:themeColor="text1"/>
          <w:sz w:val="28"/>
          <w:szCs w:val="28"/>
        </w:rPr>
        <w:t>определяется по формуле Коэффициент = масса Нетто/масса Брутто.</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Для товаров предусмотрен дополнительный реквизит — «Страна происхождения». Реквизит используется при печати выданных счетов-фактур, а также для идентификации товара как «импортный» документами конфигурации.</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случае, если реквизит «ГТД» заполнен, то дополнительно к проводке по субсчету счета 41 также формируется проводка по дебету вспомогательного забалансового счета ГТД «Учет импортных товаров по ГТД.</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Если поставщику был перечислен аванс (предоплата) и реквизит «Зачет аванса» не принимает значение «не учитывать», то дополнительно формируется проводка по дебету счета 60.1 «Расчеты с поставщиками и подрядчиками в рублях» в корреспонденции с кредитом счета 60.2 «Расчеты по авансам выданные (в рублях)» на сумму зачтенного аванса. По товарам, принятым на комиссию, такой зачет не проводится.</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справочнике Места хранения МПЗ необходимо ввести места хранения - склады для продуктов и блюд. Аналитический учет будет формироваться на бухгалтерских</w:t>
      </w:r>
      <w:r w:rsidR="00421DD4">
        <w:rPr>
          <w:color w:val="000000" w:themeColor="text1"/>
          <w:sz w:val="28"/>
          <w:szCs w:val="28"/>
        </w:rPr>
        <w:t xml:space="preserve"> </w:t>
      </w:r>
      <w:r w:rsidRPr="00421DD4">
        <w:rPr>
          <w:color w:val="000000" w:themeColor="text1"/>
          <w:sz w:val="28"/>
          <w:szCs w:val="28"/>
        </w:rPr>
        <w:t xml:space="preserve">счетах 41 и 43. В справочнике </w:t>
      </w:r>
      <w:r w:rsidRPr="00421DD4">
        <w:rPr>
          <w:color w:val="000000" w:themeColor="text1"/>
          <w:sz w:val="28"/>
          <w:szCs w:val="28"/>
        </w:rPr>
        <w:lastRenderedPageBreak/>
        <w:t>Подразделения следует ввести подразделения-производства блюд. Аналитический учет будет учитываться на</w:t>
      </w:r>
      <w:r w:rsidR="00421DD4">
        <w:rPr>
          <w:color w:val="000000" w:themeColor="text1"/>
          <w:sz w:val="28"/>
          <w:szCs w:val="28"/>
        </w:rPr>
        <w:t xml:space="preserve"> </w:t>
      </w:r>
      <w:r w:rsidRPr="00421DD4">
        <w:rPr>
          <w:color w:val="000000" w:themeColor="text1"/>
          <w:sz w:val="28"/>
          <w:szCs w:val="28"/>
        </w:rPr>
        <w:t>бухгалтерском счете 20.</w:t>
      </w:r>
    </w:p>
    <w:p w:rsidR="00421DD4"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Необходимо четко определить количество Складов и Подразделений,</w:t>
      </w:r>
      <w:r w:rsidR="00421DD4">
        <w:rPr>
          <w:color w:val="000000" w:themeColor="text1"/>
          <w:sz w:val="28"/>
          <w:szCs w:val="28"/>
        </w:rPr>
        <w:t xml:space="preserve"> </w:t>
      </w:r>
      <w:r w:rsidRPr="00421DD4">
        <w:rPr>
          <w:color w:val="000000" w:themeColor="text1"/>
          <w:sz w:val="28"/>
          <w:szCs w:val="28"/>
        </w:rPr>
        <w:t>их взаимодействие при реализации потоков продукции и блюд, правильно завести все данные в карточках Номенклатуры и Касс. Только при этом программа будет точно производить перемещение продуктов и списание ингредиентов блюд с бухгалтерских счетов.</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Места хранения: Склад кухня – продукты, Склад бар – продукты в розницу, Склад блюд кухня.</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Программа «1С:POS- Общепит» с пакетом прикладных программ “МАГИЯ” так же вносит некоторые изменения в формы типовых документов 1C:”Бухгалтерия 8.0”.</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При поступлении товаров - документ от типового отличается двумя колонками: единица измерения и коэффициент. При подборе товара идет обращение в подчиненный справочник “Единиц измерений”, что позволяет оформить поступление продукции в различной таре и расфасовке.</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калькуляционной карточке можно посмотреть себестоимость блюда на конкретный момент. Для этого в форме надо выбрать дату пересчета.</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Одной из особенностей программы является создание марочного отчета по ККМ, что позволяет сократить работу бухгалтера, так как количество и ассортимент заказа формируется автоматически на удаленных терминалах непосредственно в момент заказа.</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Основное отличие данного документа, это его возможность автоматического формирования на основании данных о продажах полученных от контрольно-кассовых машин. Документ имеет две закладки: Документ и Параметры проведения.</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На закладке Документ №</w:t>
      </w:r>
      <w:r w:rsidR="00421DD4">
        <w:rPr>
          <w:color w:val="000000" w:themeColor="text1"/>
          <w:sz w:val="28"/>
          <w:szCs w:val="28"/>
        </w:rPr>
        <w:t xml:space="preserve"> </w:t>
      </w:r>
      <w:r w:rsidRPr="00421DD4">
        <w:rPr>
          <w:color w:val="000000" w:themeColor="text1"/>
          <w:sz w:val="28"/>
          <w:szCs w:val="28"/>
        </w:rPr>
        <w:t>док-та, дата, № кассы, № кассовой смены, табличные данные заполнятся автоматически при передачи данных</w:t>
      </w:r>
      <w:r w:rsidR="00421DD4">
        <w:rPr>
          <w:color w:val="000000" w:themeColor="text1"/>
          <w:sz w:val="28"/>
          <w:szCs w:val="28"/>
        </w:rPr>
        <w:t xml:space="preserve"> </w:t>
      </w:r>
      <w:r w:rsidRPr="00421DD4">
        <w:rPr>
          <w:color w:val="000000" w:themeColor="text1"/>
          <w:sz w:val="28"/>
          <w:szCs w:val="28"/>
        </w:rPr>
        <w:t>из кассовой программы “Магия”.</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На закладке Параметры проведения.</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lastRenderedPageBreak/>
        <w:t>При работе могут быть использованы счета: 90.2, 43, 90.1.</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90.2 - немедленное производство и продажа . 43 -</w:t>
      </w:r>
      <w:r w:rsidR="00421DD4">
        <w:rPr>
          <w:color w:val="000000" w:themeColor="text1"/>
          <w:sz w:val="28"/>
          <w:szCs w:val="28"/>
        </w:rPr>
        <w:t xml:space="preserve"> </w:t>
      </w:r>
      <w:r w:rsidRPr="00421DD4">
        <w:rPr>
          <w:color w:val="000000" w:themeColor="text1"/>
          <w:sz w:val="28"/>
          <w:szCs w:val="28"/>
        </w:rPr>
        <w:t>производство для последующей реализации , 90.1 – продажа услуг (см. рис.13).</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Для того, чтобы провести документ “Марочный отчет по ККМ” необходимо сделать перемещение товаров со склада на склад. Перемещение продуктов можно сделать непосредственно в документе Марочный отчет по ККМ.</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При этом формируются документы перемещения исходных продуктов между складами.</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Поля налоги, статья затрат берутся по умолчанию из констант. Если ставить признаки формирования проводок по 50 счету и по налогу с продаж, то проводки по 50 и 90.6 будут формироваться непосредственно в Марочном отчете по ККМ.</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Для предприятий общественного питания актуальна проблема «резделкаи» какого-либо продукта и списания его в производство как ряда производных продуктов. В программе «1С:POS- Общепит» с пакетом прикладных программ “МАГИЯ”, для решения этой проблемы создан документ “Разделка” предназначен для отражения в базе данных</w:t>
      </w:r>
      <w:r w:rsidR="00421DD4">
        <w:rPr>
          <w:color w:val="000000" w:themeColor="text1"/>
          <w:sz w:val="28"/>
          <w:szCs w:val="28"/>
        </w:rPr>
        <w:t xml:space="preserve"> </w:t>
      </w:r>
      <w:r w:rsidRPr="00421DD4">
        <w:rPr>
          <w:color w:val="000000" w:themeColor="text1"/>
          <w:sz w:val="28"/>
          <w:szCs w:val="28"/>
        </w:rPr>
        <w:t>факта разделки продуктов, например, разрубки мяса или разделки рыбы.</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Документ служит для проведения операции разделки исходного продукта на полуфабрикаты. В шапке документа необходимо указать продукт, разделка которого производится, место хранения продукта, количество, продукта, подлежащее разделке. При вводе количества происходит расчет стоимости разделываемого продукта и проверяется присутствие данного продукта на выбранном складе. В табличной части документа указываются выходные ингредиенты - реквизит табличной части "Продукт", количество выхода продукта, цена за единицу и стоимость выходного продукта. Стоимости разделываемого продукта и составляющих должны совпадать.</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Изменяются следующие счета бухгалтерского учета:</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lastRenderedPageBreak/>
        <w:t>1. Д20 - К41.Х, где 41.Х - счет учета разделываемого продукта, определяется исходя из реквизита "тип товара" справочника Номенклатура.</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2. К20 - Д41.Y, где 41.Y - счет учета каждого из ингредиентов, определяется исходя из реквизита "тип товара" справочника Номенклатура.</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Информация о всех документах хранится в журналах. Все журналы доступны при помощи главного меню Журналы. Доступ ко всем документам производится при помощи выбора Журналы – Общий журнал. А доступ ко всем журналам решения “Общепит” производится при помощи выбора Журналы – Общепит</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Так же программа «1С:POS- Общепит» с пакетом прикладных программ “МАГИЯ”, позволяет формировать различные отчеты, которые могут быть использованы как менеджером так и бухгалтером. Наиболее актуальным для бухгалтера при учете МПЗ является отчет "Раскладка продуктов" формируется на основе бухгалтерских проводок документов "Марочный отчет" за период, указанный в форме отчета.</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строках отчета выводятся готовые блюда, а также полуфабрикаты, входящие в блюда.</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колонках отчета отражаются продукты, израсходованные на изготовление блюд.</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Колонка "Количество" отражает общее количество изготовленных блюд. На пересечении строки (блюда) и колонки (продукта) находится количество продукта, фактически израсходованного на изготовление данного блюда.</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строке "Итого" показывается общее количество израсходованных продуктов на изготовление готовых блюд по каждому продукту</w:t>
      </w:r>
      <w:r w:rsidR="00421DD4">
        <w:rPr>
          <w:color w:val="000000" w:themeColor="text1"/>
          <w:sz w:val="28"/>
          <w:szCs w:val="28"/>
        </w:rPr>
        <w:t xml:space="preserve"> </w:t>
      </w:r>
      <w:r w:rsidRPr="00421DD4">
        <w:rPr>
          <w:color w:val="000000" w:themeColor="text1"/>
          <w:sz w:val="28"/>
          <w:szCs w:val="28"/>
        </w:rPr>
        <w:t>отдельно.</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Отчет по движению товаров, отчет дает возможность получить данные о перемещении товаров за период</w:t>
      </w:r>
      <w:r w:rsidR="00421DD4">
        <w:rPr>
          <w:color w:val="000000" w:themeColor="text1"/>
          <w:sz w:val="28"/>
          <w:szCs w:val="28"/>
        </w:rPr>
        <w:t xml:space="preserve"> </w:t>
      </w:r>
      <w:r w:rsidRPr="00421DD4">
        <w:rPr>
          <w:color w:val="000000" w:themeColor="text1"/>
          <w:sz w:val="28"/>
          <w:szCs w:val="28"/>
        </w:rPr>
        <w:t>в суммовом и количественном выражении. В зависимости от установки фильтров можно настроить отчет по всем или разным местам хранения, по документам. Из отчета можно открыть интересующий документ.</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lastRenderedPageBreak/>
        <w:t>Остатки товаров Отчет дает возможность получить данные по остаткам товаров за дату</w:t>
      </w:r>
      <w:r w:rsidR="00421DD4">
        <w:rPr>
          <w:color w:val="000000" w:themeColor="text1"/>
          <w:sz w:val="28"/>
          <w:szCs w:val="28"/>
        </w:rPr>
        <w:t xml:space="preserve"> </w:t>
      </w:r>
      <w:r w:rsidRPr="00421DD4">
        <w:rPr>
          <w:color w:val="000000" w:themeColor="text1"/>
          <w:sz w:val="28"/>
          <w:szCs w:val="28"/>
        </w:rPr>
        <w:t>в суммовом и количественном выражении. В зависимости от установки фильтров можно настроить отчет по всем или разным местам хранения.</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Вхождение продуктов в карточки блюд в этом отчете по запросу на один или</w:t>
      </w:r>
      <w:r w:rsidR="00421DD4">
        <w:rPr>
          <w:color w:val="000000" w:themeColor="text1"/>
          <w:sz w:val="28"/>
          <w:szCs w:val="28"/>
        </w:rPr>
        <w:t xml:space="preserve"> </w:t>
      </w:r>
      <w:r w:rsidRPr="00421DD4">
        <w:rPr>
          <w:color w:val="000000" w:themeColor="text1"/>
          <w:sz w:val="28"/>
          <w:szCs w:val="28"/>
        </w:rPr>
        <w:t>несколько продуктов можно задать поиск блюд, в которые входят заданные объекты.</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Данные берутся из калькуляционных карточек. В отчете отображаются</w:t>
      </w:r>
      <w:r w:rsidR="00421DD4">
        <w:rPr>
          <w:color w:val="000000" w:themeColor="text1"/>
          <w:sz w:val="28"/>
          <w:szCs w:val="28"/>
        </w:rPr>
        <w:t xml:space="preserve"> </w:t>
      </w:r>
      <w:r w:rsidRPr="00421DD4">
        <w:rPr>
          <w:color w:val="000000" w:themeColor="text1"/>
          <w:sz w:val="28"/>
          <w:szCs w:val="28"/>
        </w:rPr>
        <w:t>закладка и выход продукта или продуктов в калькуляционных картах с указанием номера документа и даты его создания.</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Программа «1С:POS- Общепит» с пакетом прикладных программ “МАГИЯ”, позволяет производить настройку торгового оборудования</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При помощи обработки</w:t>
      </w:r>
      <w:r w:rsidR="00421DD4">
        <w:rPr>
          <w:color w:val="000000" w:themeColor="text1"/>
          <w:sz w:val="28"/>
          <w:szCs w:val="28"/>
        </w:rPr>
        <w:t xml:space="preserve"> </w:t>
      </w:r>
      <w:r w:rsidRPr="00421DD4">
        <w:rPr>
          <w:color w:val="000000" w:themeColor="text1"/>
          <w:sz w:val="28"/>
          <w:szCs w:val="28"/>
        </w:rPr>
        <w:t>"Настройка торгового оборудования" задаются различные параметры использования торгового оборудования на конкретном рабочем месте. Все параметры, которые можно установить в настройках торгового оборудования, расположены на различных закладках. После записи настройки торгового оборудования система загружает и запускает необходимые драйверы торгового оборудования. Впоследствии, при запуске системы на данном рабочем месте, система будет при начале работы автоматически настраиваться в соответствии с записанными настройками.</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Выгрузка справочников из 1С в МАГИЮ "Загрузка справочников" является специальной регламентной обработкой, с помощью которой перед началом работы с кассовой программой загружаются справочники из базы данных ”1С” в менеджерскую часть "Магия".</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Пересчет калькуляционных карт обработка предназначена для группового пересчета себестоимости калькуляционных карт. Например, изменилась себестоимость одного или нескольких продуктов, для того чтобы пересчитать себестоимость карт необходимо выбрать дату и система автоматически пересчитает все калькуляционные карты.</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Для правильной и корректной работы программы а следовательно и </w:t>
      </w:r>
      <w:r w:rsidRPr="00421DD4">
        <w:rPr>
          <w:color w:val="000000" w:themeColor="text1"/>
          <w:sz w:val="28"/>
          <w:szCs w:val="28"/>
        </w:rPr>
        <w:lastRenderedPageBreak/>
        <w:t>ведения учета в программе предусмотрен ввод констант, а так же основных положений учетной политики.</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Для правильной работы в программе 1С необходимо заполнить константы. Для некоторых констант важно</w:t>
      </w:r>
      <w:r w:rsidR="00421DD4">
        <w:rPr>
          <w:color w:val="000000" w:themeColor="text1"/>
          <w:sz w:val="28"/>
          <w:szCs w:val="28"/>
        </w:rPr>
        <w:t xml:space="preserve"> </w:t>
      </w:r>
      <w:r w:rsidRPr="00421DD4">
        <w:rPr>
          <w:color w:val="000000" w:themeColor="text1"/>
          <w:sz w:val="28"/>
          <w:szCs w:val="28"/>
        </w:rPr>
        <w:t>не только текущее значение, но и те значения которые, существовали ранее. Система автоматически хранит историю изменения значения соответствующего реквизита. Надо быть аккуратным и внимательным при изменении и вводе констант. Особое внимание следует обратить на константы – вариант применения средних оценок стоимости товаров и способ ведения налогового учета. Следует выбрать метод расчета себестоимости по средней (скользящая оценка) или по ФИФО и указать дату, с которой этот выбранный метод будет работать.</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Для полноценной работы программы необходимо в дальнейшем создать калькуляционные карточки и ввести остатки продуктов на склад.</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Так же я считаю необходимым рассмотреть связь контрольно-кассовой машины и POS-Общепита, что позволит более полно понять схему работы программу и оборудования, а следовательно отследить все нововведения.</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Прием данных о реализации блюд через ККМ и автоматическое заполнение документа “Марочный Отчет по ККМ” возможен только после введения на каждое реализуемое в ККМ блюдо его калькуляционной карточки. После выполнения процедур закрытия смены кассира и закрытия дня из менеджерской части программы “Магия” берется информация о том, за какие даты и смены будет выполнен импорт данных в программу “1С”. В результате формируется документ Марочный отчет по</w:t>
      </w:r>
      <w:r w:rsidR="00421DD4">
        <w:rPr>
          <w:color w:val="000000" w:themeColor="text1"/>
          <w:sz w:val="28"/>
          <w:szCs w:val="28"/>
        </w:rPr>
        <w:t xml:space="preserve"> </w:t>
      </w:r>
      <w:r w:rsidRPr="00421DD4">
        <w:rPr>
          <w:color w:val="000000" w:themeColor="text1"/>
          <w:sz w:val="28"/>
          <w:szCs w:val="28"/>
        </w:rPr>
        <w:t>ККМ. Если продажи были, то в документе должны быть заполнены строки в табличной части.</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Документ имеет две закладки: Документ и Параметры проведения. На закладке Параметры проведения в поле “Списание на Счет” возможна работа с несколькими бухгалтерскими счетам:</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90.2 - немедленное производство и продажа.</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43 -</w:t>
      </w:r>
      <w:r w:rsidR="00421DD4">
        <w:rPr>
          <w:color w:val="000000" w:themeColor="text1"/>
          <w:sz w:val="28"/>
          <w:szCs w:val="28"/>
        </w:rPr>
        <w:t xml:space="preserve"> </w:t>
      </w:r>
      <w:r w:rsidRPr="00421DD4">
        <w:rPr>
          <w:color w:val="000000" w:themeColor="text1"/>
          <w:sz w:val="28"/>
          <w:szCs w:val="28"/>
        </w:rPr>
        <w:t>производство для последующей реализации.</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90.1 – продажа услуг.</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lastRenderedPageBreak/>
        <w:t>Для того, чтобы провести документ Марочный отчет по ККМ необходимо сделать перемещение товаров со склада на склад. Данное перемещение может быть сформировано заранее, либо на основании документа План-Меню, либо по факту передачи продуктов со склада продуктов на склад кухни.</w:t>
      </w:r>
      <w:r w:rsidR="00421DD4">
        <w:rPr>
          <w:color w:val="000000" w:themeColor="text1"/>
          <w:sz w:val="28"/>
          <w:szCs w:val="28"/>
        </w:rPr>
        <w:t xml:space="preserve"> </w:t>
      </w:r>
      <w:r w:rsidRPr="00421DD4">
        <w:rPr>
          <w:color w:val="000000" w:themeColor="text1"/>
          <w:sz w:val="28"/>
          <w:szCs w:val="28"/>
        </w:rPr>
        <w:t>Или перемещение продуктов можно сделать непосредственно в документе Марочный отчет по ККМ.</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На закладке Документ под табличной формой имеется информация:</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по реализации блюд</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по реализации товаров в розницу.</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Если была реализация по блюдам, то необходимо сделать перемещение продуктов, из которых приготовлены блюда.</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Эти перемещения продуктов можно сделать внутри документа Марочный отчет по ККМ.</w:t>
      </w:r>
    </w:p>
    <w:p w:rsid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Программа анализирует, какое количество необходимо перемесить со склада на склад. При этом формируются документы перемещения исходных продуктов между складами. Формируется документ “Перемещение товаров”.</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Если на кассе были продажи по кредитным картам, то в проводках</w:t>
      </w:r>
      <w:r w:rsidR="00421DD4">
        <w:rPr>
          <w:color w:val="000000" w:themeColor="text1"/>
          <w:sz w:val="28"/>
          <w:szCs w:val="28"/>
        </w:rPr>
        <w:t xml:space="preserve"> </w:t>
      </w:r>
      <w:r w:rsidRPr="00421DD4">
        <w:rPr>
          <w:color w:val="000000" w:themeColor="text1"/>
          <w:sz w:val="28"/>
          <w:szCs w:val="28"/>
        </w:rPr>
        <w:t>будет</w:t>
      </w:r>
      <w:r w:rsidR="003A0724" w:rsidRPr="00421DD4">
        <w:rPr>
          <w:color w:val="000000" w:themeColor="text1"/>
          <w:sz w:val="28"/>
          <w:szCs w:val="28"/>
        </w:rPr>
        <w:t xml:space="preserve"> </w:t>
      </w:r>
      <w:r w:rsidRPr="00421DD4">
        <w:rPr>
          <w:color w:val="000000" w:themeColor="text1"/>
          <w:sz w:val="28"/>
          <w:szCs w:val="28"/>
        </w:rPr>
        <w:t>фигурировать счет 57.1 – деньги в пути. И в проводках появятся связки Дебет – 57.1 – Кредит –62.1, по тем блюдам, которые были проданы по кредитным картам. Данные по кредитным картам аккумулируются на 57 счете, которые в дальнейшем должны списываться документом “Выписка” из банка, при получении соответствующих данных.</w:t>
      </w:r>
    </w:p>
    <w:p w:rsidR="00D35101" w:rsidRPr="00421DD4" w:rsidRDefault="00D35101"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целом программа охватывает как бухгалтерский и складской учет, так и управленческий учет позволяя формировать различные отчеты и оперативно отслеживать ситуацию на предприятии общественного питания.</w:t>
      </w:r>
    </w:p>
    <w:p w:rsidR="00AA184E" w:rsidRPr="00421DD4" w:rsidRDefault="00AA184E" w:rsidP="00191C74">
      <w:pPr>
        <w:keepNext/>
        <w:widowControl w:val="0"/>
        <w:shd w:val="clear" w:color="000000" w:fill="auto"/>
        <w:suppressAutoHyphens/>
        <w:spacing w:line="360" w:lineRule="auto"/>
        <w:ind w:firstLine="709"/>
        <w:jc w:val="both"/>
        <w:rPr>
          <w:color w:val="000000" w:themeColor="text1"/>
          <w:sz w:val="28"/>
          <w:szCs w:val="28"/>
        </w:rPr>
      </w:pPr>
    </w:p>
    <w:p w:rsidR="00812CFC" w:rsidRPr="00421DD4" w:rsidRDefault="00812CFC" w:rsidP="00191C74">
      <w:pPr>
        <w:keepNext/>
        <w:widowControl w:val="0"/>
        <w:shd w:val="clear" w:color="000000" w:fill="auto"/>
        <w:autoSpaceDE w:val="0"/>
        <w:autoSpaceDN w:val="0"/>
        <w:adjustRightInd w:val="0"/>
        <w:spacing w:line="360" w:lineRule="auto"/>
        <w:jc w:val="center"/>
        <w:rPr>
          <w:b/>
          <w:color w:val="000000" w:themeColor="text1"/>
          <w:sz w:val="28"/>
          <w:szCs w:val="28"/>
        </w:rPr>
      </w:pPr>
      <w:r w:rsidRPr="00421DD4">
        <w:rPr>
          <w:b/>
          <w:bCs/>
          <w:color w:val="000000" w:themeColor="text1"/>
          <w:sz w:val="28"/>
          <w:szCs w:val="28"/>
        </w:rPr>
        <w:t xml:space="preserve">4.3 Совершенствование документооборота </w:t>
      </w:r>
      <w:r w:rsidRPr="00421DD4">
        <w:rPr>
          <w:b/>
          <w:color w:val="000000" w:themeColor="text1"/>
          <w:sz w:val="28"/>
          <w:szCs w:val="28"/>
        </w:rPr>
        <w:t>материально производственных запасов с помощью программы “1С:POS-Общепит”</w:t>
      </w:r>
    </w:p>
    <w:p w:rsidR="00812CFC" w:rsidRPr="00421DD4" w:rsidRDefault="00812CFC"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p>
    <w:p w:rsidR="00812CFC" w:rsidRPr="00421DD4" w:rsidRDefault="00812CFC"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xml:space="preserve">Для отражения операций с материалами на предприятии ИП Соболь </w:t>
      </w:r>
      <w:r w:rsidRPr="00421DD4">
        <w:rPr>
          <w:color w:val="000000" w:themeColor="text1"/>
          <w:sz w:val="28"/>
          <w:szCs w:val="28"/>
        </w:rPr>
        <w:lastRenderedPageBreak/>
        <w:t>Л.С.применяются в основном первичные документы унифицированной формы. Основные из них утверждены постановлением Госкомстата РФ от 30 октября 1997 г. № 71а.</w:t>
      </w:r>
    </w:p>
    <w:p w:rsidR="00421DD4" w:rsidRDefault="00812CFC"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bCs/>
          <w:color w:val="000000" w:themeColor="text1"/>
          <w:sz w:val="28"/>
          <w:szCs w:val="28"/>
        </w:rPr>
        <w:t xml:space="preserve">Я предлагаю усовершенствовать документооборот с помощью программы </w:t>
      </w:r>
      <w:r w:rsidRPr="00421DD4">
        <w:rPr>
          <w:color w:val="000000" w:themeColor="text1"/>
          <w:sz w:val="28"/>
          <w:szCs w:val="28"/>
        </w:rPr>
        <w:t>“1С:POS-Общепит ”.</w:t>
      </w:r>
      <w:r w:rsidRPr="00421DD4">
        <w:rPr>
          <w:bCs/>
          <w:color w:val="000000" w:themeColor="text1"/>
          <w:sz w:val="28"/>
          <w:szCs w:val="28"/>
        </w:rPr>
        <w:t xml:space="preserve"> </w:t>
      </w:r>
      <w:r w:rsidRPr="00421DD4">
        <w:rPr>
          <w:color w:val="000000" w:themeColor="text1"/>
          <w:sz w:val="28"/>
          <w:szCs w:val="28"/>
        </w:rPr>
        <w:t>Программа “1С:POS-Общепит ” написана на базе типовой конфигурации 1С:Бухгалтерский учет. В конфигурацию добавлены новые документы, справочники, отчеты и обработки.</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программе широко используются справочники, справочник предназначен для хранения перечня продуктов, выпускаемой продукции (блюд), оказываемых услуг и товаров для перепродажи. Справочник используется при выписке первичных документов: счетов, накладных, счетов-фактур, создании калькуляционных карт и т. д., а также для ведения аналитического учета на бухгалтерских счетах: 41.1, 41.4, 43, 45, 002, 004.</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Стоит отметить, что некоторые документы не имеют печатной формы, а существуют лишь в электронном виде.</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Основным документом подтверждающим поступление материалов от поставщиков является товарная накладная. В бухгалтерии предприятия на основании товарной накладной от поставщика делается документ «поступление товара» или «поступление материала».</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При поступлении материалов и товаров целесообразно разделить склады предприятии на склад «бар» и склад «кухня», в котором следует так же выделить склад «полуфабрикаты».</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Документ поступление товара предназначен для отражения в учете товаров предназначенных для перепродажи без дальнейшей обработки, например это могут быть спиртные напитки реализуемые через склад «бар». Поступившие товары учитываются на счете 41.4.</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Документ поступление материалов предназначен для отражения в учете материалов предназначенных для дальнейшей обработки в производственных помещениях предприятия, и реализуемые в дальнейшем через склад «кухня». Поступившие материалы учитываются на счете 41.1.</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lastRenderedPageBreak/>
        <w:t>Если поступившие материалы или товары не удовлетворяют требованиям организации заказчика, или если был поставлен товар ненадлежащего качества, в учете предусмотрен документ «возврат поставщику». На основании этого документа ранее оприходованные товары или материалы возвращаются поставщику и перестают числится в учете предприятия заказчика.</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Так же одним из специфических документов при оприходовании материалов на склад «кухня» является документ «Акт разделки» документ предназначен для</w:t>
      </w:r>
      <w:r w:rsidR="00421DD4">
        <w:rPr>
          <w:color w:val="000000" w:themeColor="text1"/>
          <w:sz w:val="28"/>
          <w:szCs w:val="28"/>
        </w:rPr>
        <w:t xml:space="preserve"> </w:t>
      </w:r>
      <w:r w:rsidRPr="00421DD4">
        <w:rPr>
          <w:color w:val="000000" w:themeColor="text1"/>
          <w:sz w:val="28"/>
          <w:szCs w:val="28"/>
        </w:rPr>
        <w:t>отражения в учете факта разделки продуктов, например , разрубки мяса или разделки рыбы. В документе пользователь указывает разделываемый продукт, его количество, единица измерения, коэффициент единицы измерения, себестоимость. В табличной части заполняется список получившихся в результате разделки ингредиентов, количество и себестоимость</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Следует отметить те товары которые используются одновременно в производстве блюд, то есть реализуются через склад «кухня», и могут быть реализованы без дальнейшей обработки через склад «бар». Примером такой ситуации может быть использование вина на кухне с цель придания определенных качеств, приготовляемому товару, то есть в данном случае вино будет являться одним и ингредиентов приготовленного блюда, в тоже время вино приходовалось как товар на склад «бар». Для отражения такой ситуации в учете предусмотрен документ «Перемещение материалов». Документ предназначен для отражения движения материалов между разными складами внутри организации.</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На мой взгляд, в силу относительно небольших размеров предприятия следует упростить схему документооборота, при отпуске материалов в производство. Старший в смене повар, должен взять на себя обязанности кладовщика и использовать материалы по мере надобности, исходя из норм закладки продуктов в калькуляционных картах. В целях проверки правильности использования материалов раз в неделю при передачи смены </w:t>
      </w:r>
      <w:r w:rsidRPr="00421DD4">
        <w:rPr>
          <w:color w:val="000000" w:themeColor="text1"/>
          <w:sz w:val="28"/>
          <w:szCs w:val="28"/>
        </w:rPr>
        <w:lastRenderedPageBreak/>
        <w:t>следует сличать фактическое наличие материалов с данным бухгалтерского учета.</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Калькуляционная карта является основным документом регламентирующим нормы закладки материалов в том или ином конечном блюде. В калькуляционной карточка блюда указывается перечень продуктов, входящих в состав блюда. Здесь же рассчитывается себестоимость блюда, а также существует возможность указать его вес («выход в готовом виде одного блюда»).</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Документ “Технологическая карта блюда»</w:t>
      </w:r>
      <w:r w:rsidR="00421DD4">
        <w:rPr>
          <w:color w:val="000000" w:themeColor="text1"/>
          <w:sz w:val="28"/>
          <w:szCs w:val="28"/>
        </w:rPr>
        <w:t xml:space="preserve"> </w:t>
      </w:r>
      <w:r w:rsidRPr="00421DD4">
        <w:rPr>
          <w:color w:val="000000" w:themeColor="text1"/>
          <w:sz w:val="28"/>
          <w:szCs w:val="28"/>
        </w:rPr>
        <w:t>создается на основе калькуляционной карточки блюда, кроме табличной части, в которой перечислен состав продуктов блюда, а также содержится текстовое поле для описания технологии</w:t>
      </w:r>
      <w:r w:rsidR="00421DD4">
        <w:rPr>
          <w:color w:val="000000" w:themeColor="text1"/>
          <w:sz w:val="28"/>
          <w:szCs w:val="28"/>
        </w:rPr>
        <w:t xml:space="preserve"> </w:t>
      </w:r>
      <w:r w:rsidRPr="00421DD4">
        <w:rPr>
          <w:color w:val="000000" w:themeColor="text1"/>
          <w:sz w:val="28"/>
          <w:szCs w:val="28"/>
        </w:rPr>
        <w:t>приготовления и оформления блюда</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Документ "Акт</w:t>
      </w:r>
      <w:r w:rsidR="00421DD4">
        <w:rPr>
          <w:color w:val="000000" w:themeColor="text1"/>
          <w:sz w:val="28"/>
          <w:szCs w:val="28"/>
        </w:rPr>
        <w:t xml:space="preserve"> </w:t>
      </w:r>
      <w:r w:rsidRPr="00421DD4">
        <w:rPr>
          <w:color w:val="000000" w:themeColor="text1"/>
          <w:sz w:val="28"/>
          <w:szCs w:val="28"/>
        </w:rPr>
        <w:t>проработки” вводится на</w:t>
      </w:r>
      <w:r w:rsidR="00421DD4">
        <w:rPr>
          <w:color w:val="000000" w:themeColor="text1"/>
          <w:sz w:val="28"/>
          <w:szCs w:val="28"/>
        </w:rPr>
        <w:t xml:space="preserve"> </w:t>
      </w:r>
      <w:r w:rsidRPr="00421DD4">
        <w:rPr>
          <w:color w:val="000000" w:themeColor="text1"/>
          <w:sz w:val="28"/>
          <w:szCs w:val="28"/>
        </w:rPr>
        <w:t>основании</w:t>
      </w:r>
      <w:r w:rsidR="00421DD4">
        <w:rPr>
          <w:color w:val="000000" w:themeColor="text1"/>
          <w:sz w:val="28"/>
          <w:szCs w:val="28"/>
        </w:rPr>
        <w:t xml:space="preserve"> </w:t>
      </w:r>
      <w:r w:rsidRPr="00421DD4">
        <w:rPr>
          <w:color w:val="000000" w:themeColor="text1"/>
          <w:sz w:val="28"/>
          <w:szCs w:val="28"/>
        </w:rPr>
        <w:t>калькуляционной</w:t>
      </w:r>
      <w:r w:rsidR="00421DD4">
        <w:rPr>
          <w:color w:val="000000" w:themeColor="text1"/>
          <w:sz w:val="28"/>
          <w:szCs w:val="28"/>
        </w:rPr>
        <w:t xml:space="preserve"> </w:t>
      </w:r>
      <w:r w:rsidRPr="00421DD4">
        <w:rPr>
          <w:color w:val="000000" w:themeColor="text1"/>
          <w:sz w:val="28"/>
          <w:szCs w:val="28"/>
        </w:rPr>
        <w:t>карточки</w:t>
      </w:r>
      <w:r w:rsidR="00421DD4">
        <w:rPr>
          <w:color w:val="000000" w:themeColor="text1"/>
          <w:sz w:val="28"/>
          <w:szCs w:val="28"/>
        </w:rPr>
        <w:t xml:space="preserve"> </w:t>
      </w:r>
      <w:r w:rsidRPr="00421DD4">
        <w:rPr>
          <w:color w:val="000000" w:themeColor="text1"/>
          <w:sz w:val="28"/>
          <w:szCs w:val="28"/>
        </w:rPr>
        <w:t>блюда. Данный</w:t>
      </w:r>
      <w:r w:rsidR="00421DD4">
        <w:rPr>
          <w:color w:val="000000" w:themeColor="text1"/>
          <w:sz w:val="28"/>
          <w:szCs w:val="28"/>
        </w:rPr>
        <w:t xml:space="preserve"> </w:t>
      </w:r>
      <w:r w:rsidRPr="00421DD4">
        <w:rPr>
          <w:color w:val="000000" w:themeColor="text1"/>
          <w:sz w:val="28"/>
          <w:szCs w:val="28"/>
        </w:rPr>
        <w:t>документ содержит все</w:t>
      </w:r>
      <w:r w:rsidR="00421DD4">
        <w:rPr>
          <w:color w:val="000000" w:themeColor="text1"/>
          <w:sz w:val="28"/>
          <w:szCs w:val="28"/>
        </w:rPr>
        <w:t xml:space="preserve"> </w:t>
      </w:r>
      <w:r w:rsidRPr="00421DD4">
        <w:rPr>
          <w:color w:val="000000" w:themeColor="text1"/>
          <w:sz w:val="28"/>
          <w:szCs w:val="28"/>
        </w:rPr>
        <w:t>ингредиенты блюда, на</w:t>
      </w:r>
      <w:r w:rsidR="00421DD4">
        <w:rPr>
          <w:color w:val="000000" w:themeColor="text1"/>
          <w:sz w:val="28"/>
          <w:szCs w:val="28"/>
        </w:rPr>
        <w:t xml:space="preserve"> </w:t>
      </w:r>
      <w:r w:rsidRPr="00421DD4">
        <w:rPr>
          <w:color w:val="000000" w:themeColor="text1"/>
          <w:sz w:val="28"/>
          <w:szCs w:val="28"/>
        </w:rPr>
        <w:t>основании которого он</w:t>
      </w:r>
      <w:r w:rsidR="00421DD4">
        <w:rPr>
          <w:color w:val="000000" w:themeColor="text1"/>
          <w:sz w:val="28"/>
          <w:szCs w:val="28"/>
        </w:rPr>
        <w:t xml:space="preserve"> </w:t>
      </w:r>
      <w:r w:rsidRPr="00421DD4">
        <w:rPr>
          <w:color w:val="000000" w:themeColor="text1"/>
          <w:sz w:val="28"/>
          <w:szCs w:val="28"/>
        </w:rPr>
        <w:t>создан и позволяет</w:t>
      </w:r>
      <w:r w:rsidR="00421DD4">
        <w:rPr>
          <w:color w:val="000000" w:themeColor="text1"/>
          <w:sz w:val="28"/>
          <w:szCs w:val="28"/>
        </w:rPr>
        <w:t xml:space="preserve"> </w:t>
      </w:r>
      <w:r w:rsidRPr="00421DD4">
        <w:rPr>
          <w:color w:val="000000" w:themeColor="text1"/>
          <w:sz w:val="28"/>
          <w:szCs w:val="28"/>
        </w:rPr>
        <w:t>просчитать реальную закладку ингредиентов в течение некоторого периода времени. В “Акте проработки” описывается троекратный опыт приготовления блюда. В документе фиксируются средняя</w:t>
      </w:r>
      <w:r w:rsidR="00421DD4">
        <w:rPr>
          <w:color w:val="000000" w:themeColor="text1"/>
          <w:sz w:val="28"/>
          <w:szCs w:val="28"/>
        </w:rPr>
        <w:t xml:space="preserve"> </w:t>
      </w:r>
      <w:r w:rsidRPr="00421DD4">
        <w:rPr>
          <w:color w:val="000000" w:themeColor="text1"/>
          <w:sz w:val="28"/>
          <w:szCs w:val="28"/>
        </w:rPr>
        <w:t>величина, которая становиться основной для всех последующих документов, в том числе и для “Калькуляционной</w:t>
      </w:r>
      <w:r w:rsidR="00421DD4">
        <w:rPr>
          <w:color w:val="000000" w:themeColor="text1"/>
          <w:sz w:val="28"/>
          <w:szCs w:val="28"/>
        </w:rPr>
        <w:t xml:space="preserve"> </w:t>
      </w:r>
      <w:r w:rsidRPr="00421DD4">
        <w:rPr>
          <w:color w:val="000000" w:themeColor="text1"/>
          <w:sz w:val="28"/>
          <w:szCs w:val="28"/>
        </w:rPr>
        <w:t>карточки блюда.</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условиях автоматизации на предприятии следует рассмотреть схему списания материалов в производство и реализацию готовой продукции в целом так как, документы вводятся на основании других документов.</w:t>
      </w:r>
    </w:p>
    <w:p w:rsid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Формирование заказа оформляется документом «План-меню» он предназначен для составления меню. На основании данного документа можно распечатать документы:</w:t>
      </w:r>
    </w:p>
    <w:p w:rsid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Меню – распечатка меню;</w:t>
      </w:r>
    </w:p>
    <w:p w:rsid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План – распечатка плана меню;</w:t>
      </w:r>
    </w:p>
    <w:p w:rsid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Требования – распечатка списка необходимых товаров для производства всех указанных блюд;</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lastRenderedPageBreak/>
        <w:t>Нехватка –</w:t>
      </w:r>
      <w:r w:rsidRPr="00421DD4">
        <w:rPr>
          <w:color w:val="000000" w:themeColor="text1"/>
          <w:sz w:val="28"/>
          <w:szCs w:val="28"/>
        </w:rPr>
        <w:tab/>
        <w:t xml:space="preserve"> распечатка списка товаров, которых не хватает для производства всех указанных блюд;</w:t>
      </w:r>
    </w:p>
    <w:p w:rsid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Карточка – печать калькуляционных карточек.</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Так же на основании данного документа, после выбора нужных блюд из списка с использованием средств автоматизации выписывается «счет», который подтверждает факт заказа. В нем так же перечислены наименования заказанных блюд. После того как счет оплачен, оформляется «чек», он является основание для формирования документа «Марочный отчет».</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Документ «Марочный отчет» является основным документом позволяющим списать все материалы которые были использованы при производстве продукции. При помощи этого документа происходит списание продуктов со склада согласно калькуляционным картам. В документе «Марочный отчет» создаются накладные на продажу в розницу. Документ может создаваться</w:t>
      </w:r>
      <w:r w:rsidR="00421DD4">
        <w:rPr>
          <w:color w:val="000000" w:themeColor="text1"/>
          <w:sz w:val="28"/>
          <w:szCs w:val="28"/>
        </w:rPr>
        <w:t xml:space="preserve"> </w:t>
      </w:r>
      <w:r w:rsidRPr="00421DD4">
        <w:rPr>
          <w:color w:val="000000" w:themeColor="text1"/>
          <w:sz w:val="28"/>
          <w:szCs w:val="28"/>
        </w:rPr>
        <w:t>на основании документа «План-меню». Указывается склад, счет – 90.2 (т.е. продукция сразу отгружается покупателям) или 43 (счет готовой продукции откуда ее можно списать расходной накладной). Указываются налоги, статья затрат, подразделение и список товаров.</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силу особенностей технологического процесса, при производстве блюд может иметь место ситуация когда для производство некоторых блюд может не быть некоторых ингредиентов, то есть при производстве используются материалы которых нет в данный момент на складе. В этом случае должны использоваться иные имеющиеся материалы. Трудность состоит в том, что списание материалов в производство происходит по калькуляционным картам. Для отражения в учет этой ситуации должен быть использован документ «акт замены». Данный документ позволяет заменить одни ингредиенты в блюде другими без изменения в калькуляционных картах, что весьма удобно для точного учета материалов.</w:t>
      </w:r>
    </w:p>
    <w:p w:rsidR="00812CFC"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Следует отметить документальное оформление работы с блюдами полуфабрикатами. Для ведения контроля за блюдами полуфабрикатами предлагается работать по такой схеме:</w:t>
      </w:r>
    </w:p>
    <w:p w:rsidR="00812CFC" w:rsidRPr="00421DD4" w:rsidRDefault="000012EB" w:rsidP="00191C74">
      <w:pPr>
        <w:keepNext/>
        <w:widowControl w:val="0"/>
        <w:shd w:val="clear" w:color="000000" w:fill="auto"/>
        <w:spacing w:line="360" w:lineRule="auto"/>
        <w:jc w:val="center"/>
        <w:rPr>
          <w:color w:val="000000" w:themeColor="text1"/>
          <w:sz w:val="28"/>
          <w:szCs w:val="28"/>
        </w:rPr>
      </w:pPr>
      <w:r>
        <w:rPr>
          <w:b/>
          <w:color w:val="000000" w:themeColor="text1"/>
          <w:sz w:val="28"/>
          <w:szCs w:val="28"/>
        </w:rPr>
      </w:r>
      <w:r>
        <w:rPr>
          <w:b/>
          <w:color w:val="000000" w:themeColor="text1"/>
          <w:sz w:val="28"/>
          <w:szCs w:val="28"/>
        </w:rPr>
        <w:pict>
          <v:group id="_x0000_s1026" style="width:342pt;height:350.35pt;mso-position-horizontal-relative:char;mso-position-vertical-relative:line" coordorigin="1881,6451" coordsize="6840,7007">
            <v:rect id="_x0000_s1027" style="position:absolute;left:1881;top:7925;width:1800;height:540">
              <v:textbox>
                <w:txbxContent>
                  <w:p w:rsidR="00421DD4" w:rsidRPr="00B644F4" w:rsidRDefault="00421DD4" w:rsidP="00812CFC">
                    <w:pPr>
                      <w:rPr>
                        <w:color w:val="000000"/>
                        <w:sz w:val="28"/>
                        <w:szCs w:val="28"/>
                      </w:rPr>
                    </w:pPr>
                    <w:r w:rsidRPr="00B644F4">
                      <w:rPr>
                        <w:color w:val="000000"/>
                        <w:sz w:val="28"/>
                        <w:szCs w:val="28"/>
                      </w:rPr>
                      <w:t>План-меню</w:t>
                    </w:r>
                  </w:p>
                </w:txbxContent>
              </v:textbox>
            </v:rect>
            <v:rect id="_x0000_s1028" style="position:absolute;left:1881;top:8970;width:3240;height:540">
              <v:textbox>
                <w:txbxContent>
                  <w:p w:rsidR="00421DD4" w:rsidRPr="00B644F4" w:rsidRDefault="00421DD4" w:rsidP="00812CFC">
                    <w:pPr>
                      <w:numPr>
                        <w:ins w:id="22" w:author="Unknown"/>
                      </w:numPr>
                      <w:rPr>
                        <w:color w:val="000000"/>
                        <w:sz w:val="28"/>
                        <w:szCs w:val="28"/>
                      </w:rPr>
                    </w:pPr>
                    <w:r w:rsidRPr="00B644F4">
                      <w:rPr>
                        <w:color w:val="000000"/>
                        <w:sz w:val="28"/>
                        <w:szCs w:val="28"/>
                      </w:rPr>
                      <w:t>Перемещение товаров</w:t>
                    </w:r>
                  </w:p>
                </w:txbxContent>
              </v:textbox>
            </v:rect>
            <v:rect id="_x0000_s1029" style="position:absolute;left:1881;top:9870;width:3600;height:540">
              <v:textbox style="mso-next-textbox:#_x0000_s1029">
                <w:txbxContent>
                  <w:p w:rsidR="00421DD4" w:rsidRPr="00B644F4" w:rsidRDefault="00421DD4" w:rsidP="00812CFC">
                    <w:pPr>
                      <w:rPr>
                        <w:color w:val="000000"/>
                        <w:sz w:val="28"/>
                        <w:szCs w:val="28"/>
                      </w:rPr>
                    </w:pPr>
                    <w:r w:rsidRPr="00B644F4">
                      <w:rPr>
                        <w:color w:val="000000"/>
                        <w:sz w:val="28"/>
                        <w:szCs w:val="28"/>
                      </w:rPr>
                      <w:t>Марочный отчет (43 счет)</w:t>
                    </w:r>
                  </w:p>
                </w:txbxContent>
              </v:textbox>
            </v:rect>
            <v:rect id="_x0000_s1030" style="position:absolute;left:1881;top:10950;width:5940;height:540">
              <v:textbox style="mso-next-textbox:#_x0000_s1030">
                <w:txbxContent>
                  <w:p w:rsidR="00421DD4" w:rsidRPr="00B644F4" w:rsidRDefault="00421DD4" w:rsidP="00812CFC">
                    <w:pPr>
                      <w:rPr>
                        <w:color w:val="000000"/>
                        <w:sz w:val="28"/>
                        <w:szCs w:val="28"/>
                      </w:rPr>
                    </w:pPr>
                    <w:r w:rsidRPr="00B644F4">
                      <w:rPr>
                        <w:color w:val="000000"/>
                        <w:sz w:val="28"/>
                        <w:szCs w:val="28"/>
                      </w:rPr>
                      <w:t>Перемещение блюд и п/ф (по необходимости)</w:t>
                    </w:r>
                  </w:p>
                </w:txbxContent>
              </v:textbox>
            </v:rect>
            <v:rect id="_x0000_s1031" style="position:absolute;left:1881;top:11838;width:4860;height:540">
              <v:textbox style="mso-next-textbox:#_x0000_s1031">
                <w:txbxContent>
                  <w:p w:rsidR="00421DD4" w:rsidRPr="00B644F4" w:rsidRDefault="00421DD4" w:rsidP="00812CFC">
                    <w:pPr>
                      <w:rPr>
                        <w:color w:val="000000"/>
                        <w:sz w:val="28"/>
                        <w:szCs w:val="28"/>
                      </w:rPr>
                    </w:pPr>
                    <w:r w:rsidRPr="00B644F4">
                      <w:rPr>
                        <w:color w:val="000000"/>
                        <w:sz w:val="28"/>
                        <w:szCs w:val="28"/>
                      </w:rPr>
                      <w:t>Марочный отчет по ККМ (90.2 счет)</w:t>
                    </w:r>
                  </w:p>
                </w:txbxContent>
              </v:textbox>
            </v:rect>
            <v:rect id="_x0000_s1032" style="position:absolute;left:1881;top:12918;width:6840;height:540">
              <v:textbox style="mso-next-textbox:#_x0000_s1032">
                <w:txbxContent>
                  <w:p w:rsidR="00421DD4" w:rsidRPr="00B644F4" w:rsidRDefault="00421DD4" w:rsidP="00812CFC">
                    <w:pPr>
                      <w:rPr>
                        <w:color w:val="000000"/>
                        <w:sz w:val="28"/>
                        <w:szCs w:val="28"/>
                      </w:rPr>
                    </w:pPr>
                    <w:r w:rsidRPr="00B644F4">
                      <w:rPr>
                        <w:color w:val="000000"/>
                        <w:sz w:val="28"/>
                        <w:szCs w:val="28"/>
                      </w:rPr>
                      <w:t>Инвентаризация ТМЦ (контроль за блюдами и п/ф)</w:t>
                    </w:r>
                  </w:p>
                </w:txbxContent>
              </v:textbox>
            </v:rect>
            <v:line id="_x0000_s1033" style="position:absolute;flip:x" from="3501,7351" to="3501,7890">
              <v:stroke endarrow="block"/>
            </v:line>
            <v:line id="_x0000_s1034" style="position:absolute;flip:x" from="3501,9510" to="3501,9870">
              <v:stroke endarrow="block"/>
            </v:line>
            <v:line id="_x0000_s1035" style="position:absolute" from="3501,10446" to="3501,10986">
              <v:stroke endarrow="block"/>
            </v:line>
            <v:line id="_x0000_s1036" style="position:absolute;flip:x" from="3501,11526" to="3501,11886">
              <v:stroke endarrow="block"/>
            </v:line>
            <v:line id="_x0000_s1037" style="position:absolute" from="3501,12426" to="3501,12966">
              <v:stroke endarrow="block"/>
            </v:line>
            <v:rect id="_x0000_s1038" style="position:absolute;left:1881;top:6451;width:4500;height:900">
              <v:textbox>
                <w:txbxContent>
                  <w:p w:rsidR="00421DD4" w:rsidRPr="00B644F4" w:rsidRDefault="00421DD4" w:rsidP="00812CFC">
                    <w:pPr>
                      <w:rPr>
                        <w:color w:val="000000"/>
                        <w:sz w:val="28"/>
                        <w:szCs w:val="28"/>
                      </w:rPr>
                    </w:pPr>
                    <w:r w:rsidRPr="00B644F4">
                      <w:rPr>
                        <w:color w:val="000000"/>
                        <w:sz w:val="28"/>
                        <w:szCs w:val="28"/>
                      </w:rPr>
                      <w:t>Создание товара в справочнике “Номенклатура”</w:t>
                    </w:r>
                  </w:p>
                </w:txbxContent>
              </v:textbox>
            </v:rect>
            <v:line id="_x0000_s1039" style="position:absolute" from="3501,8465" to="3501,9005">
              <v:stroke endarrow="block"/>
            </v:line>
            <w10:wrap type="none"/>
            <w10:anchorlock/>
          </v:group>
        </w:pict>
      </w:r>
    </w:p>
    <w:p w:rsidR="00F600A0" w:rsidRPr="00421DD4" w:rsidRDefault="00F600A0" w:rsidP="00191C74">
      <w:pPr>
        <w:keepNext/>
        <w:widowControl w:val="0"/>
        <w:shd w:val="clear" w:color="000000" w:fill="auto"/>
        <w:suppressAutoHyphens/>
        <w:spacing w:line="360" w:lineRule="auto"/>
        <w:ind w:firstLine="709"/>
        <w:jc w:val="both"/>
        <w:rPr>
          <w:color w:val="000000" w:themeColor="text1"/>
          <w:sz w:val="28"/>
          <w:szCs w:val="28"/>
        </w:rPr>
      </w:pP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1.Описать блюда-полуфабрикаты. В справочнике “Номенклатура” у полуфабриката тип номенклатуры должен быть прописан как Блюдо, Полуфабрикат. Создать документ “Карточка блюда” (калькуляционная карточка).</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2. Поместить блюдо-полуфабрикат на 43 счет. Ввести нужное количество блюд и провести документ по 43 счету. Также. создать “Марочный отчет” можно на основании документа “План-меню”.</w:t>
      </w:r>
    </w:p>
    <w:p w:rsid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дальнейшем это блюдо-полуфабрикат можно продать или использовать его для дальнейшего приготовления сложного блюда.</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Если же в дальнейшем из полуфабрикатов будут готовиться блюда, то в “Марочном отчете” нужно указать тот склад продукции, где готовится основное блюдо или делается перемещение блюда со склада на склад (формируете документ “Перемещение блюд и полуфабрикатов”).</w:t>
      </w:r>
    </w:p>
    <w:p w:rsid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3. При передаче продаж с касс, формируется “Марочный отчет по </w:t>
      </w:r>
      <w:r w:rsidRPr="00421DD4">
        <w:rPr>
          <w:color w:val="000000" w:themeColor="text1"/>
          <w:sz w:val="28"/>
          <w:szCs w:val="28"/>
        </w:rPr>
        <w:lastRenderedPageBreak/>
        <w:t>ККМ” по 90.2 счету. Алгоритм работы программы такой. Программа анализирует, что, если на 43 счете</w:t>
      </w:r>
      <w:r w:rsidR="00421DD4">
        <w:rPr>
          <w:color w:val="000000" w:themeColor="text1"/>
          <w:sz w:val="28"/>
          <w:szCs w:val="28"/>
        </w:rPr>
        <w:t xml:space="preserve"> </w:t>
      </w:r>
      <w:r w:rsidRPr="00421DD4">
        <w:rPr>
          <w:color w:val="000000" w:themeColor="text1"/>
          <w:sz w:val="28"/>
          <w:szCs w:val="28"/>
        </w:rPr>
        <w:t>на заданном складе есть</w:t>
      </w:r>
      <w:r w:rsidR="00421DD4">
        <w:rPr>
          <w:color w:val="000000" w:themeColor="text1"/>
          <w:sz w:val="28"/>
          <w:szCs w:val="28"/>
        </w:rPr>
        <w:t xml:space="preserve"> </w:t>
      </w:r>
      <w:r w:rsidRPr="00421DD4">
        <w:rPr>
          <w:color w:val="000000" w:themeColor="text1"/>
          <w:sz w:val="28"/>
          <w:szCs w:val="28"/>
        </w:rPr>
        <w:t>блюдо, то списание будет происходить с 43 счета. В случае же нехватки какого-то количества блюда-полуфабриката будут списываться необходимые продукты</w:t>
      </w:r>
      <w:r w:rsidR="00421DD4">
        <w:rPr>
          <w:color w:val="000000" w:themeColor="text1"/>
          <w:sz w:val="28"/>
          <w:szCs w:val="28"/>
        </w:rPr>
        <w:t xml:space="preserve"> </w:t>
      </w:r>
      <w:r w:rsidRPr="00421DD4">
        <w:rPr>
          <w:color w:val="000000" w:themeColor="text1"/>
          <w:sz w:val="28"/>
          <w:szCs w:val="28"/>
        </w:rPr>
        <w:t>со счета 41.1.</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 целом предложенный документооборот отличается большей простотой, что очень важно для относительно небольшого предприятия. Это позволяет и избежать лишней работы как бухгалтера так и работников кухни, которые отвечают за правильные закладки материалов в готовую продукцию.</w:t>
      </w:r>
    </w:p>
    <w:p w:rsidR="00812CFC" w:rsidRPr="00421DD4" w:rsidRDefault="00812CFC"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Как было сказано выше многие документы не имеют печатной формы и вводятся на основании других документов, что позволяет избежать лишнего накопления печатных версий документов, а так же ошибок при переносе в электронный вид информации находящейся на документах в печатной форме.</w:t>
      </w:r>
    </w:p>
    <w:p w:rsidR="00812CFC" w:rsidRPr="00421DD4" w:rsidRDefault="00812CFC" w:rsidP="00191C74">
      <w:pPr>
        <w:keepNext/>
        <w:widowControl w:val="0"/>
        <w:shd w:val="clear" w:color="000000" w:fill="auto"/>
        <w:suppressAutoHyphens/>
        <w:autoSpaceDE w:val="0"/>
        <w:autoSpaceDN w:val="0"/>
        <w:adjustRightInd w:val="0"/>
        <w:spacing w:line="360" w:lineRule="auto"/>
        <w:ind w:firstLine="709"/>
        <w:jc w:val="both"/>
        <w:rPr>
          <w:bCs/>
          <w:color w:val="000000" w:themeColor="text1"/>
          <w:sz w:val="28"/>
          <w:szCs w:val="28"/>
        </w:rPr>
      </w:pPr>
    </w:p>
    <w:p w:rsidR="008C37C4" w:rsidRPr="003641D2" w:rsidRDefault="00812CFC" w:rsidP="00191C74">
      <w:pPr>
        <w:keepNext/>
        <w:widowControl w:val="0"/>
        <w:shd w:val="clear" w:color="000000" w:fill="auto"/>
        <w:autoSpaceDE w:val="0"/>
        <w:autoSpaceDN w:val="0"/>
        <w:adjustRightInd w:val="0"/>
        <w:spacing w:line="360" w:lineRule="auto"/>
        <w:jc w:val="center"/>
        <w:rPr>
          <w:b/>
          <w:bCs/>
          <w:color w:val="000000" w:themeColor="text1"/>
          <w:sz w:val="28"/>
          <w:szCs w:val="28"/>
        </w:rPr>
      </w:pPr>
      <w:r w:rsidRPr="003641D2">
        <w:rPr>
          <w:b/>
          <w:bCs/>
          <w:color w:val="000000" w:themeColor="text1"/>
          <w:sz w:val="28"/>
          <w:szCs w:val="28"/>
        </w:rPr>
        <w:t>4.4</w:t>
      </w:r>
      <w:r w:rsidR="008C37C4" w:rsidRPr="003641D2">
        <w:rPr>
          <w:b/>
          <w:bCs/>
          <w:color w:val="000000" w:themeColor="text1"/>
          <w:sz w:val="28"/>
          <w:szCs w:val="28"/>
        </w:rPr>
        <w:t xml:space="preserve"> Оперативный учет отклонений в стоимости МПЗ</w:t>
      </w:r>
    </w:p>
    <w:p w:rsidR="006610CB" w:rsidRPr="00421DD4" w:rsidRDefault="006610CB" w:rsidP="00191C74">
      <w:pPr>
        <w:keepNext/>
        <w:widowControl w:val="0"/>
        <w:shd w:val="clear" w:color="000000" w:fill="auto"/>
        <w:suppressAutoHyphens/>
        <w:autoSpaceDE w:val="0"/>
        <w:autoSpaceDN w:val="0"/>
        <w:adjustRightInd w:val="0"/>
        <w:spacing w:line="360" w:lineRule="auto"/>
        <w:ind w:firstLine="709"/>
        <w:jc w:val="both"/>
        <w:rPr>
          <w:bCs/>
          <w:color w:val="000000" w:themeColor="text1"/>
          <w:sz w:val="28"/>
          <w:szCs w:val="28"/>
        </w:rPr>
      </w:pP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Для учёта отклонений можно использовать</w:t>
      </w:r>
      <w:r w:rsidR="00421DD4">
        <w:rPr>
          <w:color w:val="000000" w:themeColor="text1"/>
          <w:sz w:val="28"/>
          <w:szCs w:val="28"/>
        </w:rPr>
        <w:t xml:space="preserve"> </w:t>
      </w:r>
      <w:r w:rsidRPr="00421DD4">
        <w:rPr>
          <w:color w:val="000000" w:themeColor="text1"/>
          <w:sz w:val="28"/>
          <w:szCs w:val="28"/>
        </w:rPr>
        <w:t>счета 15 «Заготовление и приобретение материальных ценностей» и 16 «Отклонение в стоимости материальных ценностей», на основании поступивших в организацию расчетных документов поставщиков делается запись по дебету счета 15 «Заготовление и приобретение материальных ценностей» и кредиту счетов 60 «Расчеты с поставщиками и подрядчиками», 20 «Основное производство», 23 «Вспомогательные производства», 71 «Расчеты с подотчетными лицами», 76 «Расчеты с разными дебиторами и кредиторами». Последнее зависит от того, откуда поступили те или иные ценности, и от характера расходов по заготовке и доставке материалов в организацию. При этом запись по дебету счета 15 «Заготовление и приобретение материальных ценностей» и кредиту счета 60 «Расчеты с поставщиками и подрядчиками» производится независимо от того, когда материалы поступили в организацию - до или после получения расчетных документов поставщика.</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Оприходование материалов, фактически поступивших в организацию, отражается записью по дебету счета 10 «Материалы» и кредиту счета 15 «Заготовление и приобретение материальных ценностей».</w:t>
      </w:r>
    </w:p>
    <w:p w:rsidR="00DA176A" w:rsidRPr="00421DD4" w:rsidRDefault="00DA176A"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Счет 15 «Заготовление и приобретение материальных ценностей» предназначен для обобщения информации о заготовлении и приобретении материально-производственных запасов, относящихся к средствам в обороте.</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 дебет счета 15 «Заготовление и приобретение материальных ценностей» относится покупная стоимость материально-производственных запасов, по которым в организацию поступили расчетные документы поставщиков. При этом записи производятся в корреспонденции со счетами 60 «Расчеты с поставщиками и подрядчиками», 20 «Основное производство», 23 «Вспомогательные производства», 71 «Расчеты с подотчетными лицами», 76 «Расчеты с разными дебиторами и кредиторами» (в зависимости от того, откуда поступили те или иные ценности, и от характера расходов по заготовке и доставке материально-производственных запасов в организации).</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 кредит счета 15 «Заготовление и приобретение материальных ценностей» в корреспонденции со счетом 10 «Материалы» относится стоимость фактически поступивших в организацию и оприходованных материально-производственных запасов.</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Сумма разницы в стоимости приобретенных материально-производственных запасов, исчисленной в фактической себестоимости приобретения (заготовления), и учетных ценах списывается со счета 15 «Заготовление и приобретение материальных ценностей» на счет 16 «Отклонение в стоимости материальных ценностей».</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Остаток по счету 15 «Заготовление и приобретение материальных ценностей» на конец месяца показывает наличие материально-производственных запасов в пути.</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Счет 15 может применяться, например, в следующих случаях:</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при применении учетных цен на материально-производственные запасы;</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при импорте материально-производственных запасов;</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при формировании цены приобретаемых запасов в течение продолжительного периода времени, а также в случае, когда источники формирования данной цены различны.</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Другими словами, фактическая себестоимость приобретенных материалов отражается по дебету счета 15, а учетная цена — по кредиту счета 15. Если же на счете 15 просто формируется (собирается) себестоимость материально-производственных запасов, то кредитовый оборот по счету 15 будет совпадать с дебетовым оборотом.</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Учетная цена материалов устанавливается предприятием самостоятельно.</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 качестве учетных цен на материалы применяются (п. 80 Приказа № П9н):</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цены поставщика (в этом случае другие расходы, входящие в фактическую себестоимость, учитываются отдельно в составе транспортно-заготовительных расходов);</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фактическая себестоимость материалов (в этом случае транспортно-заготовительные расходы отдельно не учитываются, так как они включаются непосредственно в учетные цены соответствующих МПЗ);</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планово-расчетные цены, которые разрабатываются и утверждаются организацией;</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средняя цена группы, которая устанавливается в тех случаях, когда производится укрупнение номенклатурных номеров МПЗ путем объединения в один номер нескольких размеров, сортов, видов однородных материалов, имеющих незначительные колебания в ценах.</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Если планово-расчетные или средние цены отклоняются от рыночных цен более чем на 10%, они должны быть пересмотрены.</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 организациях, ведущих учет по планово-расчетным ценам, разрабатывается номенклатура-ценник. Он составляется в разрезе субсчетов по счету 10. Внутри субсчетов они подразделяются по группам (видам). Наименования МПЗ записываются с указанием марки, сорта, размера и т. д.</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Каждому такому наименованию присваивается номенклатурный номер (шифр). Далее указываются единица измерения, учетная цена и последующие изменения цен (новая цена и с какого времени она действует). Номенклатура-ценник может разрабатываться и в случаях, когда в организации применяются другие виды учетных цен.</w:t>
      </w:r>
      <w:r w:rsidR="00F94A4C" w:rsidRPr="00421DD4">
        <w:rPr>
          <w:color w:val="000000" w:themeColor="text1"/>
          <w:sz w:val="28"/>
          <w:szCs w:val="28"/>
        </w:rPr>
        <w:t xml:space="preserve"> </w:t>
      </w:r>
      <w:r w:rsidRPr="00421DD4">
        <w:rPr>
          <w:color w:val="000000" w:themeColor="text1"/>
          <w:sz w:val="28"/>
          <w:szCs w:val="28"/>
        </w:rPr>
        <w:t>Порядок определения учетных цен должен быть закреплен в учетной политике организации.</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Счет 16 «Отклонение в стоимости материальных ценностей» предназначен для обобщения информации о разницах в стоимости приобретенных материально-производственных запасов, исчисленной в фактической себестоимости приобретения (заготовления) и учетных ценах, а также о данных, характеризующих суммовые разницы. Другими слонами, счет 16 применяется только в случае применения учетных цен на материалы при утверждении данного метода учета в учетной политике организации.</w:t>
      </w:r>
    </w:p>
    <w:p w:rsidR="00DA176A" w:rsidRPr="00421DD4" w:rsidRDefault="00DA176A"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Накопленные на счете 16 «Отклонение в стоимости материальных ценностей» разницы в стоимости приобретенных материально-производственных запасов, исчисленной в фактической себестоимости приобретения и учетных ценах, списываются (сторнируются - при отрицательной разнице) в дебет счетов учета затрат на производство (расходов па продажу) или других соответствующих счетов.</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Таким образом, если счет 15 могут использовать организации, не ведущие учет по учетным ценам для формирования себестоимости материалов, например, поступивших по импорту, то счет 16 используется исключительно предприятиями, отражающими стоимость материалов по учетным ценам. Для данных предприятий использование счета 15 обязательно. То есть счет 15 может использоваться отдельно, без применения счета 16, а счет 16 не может использоваться без счета 15.</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Аналитический учет по счету 16 «Отклонение в стоимости материальных ценностей» ведется по группам материально-производственных запасов с приблизительно одинаковым уровнем этих отклонений.</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Если учетная цена запасов превысила их фактическую себестоимость, на сумму превышения делается проводка:</w:t>
      </w:r>
    </w:p>
    <w:p w:rsidR="00421DD4" w:rsidRDefault="009F4E71"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bCs/>
          <w:color w:val="000000" w:themeColor="text1"/>
          <w:sz w:val="28"/>
          <w:szCs w:val="28"/>
        </w:rPr>
        <w:t>Д15</w:t>
      </w:r>
      <w:r w:rsidR="00DA176A" w:rsidRPr="00421DD4">
        <w:rPr>
          <w:bCs/>
          <w:color w:val="000000" w:themeColor="text1"/>
          <w:sz w:val="28"/>
          <w:szCs w:val="28"/>
        </w:rPr>
        <w:t>К16</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списано превышение учетной цены запасов над их фактической себестоимостью.</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Если учетная цена оказалась меньше их фактической себестоимости, делается запись:</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bCs/>
          <w:color w:val="000000" w:themeColor="text1"/>
          <w:sz w:val="28"/>
          <w:szCs w:val="28"/>
        </w:rPr>
        <w:t>Д</w:t>
      </w:r>
      <w:r w:rsidR="00F94A4C" w:rsidRPr="00421DD4">
        <w:rPr>
          <w:bCs/>
          <w:color w:val="000000" w:themeColor="text1"/>
          <w:sz w:val="28"/>
          <w:szCs w:val="28"/>
        </w:rPr>
        <w:t>16</w:t>
      </w:r>
      <w:r w:rsidRPr="00421DD4">
        <w:rPr>
          <w:bCs/>
          <w:color w:val="000000" w:themeColor="text1"/>
          <w:sz w:val="28"/>
          <w:szCs w:val="28"/>
        </w:rPr>
        <w:t>К15.</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Дебетовое сальдо по счету 16 списывается в конце отчетного месяца на те счета, на которые были списаны израсходованные или проданные материально-производственные запасы, пропорционально стоимости отпущенных в производство или проданных запасов. Данные операции отражаются проводками:</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bCs/>
          <w:color w:val="000000" w:themeColor="text1"/>
          <w:sz w:val="28"/>
          <w:szCs w:val="28"/>
        </w:rPr>
        <w:t>Д20(23,25,26) К16</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 списано отклонение в стоимости материалов, отпущенных в производство;</w:t>
      </w:r>
    </w:p>
    <w:p w:rsidR="00DA176A" w:rsidRPr="00421DD4" w:rsidRDefault="009F4E71"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bCs/>
          <w:color w:val="000000" w:themeColor="text1"/>
          <w:sz w:val="28"/>
          <w:szCs w:val="28"/>
        </w:rPr>
        <w:t>Д91-2</w:t>
      </w:r>
      <w:r w:rsidR="00DA176A" w:rsidRPr="00421DD4">
        <w:rPr>
          <w:bCs/>
          <w:color w:val="000000" w:themeColor="text1"/>
          <w:sz w:val="28"/>
          <w:szCs w:val="28"/>
        </w:rPr>
        <w:t>К16</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списано отклонение в стоимости материалов, отпущенных на сторону.</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Сумму отклонений, подлежащих списанию, можно рассчитать следующим образом.</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1.</w:t>
      </w:r>
      <w:r w:rsidR="00421DD4">
        <w:rPr>
          <w:color w:val="000000" w:themeColor="text1"/>
          <w:sz w:val="28"/>
          <w:szCs w:val="28"/>
        </w:rPr>
        <w:t xml:space="preserve"> </w:t>
      </w:r>
      <w:r w:rsidRPr="00421DD4">
        <w:rPr>
          <w:color w:val="000000" w:themeColor="text1"/>
          <w:sz w:val="28"/>
          <w:szCs w:val="28"/>
        </w:rPr>
        <w:t>Определяется сумма дебетового сальдо на счете 16 на начало месяца и дебетового оборота по счету 16 за месяц.</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2.</w:t>
      </w:r>
      <w:r w:rsidR="00421DD4">
        <w:rPr>
          <w:color w:val="000000" w:themeColor="text1"/>
          <w:sz w:val="28"/>
          <w:szCs w:val="28"/>
        </w:rPr>
        <w:t xml:space="preserve"> </w:t>
      </w:r>
      <w:r w:rsidRPr="00421DD4">
        <w:rPr>
          <w:color w:val="000000" w:themeColor="text1"/>
          <w:sz w:val="28"/>
          <w:szCs w:val="28"/>
        </w:rPr>
        <w:t>Определяется сумма дебетового сальдо на счете 10 на начало месяца и дебетового оборота по счету 10 за месяц.</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3.</w:t>
      </w:r>
      <w:r w:rsidR="00421DD4">
        <w:rPr>
          <w:color w:val="000000" w:themeColor="text1"/>
          <w:sz w:val="28"/>
          <w:szCs w:val="28"/>
        </w:rPr>
        <w:t xml:space="preserve"> </w:t>
      </w:r>
      <w:r w:rsidRPr="00421DD4">
        <w:rPr>
          <w:color w:val="000000" w:themeColor="text1"/>
          <w:sz w:val="28"/>
          <w:szCs w:val="28"/>
        </w:rPr>
        <w:t>Определяется кредитовый оборот по счету 10 за месяц.</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4.</w:t>
      </w:r>
      <w:r w:rsidR="00421DD4">
        <w:rPr>
          <w:color w:val="000000" w:themeColor="text1"/>
          <w:sz w:val="28"/>
          <w:szCs w:val="28"/>
        </w:rPr>
        <w:t xml:space="preserve"> </w:t>
      </w:r>
      <w:r w:rsidRPr="00421DD4">
        <w:rPr>
          <w:color w:val="000000" w:themeColor="text1"/>
          <w:sz w:val="28"/>
          <w:szCs w:val="28"/>
        </w:rPr>
        <w:t>Сумма отклонений рассчитывается в таком порядке: пункт 1: пункт 2 х пункт 3.</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Кредитовое сальдо по счету 16 сторнируется в конце отчетного месяца в корреспонденции с теми счетами, на которые были списаны материально-производственные запасы, пропорционально стоимости отпущенных в производство или проданных запасов. Данные операции отражаются проводками:</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bCs/>
          <w:color w:val="000000" w:themeColor="text1"/>
          <w:sz w:val="28"/>
          <w:szCs w:val="28"/>
        </w:rPr>
        <w:t>Д20, 23, 25, 26 К16</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сторно - списано отклонение в стоимости материалов, отпущенных в производство;</w:t>
      </w:r>
    </w:p>
    <w:p w:rsidR="00DA176A" w:rsidRPr="00421DD4" w:rsidRDefault="00F94A4C" w:rsidP="00191C74">
      <w:pPr>
        <w:keepNext/>
        <w:widowControl w:val="0"/>
        <w:shd w:val="clear" w:color="000000" w:fill="auto"/>
        <w:suppressAutoHyphens/>
        <w:autoSpaceDE w:val="0"/>
        <w:autoSpaceDN w:val="0"/>
        <w:adjustRightInd w:val="0"/>
        <w:spacing w:line="360" w:lineRule="auto"/>
        <w:ind w:firstLine="709"/>
        <w:jc w:val="both"/>
        <w:rPr>
          <w:bCs/>
          <w:color w:val="000000" w:themeColor="text1"/>
          <w:sz w:val="28"/>
          <w:szCs w:val="28"/>
        </w:rPr>
      </w:pPr>
      <w:r w:rsidRPr="00421DD4">
        <w:rPr>
          <w:bCs/>
          <w:color w:val="000000" w:themeColor="text1"/>
          <w:sz w:val="28"/>
          <w:szCs w:val="28"/>
        </w:rPr>
        <w:t>Д</w:t>
      </w:r>
      <w:r w:rsidR="009F4E71" w:rsidRPr="00421DD4">
        <w:rPr>
          <w:bCs/>
          <w:color w:val="000000" w:themeColor="text1"/>
          <w:sz w:val="28"/>
          <w:szCs w:val="28"/>
        </w:rPr>
        <w:t>91-2</w:t>
      </w:r>
      <w:r w:rsidR="00DA176A" w:rsidRPr="00421DD4">
        <w:rPr>
          <w:bCs/>
          <w:color w:val="000000" w:themeColor="text1"/>
          <w:sz w:val="28"/>
          <w:szCs w:val="28"/>
        </w:rPr>
        <w:t>К16</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w:t>
      </w:r>
      <w:r w:rsidR="00421DD4">
        <w:rPr>
          <w:color w:val="000000" w:themeColor="text1"/>
          <w:sz w:val="28"/>
          <w:szCs w:val="28"/>
        </w:rPr>
        <w:t xml:space="preserve"> </w:t>
      </w:r>
      <w:r w:rsidRPr="00421DD4">
        <w:rPr>
          <w:color w:val="000000" w:themeColor="text1"/>
          <w:sz w:val="28"/>
          <w:szCs w:val="28"/>
        </w:rPr>
        <w:t>сторно - списано отклонение в стоимости материалов, отпущенных на сторону.</w:t>
      </w:r>
    </w:p>
    <w:p w:rsidR="00DA176A" w:rsidRPr="00421DD4" w:rsidRDefault="00DA176A"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Сумму отклонений, подлежащих списанию, можно рассчитать следующим образом.</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1.</w:t>
      </w:r>
      <w:r w:rsidR="00421DD4">
        <w:rPr>
          <w:color w:val="000000" w:themeColor="text1"/>
          <w:sz w:val="28"/>
          <w:szCs w:val="28"/>
        </w:rPr>
        <w:t xml:space="preserve"> </w:t>
      </w:r>
      <w:r w:rsidRPr="00421DD4">
        <w:rPr>
          <w:color w:val="000000" w:themeColor="text1"/>
          <w:sz w:val="28"/>
          <w:szCs w:val="28"/>
        </w:rPr>
        <w:t>Определяется сумма кредитового сальдо на счете 16 на начало месяца и кредитового оборота по счету 16 за месяц.</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2.</w:t>
      </w:r>
      <w:r w:rsidR="00421DD4">
        <w:rPr>
          <w:color w:val="000000" w:themeColor="text1"/>
          <w:sz w:val="28"/>
          <w:szCs w:val="28"/>
        </w:rPr>
        <w:t xml:space="preserve"> </w:t>
      </w:r>
      <w:r w:rsidRPr="00421DD4">
        <w:rPr>
          <w:color w:val="000000" w:themeColor="text1"/>
          <w:sz w:val="28"/>
          <w:szCs w:val="28"/>
        </w:rPr>
        <w:t>Определяется сумма дебетового сальдо на счете 10 на начало месяца и дебетового оборота по счету 10 за месяц.</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3.</w:t>
      </w:r>
      <w:r w:rsidR="00421DD4">
        <w:rPr>
          <w:color w:val="000000" w:themeColor="text1"/>
          <w:sz w:val="28"/>
          <w:szCs w:val="28"/>
        </w:rPr>
        <w:t xml:space="preserve"> </w:t>
      </w:r>
      <w:r w:rsidRPr="00421DD4">
        <w:rPr>
          <w:color w:val="000000" w:themeColor="text1"/>
          <w:sz w:val="28"/>
          <w:szCs w:val="28"/>
        </w:rPr>
        <w:t>Определяется кредитовый оборот по счету 10 за месяц.</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4.</w:t>
      </w:r>
      <w:r w:rsidR="00421DD4">
        <w:rPr>
          <w:color w:val="000000" w:themeColor="text1"/>
          <w:sz w:val="28"/>
          <w:szCs w:val="28"/>
        </w:rPr>
        <w:t xml:space="preserve"> </w:t>
      </w:r>
      <w:r w:rsidRPr="00421DD4">
        <w:rPr>
          <w:color w:val="000000" w:themeColor="text1"/>
          <w:sz w:val="28"/>
          <w:szCs w:val="28"/>
        </w:rPr>
        <w:t>Сумма отклонений рассчитывается таким образом: пункт 1 : пункт 2 х пункт 3.</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В соответствии с п. 88 Приказа № 119н для облегчения расчетов можно применять следующие упрощенные варианты:</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1. Если отклонения составляют не более 10% от стоимости МПЗ, их можно сразу списывать на счета учета затрат или на увеличение стоимости МПЗ.</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2.</w:t>
      </w:r>
      <w:r w:rsidR="00421DD4">
        <w:rPr>
          <w:color w:val="000000" w:themeColor="text1"/>
          <w:sz w:val="28"/>
          <w:szCs w:val="28"/>
        </w:rPr>
        <w:t xml:space="preserve"> </w:t>
      </w:r>
      <w:r w:rsidRPr="00421DD4">
        <w:rPr>
          <w:color w:val="000000" w:themeColor="text1"/>
          <w:sz w:val="28"/>
          <w:szCs w:val="28"/>
        </w:rPr>
        <w:t>Суммы отклонений могут округляться до целых единиц.</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3.</w:t>
      </w:r>
      <w:r w:rsidR="00421DD4">
        <w:rPr>
          <w:color w:val="000000" w:themeColor="text1"/>
          <w:sz w:val="28"/>
          <w:szCs w:val="28"/>
        </w:rPr>
        <w:t xml:space="preserve"> </w:t>
      </w:r>
      <w:r w:rsidRPr="00421DD4">
        <w:rPr>
          <w:color w:val="000000" w:themeColor="text1"/>
          <w:sz w:val="28"/>
          <w:szCs w:val="28"/>
        </w:rPr>
        <w:t>В течение текущего месяца суммы отклонений могут распределяться исходя из удельного веса, сложившегося на начало данного месяца, а в следующем месяце корректироваться.</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4. Величина отклонений может распределяться пропорционально 1их удельному весу (нормативу), закрепленному в плановых (нормативных) калькуляциях, к учетной стоимости МПЗ. В следующем месяце [также производятся корректировки.</w:t>
      </w:r>
    </w:p>
    <w:p w:rsidR="00DA176A" w:rsidRPr="00421DD4" w:rsidRDefault="00DA176A" w:rsidP="00191C74">
      <w:pPr>
        <w:keepNext/>
        <w:widowControl w:val="0"/>
        <w:shd w:val="clear" w:color="000000" w:fill="auto"/>
        <w:suppressAutoHyphens/>
        <w:autoSpaceDE w:val="0"/>
        <w:autoSpaceDN w:val="0"/>
        <w:adjustRightInd w:val="0"/>
        <w:spacing w:line="360" w:lineRule="auto"/>
        <w:ind w:firstLine="709"/>
        <w:jc w:val="both"/>
        <w:rPr>
          <w:color w:val="000000" w:themeColor="text1"/>
          <w:sz w:val="28"/>
          <w:szCs w:val="28"/>
        </w:rPr>
      </w:pPr>
      <w:r w:rsidRPr="00421DD4">
        <w:rPr>
          <w:color w:val="000000" w:themeColor="text1"/>
          <w:sz w:val="28"/>
          <w:szCs w:val="28"/>
        </w:rPr>
        <w:t>5. Отклонения могут ежемесячно (в отчетном периоде) полностью списываться на увеличение стоимости израсходованных (отпущенных) Материалов, если их удельный вес к договорной (учетной) стоимости материалов не превышает 5%.</w:t>
      </w:r>
    </w:p>
    <w:p w:rsidR="002F4B47" w:rsidRPr="003641D2" w:rsidRDefault="003641D2" w:rsidP="00191C74">
      <w:pPr>
        <w:keepNext/>
        <w:widowControl w:val="0"/>
        <w:shd w:val="clear" w:color="000000" w:fill="auto"/>
        <w:autoSpaceDE w:val="0"/>
        <w:autoSpaceDN w:val="0"/>
        <w:adjustRightInd w:val="0"/>
        <w:spacing w:line="360" w:lineRule="auto"/>
        <w:jc w:val="center"/>
        <w:rPr>
          <w:b/>
          <w:bCs/>
          <w:color w:val="000000" w:themeColor="text1"/>
          <w:sz w:val="28"/>
          <w:szCs w:val="28"/>
        </w:rPr>
      </w:pPr>
      <w:r>
        <w:rPr>
          <w:color w:val="000000" w:themeColor="text1"/>
          <w:sz w:val="28"/>
          <w:szCs w:val="28"/>
        </w:rPr>
        <w:br w:type="page"/>
      </w:r>
      <w:r w:rsidR="002F4B47" w:rsidRPr="003641D2">
        <w:rPr>
          <w:b/>
          <w:bCs/>
          <w:color w:val="000000" w:themeColor="text1"/>
          <w:sz w:val="28"/>
          <w:szCs w:val="28"/>
        </w:rPr>
        <w:t>ЗАКЛЮЧЕНИЕ</w:t>
      </w:r>
    </w:p>
    <w:p w:rsidR="00A37E09" w:rsidRPr="003641D2" w:rsidRDefault="00A37E09" w:rsidP="00191C74">
      <w:pPr>
        <w:keepNext/>
        <w:widowControl w:val="0"/>
        <w:shd w:val="clear" w:color="000000" w:fill="auto"/>
        <w:autoSpaceDE w:val="0"/>
        <w:autoSpaceDN w:val="0"/>
        <w:adjustRightInd w:val="0"/>
        <w:spacing w:line="360" w:lineRule="auto"/>
        <w:jc w:val="center"/>
        <w:rPr>
          <w:b/>
          <w:bCs/>
          <w:color w:val="000000" w:themeColor="text1"/>
          <w:sz w:val="28"/>
          <w:szCs w:val="28"/>
        </w:rPr>
      </w:pPr>
    </w:p>
    <w:p w:rsidR="00A37E09" w:rsidRPr="00421DD4" w:rsidRDefault="00A37E09" w:rsidP="00191C74">
      <w:pPr>
        <w:keepNext/>
        <w:widowControl w:val="0"/>
        <w:shd w:val="clear" w:color="000000" w:fill="auto"/>
        <w:suppressAutoHyphens/>
        <w:autoSpaceDE w:val="0"/>
        <w:autoSpaceDN w:val="0"/>
        <w:adjustRightInd w:val="0"/>
        <w:spacing w:line="360" w:lineRule="auto"/>
        <w:ind w:firstLine="709"/>
        <w:jc w:val="both"/>
        <w:rPr>
          <w:bCs/>
          <w:color w:val="000000" w:themeColor="text1"/>
          <w:sz w:val="28"/>
          <w:szCs w:val="28"/>
        </w:rPr>
      </w:pPr>
      <w:r w:rsidRPr="00421DD4">
        <w:rPr>
          <w:bCs/>
          <w:color w:val="000000" w:themeColor="text1"/>
          <w:sz w:val="28"/>
          <w:szCs w:val="28"/>
        </w:rPr>
        <w:t>Исходя из проделанного исследования можно сделать следующие выводы:</w:t>
      </w:r>
    </w:p>
    <w:p w:rsidR="00B62A1E" w:rsidRPr="00421DD4" w:rsidRDefault="00B62A1E" w:rsidP="00191C74">
      <w:pPr>
        <w:pStyle w:val="24"/>
        <w:keepNext/>
        <w:widowControl w:val="0"/>
        <w:shd w:val="clear" w:color="000000" w:fill="auto"/>
        <w:suppressAutoHyphens/>
        <w:ind w:firstLine="709"/>
        <w:rPr>
          <w:color w:val="000000" w:themeColor="text1"/>
        </w:rPr>
      </w:pPr>
      <w:r w:rsidRPr="00421DD4">
        <w:rPr>
          <w:color w:val="000000" w:themeColor="text1"/>
        </w:rPr>
        <w:t>В Российской Федерации в условиях рыночной конкуренции благосостояние предприятия во многом зависит от его способности, без увеличения затрат и вовлечения в производство дополнительных дорогостоящих ресурсов, достигнуть оптимальных объемов производства продукции (работ, услуг), получив</w:t>
      </w:r>
      <w:r w:rsidR="00421DD4">
        <w:rPr>
          <w:color w:val="000000" w:themeColor="text1"/>
        </w:rPr>
        <w:t xml:space="preserve"> </w:t>
      </w:r>
      <w:r w:rsidRPr="00421DD4">
        <w:rPr>
          <w:color w:val="000000" w:themeColor="text1"/>
        </w:rPr>
        <w:t>при этом максимально возможную прибыль.</w:t>
      </w:r>
    </w:p>
    <w:p w:rsidR="00B62A1E" w:rsidRPr="00421DD4" w:rsidRDefault="00B62A1E" w:rsidP="00191C74">
      <w:pPr>
        <w:pStyle w:val="24"/>
        <w:keepNext/>
        <w:widowControl w:val="0"/>
        <w:shd w:val="clear" w:color="000000" w:fill="auto"/>
        <w:suppressAutoHyphens/>
        <w:ind w:firstLine="709"/>
        <w:rPr>
          <w:color w:val="000000" w:themeColor="text1"/>
        </w:rPr>
      </w:pPr>
      <w:r w:rsidRPr="00421DD4">
        <w:rPr>
          <w:color w:val="000000" w:themeColor="text1"/>
        </w:rPr>
        <w:t>В этой ситуации становится очевидным необходимость рационального</w:t>
      </w:r>
      <w:r w:rsidR="00421DD4">
        <w:rPr>
          <w:color w:val="000000" w:themeColor="text1"/>
        </w:rPr>
        <w:t xml:space="preserve"> </w:t>
      </w:r>
      <w:r w:rsidRPr="00421DD4">
        <w:rPr>
          <w:color w:val="000000" w:themeColor="text1"/>
        </w:rPr>
        <w:t>и</w:t>
      </w:r>
      <w:r w:rsidR="00421DD4">
        <w:rPr>
          <w:color w:val="000000" w:themeColor="text1"/>
        </w:rPr>
        <w:t xml:space="preserve"> </w:t>
      </w:r>
      <w:r w:rsidRPr="00421DD4">
        <w:rPr>
          <w:color w:val="000000" w:themeColor="text1"/>
        </w:rPr>
        <w:t>эффективного использования</w:t>
      </w:r>
      <w:r w:rsidR="00421DD4">
        <w:rPr>
          <w:color w:val="000000" w:themeColor="text1"/>
        </w:rPr>
        <w:t xml:space="preserve"> </w:t>
      </w:r>
      <w:r w:rsidRPr="00421DD4">
        <w:rPr>
          <w:color w:val="000000" w:themeColor="text1"/>
        </w:rPr>
        <w:t>в процессе производственной и</w:t>
      </w:r>
      <w:r w:rsidR="00421DD4">
        <w:rPr>
          <w:color w:val="000000" w:themeColor="text1"/>
        </w:rPr>
        <w:t xml:space="preserve"> </w:t>
      </w:r>
      <w:r w:rsidRPr="00421DD4">
        <w:rPr>
          <w:color w:val="000000" w:themeColor="text1"/>
        </w:rPr>
        <w:t>хозяйственной деятельности всех имеющихся на предприятии ресурсов, в том числе материальных ресурсов, занимающих наибольший удельный вес в полной себестоимости продукции (работ, услуг).</w:t>
      </w:r>
    </w:p>
    <w:p w:rsidR="00B62A1E" w:rsidRPr="00421DD4" w:rsidRDefault="00B62A1E" w:rsidP="00191C74">
      <w:pPr>
        <w:pStyle w:val="24"/>
        <w:keepNext/>
        <w:widowControl w:val="0"/>
        <w:shd w:val="clear" w:color="000000" w:fill="auto"/>
        <w:suppressAutoHyphens/>
        <w:ind w:firstLine="709"/>
        <w:rPr>
          <w:color w:val="000000" w:themeColor="text1"/>
        </w:rPr>
      </w:pPr>
      <w:r w:rsidRPr="00421DD4">
        <w:rPr>
          <w:color w:val="000000" w:themeColor="text1"/>
        </w:rPr>
        <w:t>Следовательно, сокращение материальных затрат и снижение материалоемкости продукции</w:t>
      </w:r>
      <w:r w:rsidR="00421DD4">
        <w:rPr>
          <w:color w:val="000000" w:themeColor="text1"/>
        </w:rPr>
        <w:t xml:space="preserve"> </w:t>
      </w:r>
      <w:r w:rsidRPr="00421DD4">
        <w:rPr>
          <w:color w:val="000000" w:themeColor="text1"/>
        </w:rPr>
        <w:t>(работ, услуг)</w:t>
      </w:r>
      <w:r w:rsidR="00421DD4">
        <w:rPr>
          <w:color w:val="000000" w:themeColor="text1"/>
        </w:rPr>
        <w:t xml:space="preserve"> </w:t>
      </w:r>
      <w:r w:rsidRPr="00421DD4">
        <w:rPr>
          <w:color w:val="000000" w:themeColor="text1"/>
        </w:rPr>
        <w:t>являются для</w:t>
      </w:r>
      <w:r w:rsidR="00421DD4">
        <w:rPr>
          <w:color w:val="000000" w:themeColor="text1"/>
        </w:rPr>
        <w:t xml:space="preserve"> </w:t>
      </w:r>
      <w:r w:rsidRPr="00421DD4">
        <w:rPr>
          <w:color w:val="000000" w:themeColor="text1"/>
        </w:rPr>
        <w:t>рассматриваемого</w:t>
      </w:r>
      <w:r w:rsidR="00421DD4">
        <w:rPr>
          <w:color w:val="000000" w:themeColor="text1"/>
        </w:rPr>
        <w:t xml:space="preserve"> </w:t>
      </w:r>
      <w:r w:rsidRPr="00421DD4">
        <w:rPr>
          <w:color w:val="000000" w:themeColor="text1"/>
        </w:rPr>
        <w:t>предприятия</w:t>
      </w:r>
      <w:r w:rsidR="00421DD4">
        <w:rPr>
          <w:color w:val="000000" w:themeColor="text1"/>
        </w:rPr>
        <w:t xml:space="preserve"> </w:t>
      </w:r>
      <w:r w:rsidRPr="00421DD4">
        <w:rPr>
          <w:color w:val="000000" w:themeColor="text1"/>
        </w:rPr>
        <w:t>важнейшим</w:t>
      </w:r>
      <w:r w:rsidR="00421DD4">
        <w:rPr>
          <w:color w:val="000000" w:themeColor="text1"/>
        </w:rPr>
        <w:t xml:space="preserve"> </w:t>
      </w:r>
      <w:r w:rsidRPr="00421DD4">
        <w:rPr>
          <w:color w:val="000000" w:themeColor="text1"/>
        </w:rPr>
        <w:t>фактором</w:t>
      </w:r>
      <w:r w:rsidR="00421DD4">
        <w:rPr>
          <w:color w:val="000000" w:themeColor="text1"/>
        </w:rPr>
        <w:t xml:space="preserve"> </w:t>
      </w:r>
      <w:r w:rsidRPr="00421DD4">
        <w:rPr>
          <w:color w:val="000000" w:themeColor="text1"/>
        </w:rPr>
        <w:t>повышения</w:t>
      </w:r>
      <w:r w:rsidR="00421DD4">
        <w:rPr>
          <w:color w:val="000000" w:themeColor="text1"/>
        </w:rPr>
        <w:t xml:space="preserve"> </w:t>
      </w:r>
      <w:r w:rsidRPr="00421DD4">
        <w:rPr>
          <w:color w:val="000000" w:themeColor="text1"/>
        </w:rPr>
        <w:t>эффективности</w:t>
      </w:r>
      <w:r w:rsidR="00421DD4">
        <w:rPr>
          <w:color w:val="000000" w:themeColor="text1"/>
        </w:rPr>
        <w:t xml:space="preserve"> </w:t>
      </w:r>
      <w:r w:rsidRPr="00421DD4">
        <w:rPr>
          <w:color w:val="000000" w:themeColor="text1"/>
        </w:rPr>
        <w:t>производства,</w:t>
      </w:r>
      <w:r w:rsidR="00421DD4">
        <w:rPr>
          <w:color w:val="000000" w:themeColor="text1"/>
        </w:rPr>
        <w:t xml:space="preserve"> </w:t>
      </w:r>
      <w:r w:rsidRPr="00421DD4">
        <w:rPr>
          <w:color w:val="000000" w:themeColor="text1"/>
        </w:rPr>
        <w:t>поскольку</w:t>
      </w:r>
      <w:r w:rsidR="00421DD4">
        <w:rPr>
          <w:color w:val="000000" w:themeColor="text1"/>
        </w:rPr>
        <w:t xml:space="preserve"> </w:t>
      </w:r>
      <w:r w:rsidRPr="00421DD4">
        <w:rPr>
          <w:color w:val="000000" w:themeColor="text1"/>
        </w:rPr>
        <w:t>уменьшение</w:t>
      </w:r>
      <w:r w:rsidR="00421DD4">
        <w:rPr>
          <w:color w:val="000000" w:themeColor="text1"/>
        </w:rPr>
        <w:t xml:space="preserve"> </w:t>
      </w:r>
      <w:r w:rsidRPr="00421DD4">
        <w:rPr>
          <w:color w:val="000000" w:themeColor="text1"/>
        </w:rPr>
        <w:t>затрат</w:t>
      </w:r>
      <w:r w:rsidR="00421DD4">
        <w:rPr>
          <w:color w:val="000000" w:themeColor="text1"/>
        </w:rPr>
        <w:t xml:space="preserve"> </w:t>
      </w:r>
      <w:r w:rsidRPr="00421DD4">
        <w:rPr>
          <w:color w:val="000000" w:themeColor="text1"/>
        </w:rPr>
        <w:t>на производство</w:t>
      </w:r>
      <w:r w:rsidR="00421DD4">
        <w:rPr>
          <w:color w:val="000000" w:themeColor="text1"/>
        </w:rPr>
        <w:t xml:space="preserve"> </w:t>
      </w:r>
      <w:r w:rsidRPr="00421DD4">
        <w:rPr>
          <w:color w:val="000000" w:themeColor="text1"/>
        </w:rPr>
        <w:t>продукции</w:t>
      </w:r>
      <w:r w:rsidR="00421DD4">
        <w:rPr>
          <w:color w:val="000000" w:themeColor="text1"/>
        </w:rPr>
        <w:t xml:space="preserve"> </w:t>
      </w:r>
      <w:r w:rsidRPr="00421DD4">
        <w:rPr>
          <w:color w:val="000000" w:themeColor="text1"/>
        </w:rPr>
        <w:t>вследствие</w:t>
      </w:r>
      <w:r w:rsidR="00421DD4">
        <w:rPr>
          <w:color w:val="000000" w:themeColor="text1"/>
        </w:rPr>
        <w:t xml:space="preserve"> </w:t>
      </w:r>
      <w:r w:rsidRPr="00421DD4">
        <w:rPr>
          <w:color w:val="000000" w:themeColor="text1"/>
        </w:rPr>
        <w:t>экономного расходования материальных ресурсов способствует</w:t>
      </w:r>
      <w:r w:rsidR="00421DD4">
        <w:rPr>
          <w:color w:val="000000" w:themeColor="text1"/>
        </w:rPr>
        <w:t xml:space="preserve"> </w:t>
      </w:r>
      <w:r w:rsidRPr="00421DD4">
        <w:rPr>
          <w:color w:val="000000" w:themeColor="text1"/>
        </w:rPr>
        <w:t>снижению ее</w:t>
      </w:r>
      <w:r w:rsidR="00421DD4">
        <w:rPr>
          <w:color w:val="000000" w:themeColor="text1"/>
        </w:rPr>
        <w:t xml:space="preserve"> </w:t>
      </w:r>
      <w:r w:rsidRPr="00421DD4">
        <w:rPr>
          <w:color w:val="000000" w:themeColor="text1"/>
        </w:rPr>
        <w:t>себестоимости и</w:t>
      </w:r>
      <w:r w:rsidR="00421DD4">
        <w:rPr>
          <w:color w:val="000000" w:themeColor="text1"/>
        </w:rPr>
        <w:t xml:space="preserve"> </w:t>
      </w:r>
      <w:r w:rsidRPr="00421DD4">
        <w:rPr>
          <w:color w:val="000000" w:themeColor="text1"/>
        </w:rPr>
        <w:t>росту прибыли</w:t>
      </w:r>
      <w:r w:rsidR="00421DD4">
        <w:rPr>
          <w:color w:val="000000" w:themeColor="text1"/>
        </w:rPr>
        <w:t xml:space="preserve"> </w:t>
      </w:r>
      <w:r w:rsidRPr="00421DD4">
        <w:rPr>
          <w:color w:val="000000" w:themeColor="text1"/>
        </w:rPr>
        <w:t>от</w:t>
      </w:r>
      <w:r w:rsidR="00421DD4">
        <w:rPr>
          <w:color w:val="000000" w:themeColor="text1"/>
        </w:rPr>
        <w:t xml:space="preserve"> </w:t>
      </w:r>
      <w:r w:rsidRPr="00421DD4">
        <w:rPr>
          <w:color w:val="000000" w:themeColor="text1"/>
        </w:rPr>
        <w:t>ее</w:t>
      </w:r>
      <w:r w:rsidR="00421DD4">
        <w:rPr>
          <w:color w:val="000000" w:themeColor="text1"/>
        </w:rPr>
        <w:t xml:space="preserve"> </w:t>
      </w:r>
      <w:r w:rsidRPr="00421DD4">
        <w:rPr>
          <w:color w:val="000000" w:themeColor="text1"/>
        </w:rPr>
        <w:t>реализации.</w:t>
      </w:r>
      <w:r w:rsidR="00421DD4">
        <w:rPr>
          <w:color w:val="000000" w:themeColor="text1"/>
        </w:rPr>
        <w:t xml:space="preserve"> </w:t>
      </w:r>
      <w:r w:rsidRPr="00421DD4">
        <w:rPr>
          <w:color w:val="000000" w:themeColor="text1"/>
        </w:rPr>
        <w:t>Кроме</w:t>
      </w:r>
      <w:r w:rsidR="00421DD4">
        <w:rPr>
          <w:color w:val="000000" w:themeColor="text1"/>
        </w:rPr>
        <w:t xml:space="preserve"> </w:t>
      </w:r>
      <w:r w:rsidRPr="00421DD4">
        <w:rPr>
          <w:color w:val="000000" w:themeColor="text1"/>
        </w:rPr>
        <w:t>того,</w:t>
      </w:r>
      <w:r w:rsidR="00421DD4">
        <w:rPr>
          <w:color w:val="000000" w:themeColor="text1"/>
        </w:rPr>
        <w:t xml:space="preserve"> </w:t>
      </w:r>
      <w:r w:rsidRPr="00421DD4">
        <w:rPr>
          <w:color w:val="000000" w:themeColor="text1"/>
        </w:rPr>
        <w:t>снижение расходов материалов,</w:t>
      </w:r>
      <w:r w:rsidR="00421DD4">
        <w:rPr>
          <w:color w:val="000000" w:themeColor="text1"/>
        </w:rPr>
        <w:t xml:space="preserve"> </w:t>
      </w:r>
      <w:r w:rsidRPr="00421DD4">
        <w:rPr>
          <w:color w:val="000000" w:themeColor="text1"/>
        </w:rPr>
        <w:t>материалоемкости продукции (работ, услуг) приводит к ускорению</w:t>
      </w:r>
      <w:r w:rsidR="00421DD4">
        <w:rPr>
          <w:color w:val="000000" w:themeColor="text1"/>
        </w:rPr>
        <w:t xml:space="preserve"> </w:t>
      </w:r>
      <w:r w:rsidRPr="00421DD4">
        <w:rPr>
          <w:color w:val="000000" w:themeColor="text1"/>
        </w:rPr>
        <w:t>оборачиваемости оборотных средств предприятия,</w:t>
      </w:r>
      <w:r w:rsidR="00421DD4">
        <w:rPr>
          <w:color w:val="000000" w:themeColor="text1"/>
        </w:rPr>
        <w:t xml:space="preserve"> </w:t>
      </w:r>
      <w:r w:rsidRPr="00421DD4">
        <w:rPr>
          <w:color w:val="000000" w:themeColor="text1"/>
        </w:rPr>
        <w:t>уменьшению денежных затрат</w:t>
      </w:r>
      <w:r w:rsidR="00421DD4">
        <w:rPr>
          <w:color w:val="000000" w:themeColor="text1"/>
        </w:rPr>
        <w:t xml:space="preserve"> </w:t>
      </w:r>
      <w:r w:rsidRPr="00421DD4">
        <w:rPr>
          <w:color w:val="000000" w:themeColor="text1"/>
        </w:rPr>
        <w:t>на образование производственных</w:t>
      </w:r>
      <w:r w:rsidR="00421DD4">
        <w:rPr>
          <w:color w:val="000000" w:themeColor="text1"/>
        </w:rPr>
        <w:t xml:space="preserve"> </w:t>
      </w:r>
      <w:r w:rsidRPr="00421DD4">
        <w:rPr>
          <w:color w:val="000000" w:themeColor="text1"/>
        </w:rPr>
        <w:t>запасов, следовательно,</w:t>
      </w:r>
      <w:r w:rsidR="00421DD4">
        <w:rPr>
          <w:color w:val="000000" w:themeColor="text1"/>
        </w:rPr>
        <w:t xml:space="preserve"> </w:t>
      </w:r>
      <w:r w:rsidRPr="00421DD4">
        <w:rPr>
          <w:color w:val="000000" w:themeColor="text1"/>
        </w:rPr>
        <w:t>улучшается</w:t>
      </w:r>
      <w:r w:rsidR="00421DD4">
        <w:rPr>
          <w:color w:val="000000" w:themeColor="text1"/>
        </w:rPr>
        <w:t xml:space="preserve"> </w:t>
      </w:r>
      <w:r w:rsidRPr="00421DD4">
        <w:rPr>
          <w:color w:val="000000" w:themeColor="text1"/>
        </w:rPr>
        <w:t>вся</w:t>
      </w:r>
      <w:r w:rsidR="00421DD4">
        <w:rPr>
          <w:color w:val="000000" w:themeColor="text1"/>
        </w:rPr>
        <w:t xml:space="preserve"> </w:t>
      </w:r>
      <w:r w:rsidRPr="00421DD4">
        <w:rPr>
          <w:color w:val="000000" w:themeColor="text1"/>
        </w:rPr>
        <w:t>совокупность показателей</w:t>
      </w:r>
      <w:r w:rsidR="00421DD4">
        <w:rPr>
          <w:color w:val="000000" w:themeColor="text1"/>
        </w:rPr>
        <w:t xml:space="preserve"> </w:t>
      </w:r>
      <w:r w:rsidRPr="00421DD4">
        <w:rPr>
          <w:color w:val="000000" w:themeColor="text1"/>
        </w:rPr>
        <w:t>эффективности производства.</w:t>
      </w:r>
    </w:p>
    <w:p w:rsidR="00B62A1E" w:rsidRPr="00421DD4" w:rsidRDefault="00B62A1E" w:rsidP="00191C74">
      <w:pPr>
        <w:pStyle w:val="24"/>
        <w:keepNext/>
        <w:widowControl w:val="0"/>
        <w:shd w:val="clear" w:color="000000" w:fill="auto"/>
        <w:suppressAutoHyphens/>
        <w:ind w:firstLine="709"/>
        <w:rPr>
          <w:color w:val="000000" w:themeColor="text1"/>
        </w:rPr>
      </w:pPr>
      <w:r w:rsidRPr="00421DD4">
        <w:rPr>
          <w:color w:val="000000" w:themeColor="text1"/>
        </w:rPr>
        <w:t>Поэтому</w:t>
      </w:r>
      <w:r w:rsidR="00421DD4">
        <w:rPr>
          <w:color w:val="000000" w:themeColor="text1"/>
        </w:rPr>
        <w:t xml:space="preserve"> </w:t>
      </w:r>
      <w:r w:rsidRPr="00421DD4">
        <w:rPr>
          <w:color w:val="000000" w:themeColor="text1"/>
        </w:rPr>
        <w:t>в</w:t>
      </w:r>
      <w:r w:rsidR="00421DD4">
        <w:rPr>
          <w:color w:val="000000" w:themeColor="text1"/>
        </w:rPr>
        <w:t xml:space="preserve"> </w:t>
      </w:r>
      <w:r w:rsidRPr="00421DD4">
        <w:rPr>
          <w:color w:val="000000" w:themeColor="text1"/>
        </w:rPr>
        <w:t>практике</w:t>
      </w:r>
      <w:r w:rsidR="00421DD4">
        <w:rPr>
          <w:color w:val="000000" w:themeColor="text1"/>
        </w:rPr>
        <w:t xml:space="preserve"> </w:t>
      </w:r>
      <w:r w:rsidRPr="00421DD4">
        <w:rPr>
          <w:color w:val="000000" w:themeColor="text1"/>
        </w:rPr>
        <w:t>использования</w:t>
      </w:r>
      <w:r w:rsidR="00421DD4">
        <w:rPr>
          <w:color w:val="000000" w:themeColor="text1"/>
        </w:rPr>
        <w:t xml:space="preserve"> </w:t>
      </w:r>
      <w:r w:rsidRPr="00421DD4">
        <w:rPr>
          <w:color w:val="000000" w:themeColor="text1"/>
        </w:rPr>
        <w:t>материальных ресурсов необходимо</w:t>
      </w:r>
      <w:r w:rsidR="00421DD4">
        <w:rPr>
          <w:color w:val="000000" w:themeColor="text1"/>
        </w:rPr>
        <w:t xml:space="preserve"> </w:t>
      </w:r>
      <w:r w:rsidRPr="00421DD4">
        <w:rPr>
          <w:color w:val="000000" w:themeColor="text1"/>
        </w:rPr>
        <w:t>руководствоваться</w:t>
      </w:r>
      <w:r w:rsidR="00421DD4">
        <w:rPr>
          <w:color w:val="000000" w:themeColor="text1"/>
        </w:rPr>
        <w:t xml:space="preserve"> </w:t>
      </w:r>
      <w:r w:rsidRPr="00421DD4">
        <w:rPr>
          <w:color w:val="000000" w:themeColor="text1"/>
        </w:rPr>
        <w:t>четко</w:t>
      </w:r>
      <w:r w:rsidR="00421DD4">
        <w:rPr>
          <w:color w:val="000000" w:themeColor="text1"/>
        </w:rPr>
        <w:t xml:space="preserve"> </w:t>
      </w:r>
      <w:r w:rsidRPr="00421DD4">
        <w:rPr>
          <w:color w:val="000000" w:themeColor="text1"/>
        </w:rPr>
        <w:t>определенными задачами учета и</w:t>
      </w:r>
      <w:r w:rsidR="00421DD4">
        <w:rPr>
          <w:color w:val="000000" w:themeColor="text1"/>
        </w:rPr>
        <w:t xml:space="preserve"> </w:t>
      </w:r>
      <w:r w:rsidRPr="00421DD4">
        <w:rPr>
          <w:color w:val="000000" w:themeColor="text1"/>
        </w:rPr>
        <w:t>контроля за</w:t>
      </w:r>
      <w:r w:rsidR="00421DD4">
        <w:rPr>
          <w:color w:val="000000" w:themeColor="text1"/>
        </w:rPr>
        <w:t xml:space="preserve"> </w:t>
      </w:r>
      <w:r w:rsidRPr="00421DD4">
        <w:rPr>
          <w:color w:val="000000" w:themeColor="text1"/>
        </w:rPr>
        <w:t>использованием</w:t>
      </w:r>
      <w:r w:rsidR="00421DD4">
        <w:rPr>
          <w:color w:val="000000" w:themeColor="text1"/>
        </w:rPr>
        <w:t xml:space="preserve"> </w:t>
      </w:r>
      <w:r w:rsidRPr="00421DD4">
        <w:rPr>
          <w:color w:val="000000" w:themeColor="text1"/>
        </w:rPr>
        <w:t>материалов</w:t>
      </w:r>
      <w:r w:rsidR="00421DD4">
        <w:rPr>
          <w:color w:val="000000" w:themeColor="text1"/>
        </w:rPr>
        <w:t xml:space="preserve"> </w:t>
      </w:r>
      <w:r w:rsidRPr="00421DD4">
        <w:rPr>
          <w:color w:val="000000" w:themeColor="text1"/>
        </w:rPr>
        <w:t>на производство.</w:t>
      </w:r>
      <w:r w:rsidR="00421DD4">
        <w:rPr>
          <w:color w:val="000000" w:themeColor="text1"/>
        </w:rPr>
        <w:t xml:space="preserve"> </w:t>
      </w:r>
      <w:r w:rsidRPr="00421DD4">
        <w:rPr>
          <w:color w:val="000000" w:themeColor="text1"/>
        </w:rPr>
        <w:t>Решению</w:t>
      </w:r>
      <w:r w:rsidR="00421DD4">
        <w:rPr>
          <w:color w:val="000000" w:themeColor="text1"/>
        </w:rPr>
        <w:t xml:space="preserve"> </w:t>
      </w:r>
      <w:r w:rsidRPr="00421DD4">
        <w:rPr>
          <w:color w:val="000000" w:themeColor="text1"/>
        </w:rPr>
        <w:t>этих задач</w:t>
      </w:r>
      <w:r w:rsidR="00421DD4">
        <w:rPr>
          <w:color w:val="000000" w:themeColor="text1"/>
        </w:rPr>
        <w:t xml:space="preserve"> </w:t>
      </w:r>
      <w:r w:rsidRPr="00421DD4">
        <w:rPr>
          <w:color w:val="000000" w:themeColor="text1"/>
        </w:rPr>
        <w:t>способствует</w:t>
      </w:r>
      <w:r w:rsidR="00421DD4">
        <w:rPr>
          <w:color w:val="000000" w:themeColor="text1"/>
        </w:rPr>
        <w:t xml:space="preserve"> </w:t>
      </w:r>
      <w:r w:rsidRPr="00421DD4">
        <w:rPr>
          <w:color w:val="000000" w:themeColor="text1"/>
        </w:rPr>
        <w:t>правильная</w:t>
      </w:r>
      <w:r w:rsidR="00421DD4">
        <w:rPr>
          <w:color w:val="000000" w:themeColor="text1"/>
        </w:rPr>
        <w:t xml:space="preserve"> </w:t>
      </w:r>
      <w:r w:rsidRPr="00421DD4">
        <w:rPr>
          <w:color w:val="000000" w:themeColor="text1"/>
        </w:rPr>
        <w:t>организация оперативного (по</w:t>
      </w:r>
      <w:r w:rsidR="00421DD4">
        <w:rPr>
          <w:color w:val="000000" w:themeColor="text1"/>
        </w:rPr>
        <w:t xml:space="preserve"> </w:t>
      </w:r>
      <w:r w:rsidRPr="00421DD4">
        <w:rPr>
          <w:color w:val="000000" w:themeColor="text1"/>
        </w:rPr>
        <w:t>местам</w:t>
      </w:r>
      <w:r w:rsidR="00421DD4">
        <w:rPr>
          <w:color w:val="000000" w:themeColor="text1"/>
        </w:rPr>
        <w:t xml:space="preserve"> </w:t>
      </w:r>
      <w:r w:rsidRPr="00421DD4">
        <w:rPr>
          <w:color w:val="000000" w:themeColor="text1"/>
        </w:rPr>
        <w:t>хранения</w:t>
      </w:r>
      <w:r w:rsidR="00421DD4">
        <w:rPr>
          <w:color w:val="000000" w:themeColor="text1"/>
        </w:rPr>
        <w:t xml:space="preserve"> </w:t>
      </w:r>
      <w:r w:rsidRPr="00421DD4">
        <w:rPr>
          <w:color w:val="000000" w:themeColor="text1"/>
        </w:rPr>
        <w:t>и</w:t>
      </w:r>
      <w:r w:rsidR="00421DD4">
        <w:rPr>
          <w:color w:val="000000" w:themeColor="text1"/>
        </w:rPr>
        <w:t xml:space="preserve"> </w:t>
      </w:r>
      <w:r w:rsidRPr="00421DD4">
        <w:rPr>
          <w:color w:val="000000" w:themeColor="text1"/>
        </w:rPr>
        <w:t>использования)</w:t>
      </w:r>
      <w:r w:rsidR="00421DD4">
        <w:rPr>
          <w:color w:val="000000" w:themeColor="text1"/>
        </w:rPr>
        <w:t xml:space="preserve"> </w:t>
      </w:r>
      <w:r w:rsidRPr="00421DD4">
        <w:rPr>
          <w:color w:val="000000" w:themeColor="text1"/>
        </w:rPr>
        <w:t>и</w:t>
      </w:r>
      <w:r w:rsidR="00421DD4">
        <w:rPr>
          <w:color w:val="000000" w:themeColor="text1"/>
        </w:rPr>
        <w:t xml:space="preserve"> </w:t>
      </w:r>
      <w:r w:rsidRPr="00421DD4">
        <w:rPr>
          <w:color w:val="000000" w:themeColor="text1"/>
        </w:rPr>
        <w:t>бухгалтерского учета материальных ценностей на предприятии.</w:t>
      </w:r>
    </w:p>
    <w:p w:rsidR="00B62A1E" w:rsidRPr="00421DD4" w:rsidRDefault="00B62A1E" w:rsidP="00191C74">
      <w:pPr>
        <w:pStyle w:val="af4"/>
        <w:keepNext/>
        <w:widowControl w:val="0"/>
        <w:shd w:val="clear" w:color="000000" w:fill="auto"/>
        <w:suppressAutoHyphens/>
        <w:ind w:firstLine="709"/>
        <w:jc w:val="both"/>
        <w:rPr>
          <w:b w:val="0"/>
          <w:color w:val="000000" w:themeColor="text1"/>
          <w:szCs w:val="28"/>
        </w:rPr>
      </w:pPr>
      <w:r w:rsidRPr="00421DD4">
        <w:rPr>
          <w:b w:val="0"/>
          <w:color w:val="000000" w:themeColor="text1"/>
          <w:szCs w:val="28"/>
        </w:rPr>
        <w:t>Управление производственными запасами одна из важных составных частей производственного управления, состоящая и в организации заключения хозяйственных договоров, и в закупке, доставке и хранении сырья, материалов, комплектующих изделий, а также их учете и контроле за их использованием.</w:t>
      </w:r>
    </w:p>
    <w:p w:rsidR="00B62A1E" w:rsidRPr="00421DD4" w:rsidRDefault="00B62A1E" w:rsidP="00191C74">
      <w:pPr>
        <w:pStyle w:val="24"/>
        <w:keepNext/>
        <w:widowControl w:val="0"/>
        <w:shd w:val="clear" w:color="000000" w:fill="auto"/>
        <w:suppressAutoHyphens/>
        <w:ind w:firstLine="709"/>
        <w:rPr>
          <w:color w:val="000000" w:themeColor="text1"/>
        </w:rPr>
      </w:pPr>
      <w:r w:rsidRPr="00421DD4">
        <w:rPr>
          <w:color w:val="000000" w:themeColor="text1"/>
        </w:rPr>
        <w:t>Исследования</w:t>
      </w:r>
      <w:r w:rsidR="00421DD4">
        <w:rPr>
          <w:color w:val="000000" w:themeColor="text1"/>
        </w:rPr>
        <w:t xml:space="preserve"> </w:t>
      </w:r>
      <w:r w:rsidRPr="00421DD4">
        <w:rPr>
          <w:color w:val="000000" w:themeColor="text1"/>
        </w:rPr>
        <w:t>действующей</w:t>
      </w:r>
      <w:r w:rsidR="00421DD4">
        <w:rPr>
          <w:color w:val="000000" w:themeColor="text1"/>
        </w:rPr>
        <w:t xml:space="preserve"> </w:t>
      </w:r>
      <w:r w:rsidRPr="00421DD4">
        <w:rPr>
          <w:color w:val="000000" w:themeColor="text1"/>
        </w:rPr>
        <w:t>практики</w:t>
      </w:r>
      <w:r w:rsidR="00421DD4">
        <w:rPr>
          <w:color w:val="000000" w:themeColor="text1"/>
        </w:rPr>
        <w:t xml:space="preserve"> </w:t>
      </w:r>
      <w:r w:rsidRPr="00421DD4">
        <w:rPr>
          <w:color w:val="000000" w:themeColor="text1"/>
        </w:rPr>
        <w:t>учета</w:t>
      </w:r>
      <w:r w:rsidR="00421DD4">
        <w:rPr>
          <w:color w:val="000000" w:themeColor="text1"/>
        </w:rPr>
        <w:t xml:space="preserve"> </w:t>
      </w:r>
      <w:r w:rsidRPr="00421DD4">
        <w:rPr>
          <w:color w:val="000000" w:themeColor="text1"/>
        </w:rPr>
        <w:t>и контроля использования материалов на</w:t>
      </w:r>
      <w:r w:rsidR="00421DD4">
        <w:rPr>
          <w:color w:val="000000" w:themeColor="text1"/>
        </w:rPr>
        <w:t xml:space="preserve"> </w:t>
      </w:r>
      <w:r w:rsidRPr="00421DD4">
        <w:rPr>
          <w:color w:val="000000" w:themeColor="text1"/>
        </w:rPr>
        <w:t xml:space="preserve">производство в </w:t>
      </w:r>
      <w:r w:rsidRPr="00421DD4">
        <w:rPr>
          <w:color w:val="000000" w:themeColor="text1"/>
          <w:szCs w:val="28"/>
        </w:rPr>
        <w:t>ИП Соболь Л.С.</w:t>
      </w:r>
      <w:r w:rsidRPr="00421DD4">
        <w:rPr>
          <w:color w:val="000000" w:themeColor="text1"/>
        </w:rPr>
        <w:t xml:space="preserve"> в 2004 году позволило</w:t>
      </w:r>
      <w:r w:rsidR="00421DD4">
        <w:rPr>
          <w:color w:val="000000" w:themeColor="text1"/>
        </w:rPr>
        <w:t xml:space="preserve"> </w:t>
      </w:r>
      <w:r w:rsidRPr="00421DD4">
        <w:rPr>
          <w:color w:val="000000" w:themeColor="text1"/>
        </w:rPr>
        <w:t>установить,</w:t>
      </w:r>
      <w:r w:rsidR="00421DD4">
        <w:rPr>
          <w:color w:val="000000" w:themeColor="text1"/>
        </w:rPr>
        <w:t xml:space="preserve"> </w:t>
      </w:r>
      <w:r w:rsidRPr="00421DD4">
        <w:rPr>
          <w:color w:val="000000" w:themeColor="text1"/>
        </w:rPr>
        <w:t>что</w:t>
      </w:r>
      <w:r w:rsidR="00421DD4">
        <w:rPr>
          <w:color w:val="000000" w:themeColor="text1"/>
        </w:rPr>
        <w:t xml:space="preserve"> </w:t>
      </w:r>
      <w:r w:rsidRPr="00421DD4">
        <w:rPr>
          <w:color w:val="000000" w:themeColor="text1"/>
        </w:rPr>
        <w:t>учет и контроль ведутся в основном в</w:t>
      </w:r>
      <w:r w:rsidR="00421DD4">
        <w:rPr>
          <w:color w:val="000000" w:themeColor="text1"/>
        </w:rPr>
        <w:t xml:space="preserve"> </w:t>
      </w:r>
      <w:r w:rsidRPr="00421DD4">
        <w:rPr>
          <w:color w:val="000000" w:themeColor="text1"/>
        </w:rPr>
        <w:t>соответствии с</w:t>
      </w:r>
      <w:r w:rsidR="00421DD4">
        <w:rPr>
          <w:color w:val="000000" w:themeColor="text1"/>
        </w:rPr>
        <w:t xml:space="preserve"> </w:t>
      </w:r>
      <w:r w:rsidRPr="00421DD4">
        <w:rPr>
          <w:color w:val="000000" w:themeColor="text1"/>
        </w:rPr>
        <w:t>Положениями о</w:t>
      </w:r>
      <w:r w:rsidR="00421DD4">
        <w:rPr>
          <w:color w:val="000000" w:themeColor="text1"/>
        </w:rPr>
        <w:t xml:space="preserve"> </w:t>
      </w:r>
      <w:r w:rsidRPr="00421DD4">
        <w:rPr>
          <w:color w:val="000000" w:themeColor="text1"/>
        </w:rPr>
        <w:t>бухгалтерском учете</w:t>
      </w:r>
      <w:r w:rsidR="00421DD4">
        <w:rPr>
          <w:color w:val="000000" w:themeColor="text1"/>
        </w:rPr>
        <w:t xml:space="preserve"> </w:t>
      </w:r>
      <w:r w:rsidRPr="00421DD4">
        <w:rPr>
          <w:color w:val="000000" w:themeColor="text1"/>
        </w:rPr>
        <w:t>и отчетности в РФ</w:t>
      </w:r>
      <w:r w:rsidR="00421DD4">
        <w:rPr>
          <w:color w:val="000000" w:themeColor="text1"/>
        </w:rPr>
        <w:t xml:space="preserve"> </w:t>
      </w:r>
      <w:r w:rsidRPr="00421DD4">
        <w:rPr>
          <w:color w:val="000000" w:themeColor="text1"/>
        </w:rPr>
        <w:t>и</w:t>
      </w:r>
      <w:r w:rsidR="00421DD4">
        <w:rPr>
          <w:color w:val="000000" w:themeColor="text1"/>
        </w:rPr>
        <w:t xml:space="preserve"> </w:t>
      </w:r>
      <w:r w:rsidRPr="00421DD4">
        <w:rPr>
          <w:color w:val="000000" w:themeColor="text1"/>
        </w:rPr>
        <w:t>принятой на предприятии учетной политикой.</w:t>
      </w:r>
    </w:p>
    <w:p w:rsidR="00B62A1E" w:rsidRPr="00421DD4" w:rsidRDefault="00B62A1E"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ИП Соболь Л.С. - это предприятие, для которого учёт движения МПЗ является неотъемлемой частью в системе бухгалтерского учёта. На предприятии существуют свои особенности ведения учёта товарно- материальных ценностей. К ним относятся:</w:t>
      </w:r>
    </w:p>
    <w:p w:rsidR="00B62A1E" w:rsidRPr="00421DD4" w:rsidRDefault="00B62A1E"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при отпуске МПЗ в производство и ином выбытии их оценка производится организацией по стоимости первых по времени приобретений материалов (метод ФИФО);</w:t>
      </w:r>
    </w:p>
    <w:p w:rsidR="00B62A1E" w:rsidRPr="00421DD4" w:rsidRDefault="00B62A1E"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аналитический учёт на предприятии производится оперативно- бухгалтерским способом.</w:t>
      </w:r>
    </w:p>
    <w:p w:rsidR="00421DD4" w:rsidRDefault="00B62A1E"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Все эти принципы, по которым ведётся учёт производственных запасов в организации отражены в учётной политике</w:t>
      </w:r>
      <w:r w:rsidR="00421DD4">
        <w:rPr>
          <w:color w:val="000000" w:themeColor="text1"/>
          <w:sz w:val="28"/>
          <w:szCs w:val="28"/>
        </w:rPr>
        <w:t xml:space="preserve"> </w:t>
      </w:r>
      <w:r w:rsidRPr="00421DD4">
        <w:rPr>
          <w:color w:val="000000" w:themeColor="text1"/>
          <w:sz w:val="28"/>
          <w:szCs w:val="28"/>
        </w:rPr>
        <w:t>ИП Соболь Л.С</w:t>
      </w:r>
      <w:r w:rsidR="00421DD4">
        <w:rPr>
          <w:color w:val="000000" w:themeColor="text1"/>
          <w:sz w:val="28"/>
          <w:szCs w:val="28"/>
        </w:rPr>
        <w:t xml:space="preserve"> </w:t>
      </w:r>
      <w:r w:rsidRPr="00421DD4">
        <w:rPr>
          <w:color w:val="000000" w:themeColor="text1"/>
          <w:sz w:val="28"/>
          <w:szCs w:val="28"/>
        </w:rPr>
        <w:t>и выбраны не случайно, так как использование именно этих методов обеспечивает эффективность деятельности предприятия.</w:t>
      </w:r>
    </w:p>
    <w:p w:rsidR="00B62A1E" w:rsidRPr="00421DD4" w:rsidRDefault="00B62A1E" w:rsidP="00191C74">
      <w:pPr>
        <w:pStyle w:val="24"/>
        <w:keepNext/>
        <w:widowControl w:val="0"/>
        <w:shd w:val="clear" w:color="000000" w:fill="auto"/>
        <w:suppressAutoHyphens/>
        <w:ind w:firstLine="709"/>
        <w:rPr>
          <w:color w:val="000000" w:themeColor="text1"/>
        </w:rPr>
      </w:pPr>
      <w:r w:rsidRPr="00421DD4">
        <w:rPr>
          <w:color w:val="000000" w:themeColor="text1"/>
        </w:rPr>
        <w:t>В целом</w:t>
      </w:r>
      <w:r w:rsidR="00421DD4">
        <w:rPr>
          <w:color w:val="000000" w:themeColor="text1"/>
        </w:rPr>
        <w:t xml:space="preserve"> </w:t>
      </w:r>
      <w:r w:rsidRPr="00421DD4">
        <w:rPr>
          <w:color w:val="000000" w:themeColor="text1"/>
        </w:rPr>
        <w:t>организация учета</w:t>
      </w:r>
      <w:r w:rsidR="00421DD4">
        <w:rPr>
          <w:color w:val="000000" w:themeColor="text1"/>
        </w:rPr>
        <w:t xml:space="preserve"> </w:t>
      </w:r>
      <w:r w:rsidRPr="00421DD4">
        <w:rPr>
          <w:color w:val="000000" w:themeColor="text1"/>
        </w:rPr>
        <w:t>и контроля</w:t>
      </w:r>
      <w:r w:rsidR="00421DD4">
        <w:rPr>
          <w:color w:val="000000" w:themeColor="text1"/>
        </w:rPr>
        <w:t xml:space="preserve"> </w:t>
      </w:r>
      <w:r w:rsidRPr="00421DD4">
        <w:rPr>
          <w:color w:val="000000" w:themeColor="text1"/>
        </w:rPr>
        <w:t>использования материалов</w:t>
      </w:r>
      <w:r w:rsidR="00421DD4">
        <w:rPr>
          <w:color w:val="000000" w:themeColor="text1"/>
        </w:rPr>
        <w:t xml:space="preserve"> </w:t>
      </w:r>
      <w:r w:rsidRPr="00421DD4">
        <w:rPr>
          <w:color w:val="000000" w:themeColor="text1"/>
        </w:rPr>
        <w:t>на</w:t>
      </w:r>
      <w:r w:rsidR="00421DD4">
        <w:rPr>
          <w:color w:val="000000" w:themeColor="text1"/>
        </w:rPr>
        <w:t xml:space="preserve"> </w:t>
      </w:r>
      <w:r w:rsidRPr="00421DD4">
        <w:rPr>
          <w:color w:val="000000" w:themeColor="text1"/>
        </w:rPr>
        <w:t>производство</w:t>
      </w:r>
      <w:r w:rsidR="00421DD4">
        <w:rPr>
          <w:color w:val="000000" w:themeColor="text1"/>
        </w:rPr>
        <w:t xml:space="preserve"> </w:t>
      </w:r>
      <w:r w:rsidRPr="00421DD4">
        <w:rPr>
          <w:color w:val="000000" w:themeColor="text1"/>
        </w:rPr>
        <w:t>в</w:t>
      </w:r>
      <w:r w:rsidR="00421DD4">
        <w:rPr>
          <w:color w:val="000000" w:themeColor="text1"/>
        </w:rPr>
        <w:t xml:space="preserve"> </w:t>
      </w:r>
      <w:r w:rsidRPr="00421DD4">
        <w:rPr>
          <w:color w:val="000000" w:themeColor="text1"/>
          <w:szCs w:val="28"/>
        </w:rPr>
        <w:t>ИП Соболь Л.С.</w:t>
      </w:r>
      <w:r w:rsidRPr="00421DD4">
        <w:rPr>
          <w:color w:val="000000" w:themeColor="text1"/>
        </w:rPr>
        <w:t xml:space="preserve"> соответствует требованиям, содержащимся</w:t>
      </w:r>
      <w:r w:rsidR="00421DD4">
        <w:rPr>
          <w:color w:val="000000" w:themeColor="text1"/>
        </w:rPr>
        <w:t xml:space="preserve"> </w:t>
      </w:r>
      <w:r w:rsidRPr="00421DD4">
        <w:rPr>
          <w:color w:val="000000" w:themeColor="text1"/>
        </w:rPr>
        <w:t>в нормативных</w:t>
      </w:r>
      <w:r w:rsidR="00421DD4">
        <w:rPr>
          <w:color w:val="000000" w:themeColor="text1"/>
        </w:rPr>
        <w:t xml:space="preserve"> </w:t>
      </w:r>
      <w:r w:rsidRPr="00421DD4">
        <w:rPr>
          <w:color w:val="000000" w:themeColor="text1"/>
        </w:rPr>
        <w:t>документах по учету материалов.</w:t>
      </w:r>
    </w:p>
    <w:p w:rsidR="00B62A1E" w:rsidRPr="00421DD4" w:rsidRDefault="00B62A1E" w:rsidP="00191C74">
      <w:pPr>
        <w:pStyle w:val="24"/>
        <w:keepNext/>
        <w:widowControl w:val="0"/>
        <w:shd w:val="clear" w:color="000000" w:fill="auto"/>
        <w:suppressAutoHyphens/>
        <w:ind w:firstLine="709"/>
        <w:rPr>
          <w:color w:val="000000" w:themeColor="text1"/>
        </w:rPr>
      </w:pPr>
      <w:r w:rsidRPr="00421DD4">
        <w:rPr>
          <w:color w:val="000000" w:themeColor="text1"/>
        </w:rPr>
        <w:t>Производственные запасы составляют значительную часть стоимости имущества предприятия, а затраты материальных ресурсов в некоторых отраслях доходят до 90 % и более</w:t>
      </w:r>
      <w:r w:rsidR="00421DD4">
        <w:rPr>
          <w:color w:val="000000" w:themeColor="text1"/>
        </w:rPr>
        <w:t xml:space="preserve"> </w:t>
      </w:r>
      <w:r w:rsidRPr="00421DD4">
        <w:rPr>
          <w:color w:val="000000" w:themeColor="text1"/>
        </w:rPr>
        <w:t>в себестоимости продукции. Именно поэтому усиление контроля за состоянием производственных запасов и рациональным их использованием оказывают существенное влияние на рентабельность предприятия и его финансовое положение.</w:t>
      </w:r>
    </w:p>
    <w:p w:rsidR="00B62A1E" w:rsidRPr="00421DD4" w:rsidRDefault="00B62A1E" w:rsidP="00191C74">
      <w:pPr>
        <w:pStyle w:val="24"/>
        <w:keepNext/>
        <w:widowControl w:val="0"/>
        <w:shd w:val="clear" w:color="000000" w:fill="auto"/>
        <w:suppressAutoHyphens/>
        <w:ind w:firstLine="709"/>
        <w:rPr>
          <w:color w:val="000000" w:themeColor="text1"/>
        </w:rPr>
      </w:pPr>
      <w:r w:rsidRPr="00421DD4">
        <w:rPr>
          <w:color w:val="000000" w:themeColor="text1"/>
        </w:rPr>
        <w:t>Существенное значение для сохранности производственных запасов является наличие технически оснащенных складских помещений с современными весоизмерительными приборами и устройствами, позволяющими механизировать и автоматизировать складские операции и складской учет.</w:t>
      </w:r>
      <w:r w:rsidR="003641D2">
        <w:rPr>
          <w:color w:val="000000" w:themeColor="text1"/>
        </w:rPr>
        <w:t xml:space="preserve"> </w:t>
      </w:r>
      <w:r w:rsidRPr="00421DD4">
        <w:rPr>
          <w:color w:val="000000" w:themeColor="text1"/>
        </w:rPr>
        <w:t>Одно из условий рационального использования производственных ресурсов – нормирование складских запасов и материальных затрат.</w:t>
      </w:r>
      <w:r w:rsidR="00421DD4">
        <w:rPr>
          <w:color w:val="000000" w:themeColor="text1"/>
        </w:rPr>
        <w:t xml:space="preserve"> </w:t>
      </w:r>
      <w:r w:rsidRPr="00421DD4">
        <w:rPr>
          <w:color w:val="000000" w:themeColor="text1"/>
        </w:rPr>
        <w:t>Предприятия должны стремиться к соблюдению норм производственных запасов каждого вида материалов, поскольку их излишек приводит к замедлению оборачиваемости оборотных средств, а недостаток – к срыву производственного процесса.</w:t>
      </w:r>
    </w:p>
    <w:p w:rsidR="006D32BD" w:rsidRPr="00421DD4" w:rsidRDefault="006D32BD" w:rsidP="00191C74">
      <w:pPr>
        <w:keepNext/>
        <w:widowControl w:val="0"/>
        <w:shd w:val="clear" w:color="000000" w:fill="auto"/>
        <w:suppressAutoHyphens/>
        <w:spacing w:line="360" w:lineRule="auto"/>
        <w:ind w:firstLine="709"/>
        <w:jc w:val="both"/>
        <w:rPr>
          <w:color w:val="000000" w:themeColor="text1"/>
          <w:sz w:val="28"/>
          <w:szCs w:val="28"/>
        </w:rPr>
      </w:pPr>
      <w:r w:rsidRPr="00421DD4">
        <w:rPr>
          <w:color w:val="000000" w:themeColor="text1"/>
          <w:sz w:val="28"/>
          <w:szCs w:val="28"/>
        </w:rPr>
        <w:t xml:space="preserve">В процессе анализа было выявлено, что основными показателями МПЗ являются материалоёмкость и прибыль на рубль материальных затрат. Уменьшение объема выпуска продукции, удельного расхода сырья, отпускных цен на продукцию и увеличение структуры производства, а также цен на сырьё повлекли за собой рост материалоёмкости. Повышение показателя прибыли на рубль материальных затрат положительно характеризуют работу предприятия. Изучив динамику данного показателя, выяснилось, что за счёт этого увеличился рост материаоотдачи. Чтобы понизить уровень материалоёмкости, руководству организации </w:t>
      </w:r>
      <w:r w:rsidR="00D36AF2" w:rsidRPr="00421DD4">
        <w:rPr>
          <w:color w:val="000000" w:themeColor="text1"/>
          <w:sz w:val="28"/>
          <w:szCs w:val="28"/>
        </w:rPr>
        <w:t>ИП Соболь Л.С</w:t>
      </w:r>
      <w:r w:rsidR="00421DD4">
        <w:rPr>
          <w:color w:val="000000" w:themeColor="text1"/>
          <w:sz w:val="28"/>
          <w:szCs w:val="28"/>
        </w:rPr>
        <w:t xml:space="preserve"> </w:t>
      </w:r>
      <w:r w:rsidRPr="00421DD4">
        <w:rPr>
          <w:color w:val="000000" w:themeColor="text1"/>
          <w:sz w:val="28"/>
          <w:szCs w:val="28"/>
        </w:rPr>
        <w:t>необходимо увеличить обороты по производству своей продукции и соотнести свои ценны с ценами на материальные ресурсы, тогда работа предприятия будет наиболее эффективна и прибыльна.</w:t>
      </w:r>
    </w:p>
    <w:p w:rsidR="00607002" w:rsidRPr="00421DD4" w:rsidRDefault="00607002" w:rsidP="00191C74">
      <w:pPr>
        <w:keepNext/>
        <w:widowControl w:val="0"/>
        <w:shd w:val="clear" w:color="000000" w:fill="auto"/>
        <w:suppressAutoHyphens/>
        <w:spacing w:line="360" w:lineRule="auto"/>
        <w:ind w:firstLine="709"/>
        <w:jc w:val="both"/>
        <w:rPr>
          <w:color w:val="000000" w:themeColor="text1"/>
          <w:sz w:val="28"/>
        </w:rPr>
      </w:pPr>
      <w:r w:rsidRPr="00421DD4">
        <w:rPr>
          <w:color w:val="000000" w:themeColor="text1"/>
          <w:sz w:val="28"/>
        </w:rPr>
        <w:t>Рекомендации и предложения, указанные в дипломном проекте будут способствовать организации учета и экономического анализа использования материалов на более совершенной основе на исследуемом производстве.</w:t>
      </w:r>
    </w:p>
    <w:p w:rsidR="002F4B47" w:rsidRPr="003641D2" w:rsidRDefault="003641D2" w:rsidP="00191C74">
      <w:pPr>
        <w:keepNext/>
        <w:widowControl w:val="0"/>
        <w:shd w:val="clear" w:color="000000" w:fill="auto"/>
        <w:spacing w:line="360" w:lineRule="auto"/>
        <w:jc w:val="center"/>
        <w:rPr>
          <w:b/>
          <w:color w:val="000000" w:themeColor="text1"/>
          <w:sz w:val="28"/>
          <w:szCs w:val="28"/>
        </w:rPr>
      </w:pPr>
      <w:r>
        <w:rPr>
          <w:color w:val="000000" w:themeColor="text1"/>
          <w:sz w:val="28"/>
          <w:szCs w:val="28"/>
        </w:rPr>
        <w:br w:type="page"/>
      </w:r>
      <w:r w:rsidR="002F4B47" w:rsidRPr="003641D2">
        <w:rPr>
          <w:b/>
          <w:bCs/>
          <w:color w:val="000000" w:themeColor="text1"/>
          <w:sz w:val="28"/>
          <w:szCs w:val="28"/>
        </w:rPr>
        <w:t>СПИСОК ИСПОЛЬЗУЕМЫХ ИСТОЧНИКОВ</w:t>
      </w:r>
    </w:p>
    <w:p w:rsidR="00DA176A" w:rsidRPr="00421DD4" w:rsidRDefault="00DA176A" w:rsidP="00191C74">
      <w:pPr>
        <w:keepNext/>
        <w:widowControl w:val="0"/>
        <w:shd w:val="clear" w:color="000000" w:fill="auto"/>
        <w:tabs>
          <w:tab w:val="left" w:pos="1080"/>
        </w:tabs>
        <w:suppressAutoHyphens/>
        <w:spacing w:line="360" w:lineRule="auto"/>
        <w:ind w:firstLine="709"/>
        <w:jc w:val="both"/>
        <w:rPr>
          <w:color w:val="000000" w:themeColor="text1"/>
          <w:sz w:val="28"/>
          <w:szCs w:val="28"/>
        </w:rPr>
      </w:pPr>
    </w:p>
    <w:p w:rsidR="00D90266" w:rsidRPr="00421DD4" w:rsidRDefault="00D90266" w:rsidP="00191C74">
      <w:pPr>
        <w:keepNext/>
        <w:widowControl w:val="0"/>
        <w:numPr>
          <w:ilvl w:val="0"/>
          <w:numId w:val="3"/>
        </w:numPr>
        <w:shd w:val="clear" w:color="000000" w:fill="auto"/>
        <w:tabs>
          <w:tab w:val="clear" w:pos="72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Федеральный закон «О бухгалтерском учёте». – 4-е изд. – М.: Ось-89, 2003. – 16 с.</w:t>
      </w:r>
    </w:p>
    <w:p w:rsidR="00D90266" w:rsidRPr="00421DD4" w:rsidRDefault="00D90266" w:rsidP="00191C74">
      <w:pPr>
        <w:keepNext/>
        <w:widowControl w:val="0"/>
        <w:numPr>
          <w:ilvl w:val="0"/>
          <w:numId w:val="3"/>
        </w:numPr>
        <w:shd w:val="clear" w:color="000000" w:fill="auto"/>
        <w:tabs>
          <w:tab w:val="clear" w:pos="72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Федеральный закон «Об аудиторской деятельности» от 13.07.2001года №119-ФЗ.</w:t>
      </w:r>
    </w:p>
    <w:p w:rsidR="00D90266" w:rsidRPr="00421DD4" w:rsidRDefault="00D90266" w:rsidP="00191C74">
      <w:pPr>
        <w:keepNext/>
        <w:widowControl w:val="0"/>
        <w:numPr>
          <w:ilvl w:val="0"/>
          <w:numId w:val="3"/>
        </w:numPr>
        <w:shd w:val="clear" w:color="000000" w:fill="auto"/>
        <w:tabs>
          <w:tab w:val="clear" w:pos="72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Гражданский кодекс Российской Федерации, часть 1 и 2.</w:t>
      </w:r>
    </w:p>
    <w:p w:rsidR="00D90266" w:rsidRPr="00421DD4" w:rsidRDefault="00D90266" w:rsidP="00191C74">
      <w:pPr>
        <w:keepNext/>
        <w:widowControl w:val="0"/>
        <w:numPr>
          <w:ilvl w:val="0"/>
          <w:numId w:val="3"/>
        </w:numPr>
        <w:shd w:val="clear" w:color="000000" w:fill="auto"/>
        <w:tabs>
          <w:tab w:val="clear" w:pos="72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Трудовой кодекс Российской Федерации. – М.: ООО «ВИТРЭМ»,</w:t>
      </w:r>
    </w:p>
    <w:p w:rsidR="00D90266" w:rsidRPr="00421DD4" w:rsidRDefault="00D90266" w:rsidP="00191C74">
      <w:pPr>
        <w:keepNext/>
        <w:widowControl w:val="0"/>
        <w:numPr>
          <w:ilvl w:val="0"/>
          <w:numId w:val="3"/>
        </w:numPr>
        <w:shd w:val="clear" w:color="000000" w:fill="auto"/>
        <w:tabs>
          <w:tab w:val="clear" w:pos="72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Налоговый кодекс Российской Федерации. –М.: изд-во Эксмо, 2003 – 480 с.</w:t>
      </w:r>
    </w:p>
    <w:p w:rsidR="00D90266" w:rsidRPr="00421DD4" w:rsidRDefault="00D90266" w:rsidP="00191C74">
      <w:pPr>
        <w:keepNext/>
        <w:widowControl w:val="0"/>
        <w:numPr>
          <w:ilvl w:val="0"/>
          <w:numId w:val="3"/>
        </w:numPr>
        <w:shd w:val="clear" w:color="000000" w:fill="auto"/>
        <w:tabs>
          <w:tab w:val="clear" w:pos="72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Новый план счетов бухгалтерского учета финансово-хозяйственной деятельности организаций и инструкция по его применению (утверждены Приказом Министерства финансов Российской Федерации от 31 октября 2000</w:t>
      </w:r>
      <w:r w:rsidR="00421DD4">
        <w:rPr>
          <w:color w:val="000000" w:themeColor="text1"/>
          <w:sz w:val="28"/>
          <w:szCs w:val="28"/>
        </w:rPr>
        <w:t xml:space="preserve"> </w:t>
      </w:r>
      <w:r w:rsidRPr="00421DD4">
        <w:rPr>
          <w:color w:val="000000" w:themeColor="text1"/>
          <w:sz w:val="28"/>
          <w:szCs w:val="28"/>
        </w:rPr>
        <w:t>№ 94н).</w:t>
      </w:r>
    </w:p>
    <w:p w:rsidR="00D90266" w:rsidRPr="00421DD4" w:rsidRDefault="00D90266"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Положение по бухгалтерскому учёту «Учёт материально-производственных запасов» МФ РФ от 9 июня 2001 г. (ПБУ 5/01).</w:t>
      </w:r>
    </w:p>
    <w:p w:rsidR="00D90266" w:rsidRPr="00421DD4" w:rsidRDefault="00D90266"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Абрамова Н.В. МПЗ: учёт и налогообложение в 2004 году. – М.: Бератор, 2004. – 136 с.</w:t>
      </w:r>
    </w:p>
    <w:p w:rsidR="0066461F" w:rsidRPr="00421DD4" w:rsidRDefault="0066461F" w:rsidP="00191C74">
      <w:pPr>
        <w:keepNext/>
        <w:widowControl w:val="0"/>
        <w:numPr>
          <w:ilvl w:val="0"/>
          <w:numId w:val="3"/>
        </w:numPr>
        <w:shd w:val="clear" w:color="000000" w:fill="auto"/>
        <w:tabs>
          <w:tab w:val="left" w:pos="426"/>
          <w:tab w:val="num" w:pos="567"/>
          <w:tab w:val="num" w:pos="1080"/>
        </w:tabs>
        <w:suppressAutoHyphens/>
        <w:overflowPunct w:val="0"/>
        <w:autoSpaceDE w:val="0"/>
        <w:autoSpaceDN w:val="0"/>
        <w:adjustRightInd w:val="0"/>
        <w:spacing w:line="360" w:lineRule="auto"/>
        <w:ind w:left="0" w:firstLine="0"/>
        <w:jc w:val="both"/>
        <w:textAlignment w:val="baseline"/>
        <w:rPr>
          <w:color w:val="000000" w:themeColor="text1"/>
          <w:sz w:val="28"/>
          <w:szCs w:val="28"/>
        </w:rPr>
      </w:pPr>
      <w:r w:rsidRPr="00421DD4">
        <w:rPr>
          <w:color w:val="000000" w:themeColor="text1"/>
          <w:sz w:val="28"/>
          <w:szCs w:val="28"/>
        </w:rPr>
        <w:t>Алексеев П.Д., Быкардов В.Л. Финансово-экономическое состояние предприятия. - М.: Приор, 2003 г.</w:t>
      </w:r>
    </w:p>
    <w:p w:rsidR="00090301" w:rsidRPr="00421DD4" w:rsidRDefault="00090301" w:rsidP="00191C74">
      <w:pPr>
        <w:keepNext/>
        <w:widowControl w:val="0"/>
        <w:numPr>
          <w:ilvl w:val="0"/>
          <w:numId w:val="3"/>
        </w:numPr>
        <w:shd w:val="clear" w:color="000000" w:fill="auto"/>
        <w:tabs>
          <w:tab w:val="left" w:pos="426"/>
          <w:tab w:val="num" w:pos="567"/>
          <w:tab w:val="num" w:pos="1080"/>
        </w:tabs>
        <w:suppressAutoHyphens/>
        <w:overflowPunct w:val="0"/>
        <w:autoSpaceDE w:val="0"/>
        <w:autoSpaceDN w:val="0"/>
        <w:adjustRightInd w:val="0"/>
        <w:spacing w:line="360" w:lineRule="auto"/>
        <w:ind w:left="0" w:firstLine="0"/>
        <w:jc w:val="both"/>
        <w:textAlignment w:val="baseline"/>
        <w:rPr>
          <w:color w:val="000000" w:themeColor="text1"/>
          <w:sz w:val="28"/>
          <w:szCs w:val="28"/>
        </w:rPr>
      </w:pPr>
      <w:r w:rsidRPr="00421DD4">
        <w:rPr>
          <w:color w:val="000000" w:themeColor="text1"/>
          <w:sz w:val="28"/>
          <w:szCs w:val="28"/>
        </w:rPr>
        <w:t>Астахова Е.Ю. Вопросы совершенствования организации бухгалтерского учета материально-производственных запасов // Вопросы гуманитарных наук. – 2003. - №6. – С.72-79</w:t>
      </w:r>
    </w:p>
    <w:p w:rsidR="005629FD" w:rsidRPr="00421DD4" w:rsidRDefault="005629FD" w:rsidP="00191C74">
      <w:pPr>
        <w:keepNext/>
        <w:widowControl w:val="0"/>
        <w:numPr>
          <w:ilvl w:val="0"/>
          <w:numId w:val="3"/>
        </w:numPr>
        <w:shd w:val="clear" w:color="000000" w:fill="auto"/>
        <w:tabs>
          <w:tab w:val="left" w:pos="426"/>
          <w:tab w:val="num" w:pos="567"/>
          <w:tab w:val="num" w:pos="1080"/>
        </w:tabs>
        <w:suppressAutoHyphens/>
        <w:overflowPunct w:val="0"/>
        <w:autoSpaceDE w:val="0"/>
        <w:autoSpaceDN w:val="0"/>
        <w:adjustRightInd w:val="0"/>
        <w:spacing w:line="360" w:lineRule="auto"/>
        <w:ind w:left="0" w:firstLine="0"/>
        <w:jc w:val="both"/>
        <w:textAlignment w:val="baseline"/>
        <w:rPr>
          <w:color w:val="000000" w:themeColor="text1"/>
          <w:sz w:val="28"/>
          <w:szCs w:val="28"/>
        </w:rPr>
      </w:pPr>
      <w:r w:rsidRPr="00421DD4">
        <w:rPr>
          <w:color w:val="000000" w:themeColor="text1"/>
          <w:sz w:val="28"/>
          <w:szCs w:val="28"/>
        </w:rPr>
        <w:t>Барышников Н.П. Бухгалтерский учет, отчетность и налогообложение. М., ННД «Филин», 2003 г.</w:t>
      </w:r>
    </w:p>
    <w:p w:rsidR="00D90266" w:rsidRPr="00421DD4" w:rsidRDefault="00D90266"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Бердникова Т.Б. Анализ и диагностика финансово-хозяйственной деятельности предприятия. Москва: ИНФРА-М, 2002.</w:t>
      </w:r>
    </w:p>
    <w:p w:rsidR="005629FD" w:rsidRPr="00421DD4" w:rsidRDefault="00D90266"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Богаченко В. М., Кириллова Н.А. Бухгалтерский учёт: Учебное пособие. – 4-е изд-е, переработ. и доп. – Ростов-на-Дону: Феникс, 2003.- 480.</w:t>
      </w:r>
    </w:p>
    <w:p w:rsidR="007E228A" w:rsidRPr="00421DD4" w:rsidRDefault="007E228A" w:rsidP="00191C74">
      <w:pPr>
        <w:keepNext/>
        <w:widowControl w:val="0"/>
        <w:numPr>
          <w:ilvl w:val="0"/>
          <w:numId w:val="3"/>
        </w:numPr>
        <w:shd w:val="clear" w:color="000000" w:fill="auto"/>
        <w:tabs>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Булавина Л.Н. Бухгалтерский учет и аудит материально-производственных запасов. – М.: Финансы и статистика, 2001 с.400</w:t>
      </w:r>
    </w:p>
    <w:p w:rsidR="00A11610" w:rsidRPr="00421DD4" w:rsidRDefault="005629FD"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Волков Н.Г. Оценка товарно-материальных ценностей в учете и отчетности. //Бухгалтерский учет - 2004 - № 11 - с. 6-15.</w:t>
      </w:r>
    </w:p>
    <w:p w:rsidR="007E228A" w:rsidRPr="00421DD4" w:rsidRDefault="007E228A" w:rsidP="00191C74">
      <w:pPr>
        <w:keepNext/>
        <w:widowControl w:val="0"/>
        <w:numPr>
          <w:ilvl w:val="0"/>
          <w:numId w:val="3"/>
        </w:numPr>
        <w:shd w:val="clear" w:color="000000" w:fill="auto"/>
        <w:tabs>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Волков Н.Г. Учет материально-производственных запасов и неотфактурованных поставок.//</w:t>
      </w:r>
      <w:r w:rsidR="00421DD4">
        <w:rPr>
          <w:color w:val="000000" w:themeColor="text1"/>
          <w:sz w:val="28"/>
          <w:szCs w:val="28"/>
        </w:rPr>
        <w:t xml:space="preserve"> </w:t>
      </w:r>
      <w:r w:rsidRPr="00421DD4">
        <w:rPr>
          <w:color w:val="000000" w:themeColor="text1"/>
          <w:sz w:val="28"/>
          <w:szCs w:val="28"/>
        </w:rPr>
        <w:t>Бухгалтерский учет 2005</w:t>
      </w:r>
      <w:r w:rsidR="00BB0184" w:rsidRPr="00421DD4">
        <w:rPr>
          <w:color w:val="000000" w:themeColor="text1"/>
          <w:sz w:val="28"/>
          <w:szCs w:val="28"/>
        </w:rPr>
        <w:t>-</w:t>
      </w:r>
      <w:r w:rsidRPr="00421DD4">
        <w:rPr>
          <w:color w:val="000000" w:themeColor="text1"/>
          <w:sz w:val="28"/>
          <w:szCs w:val="28"/>
        </w:rPr>
        <w:t xml:space="preserve"> № 1 </w:t>
      </w:r>
      <w:r w:rsidR="00BB0184" w:rsidRPr="00421DD4">
        <w:rPr>
          <w:color w:val="000000" w:themeColor="text1"/>
          <w:sz w:val="28"/>
          <w:szCs w:val="28"/>
        </w:rPr>
        <w:t>-</w:t>
      </w:r>
      <w:r w:rsidRPr="00421DD4">
        <w:rPr>
          <w:color w:val="000000" w:themeColor="text1"/>
          <w:sz w:val="28"/>
          <w:szCs w:val="28"/>
        </w:rPr>
        <w:t>с.64</w:t>
      </w:r>
    </w:p>
    <w:p w:rsidR="006B799E" w:rsidRPr="00421DD4" w:rsidRDefault="00A11610"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Гоголев А.К. Фифо и Лифо - методы оценки материальных запасов. //Бухгалтерский учет - 2005 - № 1 - с. 12-20.</w:t>
      </w:r>
    </w:p>
    <w:p w:rsidR="00090301" w:rsidRPr="00421DD4" w:rsidRDefault="00090301"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Дружиловская Т.Ю. Достигнуто ли соответствие учета запасов требованиям МСФО? // Международный бухгалтерский учет. – 2003. - №2. – С.10-16</w:t>
      </w:r>
    </w:p>
    <w:p w:rsidR="002E68E4" w:rsidRPr="00421DD4" w:rsidRDefault="002E68E4" w:rsidP="00191C74">
      <w:pPr>
        <w:keepNext/>
        <w:widowControl w:val="0"/>
        <w:numPr>
          <w:ilvl w:val="0"/>
          <w:numId w:val="3"/>
        </w:numPr>
        <w:shd w:val="clear" w:color="000000" w:fill="auto"/>
        <w:tabs>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Жуков В.Н. Учет операций по приобретению и заготовлению материально-производственных запасов//.</w:t>
      </w:r>
      <w:r w:rsidR="00421DD4">
        <w:rPr>
          <w:color w:val="000000" w:themeColor="text1"/>
          <w:sz w:val="28"/>
          <w:szCs w:val="28"/>
        </w:rPr>
        <w:t xml:space="preserve"> </w:t>
      </w:r>
      <w:r w:rsidRPr="00421DD4">
        <w:rPr>
          <w:color w:val="000000" w:themeColor="text1"/>
          <w:sz w:val="28"/>
          <w:szCs w:val="28"/>
        </w:rPr>
        <w:t>Бухгалтерский учет 2004- № 5</w:t>
      </w:r>
      <w:r w:rsidR="00090301" w:rsidRPr="00421DD4">
        <w:rPr>
          <w:color w:val="000000" w:themeColor="text1"/>
          <w:sz w:val="28"/>
          <w:szCs w:val="28"/>
        </w:rPr>
        <w:t xml:space="preserve"> - С.12</w:t>
      </w:r>
    </w:p>
    <w:p w:rsidR="00090301" w:rsidRPr="00421DD4" w:rsidRDefault="00090301" w:rsidP="00191C74">
      <w:pPr>
        <w:keepNext/>
        <w:widowControl w:val="0"/>
        <w:numPr>
          <w:ilvl w:val="0"/>
          <w:numId w:val="3"/>
        </w:numPr>
        <w:shd w:val="clear" w:color="000000" w:fill="auto"/>
        <w:tabs>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Земсков В.В. Учет недостач, обнаруженных при приемке материалов // Главбух. – 2004. - №22. – С.19-24</w:t>
      </w:r>
    </w:p>
    <w:p w:rsidR="006B799E" w:rsidRPr="00421DD4" w:rsidRDefault="006B799E"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Камышанов П.И. Бухгалтерский учет и аудит. М., 2005 г.</w:t>
      </w:r>
    </w:p>
    <w:p w:rsidR="00303E46" w:rsidRPr="00421DD4" w:rsidRDefault="00303E46"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Ковалев В.В., Волкова О.Н. Анализ хозяйственной деятельности предприятия. – МН.: Проспект, 2000. – 424 с</w:t>
      </w:r>
    </w:p>
    <w:p w:rsidR="00D90266" w:rsidRPr="00421DD4" w:rsidRDefault="00D90266"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snapToGrid w:val="0"/>
          <w:color w:val="000000" w:themeColor="text1"/>
          <w:sz w:val="28"/>
          <w:szCs w:val="28"/>
        </w:rPr>
        <w:t>Козлова Е.П., Галанина Е.Н., Бабченко Т.Н. Бухгалтерский учет в организациях. М.: Финансы и статистика, 200</w:t>
      </w:r>
      <w:r w:rsidR="009369A5" w:rsidRPr="00421DD4">
        <w:rPr>
          <w:snapToGrid w:val="0"/>
          <w:color w:val="000000" w:themeColor="text1"/>
          <w:sz w:val="28"/>
          <w:szCs w:val="28"/>
        </w:rPr>
        <w:t>2</w:t>
      </w:r>
      <w:r w:rsidRPr="00421DD4">
        <w:rPr>
          <w:snapToGrid w:val="0"/>
          <w:color w:val="000000" w:themeColor="text1"/>
          <w:sz w:val="28"/>
          <w:szCs w:val="28"/>
        </w:rPr>
        <w:t>.</w:t>
      </w:r>
    </w:p>
    <w:p w:rsidR="00303E46" w:rsidRPr="00421DD4" w:rsidRDefault="00303E46"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Коковкина А.Г. Учет приобретения и списания ГСМ. Новые нормы расхода топлива: порядок применения // Советник бухгалтера. – 2004. - №1. – С.60-78</w:t>
      </w:r>
    </w:p>
    <w:p w:rsidR="00303E46" w:rsidRPr="00421DD4" w:rsidRDefault="00303E46"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Кондаков Н.А. Бухгалтерский учет, анализ хозяйственной деятельности и аудит. – М.: Перспектива, 2002, - 339с.</w:t>
      </w:r>
    </w:p>
    <w:p w:rsidR="00D90266" w:rsidRPr="00421DD4" w:rsidRDefault="00D90266"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Кондраков Н.П. Бухгалтерский учёт: Учебное пособие. – 3-е. изд., перераб. и доп. – М.: ИНФРА-М, 2001. – 635 с.</w:t>
      </w:r>
    </w:p>
    <w:p w:rsidR="00303E46" w:rsidRPr="00421DD4" w:rsidRDefault="00303E46"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Коновалова И.Р. Учет поступления материалов // Бухгалтерский учет. – 2005. - №2. – С.17-22</w:t>
      </w:r>
    </w:p>
    <w:p w:rsidR="006B799E" w:rsidRPr="00421DD4" w:rsidRDefault="00D90266"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snapToGrid w:val="0"/>
          <w:color w:val="000000" w:themeColor="text1"/>
          <w:sz w:val="28"/>
          <w:szCs w:val="28"/>
        </w:rPr>
        <w:t>Ларионов А.Д., Ерофеев В.А. Бухгалтерский учет. Учебник. М.: ГроссБух, 2000</w:t>
      </w:r>
      <w:r w:rsidR="009369A5" w:rsidRPr="00421DD4">
        <w:rPr>
          <w:snapToGrid w:val="0"/>
          <w:color w:val="000000" w:themeColor="text1"/>
          <w:sz w:val="28"/>
          <w:szCs w:val="28"/>
        </w:rPr>
        <w:t xml:space="preserve"> </w:t>
      </w:r>
      <w:r w:rsidRPr="00421DD4">
        <w:rPr>
          <w:snapToGrid w:val="0"/>
          <w:color w:val="000000" w:themeColor="text1"/>
          <w:sz w:val="28"/>
          <w:szCs w:val="28"/>
        </w:rPr>
        <w:t>г.</w:t>
      </w:r>
    </w:p>
    <w:p w:rsidR="004E0CE9" w:rsidRPr="00421DD4" w:rsidRDefault="004E0CE9"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Лимитно-заборная карта // Главбух. – 2002. - №2. – С.80-84</w:t>
      </w:r>
    </w:p>
    <w:p w:rsidR="004E0CE9" w:rsidRPr="00421DD4" w:rsidRDefault="004E0CE9"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Литвиненко М.И. Отражение в учете товарно-материальных запасов // Главбух. – 2003. - №11. – С.67-70</w:t>
      </w:r>
    </w:p>
    <w:p w:rsidR="006B799E" w:rsidRPr="00421DD4" w:rsidRDefault="006B799E"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Луговой В.А. Учет производственных запасов. //Бухгалтерский учет - 2005 - № 2 - с. 5-12.</w:t>
      </w:r>
    </w:p>
    <w:p w:rsidR="006B799E" w:rsidRPr="00421DD4" w:rsidRDefault="006B799E" w:rsidP="00191C74">
      <w:pPr>
        <w:keepNext/>
        <w:widowControl w:val="0"/>
        <w:numPr>
          <w:ilvl w:val="0"/>
          <w:numId w:val="3"/>
        </w:numPr>
        <w:shd w:val="clear" w:color="000000" w:fill="auto"/>
        <w:tabs>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Луговой В.А. Учет производственных запасов: материалов, топлива, запасных частей, МБП. М., АО «Аудит», 2005 г.</w:t>
      </w:r>
    </w:p>
    <w:p w:rsidR="006B799E" w:rsidRPr="00421DD4" w:rsidRDefault="006B799E" w:rsidP="00191C74">
      <w:pPr>
        <w:keepNext/>
        <w:widowControl w:val="0"/>
        <w:numPr>
          <w:ilvl w:val="0"/>
          <w:numId w:val="3"/>
        </w:numPr>
        <w:shd w:val="clear" w:color="000000" w:fill="auto"/>
        <w:tabs>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Луговой В.А. Организация бухгалтерского учета и отчетность. М., АО «Инкосаудит», 2002 г.</w:t>
      </w:r>
    </w:p>
    <w:p w:rsidR="006B799E" w:rsidRPr="00421DD4" w:rsidRDefault="006B799E" w:rsidP="00191C74">
      <w:pPr>
        <w:keepNext/>
        <w:widowControl w:val="0"/>
        <w:numPr>
          <w:ilvl w:val="0"/>
          <w:numId w:val="3"/>
        </w:numPr>
        <w:shd w:val="clear" w:color="000000" w:fill="auto"/>
        <w:tabs>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Луговой В.А. Учет материальных ресурсов. М., 2003 г.</w:t>
      </w:r>
    </w:p>
    <w:p w:rsidR="006B799E" w:rsidRPr="00421DD4" w:rsidRDefault="006B799E" w:rsidP="00191C74">
      <w:pPr>
        <w:keepNext/>
        <w:widowControl w:val="0"/>
        <w:numPr>
          <w:ilvl w:val="0"/>
          <w:numId w:val="3"/>
        </w:numPr>
        <w:shd w:val="clear" w:color="000000" w:fill="auto"/>
        <w:tabs>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Луговой В.А. Учет отпуска производственных запасов. // Бухгалтерский учет - 2003 - № 5 - с. 7-14.</w:t>
      </w:r>
    </w:p>
    <w:p w:rsidR="00D90266" w:rsidRPr="00421DD4" w:rsidRDefault="00D90266"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Любушин Н.П. Лещева В.Б. Анализ финансово-экономической деятельности предприятия. – М.: ЮНИТИ-ДАНА, 200</w:t>
      </w:r>
      <w:r w:rsidR="009369A5" w:rsidRPr="00421DD4">
        <w:rPr>
          <w:color w:val="000000" w:themeColor="text1"/>
          <w:sz w:val="28"/>
          <w:szCs w:val="28"/>
        </w:rPr>
        <w:t>3</w:t>
      </w:r>
      <w:r w:rsidRPr="00421DD4">
        <w:rPr>
          <w:color w:val="000000" w:themeColor="text1"/>
          <w:sz w:val="28"/>
          <w:szCs w:val="28"/>
        </w:rPr>
        <w:t>.</w:t>
      </w:r>
    </w:p>
    <w:p w:rsidR="006B799E" w:rsidRPr="00421DD4" w:rsidRDefault="006B799E" w:rsidP="00191C74">
      <w:pPr>
        <w:keepNext/>
        <w:widowControl w:val="0"/>
        <w:numPr>
          <w:ilvl w:val="0"/>
          <w:numId w:val="3"/>
        </w:numPr>
        <w:shd w:val="clear" w:color="000000" w:fill="auto"/>
        <w:tabs>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Макальская М.Л. Корреспонденция счетов (справочное пособие) . М., АО «ДНС», 2004 г.</w:t>
      </w:r>
    </w:p>
    <w:p w:rsidR="006B799E" w:rsidRPr="00421DD4" w:rsidRDefault="006B799E" w:rsidP="00191C74">
      <w:pPr>
        <w:keepNext/>
        <w:widowControl w:val="0"/>
        <w:numPr>
          <w:ilvl w:val="0"/>
          <w:numId w:val="3"/>
        </w:numPr>
        <w:shd w:val="clear" w:color="000000" w:fill="auto"/>
        <w:tabs>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Новодворский В.Д., Пономарева Л.В., Ефимова С.В. Бухгалтерская отчетность: составление и анализ. М., Бухгалтерский учет, 2004 г.</w:t>
      </w:r>
    </w:p>
    <w:p w:rsidR="00303E46" w:rsidRPr="00421DD4" w:rsidRDefault="00303E46" w:rsidP="00191C74">
      <w:pPr>
        <w:keepNext/>
        <w:widowControl w:val="0"/>
        <w:numPr>
          <w:ilvl w:val="0"/>
          <w:numId w:val="3"/>
        </w:numPr>
        <w:shd w:val="clear" w:color="000000" w:fill="auto"/>
        <w:tabs>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Патров В.В. Новое в учете материально-производственных запасов // Бухгалтерский учет. – 2004. - №10. – С.45-50</w:t>
      </w:r>
    </w:p>
    <w:p w:rsidR="00303E46" w:rsidRPr="00421DD4" w:rsidRDefault="00303E46" w:rsidP="00191C74">
      <w:pPr>
        <w:keepNext/>
        <w:widowControl w:val="0"/>
        <w:numPr>
          <w:ilvl w:val="0"/>
          <w:numId w:val="3"/>
        </w:numPr>
        <w:shd w:val="clear" w:color="000000" w:fill="auto"/>
        <w:tabs>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Пискарев Ю.М. Учет материальных запасов // Бухгалтерский учет. – 2004. - №3,4</w:t>
      </w:r>
    </w:p>
    <w:p w:rsidR="00D90266" w:rsidRPr="00421DD4" w:rsidRDefault="003641D2"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Pr>
          <w:color w:val="000000" w:themeColor="text1"/>
          <w:sz w:val="28"/>
          <w:szCs w:val="28"/>
        </w:rPr>
        <w:t>Римов А.</w:t>
      </w:r>
      <w:r w:rsidR="00D90266" w:rsidRPr="00421DD4">
        <w:rPr>
          <w:color w:val="000000" w:themeColor="text1"/>
          <w:sz w:val="28"/>
          <w:szCs w:val="28"/>
        </w:rPr>
        <w:t>В. Новое в учёте материально-производственных запасов. Комментарий к ПБУ 5/01//Главбух. 200</w:t>
      </w:r>
      <w:r w:rsidR="009369A5" w:rsidRPr="00421DD4">
        <w:rPr>
          <w:color w:val="000000" w:themeColor="text1"/>
          <w:sz w:val="28"/>
          <w:szCs w:val="28"/>
        </w:rPr>
        <w:t>4</w:t>
      </w:r>
      <w:r w:rsidR="00D90266" w:rsidRPr="00421DD4">
        <w:rPr>
          <w:color w:val="000000" w:themeColor="text1"/>
          <w:sz w:val="28"/>
          <w:szCs w:val="28"/>
        </w:rPr>
        <w:t>. № 1</w:t>
      </w:r>
      <w:r w:rsidR="009369A5" w:rsidRPr="00421DD4">
        <w:rPr>
          <w:color w:val="000000" w:themeColor="text1"/>
          <w:sz w:val="28"/>
          <w:szCs w:val="28"/>
        </w:rPr>
        <w:t>2</w:t>
      </w:r>
      <w:r w:rsidR="00D90266" w:rsidRPr="00421DD4">
        <w:rPr>
          <w:color w:val="000000" w:themeColor="text1"/>
          <w:sz w:val="28"/>
          <w:szCs w:val="28"/>
        </w:rPr>
        <w:t>.</w:t>
      </w:r>
    </w:p>
    <w:p w:rsidR="00D90266" w:rsidRPr="00421DD4" w:rsidRDefault="00D90266"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 xml:space="preserve">Савицкая Г.В. «Анализ хозяйственной деятельности предприятия» - Минск ООО «Новое знание», </w:t>
      </w:r>
      <w:r w:rsidR="0066461F" w:rsidRPr="00421DD4">
        <w:rPr>
          <w:color w:val="000000" w:themeColor="text1"/>
          <w:sz w:val="28"/>
          <w:szCs w:val="28"/>
        </w:rPr>
        <w:t>2001 г</w:t>
      </w:r>
      <w:r w:rsidRPr="00421DD4">
        <w:rPr>
          <w:color w:val="000000" w:themeColor="text1"/>
          <w:sz w:val="28"/>
          <w:szCs w:val="28"/>
        </w:rPr>
        <w:t>.</w:t>
      </w:r>
    </w:p>
    <w:p w:rsidR="0066461F" w:rsidRPr="00421DD4" w:rsidRDefault="0066461F"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Селезнева Н.Н., Ионова А.Ф., Финансовый анализ: Учебное пособие – М.: ЮНИТИ-ДАНА, 2002г.</w:t>
      </w:r>
    </w:p>
    <w:p w:rsidR="00303E46" w:rsidRPr="00421DD4" w:rsidRDefault="00303E46"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Соколов Я.В. Бухгалтерский учет: От истоков до наших дней. – М.: Аудит, ЮНИТИ, 2002 г. – 638 с</w:t>
      </w:r>
    </w:p>
    <w:p w:rsidR="006B799E" w:rsidRPr="00421DD4" w:rsidRDefault="006B799E" w:rsidP="00191C74">
      <w:pPr>
        <w:keepNext/>
        <w:widowControl w:val="0"/>
        <w:numPr>
          <w:ilvl w:val="0"/>
          <w:numId w:val="3"/>
        </w:numPr>
        <w:shd w:val="clear" w:color="000000" w:fill="auto"/>
        <w:tabs>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Степанов В.И., Мешков А.А. Экономия и нормирование материальных ресурсов. М., «Высшая школа», 2004 г.</w:t>
      </w:r>
    </w:p>
    <w:p w:rsidR="00303E46" w:rsidRPr="00421DD4" w:rsidRDefault="00303E46" w:rsidP="00191C74">
      <w:pPr>
        <w:keepNext/>
        <w:widowControl w:val="0"/>
        <w:numPr>
          <w:ilvl w:val="0"/>
          <w:numId w:val="3"/>
        </w:numPr>
        <w:shd w:val="clear" w:color="000000" w:fill="auto"/>
        <w:tabs>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Труньков Е.И. Учет использования горюче-смазочных материалов // Бухгалтерский учет. – 2003. - №19. – С.19-21</w:t>
      </w:r>
    </w:p>
    <w:p w:rsidR="00303E46" w:rsidRPr="00421DD4" w:rsidRDefault="00303E46" w:rsidP="00191C74">
      <w:pPr>
        <w:keepNext/>
        <w:widowControl w:val="0"/>
        <w:numPr>
          <w:ilvl w:val="0"/>
          <w:numId w:val="3"/>
        </w:numPr>
        <w:shd w:val="clear" w:color="000000" w:fill="auto"/>
        <w:tabs>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Тумасян Р.З. Бухгалтерский учет. – М.: ООО “Нитар Альянс”, 2003. – 799с.</w:t>
      </w:r>
    </w:p>
    <w:p w:rsidR="00303E46" w:rsidRPr="00421DD4" w:rsidRDefault="00303E46" w:rsidP="00191C74">
      <w:pPr>
        <w:keepNext/>
        <w:widowControl w:val="0"/>
        <w:numPr>
          <w:ilvl w:val="0"/>
          <w:numId w:val="3"/>
        </w:numPr>
        <w:shd w:val="clear" w:color="000000" w:fill="auto"/>
        <w:tabs>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Федотов А.В. Как оценивать использование материалов? // Главбух. – 2004. - №23. – С.30-36</w:t>
      </w:r>
    </w:p>
    <w:p w:rsidR="00D90266" w:rsidRPr="00421DD4" w:rsidRDefault="00D90266"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Хрипач В.Я. Экономика предприятия. - Мн.: «Финансы, учет, аудит»,</w:t>
      </w:r>
      <w:r w:rsidR="00421DD4">
        <w:rPr>
          <w:color w:val="000000" w:themeColor="text1"/>
          <w:sz w:val="28"/>
          <w:szCs w:val="28"/>
        </w:rPr>
        <w:t xml:space="preserve"> </w:t>
      </w:r>
      <w:r w:rsidRPr="00421DD4">
        <w:rPr>
          <w:color w:val="000000" w:themeColor="text1"/>
          <w:sz w:val="28"/>
          <w:szCs w:val="28"/>
        </w:rPr>
        <w:t>1997 г.</w:t>
      </w:r>
    </w:p>
    <w:p w:rsidR="00090301" w:rsidRPr="00421DD4" w:rsidRDefault="00090301"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Чалдаева Л.А. Образовательная программа по основам международного бухгалтерского учета. Применение счета “Товарно-материальные запасы” при составлении составлении предварительного баланса // Международный бухгалтерский учет. – 2002. - №10-11</w:t>
      </w:r>
    </w:p>
    <w:p w:rsidR="00D90266" w:rsidRPr="00421DD4" w:rsidRDefault="00D90266"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 xml:space="preserve">Чечевицына Л. Н., Чуев И. Н. Анализ финансово-хозяйственной деятельности: Учебник. </w:t>
      </w:r>
      <w:r w:rsidR="00090301" w:rsidRPr="00421DD4">
        <w:rPr>
          <w:color w:val="000000" w:themeColor="text1"/>
          <w:sz w:val="28"/>
          <w:szCs w:val="28"/>
        </w:rPr>
        <w:t xml:space="preserve">2003 г. </w:t>
      </w:r>
      <w:r w:rsidRPr="00421DD4">
        <w:rPr>
          <w:color w:val="000000" w:themeColor="text1"/>
          <w:sz w:val="28"/>
          <w:szCs w:val="28"/>
        </w:rPr>
        <w:t>– 352 с.</w:t>
      </w:r>
    </w:p>
    <w:p w:rsidR="00090301" w:rsidRPr="00421DD4" w:rsidRDefault="00090301" w:rsidP="00191C74">
      <w:pPr>
        <w:keepNext/>
        <w:widowControl w:val="0"/>
        <w:numPr>
          <w:ilvl w:val="0"/>
          <w:numId w:val="3"/>
        </w:numPr>
        <w:shd w:val="clear" w:color="000000" w:fill="auto"/>
        <w:tabs>
          <w:tab w:val="clear" w:pos="720"/>
          <w:tab w:val="num" w:pos="180"/>
          <w:tab w:val="left" w:pos="426"/>
          <w:tab w:val="num" w:pos="1080"/>
        </w:tabs>
        <w:suppressAutoHyphens/>
        <w:spacing w:line="360" w:lineRule="auto"/>
        <w:ind w:left="0" w:firstLine="0"/>
        <w:jc w:val="both"/>
        <w:rPr>
          <w:color w:val="000000" w:themeColor="text1"/>
          <w:sz w:val="28"/>
          <w:szCs w:val="28"/>
        </w:rPr>
      </w:pPr>
      <w:r w:rsidRPr="00421DD4">
        <w:rPr>
          <w:color w:val="000000" w:themeColor="text1"/>
          <w:sz w:val="28"/>
          <w:szCs w:val="28"/>
        </w:rPr>
        <w:t>Ярославов В.Е. Бухгалтерский учет материалов // Бухучет и налоги. – 2003. - №5. – С.21-64</w:t>
      </w:r>
      <w:bookmarkStart w:id="23" w:name="_GoBack"/>
      <w:bookmarkEnd w:id="23"/>
    </w:p>
    <w:sectPr w:rsidR="00090301" w:rsidRPr="00421DD4" w:rsidSect="00421DD4">
      <w:headerReference w:type="even" r:id="rId53"/>
      <w:pgSz w:w="11906" w:h="16838"/>
      <w:pgMar w:top="1134" w:right="850"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DD4" w:rsidRDefault="00421DD4">
      <w:r>
        <w:separator/>
      </w:r>
    </w:p>
  </w:endnote>
  <w:endnote w:type="continuationSeparator" w:id="0">
    <w:p w:rsidR="00421DD4" w:rsidRDefault="0042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DD4" w:rsidRDefault="00421DD4">
      <w:r>
        <w:separator/>
      </w:r>
    </w:p>
  </w:footnote>
  <w:footnote w:type="continuationSeparator" w:id="0">
    <w:p w:rsidR="00421DD4" w:rsidRDefault="00421D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DD4" w:rsidRDefault="00421DD4" w:rsidP="00660D0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421DD4" w:rsidRDefault="00421DD4" w:rsidP="00660D0F">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C2D46"/>
    <w:multiLevelType w:val="singleLevel"/>
    <w:tmpl w:val="0F629F2A"/>
    <w:lvl w:ilvl="0">
      <w:start w:val="1"/>
      <w:numFmt w:val="decimal"/>
      <w:lvlText w:val="%1."/>
      <w:legacy w:legacy="1" w:legacySpace="0" w:legacyIndent="283"/>
      <w:lvlJc w:val="left"/>
      <w:pPr>
        <w:ind w:left="1363" w:hanging="283"/>
      </w:pPr>
      <w:rPr>
        <w:rFonts w:cs="Times New Roman"/>
      </w:rPr>
    </w:lvl>
  </w:abstractNum>
  <w:abstractNum w:abstractNumId="1">
    <w:nsid w:val="210912F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21A60CF1"/>
    <w:multiLevelType w:val="hybridMultilevel"/>
    <w:tmpl w:val="30603B74"/>
    <w:lvl w:ilvl="0" w:tplc="4222A71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3CE3E5C"/>
    <w:multiLevelType w:val="multilevel"/>
    <w:tmpl w:val="438A8B2E"/>
    <w:lvl w:ilvl="0">
      <w:start w:val="3"/>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915"/>
        </w:tabs>
        <w:ind w:left="915" w:hanging="555"/>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
    <w:nsid w:val="33A20AEC"/>
    <w:multiLevelType w:val="multilevel"/>
    <w:tmpl w:val="45B8F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3F3379"/>
    <w:multiLevelType w:val="multilevel"/>
    <w:tmpl w:val="BCF6C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943E10"/>
    <w:multiLevelType w:val="hybridMultilevel"/>
    <w:tmpl w:val="3C1680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2783610"/>
    <w:multiLevelType w:val="hybridMultilevel"/>
    <w:tmpl w:val="7AF0B3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2E20C83"/>
    <w:multiLevelType w:val="multilevel"/>
    <w:tmpl w:val="51F47DDE"/>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9">
    <w:nsid w:val="474A208D"/>
    <w:multiLevelType w:val="multilevel"/>
    <w:tmpl w:val="DBAC0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86F15D0"/>
    <w:multiLevelType w:val="hybridMultilevel"/>
    <w:tmpl w:val="DEE6BC88"/>
    <w:lvl w:ilvl="0" w:tplc="13FC18D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6"/>
  </w:num>
  <w:num w:numId="3">
    <w:abstractNumId w:val="2"/>
  </w:num>
  <w:num w:numId="4">
    <w:abstractNumId w:val="3"/>
  </w:num>
  <w:num w:numId="5">
    <w:abstractNumId w:val="4"/>
  </w:num>
  <w:num w:numId="6">
    <w:abstractNumId w:val="5"/>
  </w:num>
  <w:num w:numId="7">
    <w:abstractNumId w:val="9"/>
  </w:num>
  <w:num w:numId="8">
    <w:abstractNumId w:val="8"/>
  </w:num>
  <w:num w:numId="9">
    <w:abstractNumId w:val="0"/>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0224"/>
    <w:rsid w:val="000012EB"/>
    <w:rsid w:val="00015AFB"/>
    <w:rsid w:val="00025919"/>
    <w:rsid w:val="00031C1B"/>
    <w:rsid w:val="000473E8"/>
    <w:rsid w:val="0005488D"/>
    <w:rsid w:val="0006179A"/>
    <w:rsid w:val="00061AC8"/>
    <w:rsid w:val="00072A7F"/>
    <w:rsid w:val="0007430E"/>
    <w:rsid w:val="00090224"/>
    <w:rsid w:val="00090301"/>
    <w:rsid w:val="00090CCE"/>
    <w:rsid w:val="000932F0"/>
    <w:rsid w:val="00097AF5"/>
    <w:rsid w:val="000B14B0"/>
    <w:rsid w:val="00100C1B"/>
    <w:rsid w:val="00116F7F"/>
    <w:rsid w:val="0012064F"/>
    <w:rsid w:val="001260D9"/>
    <w:rsid w:val="00133F47"/>
    <w:rsid w:val="00141F4A"/>
    <w:rsid w:val="00142A2C"/>
    <w:rsid w:val="001437CC"/>
    <w:rsid w:val="00163A20"/>
    <w:rsid w:val="00166661"/>
    <w:rsid w:val="00176221"/>
    <w:rsid w:val="001828FC"/>
    <w:rsid w:val="00191C74"/>
    <w:rsid w:val="001A0593"/>
    <w:rsid w:val="001A266A"/>
    <w:rsid w:val="001A7F36"/>
    <w:rsid w:val="001C20DA"/>
    <w:rsid w:val="001C4819"/>
    <w:rsid w:val="001D320A"/>
    <w:rsid w:val="001D475E"/>
    <w:rsid w:val="001D7E10"/>
    <w:rsid w:val="001E7E36"/>
    <w:rsid w:val="00202A0F"/>
    <w:rsid w:val="00246311"/>
    <w:rsid w:val="00255C1C"/>
    <w:rsid w:val="002572D4"/>
    <w:rsid w:val="00265387"/>
    <w:rsid w:val="00266A45"/>
    <w:rsid w:val="00267456"/>
    <w:rsid w:val="002737BD"/>
    <w:rsid w:val="00291FEE"/>
    <w:rsid w:val="002B3DA5"/>
    <w:rsid w:val="002B589F"/>
    <w:rsid w:val="002E04EF"/>
    <w:rsid w:val="002E68E4"/>
    <w:rsid w:val="002F17CB"/>
    <w:rsid w:val="002F4883"/>
    <w:rsid w:val="002F4B47"/>
    <w:rsid w:val="00300F6D"/>
    <w:rsid w:val="00302DB3"/>
    <w:rsid w:val="00303481"/>
    <w:rsid w:val="00303E46"/>
    <w:rsid w:val="00323092"/>
    <w:rsid w:val="00325471"/>
    <w:rsid w:val="00331153"/>
    <w:rsid w:val="003328E8"/>
    <w:rsid w:val="00332DC9"/>
    <w:rsid w:val="003432B1"/>
    <w:rsid w:val="0034777B"/>
    <w:rsid w:val="00357A78"/>
    <w:rsid w:val="003641D2"/>
    <w:rsid w:val="00372983"/>
    <w:rsid w:val="00393B32"/>
    <w:rsid w:val="003A0724"/>
    <w:rsid w:val="003A7AF0"/>
    <w:rsid w:val="003B0A07"/>
    <w:rsid w:val="003B646A"/>
    <w:rsid w:val="003C3CDB"/>
    <w:rsid w:val="003C71E2"/>
    <w:rsid w:val="003D2DB8"/>
    <w:rsid w:val="00421DD4"/>
    <w:rsid w:val="00454AF2"/>
    <w:rsid w:val="00461410"/>
    <w:rsid w:val="00466D5F"/>
    <w:rsid w:val="00477A91"/>
    <w:rsid w:val="0048518D"/>
    <w:rsid w:val="0049123A"/>
    <w:rsid w:val="00494CBF"/>
    <w:rsid w:val="004B59E3"/>
    <w:rsid w:val="004C3C9F"/>
    <w:rsid w:val="004E092E"/>
    <w:rsid w:val="004E0CE9"/>
    <w:rsid w:val="004F021B"/>
    <w:rsid w:val="004F031E"/>
    <w:rsid w:val="004F7B79"/>
    <w:rsid w:val="00517FEC"/>
    <w:rsid w:val="005406F8"/>
    <w:rsid w:val="00553F61"/>
    <w:rsid w:val="00555A52"/>
    <w:rsid w:val="005629FD"/>
    <w:rsid w:val="00570EB4"/>
    <w:rsid w:val="0057126F"/>
    <w:rsid w:val="005730C5"/>
    <w:rsid w:val="00576757"/>
    <w:rsid w:val="00580DE9"/>
    <w:rsid w:val="005814CA"/>
    <w:rsid w:val="0059358F"/>
    <w:rsid w:val="005A7E92"/>
    <w:rsid w:val="005C13C7"/>
    <w:rsid w:val="005C21EF"/>
    <w:rsid w:val="005C3481"/>
    <w:rsid w:val="005C5D59"/>
    <w:rsid w:val="005C7E2C"/>
    <w:rsid w:val="005D48E0"/>
    <w:rsid w:val="00607002"/>
    <w:rsid w:val="00612065"/>
    <w:rsid w:val="00627309"/>
    <w:rsid w:val="00633DC5"/>
    <w:rsid w:val="00641CE2"/>
    <w:rsid w:val="006440DB"/>
    <w:rsid w:val="00647B3E"/>
    <w:rsid w:val="006527D2"/>
    <w:rsid w:val="00654C30"/>
    <w:rsid w:val="00660D0F"/>
    <w:rsid w:val="006610CB"/>
    <w:rsid w:val="0066461F"/>
    <w:rsid w:val="006655D3"/>
    <w:rsid w:val="006747D6"/>
    <w:rsid w:val="00675D77"/>
    <w:rsid w:val="00675E92"/>
    <w:rsid w:val="00676BB9"/>
    <w:rsid w:val="00676D2C"/>
    <w:rsid w:val="006813C6"/>
    <w:rsid w:val="00683F70"/>
    <w:rsid w:val="006847BF"/>
    <w:rsid w:val="006A1556"/>
    <w:rsid w:val="006A36B6"/>
    <w:rsid w:val="006A4877"/>
    <w:rsid w:val="006A55BA"/>
    <w:rsid w:val="006A7C13"/>
    <w:rsid w:val="006B4153"/>
    <w:rsid w:val="006B799E"/>
    <w:rsid w:val="006C6351"/>
    <w:rsid w:val="006D1BF3"/>
    <w:rsid w:val="006D32BD"/>
    <w:rsid w:val="006D4E9A"/>
    <w:rsid w:val="006E2484"/>
    <w:rsid w:val="006E36BD"/>
    <w:rsid w:val="007012D1"/>
    <w:rsid w:val="00713884"/>
    <w:rsid w:val="007328C3"/>
    <w:rsid w:val="007371A4"/>
    <w:rsid w:val="007379DF"/>
    <w:rsid w:val="00741DD4"/>
    <w:rsid w:val="0074537E"/>
    <w:rsid w:val="00745F4D"/>
    <w:rsid w:val="00755459"/>
    <w:rsid w:val="00761EFD"/>
    <w:rsid w:val="00763D19"/>
    <w:rsid w:val="00772B09"/>
    <w:rsid w:val="007735A8"/>
    <w:rsid w:val="007738A2"/>
    <w:rsid w:val="007853D3"/>
    <w:rsid w:val="007916AD"/>
    <w:rsid w:val="00797898"/>
    <w:rsid w:val="007A59C3"/>
    <w:rsid w:val="007A5AB8"/>
    <w:rsid w:val="007A761E"/>
    <w:rsid w:val="007B0C3E"/>
    <w:rsid w:val="007B1870"/>
    <w:rsid w:val="007B2F83"/>
    <w:rsid w:val="007D16B0"/>
    <w:rsid w:val="007D2C73"/>
    <w:rsid w:val="007E219C"/>
    <w:rsid w:val="007E228A"/>
    <w:rsid w:val="007E36D0"/>
    <w:rsid w:val="007F2924"/>
    <w:rsid w:val="00805BAD"/>
    <w:rsid w:val="00812CFC"/>
    <w:rsid w:val="00814915"/>
    <w:rsid w:val="00823D55"/>
    <w:rsid w:val="00853B72"/>
    <w:rsid w:val="00857FF2"/>
    <w:rsid w:val="00860BF1"/>
    <w:rsid w:val="00875D87"/>
    <w:rsid w:val="00885147"/>
    <w:rsid w:val="00891FD2"/>
    <w:rsid w:val="0089633B"/>
    <w:rsid w:val="008A7166"/>
    <w:rsid w:val="008B2C77"/>
    <w:rsid w:val="008B34C1"/>
    <w:rsid w:val="008C37C4"/>
    <w:rsid w:val="008D3F39"/>
    <w:rsid w:val="0090046F"/>
    <w:rsid w:val="00911187"/>
    <w:rsid w:val="009245C2"/>
    <w:rsid w:val="0092773D"/>
    <w:rsid w:val="009369A5"/>
    <w:rsid w:val="00944FB9"/>
    <w:rsid w:val="009567FA"/>
    <w:rsid w:val="00956C81"/>
    <w:rsid w:val="00956DC0"/>
    <w:rsid w:val="00962F94"/>
    <w:rsid w:val="009754BE"/>
    <w:rsid w:val="009A2EE1"/>
    <w:rsid w:val="009A3796"/>
    <w:rsid w:val="009B46C1"/>
    <w:rsid w:val="009C070E"/>
    <w:rsid w:val="009E55DA"/>
    <w:rsid w:val="009E5A51"/>
    <w:rsid w:val="009F4E71"/>
    <w:rsid w:val="009F6B52"/>
    <w:rsid w:val="00A11455"/>
    <w:rsid w:val="00A11610"/>
    <w:rsid w:val="00A27D9F"/>
    <w:rsid w:val="00A34D95"/>
    <w:rsid w:val="00A37E09"/>
    <w:rsid w:val="00A4149E"/>
    <w:rsid w:val="00A54430"/>
    <w:rsid w:val="00A97239"/>
    <w:rsid w:val="00AA184E"/>
    <w:rsid w:val="00AD7064"/>
    <w:rsid w:val="00AD78F0"/>
    <w:rsid w:val="00AE7D35"/>
    <w:rsid w:val="00B01B1C"/>
    <w:rsid w:val="00B14A19"/>
    <w:rsid w:val="00B15A26"/>
    <w:rsid w:val="00B24CB0"/>
    <w:rsid w:val="00B25562"/>
    <w:rsid w:val="00B31CD2"/>
    <w:rsid w:val="00B41AE7"/>
    <w:rsid w:val="00B42C4B"/>
    <w:rsid w:val="00B54290"/>
    <w:rsid w:val="00B62A1E"/>
    <w:rsid w:val="00B644F4"/>
    <w:rsid w:val="00B72946"/>
    <w:rsid w:val="00B9065A"/>
    <w:rsid w:val="00B90861"/>
    <w:rsid w:val="00BA15BD"/>
    <w:rsid w:val="00BA50BF"/>
    <w:rsid w:val="00BB0184"/>
    <w:rsid w:val="00BB1ED7"/>
    <w:rsid w:val="00BC35EE"/>
    <w:rsid w:val="00BD06D8"/>
    <w:rsid w:val="00BD4EAC"/>
    <w:rsid w:val="00BE5B25"/>
    <w:rsid w:val="00C10A48"/>
    <w:rsid w:val="00C12879"/>
    <w:rsid w:val="00C3498C"/>
    <w:rsid w:val="00C3775D"/>
    <w:rsid w:val="00C54680"/>
    <w:rsid w:val="00C54725"/>
    <w:rsid w:val="00C6227E"/>
    <w:rsid w:val="00C65C0F"/>
    <w:rsid w:val="00C76259"/>
    <w:rsid w:val="00C8317C"/>
    <w:rsid w:val="00C85226"/>
    <w:rsid w:val="00C860E2"/>
    <w:rsid w:val="00C865E5"/>
    <w:rsid w:val="00C9468D"/>
    <w:rsid w:val="00CA3966"/>
    <w:rsid w:val="00CA635C"/>
    <w:rsid w:val="00CC3A11"/>
    <w:rsid w:val="00CC6063"/>
    <w:rsid w:val="00CD6020"/>
    <w:rsid w:val="00D05B58"/>
    <w:rsid w:val="00D13450"/>
    <w:rsid w:val="00D15E60"/>
    <w:rsid w:val="00D24769"/>
    <w:rsid w:val="00D3130D"/>
    <w:rsid w:val="00D3151C"/>
    <w:rsid w:val="00D35101"/>
    <w:rsid w:val="00D36AF2"/>
    <w:rsid w:val="00D45418"/>
    <w:rsid w:val="00D47095"/>
    <w:rsid w:val="00D51F9D"/>
    <w:rsid w:val="00D5314F"/>
    <w:rsid w:val="00D6592C"/>
    <w:rsid w:val="00D65C63"/>
    <w:rsid w:val="00D7156C"/>
    <w:rsid w:val="00D73905"/>
    <w:rsid w:val="00D90266"/>
    <w:rsid w:val="00D94AE5"/>
    <w:rsid w:val="00DA176A"/>
    <w:rsid w:val="00DA2C14"/>
    <w:rsid w:val="00DA689B"/>
    <w:rsid w:val="00DB1A7C"/>
    <w:rsid w:val="00DD186B"/>
    <w:rsid w:val="00DD217B"/>
    <w:rsid w:val="00DD34C5"/>
    <w:rsid w:val="00DF4082"/>
    <w:rsid w:val="00E001E2"/>
    <w:rsid w:val="00E028B8"/>
    <w:rsid w:val="00E033BC"/>
    <w:rsid w:val="00E11594"/>
    <w:rsid w:val="00E17045"/>
    <w:rsid w:val="00E44FD7"/>
    <w:rsid w:val="00E45130"/>
    <w:rsid w:val="00E47A0E"/>
    <w:rsid w:val="00E57A43"/>
    <w:rsid w:val="00E62ED1"/>
    <w:rsid w:val="00E65E7E"/>
    <w:rsid w:val="00E65ED2"/>
    <w:rsid w:val="00E72C48"/>
    <w:rsid w:val="00E769D4"/>
    <w:rsid w:val="00E80100"/>
    <w:rsid w:val="00E87A58"/>
    <w:rsid w:val="00E91D1A"/>
    <w:rsid w:val="00E9314B"/>
    <w:rsid w:val="00E9765A"/>
    <w:rsid w:val="00EA3FC9"/>
    <w:rsid w:val="00EB53EF"/>
    <w:rsid w:val="00EC3634"/>
    <w:rsid w:val="00ED1C2E"/>
    <w:rsid w:val="00EE674A"/>
    <w:rsid w:val="00F04E90"/>
    <w:rsid w:val="00F21717"/>
    <w:rsid w:val="00F25940"/>
    <w:rsid w:val="00F541A1"/>
    <w:rsid w:val="00F600A0"/>
    <w:rsid w:val="00F70CEE"/>
    <w:rsid w:val="00F85DC9"/>
    <w:rsid w:val="00F94A4C"/>
    <w:rsid w:val="00F95797"/>
    <w:rsid w:val="00FA0647"/>
    <w:rsid w:val="00FA1AED"/>
    <w:rsid w:val="00FA2D19"/>
    <w:rsid w:val="00FB1C1B"/>
    <w:rsid w:val="00FC4EC7"/>
    <w:rsid w:val="00FC7F53"/>
    <w:rsid w:val="00FD1965"/>
    <w:rsid w:val="00FE483D"/>
    <w:rsid w:val="00FF5532"/>
    <w:rsid w:val="00FF5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14:defaultImageDpi w14:val="0"/>
  <w15:docId w15:val="{ECA818EC-A4CD-4415-BEE8-27D6D8004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F70"/>
    <w:rPr>
      <w:sz w:val="24"/>
      <w:szCs w:val="24"/>
    </w:rPr>
  </w:style>
  <w:style w:type="paragraph" w:styleId="1">
    <w:name w:val="heading 1"/>
    <w:basedOn w:val="a"/>
    <w:next w:val="a"/>
    <w:link w:val="10"/>
    <w:uiPriority w:val="9"/>
    <w:qFormat/>
    <w:rsid w:val="00E001E2"/>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683F70"/>
    <w:pPr>
      <w:spacing w:before="100" w:beforeAutospacing="1" w:after="100" w:afterAutospacing="1"/>
      <w:outlineLvl w:val="1"/>
    </w:pPr>
    <w:rPr>
      <w:b/>
      <w:bCs/>
      <w:color w:val="0000AA"/>
      <w:sz w:val="30"/>
      <w:szCs w:val="30"/>
    </w:rPr>
  </w:style>
  <w:style w:type="paragraph" w:styleId="6">
    <w:name w:val="heading 6"/>
    <w:basedOn w:val="a"/>
    <w:next w:val="a"/>
    <w:link w:val="60"/>
    <w:uiPriority w:val="9"/>
    <w:qFormat/>
    <w:rsid w:val="006610CB"/>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60">
    <w:name w:val="Заголовок 6 Знак"/>
    <w:basedOn w:val="a0"/>
    <w:link w:val="6"/>
    <w:uiPriority w:val="9"/>
    <w:semiHidden/>
    <w:locked/>
    <w:rPr>
      <w:rFonts w:asciiTheme="minorHAnsi" w:eastAsiaTheme="minorEastAsia" w:hAnsiTheme="minorHAnsi" w:cs="Times New Roman"/>
      <w:b/>
      <w:bCs/>
      <w:sz w:val="22"/>
      <w:szCs w:val="22"/>
    </w:rPr>
  </w:style>
  <w:style w:type="paragraph" w:styleId="a3">
    <w:name w:val="footnote text"/>
    <w:basedOn w:val="a"/>
    <w:link w:val="a4"/>
    <w:uiPriority w:val="99"/>
    <w:semiHidden/>
    <w:rsid w:val="00683F70"/>
    <w:rPr>
      <w:sz w:val="20"/>
      <w:szCs w:val="20"/>
    </w:rPr>
  </w:style>
  <w:style w:type="character" w:customStyle="1" w:styleId="a4">
    <w:name w:val="Текст сноски Знак"/>
    <w:basedOn w:val="a0"/>
    <w:link w:val="a3"/>
    <w:uiPriority w:val="99"/>
    <w:semiHidden/>
    <w:locked/>
    <w:rPr>
      <w:rFonts w:cs="Times New Roman"/>
    </w:rPr>
  </w:style>
  <w:style w:type="character" w:styleId="a5">
    <w:name w:val="footnote reference"/>
    <w:basedOn w:val="a0"/>
    <w:uiPriority w:val="99"/>
    <w:semiHidden/>
    <w:rsid w:val="00683F70"/>
    <w:rPr>
      <w:rFonts w:cs="Times New Roman"/>
      <w:vertAlign w:val="superscript"/>
    </w:rPr>
  </w:style>
  <w:style w:type="table" w:styleId="a6">
    <w:name w:val="Table Grid"/>
    <w:basedOn w:val="a1"/>
    <w:uiPriority w:val="59"/>
    <w:rsid w:val="00683F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Çàãîëîâîê2"/>
    <w:basedOn w:val="a"/>
    <w:rsid w:val="00683F70"/>
    <w:pPr>
      <w:overflowPunct w:val="0"/>
      <w:autoSpaceDE w:val="0"/>
      <w:autoSpaceDN w:val="0"/>
      <w:adjustRightInd w:val="0"/>
      <w:jc w:val="both"/>
      <w:textAlignment w:val="baseline"/>
    </w:pPr>
    <w:rPr>
      <w:b/>
      <w:sz w:val="32"/>
      <w:szCs w:val="20"/>
      <w:u w:val="single"/>
    </w:rPr>
  </w:style>
  <w:style w:type="paragraph" w:styleId="a7">
    <w:name w:val="header"/>
    <w:basedOn w:val="a"/>
    <w:link w:val="a8"/>
    <w:uiPriority w:val="99"/>
    <w:rsid w:val="00660D0F"/>
    <w:pPr>
      <w:tabs>
        <w:tab w:val="center" w:pos="4677"/>
        <w:tab w:val="right" w:pos="9355"/>
      </w:tabs>
    </w:pPr>
  </w:style>
  <w:style w:type="character" w:customStyle="1" w:styleId="a8">
    <w:name w:val="Верхний колонтитул Знак"/>
    <w:basedOn w:val="a0"/>
    <w:link w:val="a7"/>
    <w:uiPriority w:val="99"/>
    <w:semiHidden/>
    <w:locked/>
    <w:rPr>
      <w:rFonts w:cs="Times New Roman"/>
      <w:sz w:val="24"/>
      <w:szCs w:val="24"/>
    </w:rPr>
  </w:style>
  <w:style w:type="character" w:styleId="a9">
    <w:name w:val="page number"/>
    <w:basedOn w:val="a0"/>
    <w:uiPriority w:val="99"/>
    <w:rsid w:val="00660D0F"/>
    <w:rPr>
      <w:rFonts w:cs="Times New Roman"/>
    </w:rPr>
  </w:style>
  <w:style w:type="paragraph" w:customStyle="1" w:styleId="aa">
    <w:name w:val="Основной стиль"/>
    <w:basedOn w:val="a"/>
    <w:rsid w:val="006610CB"/>
    <w:pPr>
      <w:spacing w:line="360" w:lineRule="auto"/>
      <w:ind w:firstLine="709"/>
      <w:jc w:val="both"/>
    </w:pPr>
    <w:rPr>
      <w:sz w:val="28"/>
      <w:szCs w:val="20"/>
    </w:rPr>
  </w:style>
  <w:style w:type="paragraph" w:customStyle="1" w:styleId="ab">
    <w:name w:val="Заголовок подпунктов"/>
    <w:basedOn w:val="6"/>
    <w:rsid w:val="006610CB"/>
    <w:pPr>
      <w:spacing w:before="60" w:after="40" w:line="360" w:lineRule="auto"/>
      <w:jc w:val="center"/>
      <w:outlineLvl w:val="9"/>
    </w:pPr>
    <w:rPr>
      <w:b w:val="0"/>
      <w:bCs w:val="0"/>
      <w:sz w:val="28"/>
      <w:szCs w:val="20"/>
    </w:rPr>
  </w:style>
  <w:style w:type="paragraph" w:styleId="22">
    <w:name w:val="Body Text Indent 2"/>
    <w:basedOn w:val="a"/>
    <w:link w:val="23"/>
    <w:uiPriority w:val="99"/>
    <w:rsid w:val="006610CB"/>
    <w:pPr>
      <w:overflowPunct w:val="0"/>
      <w:autoSpaceDE w:val="0"/>
      <w:autoSpaceDN w:val="0"/>
      <w:adjustRightInd w:val="0"/>
      <w:ind w:right="17" w:firstLine="567"/>
      <w:jc w:val="both"/>
      <w:textAlignment w:val="baseline"/>
    </w:pPr>
    <w:rPr>
      <w:szCs w:val="20"/>
    </w:rPr>
  </w:style>
  <w:style w:type="character" w:customStyle="1" w:styleId="23">
    <w:name w:val="Основной текст с отступом 2 Знак"/>
    <w:basedOn w:val="a0"/>
    <w:link w:val="22"/>
    <w:uiPriority w:val="99"/>
    <w:semiHidden/>
    <w:locked/>
    <w:rPr>
      <w:rFonts w:cs="Times New Roman"/>
      <w:sz w:val="24"/>
      <w:szCs w:val="24"/>
    </w:rPr>
  </w:style>
  <w:style w:type="paragraph" w:styleId="ac">
    <w:name w:val="Body Text Indent"/>
    <w:basedOn w:val="a"/>
    <w:link w:val="ad"/>
    <w:uiPriority w:val="99"/>
    <w:rsid w:val="006610CB"/>
    <w:pPr>
      <w:spacing w:line="220" w:lineRule="auto"/>
      <w:ind w:firstLine="400"/>
      <w:jc w:val="both"/>
    </w:pPr>
    <w:rPr>
      <w:sz w:val="28"/>
      <w:szCs w:val="20"/>
    </w:rPr>
  </w:style>
  <w:style w:type="character" w:customStyle="1" w:styleId="ad">
    <w:name w:val="Основной текст с отступом Знак"/>
    <w:basedOn w:val="a0"/>
    <w:link w:val="ac"/>
    <w:uiPriority w:val="99"/>
    <w:semiHidden/>
    <w:locked/>
    <w:rPr>
      <w:rFonts w:cs="Times New Roman"/>
      <w:sz w:val="24"/>
      <w:szCs w:val="24"/>
    </w:rPr>
  </w:style>
  <w:style w:type="paragraph" w:styleId="ae">
    <w:name w:val="Body Text"/>
    <w:basedOn w:val="a"/>
    <w:link w:val="af"/>
    <w:uiPriority w:val="99"/>
    <w:rsid w:val="006610CB"/>
    <w:pPr>
      <w:spacing w:line="360" w:lineRule="auto"/>
    </w:pPr>
    <w:rPr>
      <w:sz w:val="28"/>
      <w:szCs w:val="20"/>
    </w:rPr>
  </w:style>
  <w:style w:type="character" w:customStyle="1" w:styleId="af">
    <w:name w:val="Основной текст Знак"/>
    <w:basedOn w:val="a0"/>
    <w:link w:val="ae"/>
    <w:uiPriority w:val="99"/>
    <w:semiHidden/>
    <w:locked/>
    <w:rPr>
      <w:rFonts w:cs="Times New Roman"/>
      <w:sz w:val="24"/>
      <w:szCs w:val="24"/>
    </w:rPr>
  </w:style>
  <w:style w:type="paragraph" w:styleId="3">
    <w:name w:val="Body Text Indent 3"/>
    <w:basedOn w:val="a"/>
    <w:link w:val="30"/>
    <w:uiPriority w:val="99"/>
    <w:rsid w:val="00303481"/>
    <w:pPr>
      <w:spacing w:after="120"/>
      <w:ind w:left="283"/>
    </w:pPr>
    <w:rPr>
      <w:sz w:val="16"/>
      <w:szCs w:val="16"/>
    </w:rPr>
  </w:style>
  <w:style w:type="character" w:customStyle="1" w:styleId="30">
    <w:name w:val="Основной текст с отступом 3 Знак"/>
    <w:basedOn w:val="a0"/>
    <w:link w:val="3"/>
    <w:uiPriority w:val="99"/>
    <w:semiHidden/>
    <w:locked/>
    <w:rPr>
      <w:rFonts w:cs="Times New Roman"/>
      <w:sz w:val="16"/>
      <w:szCs w:val="16"/>
    </w:rPr>
  </w:style>
  <w:style w:type="paragraph" w:customStyle="1" w:styleId="af0">
    <w:name w:val="Îáû÷íûé"/>
    <w:rsid w:val="00E033BC"/>
  </w:style>
  <w:style w:type="paragraph" w:styleId="HTML">
    <w:name w:val="HTML Preformatted"/>
    <w:basedOn w:val="a"/>
    <w:link w:val="HTML0"/>
    <w:uiPriority w:val="99"/>
    <w:rsid w:val="00E0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Pr>
      <w:rFonts w:ascii="Courier New" w:hAnsi="Courier New" w:cs="Courier New"/>
    </w:rPr>
  </w:style>
  <w:style w:type="paragraph" w:customStyle="1" w:styleId="4">
    <w:name w:val="заголовок 4"/>
    <w:basedOn w:val="a"/>
    <w:next w:val="a"/>
    <w:rsid w:val="00E033BC"/>
    <w:pPr>
      <w:keepNext/>
      <w:autoSpaceDE w:val="0"/>
      <w:autoSpaceDN w:val="0"/>
      <w:spacing w:line="360" w:lineRule="auto"/>
    </w:pPr>
    <w:rPr>
      <w:sz w:val="28"/>
      <w:szCs w:val="28"/>
    </w:rPr>
  </w:style>
  <w:style w:type="paragraph" w:styleId="af1">
    <w:name w:val="Normal (Web)"/>
    <w:basedOn w:val="a"/>
    <w:uiPriority w:val="99"/>
    <w:rsid w:val="00E033BC"/>
    <w:pPr>
      <w:spacing w:before="100" w:beforeAutospacing="1" w:after="100" w:afterAutospacing="1"/>
    </w:pPr>
    <w:rPr>
      <w:color w:val="000000"/>
    </w:rPr>
  </w:style>
  <w:style w:type="character" w:styleId="af2">
    <w:name w:val="Hyperlink"/>
    <w:basedOn w:val="a0"/>
    <w:uiPriority w:val="99"/>
    <w:rsid w:val="007B1870"/>
    <w:rPr>
      <w:rFonts w:ascii="Verdana" w:hAnsi="Verdana" w:cs="Times New Roman"/>
      <w:color w:val="000099"/>
      <w:sz w:val="18"/>
      <w:szCs w:val="18"/>
      <w:u w:val="none"/>
      <w:effect w:val="none"/>
    </w:rPr>
  </w:style>
  <w:style w:type="paragraph" w:customStyle="1" w:styleId="bodyl">
    <w:name w:val="bodyl"/>
    <w:basedOn w:val="a"/>
    <w:rsid w:val="00E001E2"/>
    <w:pPr>
      <w:spacing w:before="100" w:after="100"/>
      <w:ind w:left="100" w:right="100" w:firstLine="400"/>
      <w:jc w:val="both"/>
    </w:pPr>
    <w:rPr>
      <w:sz w:val="26"/>
      <w:szCs w:val="26"/>
    </w:rPr>
  </w:style>
  <w:style w:type="paragraph" w:customStyle="1" w:styleId="body">
    <w:name w:val="body"/>
    <w:basedOn w:val="a"/>
    <w:rsid w:val="00E001E2"/>
    <w:pPr>
      <w:spacing w:before="100" w:after="100"/>
      <w:ind w:left="100" w:right="100" w:firstLine="400"/>
      <w:jc w:val="both"/>
    </w:pPr>
  </w:style>
  <w:style w:type="paragraph" w:customStyle="1" w:styleId="epigr">
    <w:name w:val="epigr"/>
    <w:basedOn w:val="a"/>
    <w:rsid w:val="00E001E2"/>
    <w:pPr>
      <w:spacing w:before="100" w:after="100"/>
      <w:ind w:left="6000" w:right="100" w:hanging="1000"/>
      <w:jc w:val="both"/>
    </w:pPr>
    <w:rPr>
      <w:i/>
      <w:iCs/>
    </w:rPr>
  </w:style>
  <w:style w:type="paragraph" w:styleId="af3">
    <w:name w:val="Block Text"/>
    <w:basedOn w:val="a"/>
    <w:uiPriority w:val="99"/>
    <w:rsid w:val="00072A7F"/>
    <w:pPr>
      <w:widowControl w:val="0"/>
      <w:autoSpaceDE w:val="0"/>
      <w:autoSpaceDN w:val="0"/>
      <w:adjustRightInd w:val="0"/>
      <w:spacing w:before="440" w:line="360" w:lineRule="auto"/>
      <w:ind w:left="520" w:right="1000" w:firstLine="1160"/>
      <w:jc w:val="both"/>
    </w:pPr>
    <w:rPr>
      <w:sz w:val="28"/>
      <w:szCs w:val="28"/>
    </w:rPr>
  </w:style>
  <w:style w:type="paragraph" w:customStyle="1" w:styleId="ConsNormal">
    <w:name w:val="ConsNormal"/>
    <w:rsid w:val="00F21717"/>
    <w:pPr>
      <w:widowControl w:val="0"/>
      <w:autoSpaceDE w:val="0"/>
      <w:autoSpaceDN w:val="0"/>
      <w:adjustRightInd w:val="0"/>
      <w:ind w:firstLine="720"/>
    </w:pPr>
    <w:rPr>
      <w:rFonts w:ascii="Arial" w:hAnsi="Arial" w:cs="Arial"/>
    </w:rPr>
  </w:style>
  <w:style w:type="paragraph" w:customStyle="1" w:styleId="ConsNonformat">
    <w:name w:val="ConsNonformat"/>
    <w:rsid w:val="00F21717"/>
    <w:pPr>
      <w:widowControl w:val="0"/>
      <w:autoSpaceDE w:val="0"/>
      <w:autoSpaceDN w:val="0"/>
      <w:adjustRightInd w:val="0"/>
    </w:pPr>
    <w:rPr>
      <w:rFonts w:ascii="Courier New" w:hAnsi="Courier New" w:cs="Courier New"/>
    </w:rPr>
  </w:style>
  <w:style w:type="paragraph" w:styleId="af4">
    <w:name w:val="Title"/>
    <w:basedOn w:val="a"/>
    <w:link w:val="af5"/>
    <w:uiPriority w:val="10"/>
    <w:qFormat/>
    <w:rsid w:val="00B62A1E"/>
    <w:pPr>
      <w:spacing w:line="360" w:lineRule="auto"/>
      <w:ind w:firstLine="426"/>
      <w:jc w:val="center"/>
    </w:pPr>
    <w:rPr>
      <w:b/>
      <w:sz w:val="28"/>
      <w:szCs w:val="20"/>
    </w:rPr>
  </w:style>
  <w:style w:type="character" w:customStyle="1" w:styleId="af5">
    <w:name w:val="Название Знак"/>
    <w:basedOn w:val="a0"/>
    <w:link w:val="af4"/>
    <w:uiPriority w:val="10"/>
    <w:locked/>
    <w:rPr>
      <w:rFonts w:asciiTheme="majorHAnsi" w:eastAsiaTheme="majorEastAsia" w:hAnsiTheme="majorHAnsi" w:cs="Times New Roman"/>
      <w:b/>
      <w:bCs/>
      <w:kern w:val="28"/>
      <w:sz w:val="32"/>
      <w:szCs w:val="32"/>
    </w:rPr>
  </w:style>
  <w:style w:type="paragraph" w:styleId="24">
    <w:name w:val="Body Text 2"/>
    <w:basedOn w:val="a"/>
    <w:link w:val="25"/>
    <w:uiPriority w:val="99"/>
    <w:rsid w:val="00B62A1E"/>
    <w:pPr>
      <w:spacing w:line="360" w:lineRule="auto"/>
      <w:ind w:firstLine="567"/>
      <w:jc w:val="both"/>
    </w:pPr>
    <w:rPr>
      <w:sz w:val="28"/>
      <w:szCs w:val="20"/>
    </w:rPr>
  </w:style>
  <w:style w:type="character" w:customStyle="1" w:styleId="25">
    <w:name w:val="Основной текст 2 Знак"/>
    <w:basedOn w:val="a0"/>
    <w:link w:val="24"/>
    <w:uiPriority w:val="99"/>
    <w:semiHidden/>
    <w:locked/>
    <w:rPr>
      <w:rFonts w:cs="Times New Roman"/>
      <w:sz w:val="24"/>
      <w:szCs w:val="24"/>
    </w:rPr>
  </w:style>
  <w:style w:type="paragraph" w:styleId="af6">
    <w:name w:val="footer"/>
    <w:basedOn w:val="a"/>
    <w:link w:val="af7"/>
    <w:uiPriority w:val="99"/>
    <w:semiHidden/>
    <w:unhideWhenUsed/>
    <w:rsid w:val="00421DD4"/>
    <w:pPr>
      <w:tabs>
        <w:tab w:val="center" w:pos="4677"/>
        <w:tab w:val="right" w:pos="9355"/>
      </w:tabs>
    </w:pPr>
  </w:style>
  <w:style w:type="character" w:customStyle="1" w:styleId="af7">
    <w:name w:val="Нижний колонтитул Знак"/>
    <w:basedOn w:val="a0"/>
    <w:link w:val="af6"/>
    <w:uiPriority w:val="99"/>
    <w:semiHidden/>
    <w:locked/>
    <w:rsid w:val="00421DD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16.wmf"/><Relationship Id="rId21" Type="http://schemas.openxmlformats.org/officeDocument/2006/relationships/oleObject" Target="embeddings/oleObject8.bin"/><Relationship Id="rId34" Type="http://schemas.openxmlformats.org/officeDocument/2006/relationships/image" Target="media/image14.wmf"/><Relationship Id="rId42" Type="http://schemas.openxmlformats.org/officeDocument/2006/relationships/oleObject" Target="embeddings/oleObject19.bin"/><Relationship Id="rId47" Type="http://schemas.openxmlformats.org/officeDocument/2006/relationships/oleObject" Target="embeddings/_____Microsoft_Excel_97-20031.xls"/><Relationship Id="rId50" Type="http://schemas.openxmlformats.org/officeDocument/2006/relationships/oleObject" Target="embeddings/oleObject23.bin"/><Relationship Id="rId55"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oleObject" Target="embeddings/oleObject17.bin"/><Relationship Id="rId46" Type="http://schemas.openxmlformats.org/officeDocument/2006/relationships/image" Target="media/image19.emf"/><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2.bin"/><Relationship Id="rId41" Type="http://schemas.openxmlformats.org/officeDocument/2006/relationships/image" Target="media/image17.wmf"/><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6.bin"/><Relationship Id="rId40" Type="http://schemas.openxmlformats.org/officeDocument/2006/relationships/oleObject" Target="embeddings/oleObject18.bin"/><Relationship Id="rId45" Type="http://schemas.openxmlformats.org/officeDocument/2006/relationships/oleObject" Target="embeddings/oleObject21.bin"/><Relationship Id="rId53"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2.bin"/><Relationship Id="rId10" Type="http://schemas.openxmlformats.org/officeDocument/2006/relationships/oleObject" Target="embeddings/oleObject2.bin"/><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18.wmf"/><Relationship Id="rId52" Type="http://schemas.openxmlformats.org/officeDocument/2006/relationships/oleObject" Target="embeddings/oleObject24.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oleObject" Target="embeddings/oleObject20.bin"/><Relationship Id="rId48" Type="http://schemas.openxmlformats.org/officeDocument/2006/relationships/image" Target="media/image20.wmf"/><Relationship Id="rId8" Type="http://schemas.openxmlformats.org/officeDocument/2006/relationships/oleObject" Target="embeddings/oleObject1.bin"/><Relationship Id="rId51" Type="http://schemas.openxmlformats.org/officeDocument/2006/relationships/image" Target="media/image21.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26249</Words>
  <Characters>149623</Characters>
  <Application>Microsoft Office Word</Application>
  <DocSecurity>0</DocSecurity>
  <Lines>1246</Lines>
  <Paragraphs>351</Paragraphs>
  <ScaleCrop>false</ScaleCrop>
  <Company>Волк компани</Company>
  <LinksUpToDate>false</LinksUpToDate>
  <CharactersWithSpaces>175521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Артур</dc:creator>
  <cp:keywords/>
  <dc:description/>
  <cp:lastModifiedBy>admin</cp:lastModifiedBy>
  <cp:revision>2</cp:revision>
  <dcterms:created xsi:type="dcterms:W3CDTF">2014-05-09T06:03:00Z</dcterms:created>
  <dcterms:modified xsi:type="dcterms:W3CDTF">2014-05-09T06:03:00Z</dcterms:modified>
</cp:coreProperties>
</file>