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158" w:rsidRDefault="00072A6D">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left:0;text-align:left;margin-left:279.2pt;margin-top:426pt;width:134.9pt;height:16.15pt;z-index:251655680;mso-position-horizontal:absolute;mso-position-horizontal-relative:text;mso-position-vertical:absolute;mso-position-vertical-relative:text" o:allowincell="f" fillcolor="black" stroked="f">
            <v:shadow on="t" color="silver" offset="3pt"/>
            <v:textpath style="font-family:&quot;Times New Roman&quot;;font-size:20pt;font-weight:bold;v-text-kern:t" trim="t" fitpath="t" string="Выполнила :"/>
          </v:shape>
        </w:pict>
      </w:r>
      <w:r>
        <w:rPr>
          <w:noProof/>
        </w:rPr>
        <w:pict>
          <v:shape id="_x0000_s1031" type="#_x0000_t136" style="position:absolute;left:0;text-align:left;margin-left:236.6pt;margin-top:454.4pt;width:205.5pt;height:101.25pt;z-index:251656704;mso-position-horizontal:absolute;mso-position-horizontal-relative:text;mso-position-vertical:absolute;mso-position-vertical-relative:text" o:allowincell="f">
            <v:fill colors="0 #cbcbcb;8520f #5f5f5f;13763f #5f5f5f;41288f white;43909f #b2b2b2;45220f #292929;53740f #777;1 #eaeaea" method="none" focus="100%" type="gradient"/>
            <v:shadow color="#868686"/>
            <o:extrusion v:ext="view" specularity="80000f" diffusity="43712f" backdepth="18pt" color="white" metal="t" viewpoint="-34.72222mm" viewpointorigin="-.5" skewangle="-45" brightness="10000f" lightposition="0,-50000" lightlevel="44000f" lightposition2="0,50000" lightlevel2="24000f" type="perspective"/>
            <v:textpath style="font-family:&quot;Times New Roman&quot;;font-size:18pt;v-text-kern:t" trim="t" fitpath="t" string="студентка 3 курса&#10;з/факультета&#10;специальность: экономика&#10;ФРОЛОВА Е.В.&#10;шифр: к-95-Э-621"/>
          </v:shape>
        </w:pict>
      </w:r>
      <w:r>
        <w:rPr>
          <w:noProof/>
        </w:rPr>
        <w:pict>
          <v:shape id="_x0000_s1029" type="#_x0000_t136" style="position:absolute;left:0;text-align:left;margin-left:-19pt;margin-top:326.6pt;width:456.75pt;height:36.25pt;z-index:251654656;mso-position-horizontal:absolute;mso-position-horizontal-relative:text;mso-position-vertical:absolute;mso-position-vertical-relative:text" o:allowincell="f" fillcolor="black" stroked="f">
            <v:shadow color="#4d4d4d" offset="1pt" offset2="-2pt,-2pt"/>
            <v:textpath style="font-family:&quot;Garamond&quot;;font-size:18pt;font-weight:bold;v-text-spacing:78650f;v-text-kern:t" trim="t" fitpath="t" string="Тема: &quot;Социальное познание личности&quot;"/>
          </v:shape>
        </w:pict>
      </w:r>
      <w:r>
        <w:rPr>
          <w:noProof/>
        </w:rPr>
        <w:pict>
          <v:shape id="_x0000_s1026" type="#_x0000_t136" style="position:absolute;left:0;text-align:left;margin-left:2.3pt;margin-top:7.1pt;width:419.25pt;height:94.5pt;z-index:251651584;mso-position-horizontal:absolute;mso-position-horizontal-relative:text;mso-position-vertical:absolute;mso-position-vertical-relative:text" o:allowincell="f" fillcolor="black" stroked="f">
            <v:shadow on="t" color="silver" offset2="-8pt,-8pt"/>
            <v:textpath style="font-family:&quot;Times New Roman&quot;;font-size:28pt;font-weight:bold;v-text-kern:t" trim="t" fitpath="t" string="М П С   Р Ф&#10;Дальневосточный государственный&#10;университет путей сообщения"/>
          </v:shape>
        </w:pict>
      </w: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072A6D">
      <w:pPr>
        <w:ind w:left="0" w:firstLine="0"/>
        <w:rPr>
          <w:lang w:val="en-US"/>
        </w:rPr>
      </w:pPr>
      <w:r>
        <w:rPr>
          <w:noProof/>
        </w:rPr>
        <w:pict>
          <v:shape id="_x0000_s1027" type="#_x0000_t136" style="position:absolute;margin-left:230.4pt;margin-top:0;width:205.35pt;height:44.85pt;z-index:251652608;mso-position-horizontal:absolute;mso-position-horizontal-relative:text;mso-position-vertical:absolute;mso-position-vertical-relative:text" o:allowincell="f" fillcolor="black" stroked="f">
            <v:shadow on="t" color="silver" offset="3pt"/>
            <v:textpath style="font-family:&quot;Times New Roman&quot;;font-size:20pt;font-weight:bold;v-text-kern:t" trim="t" fitpath="t" string="Кафедра: &quot;Политология и&#10;социология управления&quot;&#10;"/>
          </v:shape>
        </w:pict>
      </w: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072A6D">
      <w:pPr>
        <w:ind w:left="0" w:firstLine="0"/>
        <w:rPr>
          <w:lang w:val="en-US"/>
        </w:rPr>
      </w:pPr>
      <w:r>
        <w:rPr>
          <w:noProof/>
        </w:rPr>
        <w:pict>
          <v:shape id="_x0000_s1028" type="#_x0000_t136" style="position:absolute;margin-left:16.5pt;margin-top:10.8pt;width:390.5pt;height:49.2pt;z-index:251653632;mso-position-horizontal:absolute;mso-position-horizontal-relative:text;mso-position-vertical:absolute;mso-position-vertical-relative:text" o:allowincell="f">
            <v:fill color2="#333" focus="100%" type="gradient"/>
            <v:shadow color="#4d4d4d" offset=",3pt"/>
            <v:textpath style="font-family:&quot;Garamond&quot;;font-size:28pt;font-weight:bold;v-text-spacing:78650f;v-text-kern:t" trim="t" fitpath="t" string="Р  Е  Ф  Е  Р  А  Т"/>
          </v:shape>
        </w:pict>
      </w: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072A6D">
      <w:pPr>
        <w:ind w:left="0" w:firstLine="0"/>
        <w:rPr>
          <w:lang w:val="en-US"/>
        </w:rPr>
      </w:pPr>
      <w:r>
        <w:rPr>
          <w:noProof/>
        </w:rPr>
        <w:pict>
          <v:shape id="_x0000_s1032" type="#_x0000_t136" style="position:absolute;margin-left:273.6pt;margin-top:4.3pt;width:134.9pt;height:20.3pt;z-index:251657728;mso-position-horizontal:absolute;mso-position-horizontal-relative:text;mso-position-vertical:absolute;mso-position-vertical-relative:text" o:allowincell="f" fillcolor="black" stroked="f">
            <v:shadow on="t" color="silver" offset="3pt"/>
            <v:textpath style="font-family:&quot;Times New Roman&quot;;font-size:20pt;font-weight:bold;v-text-kern:t" trim="t" fitpath="t" string="Проверила:"/>
          </v:shape>
        </w:pict>
      </w:r>
    </w:p>
    <w:p w:rsidR="00171158" w:rsidRDefault="00171158">
      <w:pPr>
        <w:ind w:left="0" w:firstLine="0"/>
        <w:rPr>
          <w:lang w:val="en-US"/>
        </w:rPr>
      </w:pPr>
    </w:p>
    <w:p w:rsidR="00171158" w:rsidRDefault="00072A6D">
      <w:pPr>
        <w:ind w:left="0" w:firstLine="0"/>
        <w:rPr>
          <w:lang w:val="en-US"/>
        </w:rPr>
      </w:pPr>
      <w:r>
        <w:rPr>
          <w:noProof/>
        </w:rPr>
        <w:pict>
          <v:shape id="_x0000_s1033" type="#_x0000_t136" style="position:absolute;margin-left:259.2pt;margin-top:5.5pt;width:167.25pt;height:37.5pt;z-index:251658752;mso-position-horizontal:absolute;mso-position-horizontal-relative:text;mso-position-vertical:absolute;mso-position-vertical-relative:text" o:allowincell="f">
            <v:fill colors="0 #cbcbcb;8520f #5f5f5f;13763f #5f5f5f;41288f white;43909f #b2b2b2;45220f #292929;53740f #777;1 #eaeaea" method="none" focus="100%" type="gradient"/>
            <v:shadow color="#868686"/>
            <o:extrusion v:ext="view" specularity="80000f" diffusity="43712f" backdepth="18pt" color="white" metal="t" viewpoint="-34.72222mm" viewpointorigin="-.5" skewangle="-45" brightness="10000f" lightposition="0,-50000" lightlevel="44000f" lightposition2="0,50000" lightlevel2="24000f" type="perspective"/>
            <v:textpath style="font-family:&quot;Times New Roman&quot;;font-size:18pt;font-weight:bold;v-text-kern:t" trim="t" fitpath="t" string="ЛЮБИЦКАЯ&#10;Галина Степановна"/>
          </v:shape>
        </w:pict>
      </w: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171158">
      <w:pPr>
        <w:ind w:left="0" w:firstLine="0"/>
        <w:rPr>
          <w:lang w:val="en-US"/>
        </w:rPr>
      </w:pPr>
    </w:p>
    <w:p w:rsidR="00171158" w:rsidRDefault="00072A6D">
      <w:pPr>
        <w:ind w:left="0" w:firstLine="0"/>
        <w:rPr>
          <w:lang w:val="en-US"/>
        </w:rPr>
      </w:pPr>
      <w:r>
        <w:rPr>
          <w:noProof/>
        </w:rPr>
        <w:pict>
          <v:shape id="_x0000_s1034" type="#_x0000_t136" style="position:absolute;margin-left:109.1pt;margin-top:10.3pt;width:196.5pt;height:20.25pt;z-index:251659776;mso-position-horizontal:absolute;mso-position-horizontal-relative:text;mso-position-vertical:absolute;mso-position-vertical-relative:text" o:allowincell="f" fillcolor="black">
            <v:shadow color="#868686"/>
            <v:textpath style="font-family:&quot;Arial&quot;;font-size:18pt;font-weight:bold;v-text-kern:t" trim="t" fitpath="t" string="ХАБАРОВСК 1997-1998"/>
          </v:shape>
        </w:pict>
      </w:r>
    </w:p>
    <w:p w:rsidR="00171158" w:rsidRDefault="00171158">
      <w:pPr>
        <w:ind w:left="0" w:firstLine="0"/>
        <w:rPr>
          <w:lang w:val="en-US"/>
        </w:rPr>
      </w:pPr>
    </w:p>
    <w:p w:rsidR="00171158" w:rsidRDefault="007A771D">
      <w:pPr>
        <w:ind w:left="0" w:firstLine="0"/>
        <w:jc w:val="center"/>
        <w:rPr>
          <w:rFonts w:ascii="Garamond" w:hAnsi="Garamond"/>
          <w:b/>
          <w:sz w:val="28"/>
          <w:lang w:val="en-US"/>
        </w:rPr>
      </w:pPr>
      <w:r>
        <w:rPr>
          <w:rFonts w:ascii="Garamond" w:hAnsi="Garamond"/>
          <w:b/>
          <w:sz w:val="28"/>
          <w:lang w:val="en-US"/>
        </w:rPr>
        <w:t>СОДЕРЖАНИЕ:</w:t>
      </w: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7A771D">
      <w:pPr>
        <w:numPr>
          <w:ilvl w:val="0"/>
          <w:numId w:val="8"/>
        </w:numPr>
        <w:rPr>
          <w:rFonts w:ascii="Garamond" w:hAnsi="Garamond"/>
          <w:b/>
          <w:sz w:val="28"/>
          <w:lang w:val="en-US"/>
        </w:rPr>
      </w:pPr>
      <w:r>
        <w:rPr>
          <w:rFonts w:ascii="Garamond" w:hAnsi="Garamond"/>
          <w:b/>
          <w:sz w:val="28"/>
          <w:lang w:val="en-US"/>
        </w:rPr>
        <w:t>Личность как социальная система.</w:t>
      </w:r>
    </w:p>
    <w:p w:rsidR="00171158" w:rsidRDefault="007A771D">
      <w:pPr>
        <w:ind w:left="360" w:firstLine="0"/>
        <w:rPr>
          <w:rFonts w:ascii="Garamond" w:hAnsi="Garamond"/>
          <w:b/>
          <w:sz w:val="28"/>
          <w:lang w:val="en-US"/>
        </w:rPr>
      </w:pPr>
      <w:r>
        <w:rPr>
          <w:rFonts w:ascii="Garamond" w:hAnsi="Garamond"/>
          <w:b/>
          <w:sz w:val="28"/>
          <w:lang w:val="en-US"/>
        </w:rPr>
        <w:t>Общественное и индивидуальное в личности                                   3</w:t>
      </w:r>
    </w:p>
    <w:p w:rsidR="00171158" w:rsidRDefault="00171158">
      <w:pPr>
        <w:ind w:left="360" w:firstLine="0"/>
        <w:rPr>
          <w:rFonts w:ascii="Garamond" w:hAnsi="Garamond"/>
          <w:b/>
          <w:sz w:val="28"/>
          <w:lang w:val="en-US"/>
        </w:rPr>
      </w:pPr>
    </w:p>
    <w:p w:rsidR="00171158" w:rsidRDefault="00171158">
      <w:pPr>
        <w:ind w:left="360" w:firstLine="0"/>
        <w:rPr>
          <w:rFonts w:ascii="Garamond" w:hAnsi="Garamond"/>
          <w:b/>
          <w:sz w:val="28"/>
          <w:lang w:val="en-US"/>
        </w:rPr>
      </w:pPr>
    </w:p>
    <w:p w:rsidR="00171158" w:rsidRDefault="007A771D">
      <w:pPr>
        <w:ind w:left="0" w:firstLine="0"/>
        <w:rPr>
          <w:rFonts w:ascii="Garamond" w:hAnsi="Garamond"/>
          <w:b/>
          <w:sz w:val="28"/>
          <w:lang w:val="en-US"/>
        </w:rPr>
      </w:pPr>
      <w:r>
        <w:rPr>
          <w:rFonts w:ascii="Garamond" w:hAnsi="Garamond"/>
          <w:b/>
          <w:sz w:val="28"/>
          <w:lang w:val="en-US"/>
        </w:rPr>
        <w:t>2.  Образ жизни личности. Жизненная позиция                                    4</w:t>
      </w: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7A771D">
      <w:pPr>
        <w:ind w:left="0" w:firstLine="0"/>
        <w:rPr>
          <w:rFonts w:ascii="Garamond" w:hAnsi="Garamond"/>
          <w:b/>
          <w:sz w:val="28"/>
          <w:lang w:val="en-US"/>
        </w:rPr>
      </w:pPr>
      <w:r>
        <w:rPr>
          <w:rFonts w:ascii="Garamond" w:hAnsi="Garamond"/>
          <w:b/>
          <w:sz w:val="28"/>
          <w:lang w:val="en-US"/>
        </w:rPr>
        <w:t>3.  Социальные типы личности. Темпераментов                                    6</w:t>
      </w: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7A771D">
      <w:pPr>
        <w:ind w:left="0" w:firstLine="0"/>
        <w:rPr>
          <w:rFonts w:ascii="Garamond" w:hAnsi="Garamond"/>
          <w:b/>
          <w:sz w:val="28"/>
          <w:lang w:val="en-US"/>
        </w:rPr>
      </w:pPr>
      <w:r>
        <w:rPr>
          <w:rFonts w:ascii="Garamond" w:hAnsi="Garamond"/>
          <w:b/>
          <w:sz w:val="28"/>
          <w:lang w:val="en-US"/>
        </w:rPr>
        <w:t>4.  Социальные роли                                                                                     7</w:t>
      </w: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7A771D">
      <w:pPr>
        <w:ind w:left="0" w:firstLine="0"/>
        <w:rPr>
          <w:rFonts w:ascii="Garamond" w:hAnsi="Garamond"/>
          <w:b/>
          <w:sz w:val="28"/>
          <w:lang w:val="en-US"/>
        </w:rPr>
      </w:pPr>
      <w:r>
        <w:rPr>
          <w:rFonts w:ascii="Garamond" w:hAnsi="Garamond"/>
          <w:b/>
          <w:sz w:val="28"/>
          <w:lang w:val="en-US"/>
        </w:rPr>
        <w:t>5.  Основные понятия темы реферата                                                      9</w:t>
      </w: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7A771D">
      <w:pPr>
        <w:ind w:left="0" w:firstLine="0"/>
        <w:rPr>
          <w:rFonts w:ascii="Garamond" w:hAnsi="Garamond"/>
          <w:b/>
          <w:sz w:val="28"/>
          <w:lang w:val="en-US"/>
        </w:rPr>
      </w:pPr>
      <w:r>
        <w:rPr>
          <w:rFonts w:ascii="Garamond" w:hAnsi="Garamond"/>
          <w:b/>
          <w:sz w:val="28"/>
          <w:lang w:val="en-US"/>
        </w:rPr>
        <w:t xml:space="preserve">     Литература                                                                                                11</w:t>
      </w: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171158">
      <w:pPr>
        <w:ind w:left="0" w:firstLine="0"/>
        <w:rPr>
          <w:rFonts w:ascii="Garamond" w:hAnsi="Garamond"/>
          <w:b/>
          <w:sz w:val="28"/>
          <w:lang w:val="en-US"/>
        </w:rPr>
      </w:pPr>
    </w:p>
    <w:p w:rsidR="00171158" w:rsidRDefault="007A771D">
      <w:pPr>
        <w:numPr>
          <w:ilvl w:val="0"/>
          <w:numId w:val="6"/>
        </w:numPr>
        <w:jc w:val="center"/>
        <w:rPr>
          <w:rFonts w:ascii="Garamond" w:hAnsi="Garamond"/>
          <w:b/>
          <w:sz w:val="28"/>
          <w:lang w:val="en-US"/>
        </w:rPr>
      </w:pPr>
      <w:r>
        <w:rPr>
          <w:rFonts w:ascii="Garamond" w:hAnsi="Garamond"/>
          <w:b/>
          <w:sz w:val="28"/>
          <w:lang w:val="en-US"/>
        </w:rPr>
        <w:t xml:space="preserve">ЛИЧНОСТЬ КАК СОЦИАЛЬНАЯ СИСТЕМА. </w:t>
      </w:r>
    </w:p>
    <w:p w:rsidR="00171158" w:rsidRDefault="007A771D">
      <w:pPr>
        <w:ind w:left="0" w:firstLine="0"/>
        <w:jc w:val="center"/>
        <w:rPr>
          <w:rFonts w:ascii="Garamond" w:hAnsi="Garamond"/>
          <w:b/>
          <w:sz w:val="28"/>
          <w:lang w:val="en-US"/>
        </w:rPr>
      </w:pPr>
      <w:r>
        <w:rPr>
          <w:rFonts w:ascii="Garamond" w:hAnsi="Garamond"/>
          <w:b/>
          <w:sz w:val="28"/>
          <w:lang w:val="en-US"/>
        </w:rPr>
        <w:t>ОБЩЕСТВЕННОЕ И ИНДИВИДУАЛЬНОЕ В ЛИЧНОСТИ.</w:t>
      </w:r>
    </w:p>
    <w:p w:rsidR="00171158" w:rsidRDefault="00171158">
      <w:pPr>
        <w:ind w:left="0" w:firstLine="851"/>
        <w:jc w:val="both"/>
        <w:rPr>
          <w:rFonts w:ascii="Garamond" w:hAnsi="Garamond"/>
          <w:sz w:val="32"/>
          <w:lang w:val="en-US"/>
        </w:rPr>
      </w:pPr>
    </w:p>
    <w:p w:rsidR="00171158" w:rsidRDefault="007A771D">
      <w:pPr>
        <w:ind w:left="0" w:firstLine="851"/>
        <w:jc w:val="both"/>
        <w:rPr>
          <w:rFonts w:ascii="Garamond" w:hAnsi="Garamond"/>
          <w:sz w:val="32"/>
          <w:lang w:val="en-US"/>
        </w:rPr>
      </w:pPr>
      <w:r>
        <w:rPr>
          <w:rFonts w:ascii="Garamond" w:hAnsi="Garamond"/>
          <w:sz w:val="32"/>
          <w:lang w:val="en-US"/>
        </w:rPr>
        <w:t xml:space="preserve">Человек входит в жизнь как целостный феномен. Жизненная деятельность человека всегда несет на себе отпечаток уровня его развития как личности во всей  ее разносторонности. Жизненная позиция личности  формируется совокупностью всех социальных влияний на человека, и прежде всего системой общественного воспитания </w:t>
      </w:r>
    </w:p>
    <w:p w:rsidR="00171158" w:rsidRDefault="00171158">
      <w:pPr>
        <w:ind w:left="0" w:firstLine="851"/>
        <w:jc w:val="both"/>
        <w:rPr>
          <w:rFonts w:ascii="Garamond" w:hAnsi="Garamond"/>
          <w:sz w:val="32"/>
          <w:lang w:val="en-US"/>
        </w:rPr>
      </w:pPr>
    </w:p>
    <w:p w:rsidR="00171158" w:rsidRDefault="007A771D">
      <w:pPr>
        <w:ind w:left="0" w:firstLine="851"/>
        <w:jc w:val="both"/>
        <w:rPr>
          <w:rFonts w:ascii="Garamond" w:hAnsi="Garamond"/>
          <w:sz w:val="32"/>
          <w:lang w:val="en-US"/>
        </w:rPr>
      </w:pPr>
      <w:r>
        <w:rPr>
          <w:rFonts w:ascii="Garamond" w:hAnsi="Garamond"/>
          <w:sz w:val="32"/>
          <w:lang w:val="en-US"/>
        </w:rPr>
        <w:t>Личность есть системное и поэтому "сверчувственное" качество, хотя носителем этого качества является вполне чувственный, телесный индивид со всеми его врожденными и приобретенными свойствами. Они, эти свойства, составляют лишь условия (предпосылки) формирования и функционировния личности, как и внешние условия и обстоятельства жизни, выпадающие на долю индивида.</w:t>
      </w:r>
    </w:p>
    <w:p w:rsidR="00171158" w:rsidRDefault="007A771D">
      <w:pPr>
        <w:ind w:left="0" w:firstLine="851"/>
        <w:jc w:val="both"/>
        <w:rPr>
          <w:rFonts w:ascii="Garamond" w:hAnsi="Garamond"/>
          <w:sz w:val="32"/>
          <w:lang w:val="en-US"/>
        </w:rPr>
      </w:pPr>
      <w:r>
        <w:rPr>
          <w:rFonts w:ascii="Garamond" w:hAnsi="Garamond"/>
          <w:sz w:val="32"/>
          <w:lang w:val="en-US"/>
        </w:rPr>
        <w:t>Характеризуя "личность" имеют в иду "целостность", но такую "целостность", которая рождается в обществе. Индивид выступает как преимущественно генотипическое образование, с основе созревания  которого  лежат в соновном адаптивные приспособительные процессы.</w:t>
      </w:r>
    </w:p>
    <w:p w:rsidR="00171158" w:rsidRDefault="00171158">
      <w:pPr>
        <w:ind w:left="0" w:firstLine="851"/>
        <w:jc w:val="both"/>
        <w:rPr>
          <w:rFonts w:ascii="Garamond" w:hAnsi="Garamond"/>
          <w:sz w:val="32"/>
          <w:lang w:val="en-US"/>
        </w:rPr>
      </w:pPr>
    </w:p>
    <w:p w:rsidR="00171158" w:rsidRDefault="007A771D">
      <w:pPr>
        <w:ind w:left="0" w:firstLine="851"/>
        <w:jc w:val="both"/>
        <w:rPr>
          <w:rFonts w:ascii="Garamond" w:hAnsi="Garamond"/>
          <w:sz w:val="32"/>
          <w:lang w:val="en-US"/>
        </w:rPr>
      </w:pPr>
      <w:r>
        <w:rPr>
          <w:rFonts w:ascii="Garamond" w:hAnsi="Garamond"/>
          <w:sz w:val="32"/>
          <w:lang w:val="en-US"/>
        </w:rPr>
        <w:t>Становление личности происходит в процессе усвоения людьми опыта  и ценностных ориентаций данного общества, что называется социализацией. человек учится выполнять особые социальные роли, т.е. учится вести себя в соответствии с ролью ребенка, студента, служащего, супруга, родителя и т.д.</w:t>
      </w:r>
    </w:p>
    <w:p w:rsidR="00171158" w:rsidRDefault="00171158">
      <w:pPr>
        <w:ind w:left="0" w:firstLine="851"/>
        <w:jc w:val="both"/>
        <w:rPr>
          <w:rFonts w:ascii="Garamond" w:hAnsi="Garamond"/>
          <w:sz w:val="32"/>
          <w:lang w:val="en-US"/>
        </w:rPr>
      </w:pPr>
    </w:p>
    <w:p w:rsidR="00171158" w:rsidRDefault="007A771D">
      <w:pPr>
        <w:ind w:left="0" w:firstLine="851"/>
        <w:jc w:val="both"/>
        <w:rPr>
          <w:rFonts w:ascii="Garamond" w:hAnsi="Garamond"/>
          <w:sz w:val="32"/>
          <w:lang w:val="en-US"/>
        </w:rPr>
      </w:pPr>
      <w:r>
        <w:rPr>
          <w:rFonts w:ascii="Garamond" w:hAnsi="Garamond"/>
          <w:sz w:val="32"/>
          <w:lang w:val="en-US"/>
        </w:rPr>
        <w:t>Социальная личность складывается в общении людей, начиная с первичных форм общения матери с ребенком. ребенок постоянно включен в те или иные формы общественной практики; и если отсутствует ее специальная организация, то воспитательное  воздействие на ребенка оказывают наличные, традиционно  сложившиеся ее формы, результат действия которых может оказаться в противоречии с целями воспитания. формирование человека как личности требует от общества постоянного и сознательно организуемого совершенствования системы общественного воспитания, преодаления застойных, традиционных, стихийно сложившихся форм.</w:t>
      </w:r>
    </w:p>
    <w:p w:rsidR="00171158" w:rsidRDefault="00171158">
      <w:pPr>
        <w:ind w:left="0" w:firstLine="851"/>
        <w:jc w:val="both"/>
        <w:rPr>
          <w:rFonts w:ascii="Garamond" w:hAnsi="Garamond"/>
          <w:sz w:val="32"/>
          <w:lang w:val="en-US"/>
        </w:rPr>
      </w:pPr>
    </w:p>
    <w:p w:rsidR="00171158" w:rsidRDefault="007A771D">
      <w:pPr>
        <w:ind w:left="0" w:firstLine="851"/>
        <w:jc w:val="both"/>
        <w:rPr>
          <w:rFonts w:ascii="Garamond" w:hAnsi="Garamond"/>
          <w:sz w:val="32"/>
          <w:lang w:val="en-US"/>
        </w:rPr>
      </w:pPr>
      <w:r>
        <w:rPr>
          <w:rFonts w:ascii="Garamond" w:hAnsi="Garamond"/>
          <w:sz w:val="32"/>
          <w:lang w:val="en-US"/>
        </w:rPr>
        <w:t>Выступая и субъектом, и результатом общественных отношений, личность формируется через ее активные общественные действия, сознательно преобразуя и окружающую среду, и саму себя в процессе целенаправленной деятельности. Именно в процессе целенаправленно организуемой деятельности  формируется в человеке важнейшая, определяющпя его как развитую личность потребность в благе другого.</w:t>
      </w:r>
    </w:p>
    <w:p w:rsidR="00171158" w:rsidRDefault="00171158">
      <w:pPr>
        <w:ind w:left="0" w:firstLine="851"/>
        <w:jc w:val="both"/>
        <w:rPr>
          <w:rFonts w:ascii="Garamond" w:hAnsi="Garamond"/>
          <w:sz w:val="32"/>
          <w:lang w:val="en-US"/>
        </w:rPr>
      </w:pPr>
    </w:p>
    <w:p w:rsidR="00171158" w:rsidRDefault="007A771D">
      <w:pPr>
        <w:ind w:left="0" w:firstLine="851"/>
        <w:jc w:val="both"/>
        <w:rPr>
          <w:rFonts w:ascii="Garamond" w:hAnsi="Garamond"/>
          <w:sz w:val="32"/>
          <w:lang w:val="en-US"/>
        </w:rPr>
      </w:pPr>
      <w:r>
        <w:rPr>
          <w:rFonts w:ascii="Garamond" w:hAnsi="Garamond"/>
          <w:sz w:val="32"/>
          <w:lang w:val="en-US"/>
        </w:rPr>
        <w:t>Целенаправленное формирование личности человека предполагает её проектирование, но не на основе общего для всех людей шаблона, а в соответствии с индивидуальным для каждого человека проектом, учитывающим его конкретные физиологические и психологические особенности.</w:t>
      </w:r>
    </w:p>
    <w:p w:rsidR="00171158" w:rsidRDefault="00171158">
      <w:pPr>
        <w:ind w:left="0" w:firstLine="851"/>
        <w:jc w:val="both"/>
        <w:rPr>
          <w:rFonts w:ascii="Garamond" w:hAnsi="Garamond"/>
          <w:sz w:val="32"/>
          <w:lang w:val="en-US"/>
        </w:rPr>
      </w:pPr>
    </w:p>
    <w:p w:rsidR="00171158" w:rsidRDefault="007A771D">
      <w:pPr>
        <w:ind w:left="0" w:firstLine="851"/>
        <w:jc w:val="both"/>
        <w:rPr>
          <w:rFonts w:ascii="Garamond" w:hAnsi="Garamond"/>
          <w:sz w:val="32"/>
          <w:lang w:val="en-US"/>
        </w:rPr>
      </w:pPr>
      <w:r>
        <w:rPr>
          <w:rFonts w:ascii="Garamond" w:hAnsi="Garamond"/>
          <w:sz w:val="32"/>
          <w:lang w:val="en-US"/>
        </w:rPr>
        <w:t>Главная цель развития личности – возможно более полная реализация человеком самого себя, своих способностей и возможностей, возможно более полное самовыражение и самораскрытие. Но эти качества невозможны без участия других людей, они невозможны в изоляции и противопоставлении себя обществу, без обращения к другим людям, предполагающего их активное соучастие в этом процессе.</w:t>
      </w:r>
    </w:p>
    <w:p w:rsidR="00171158" w:rsidRDefault="00171158">
      <w:pPr>
        <w:ind w:left="0" w:firstLine="851"/>
        <w:jc w:val="both"/>
        <w:rPr>
          <w:rFonts w:ascii="Garamond" w:hAnsi="Garamond"/>
          <w:sz w:val="32"/>
          <w:lang w:val="en-US"/>
        </w:rPr>
      </w:pPr>
    </w:p>
    <w:p w:rsidR="00171158" w:rsidRDefault="00171158">
      <w:pPr>
        <w:ind w:left="0" w:firstLine="851"/>
        <w:jc w:val="both"/>
        <w:rPr>
          <w:rFonts w:ascii="Garamond" w:hAnsi="Garamond"/>
          <w:sz w:val="32"/>
          <w:lang w:val="en-US"/>
        </w:rPr>
      </w:pPr>
    </w:p>
    <w:p w:rsidR="00171158" w:rsidRDefault="007A771D">
      <w:pPr>
        <w:numPr>
          <w:ilvl w:val="0"/>
          <w:numId w:val="6"/>
        </w:numPr>
        <w:jc w:val="center"/>
        <w:rPr>
          <w:rFonts w:ascii="Garamond" w:hAnsi="Garamond"/>
          <w:b/>
          <w:sz w:val="32"/>
          <w:lang w:val="en-US"/>
        </w:rPr>
      </w:pPr>
      <w:r>
        <w:rPr>
          <w:rFonts w:ascii="Garamond" w:hAnsi="Garamond"/>
          <w:b/>
          <w:sz w:val="32"/>
          <w:lang w:val="en-US"/>
        </w:rPr>
        <w:t>ОБРАЗ ЖИЗНИ ЛИЧНОСТИ.</w:t>
      </w:r>
    </w:p>
    <w:p w:rsidR="00171158" w:rsidRDefault="007A771D">
      <w:pPr>
        <w:ind w:left="0" w:firstLine="0"/>
        <w:jc w:val="center"/>
        <w:rPr>
          <w:rFonts w:ascii="Garamond" w:hAnsi="Garamond"/>
          <w:b/>
          <w:sz w:val="32"/>
          <w:lang w:val="en-US"/>
        </w:rPr>
      </w:pPr>
      <w:r>
        <w:rPr>
          <w:rFonts w:ascii="Garamond" w:hAnsi="Garamond"/>
          <w:b/>
          <w:sz w:val="32"/>
          <w:lang w:val="en-US"/>
        </w:rPr>
        <w:t>ЖИЗНЕННАЯ ПОЗИЦИЯ.</w:t>
      </w:r>
    </w:p>
    <w:p w:rsidR="00171158" w:rsidRDefault="00171158">
      <w:pPr>
        <w:ind w:left="0" w:firstLine="0"/>
        <w:jc w:val="center"/>
        <w:rPr>
          <w:rFonts w:ascii="Garamond" w:hAnsi="Garamond"/>
          <w:b/>
          <w:sz w:val="32"/>
          <w:lang w:val="en-US"/>
        </w:rPr>
      </w:pPr>
    </w:p>
    <w:p w:rsidR="00171158" w:rsidRDefault="007A771D">
      <w:pPr>
        <w:ind w:left="0" w:firstLine="851"/>
        <w:jc w:val="both"/>
        <w:rPr>
          <w:rFonts w:ascii="Garamond" w:hAnsi="Garamond"/>
          <w:sz w:val="32"/>
        </w:rPr>
      </w:pPr>
      <w:r>
        <w:rPr>
          <w:rFonts w:ascii="Garamond" w:hAnsi="Garamond"/>
          <w:sz w:val="32"/>
        </w:rPr>
        <w:t>В рамках  анализа жизненной позиции встает вопрос об образе жизни личности.</w:t>
      </w:r>
    </w:p>
    <w:p w:rsidR="00171158" w:rsidRDefault="007A771D">
      <w:pPr>
        <w:pStyle w:val="BodyTextIndent"/>
        <w:jc w:val="both"/>
        <w:rPr>
          <w:sz w:val="32"/>
        </w:rPr>
      </w:pPr>
      <w:r>
        <w:rPr>
          <w:sz w:val="32"/>
        </w:rPr>
        <w:t>Образ жизни – совокупность типичных форм жизнедеятельности людей, объективно существующих в обществе: труд, общественно-политическая сфера, образование, досуг и отдых, личная, семейная жизнь и т.д.</w:t>
      </w:r>
    </w:p>
    <w:p w:rsidR="00171158" w:rsidRDefault="007A771D">
      <w:pPr>
        <w:ind w:left="0" w:firstLine="851"/>
        <w:jc w:val="both"/>
        <w:rPr>
          <w:rFonts w:ascii="Garamond" w:hAnsi="Garamond"/>
          <w:sz w:val="32"/>
          <w:lang w:val="en-US"/>
        </w:rPr>
      </w:pPr>
      <w:r>
        <w:rPr>
          <w:rFonts w:ascii="Garamond" w:hAnsi="Garamond"/>
          <w:sz w:val="32"/>
        </w:rPr>
        <w:t>Свои социальные устремления личность реализует в материальной и духовно-идеалогической жизни. Жизненная позиция выступает в этом ряду характеристикой  конкретного субъекта, который в рамках данного образа жизни ведет материальную и духовно-идеалогическую жизнь</w:t>
      </w:r>
      <w:r>
        <w:rPr>
          <w:sz w:val="32"/>
          <w:lang w:val="en-US"/>
        </w:rPr>
        <w:t xml:space="preserve"> </w:t>
      </w:r>
      <w:r>
        <w:rPr>
          <w:rFonts w:ascii="Garamond" w:hAnsi="Garamond"/>
          <w:sz w:val="32"/>
          <w:lang w:val="en-US"/>
        </w:rPr>
        <w:t>определенной направленности, содержания и активности. Личность – это ученик и соавтор человеческой истории, определенного образа жизни.</w:t>
      </w:r>
    </w:p>
    <w:p w:rsidR="00171158" w:rsidRDefault="00171158">
      <w:pPr>
        <w:ind w:left="0" w:firstLine="851"/>
        <w:jc w:val="both"/>
        <w:rPr>
          <w:rFonts w:ascii="Garamond" w:hAnsi="Garamond"/>
          <w:sz w:val="32"/>
          <w:lang w:val="en-US"/>
        </w:rPr>
      </w:pPr>
    </w:p>
    <w:p w:rsidR="00171158" w:rsidRDefault="007A771D">
      <w:pPr>
        <w:ind w:left="0" w:firstLine="851"/>
        <w:jc w:val="both"/>
        <w:rPr>
          <w:rFonts w:ascii="Garamond" w:hAnsi="Garamond"/>
          <w:sz w:val="32"/>
          <w:lang w:val="en-US"/>
        </w:rPr>
      </w:pPr>
      <w:r>
        <w:rPr>
          <w:rFonts w:ascii="Garamond" w:hAnsi="Garamond"/>
          <w:sz w:val="32"/>
          <w:lang w:val="en-US"/>
        </w:rPr>
        <w:t>Образ жизни общества, социальной группы,трудового коллектива представляет для субъекта любого уровня(а для конкретного человека особенно) как специфическое общественное условие, активно детерминирующее и его образ жизни. Личность сталкивается с целой совокупностью ситуаций жизненного выбора. Она или принимает наличный образ жизни, борется за его укрепление, развитие (</w:t>
      </w:r>
      <w:r>
        <w:rPr>
          <w:rFonts w:ascii="Garamond" w:hAnsi="Garamond"/>
          <w:i/>
          <w:sz w:val="32"/>
          <w:lang w:val="en-US"/>
        </w:rPr>
        <w:t>занимает активную жизненную позицию</w:t>
      </w:r>
      <w:r>
        <w:rPr>
          <w:rFonts w:ascii="Garamond" w:hAnsi="Garamond"/>
          <w:sz w:val="32"/>
          <w:lang w:val="en-US"/>
        </w:rPr>
        <w:t>); или относится ко всему как к должному, реализует  себя в рамках  положительной нормы, но не больше (</w:t>
      </w:r>
      <w:r>
        <w:rPr>
          <w:rFonts w:ascii="Garamond" w:hAnsi="Garamond"/>
          <w:i/>
          <w:sz w:val="32"/>
          <w:lang w:val="en-US"/>
        </w:rPr>
        <w:t>жизненная позиция  среднего уровня активности</w:t>
      </w:r>
      <w:r>
        <w:rPr>
          <w:rFonts w:ascii="Garamond" w:hAnsi="Garamond"/>
          <w:sz w:val="32"/>
          <w:lang w:val="en-US"/>
        </w:rPr>
        <w:t>); или только приспосабливается к существующим условиям, равнодушно следуя  "правилам жизни" микросреды (</w:t>
      </w:r>
      <w:r>
        <w:rPr>
          <w:rFonts w:ascii="Garamond" w:hAnsi="Garamond"/>
          <w:i/>
          <w:sz w:val="32"/>
          <w:lang w:val="en-US"/>
        </w:rPr>
        <w:t>пассивная жизненная позиция</w:t>
      </w:r>
      <w:r>
        <w:rPr>
          <w:rFonts w:ascii="Garamond" w:hAnsi="Garamond"/>
          <w:sz w:val="32"/>
          <w:lang w:val="en-US"/>
        </w:rPr>
        <w:t>); или в определенных условиях использует формы деятельности и общения негативного и антиобщественного содержания (</w:t>
      </w:r>
      <w:r>
        <w:rPr>
          <w:rFonts w:ascii="Garamond" w:hAnsi="Garamond"/>
          <w:i/>
          <w:sz w:val="32"/>
          <w:lang w:val="en-US"/>
        </w:rPr>
        <w:t>негативная и антиобщественная жизненные позиции</w:t>
      </w:r>
      <w:r>
        <w:rPr>
          <w:rFonts w:ascii="Garamond" w:hAnsi="Garamond"/>
          <w:sz w:val="32"/>
          <w:lang w:val="en-US"/>
        </w:rPr>
        <w:t>). Как видно, понятия</w:t>
      </w:r>
      <w:r>
        <w:rPr>
          <w:rFonts w:ascii="Garamond" w:hAnsi="Garamond"/>
          <w:b/>
          <w:i/>
          <w:sz w:val="32"/>
          <w:lang w:val="en-US"/>
        </w:rPr>
        <w:t xml:space="preserve"> "жизненная позиция"</w:t>
      </w:r>
      <w:r>
        <w:rPr>
          <w:rFonts w:ascii="Garamond" w:hAnsi="Garamond"/>
          <w:sz w:val="32"/>
          <w:lang w:val="en-US"/>
        </w:rPr>
        <w:t xml:space="preserve"> и </w:t>
      </w:r>
      <w:r>
        <w:rPr>
          <w:rFonts w:ascii="Garamond" w:hAnsi="Garamond"/>
          <w:b/>
          <w:i/>
          <w:sz w:val="32"/>
          <w:lang w:val="en-US"/>
        </w:rPr>
        <w:t>"образ жизни"</w:t>
      </w:r>
      <w:r>
        <w:rPr>
          <w:rFonts w:ascii="Garamond" w:hAnsi="Garamond"/>
          <w:sz w:val="32"/>
          <w:lang w:val="en-US"/>
        </w:rPr>
        <w:t xml:space="preserve"> пересекаются и дополняют друг друга.</w:t>
      </w:r>
    </w:p>
    <w:p w:rsidR="00171158" w:rsidRDefault="007A771D">
      <w:pPr>
        <w:ind w:left="0" w:firstLine="851"/>
        <w:jc w:val="both"/>
        <w:rPr>
          <w:rFonts w:ascii="Garamond" w:hAnsi="Garamond"/>
          <w:sz w:val="32"/>
          <w:lang w:val="en-US"/>
        </w:rPr>
      </w:pPr>
      <w:r>
        <w:rPr>
          <w:rFonts w:ascii="Garamond" w:hAnsi="Garamond"/>
          <w:sz w:val="32"/>
          <w:lang w:val="en-US"/>
        </w:rPr>
        <w:t>В момент жизненного выбора личность проходит испытание на зрелость и социальную устойчивость  как сознательный субъект общественной жизни.</w:t>
      </w:r>
    </w:p>
    <w:p w:rsidR="00171158" w:rsidRDefault="00171158">
      <w:pPr>
        <w:ind w:left="0" w:firstLine="851"/>
        <w:jc w:val="both"/>
        <w:rPr>
          <w:rFonts w:ascii="Garamond" w:hAnsi="Garamond"/>
          <w:sz w:val="32"/>
          <w:lang w:val="en-US"/>
        </w:rPr>
      </w:pPr>
    </w:p>
    <w:p w:rsidR="00171158" w:rsidRDefault="007A771D">
      <w:pPr>
        <w:ind w:left="0" w:firstLine="851"/>
        <w:jc w:val="both"/>
        <w:rPr>
          <w:rFonts w:ascii="Garamond" w:hAnsi="Garamond"/>
          <w:sz w:val="32"/>
          <w:lang w:val="en-US"/>
        </w:rPr>
      </w:pPr>
      <w:r>
        <w:rPr>
          <w:rFonts w:ascii="Garamond" w:hAnsi="Garamond"/>
          <w:sz w:val="32"/>
          <w:lang w:val="en-US"/>
        </w:rPr>
        <w:t>Понятие "жизненная позиция"  связано с активным, избирательным отношением людей к природе и обществу, способностью человека делать выбор и принимать решения в тех или иных условиях, в том числе и в рамках определенного образа жизни. Объективными (внешними) условиями самоопределения личности выступает свя совокупность социально-экономических, политических и духовно-идеалогических процессов конкретно-историчесного общества (на уровне общества в целом и составляющих его социальных групп, на уровне региона, на уровне трудового коллектива и семьи). Своеобразными внешними условиями являются также и образы жизни коллективных  и индивидуальных субъектов, с которыми она взаимодействует.</w:t>
      </w:r>
    </w:p>
    <w:p w:rsidR="00171158" w:rsidRDefault="00171158">
      <w:pPr>
        <w:ind w:left="0" w:firstLine="851"/>
        <w:jc w:val="both"/>
        <w:rPr>
          <w:rFonts w:ascii="Garamond" w:hAnsi="Garamond"/>
          <w:sz w:val="32"/>
          <w:lang w:val="en-US"/>
        </w:rPr>
      </w:pPr>
    </w:p>
    <w:p w:rsidR="00171158" w:rsidRDefault="00171158">
      <w:pPr>
        <w:ind w:left="0" w:firstLine="851"/>
        <w:jc w:val="both"/>
        <w:rPr>
          <w:rFonts w:ascii="Garamond" w:hAnsi="Garamond"/>
          <w:sz w:val="32"/>
          <w:lang w:val="en-US"/>
        </w:rPr>
      </w:pPr>
    </w:p>
    <w:p w:rsidR="00171158" w:rsidRDefault="007A771D">
      <w:pPr>
        <w:numPr>
          <w:ilvl w:val="0"/>
          <w:numId w:val="6"/>
        </w:numPr>
        <w:jc w:val="center"/>
        <w:rPr>
          <w:rFonts w:ascii="Garamond" w:hAnsi="Garamond"/>
          <w:b/>
          <w:sz w:val="32"/>
          <w:lang w:val="en-US"/>
        </w:rPr>
      </w:pPr>
      <w:r>
        <w:rPr>
          <w:rFonts w:ascii="Garamond" w:hAnsi="Garamond"/>
          <w:b/>
          <w:sz w:val="32"/>
          <w:lang w:val="en-US"/>
        </w:rPr>
        <w:t>СОЦИАЛЬНЫЕ ТИПЫ ЛИЧНОСТИ.</w:t>
      </w:r>
    </w:p>
    <w:p w:rsidR="00171158" w:rsidRDefault="007A771D">
      <w:pPr>
        <w:ind w:left="0" w:firstLine="0"/>
        <w:jc w:val="center"/>
        <w:rPr>
          <w:rFonts w:ascii="Garamond" w:hAnsi="Garamond"/>
          <w:b/>
          <w:sz w:val="32"/>
          <w:lang w:val="en-US"/>
        </w:rPr>
      </w:pPr>
      <w:r>
        <w:rPr>
          <w:rFonts w:ascii="Garamond" w:hAnsi="Garamond"/>
          <w:b/>
          <w:sz w:val="32"/>
          <w:lang w:val="en-US"/>
        </w:rPr>
        <w:t>ТЕМПЕРАМЕНТ.</w:t>
      </w:r>
    </w:p>
    <w:p w:rsidR="00171158" w:rsidRDefault="00171158">
      <w:pPr>
        <w:ind w:left="0" w:firstLine="0"/>
        <w:jc w:val="center"/>
        <w:rPr>
          <w:rFonts w:ascii="Garamond" w:hAnsi="Garamond"/>
          <w:b/>
          <w:sz w:val="32"/>
          <w:lang w:val="en-US"/>
        </w:rPr>
      </w:pPr>
    </w:p>
    <w:p w:rsidR="00171158" w:rsidRDefault="007A771D">
      <w:pPr>
        <w:numPr>
          <w:ilvl w:val="0"/>
          <w:numId w:val="5"/>
        </w:numPr>
        <w:tabs>
          <w:tab w:val="clear" w:pos="1211"/>
          <w:tab w:val="num" w:pos="-142"/>
        </w:tabs>
        <w:ind w:left="0" w:firstLine="851"/>
        <w:jc w:val="both"/>
        <w:rPr>
          <w:rFonts w:ascii="Garamond" w:hAnsi="Garamond"/>
          <w:sz w:val="32"/>
          <w:lang w:val="en-US"/>
        </w:rPr>
      </w:pPr>
      <w:r>
        <w:rPr>
          <w:rFonts w:ascii="Garamond" w:hAnsi="Garamond"/>
          <w:i/>
          <w:sz w:val="32"/>
          <w:lang w:val="en-US"/>
        </w:rPr>
        <w:t>"Деятели"</w:t>
      </w:r>
      <w:r>
        <w:rPr>
          <w:rFonts w:ascii="Garamond" w:hAnsi="Garamond"/>
          <w:sz w:val="32"/>
          <w:lang w:val="en-US"/>
        </w:rPr>
        <w:t xml:space="preserve"> – воины, ремесленники, инженеры, педагоги; активное действие, изменение мира, других и себя.</w:t>
      </w:r>
    </w:p>
    <w:p w:rsidR="00171158" w:rsidRDefault="007A771D">
      <w:pPr>
        <w:numPr>
          <w:ilvl w:val="0"/>
          <w:numId w:val="5"/>
        </w:numPr>
        <w:tabs>
          <w:tab w:val="clear" w:pos="1211"/>
          <w:tab w:val="num" w:pos="-142"/>
        </w:tabs>
        <w:ind w:left="0" w:firstLine="851"/>
        <w:jc w:val="both"/>
        <w:rPr>
          <w:rFonts w:ascii="Garamond" w:hAnsi="Garamond"/>
          <w:sz w:val="32"/>
          <w:lang w:val="en-US"/>
        </w:rPr>
      </w:pPr>
      <w:r>
        <w:rPr>
          <w:rFonts w:ascii="Garamond" w:hAnsi="Garamond"/>
          <w:i/>
          <w:sz w:val="32"/>
          <w:lang w:val="en-US"/>
        </w:rPr>
        <w:t>"Мыслители"</w:t>
      </w:r>
      <w:r>
        <w:rPr>
          <w:rFonts w:ascii="Garamond" w:hAnsi="Garamond"/>
          <w:sz w:val="32"/>
          <w:lang w:val="en-US"/>
        </w:rPr>
        <w:t xml:space="preserve"> – смотреть, размышлять; оружие – слово.</w:t>
      </w:r>
    </w:p>
    <w:p w:rsidR="00171158" w:rsidRDefault="007A771D">
      <w:pPr>
        <w:numPr>
          <w:ilvl w:val="0"/>
          <w:numId w:val="5"/>
        </w:numPr>
        <w:tabs>
          <w:tab w:val="clear" w:pos="1211"/>
          <w:tab w:val="num" w:pos="-142"/>
        </w:tabs>
        <w:ind w:left="0" w:firstLine="851"/>
        <w:jc w:val="both"/>
        <w:rPr>
          <w:rFonts w:ascii="Garamond" w:hAnsi="Garamond"/>
          <w:sz w:val="32"/>
          <w:lang w:val="en-US"/>
        </w:rPr>
      </w:pPr>
      <w:r>
        <w:rPr>
          <w:rFonts w:ascii="Garamond" w:hAnsi="Garamond"/>
          <w:i/>
          <w:sz w:val="32"/>
          <w:lang w:val="en-US"/>
        </w:rPr>
        <w:t>"Люди чувств и эмоций"</w:t>
      </w:r>
      <w:r>
        <w:rPr>
          <w:rFonts w:ascii="Garamond" w:hAnsi="Garamond"/>
          <w:sz w:val="32"/>
          <w:lang w:val="en-US"/>
        </w:rPr>
        <w:t xml:space="preserve"> – деятели литературы и искусства; оружие – интуиция.</w:t>
      </w:r>
    </w:p>
    <w:p w:rsidR="00171158" w:rsidRDefault="007A771D">
      <w:pPr>
        <w:numPr>
          <w:ilvl w:val="0"/>
          <w:numId w:val="5"/>
        </w:numPr>
        <w:tabs>
          <w:tab w:val="clear" w:pos="1211"/>
          <w:tab w:val="num" w:pos="-142"/>
        </w:tabs>
        <w:ind w:left="0" w:firstLine="851"/>
        <w:jc w:val="both"/>
        <w:rPr>
          <w:rFonts w:ascii="Garamond" w:hAnsi="Garamond"/>
          <w:sz w:val="32"/>
          <w:lang w:val="en-US"/>
        </w:rPr>
      </w:pPr>
      <w:r>
        <w:rPr>
          <w:rFonts w:ascii="Garamond" w:hAnsi="Garamond"/>
          <w:i/>
          <w:sz w:val="32"/>
          <w:lang w:val="en-US"/>
        </w:rPr>
        <w:t>"Гуманисты и подвижники"</w:t>
      </w:r>
      <w:r>
        <w:rPr>
          <w:rFonts w:ascii="Garamond" w:hAnsi="Garamond"/>
          <w:sz w:val="32"/>
          <w:lang w:val="en-US"/>
        </w:rPr>
        <w:t xml:space="preserve"> – оружие – обостренное чувство ощущения душевного состояния другого человека, любовь ко всему живому; дело жизни – милосердие.</w:t>
      </w:r>
    </w:p>
    <w:p w:rsidR="00171158" w:rsidRDefault="00171158">
      <w:pPr>
        <w:ind w:left="0" w:firstLine="851"/>
        <w:rPr>
          <w:sz w:val="32"/>
          <w:lang w:val="en-US"/>
        </w:rPr>
      </w:pPr>
    </w:p>
    <w:p w:rsidR="00171158" w:rsidRDefault="007A771D">
      <w:pPr>
        <w:pStyle w:val="Heading1"/>
      </w:pPr>
      <w:r>
        <w:t>Темперамент</w:t>
      </w:r>
    </w:p>
    <w:p w:rsidR="00171158" w:rsidRDefault="00171158">
      <w:pPr>
        <w:ind w:left="0" w:firstLine="851"/>
        <w:jc w:val="both"/>
        <w:rPr>
          <w:rFonts w:ascii="Garamond" w:hAnsi="Garamond"/>
          <w:sz w:val="32"/>
          <w:lang w:val="en-US"/>
        </w:rPr>
      </w:pPr>
    </w:p>
    <w:p w:rsidR="00171158" w:rsidRDefault="007A771D">
      <w:pPr>
        <w:ind w:left="0" w:firstLine="851"/>
        <w:jc w:val="both"/>
        <w:rPr>
          <w:rFonts w:ascii="Garamond" w:hAnsi="Garamond"/>
          <w:sz w:val="32"/>
        </w:rPr>
      </w:pPr>
      <w:r>
        <w:rPr>
          <w:rFonts w:ascii="Garamond" w:hAnsi="Garamond"/>
          <w:sz w:val="32"/>
          <w:lang w:val="en-US"/>
        </w:rPr>
        <w:t>Особый интерес в течение столетий вызывает такое интегральное образование индивида, как темперамент (от лат. temperamentum</w:t>
      </w:r>
      <w:r>
        <w:rPr>
          <w:rFonts w:ascii="Garamond" w:hAnsi="Garamond"/>
          <w:sz w:val="32"/>
        </w:rPr>
        <w:t xml:space="preserve"> – надлежащее соотношение частей).</w:t>
      </w:r>
    </w:p>
    <w:p w:rsidR="00171158" w:rsidRDefault="007A771D">
      <w:pPr>
        <w:ind w:left="0" w:firstLine="851"/>
        <w:jc w:val="both"/>
        <w:rPr>
          <w:rFonts w:ascii="Garamond" w:hAnsi="Garamond"/>
          <w:sz w:val="32"/>
        </w:rPr>
      </w:pPr>
      <w:r>
        <w:rPr>
          <w:rFonts w:ascii="Garamond" w:hAnsi="Garamond"/>
          <w:sz w:val="32"/>
        </w:rPr>
        <w:t>А.Р.Лурия высказал афоризм, что величие ученого определяется тем, насколько выдвинутые им представления задержали развитие научной мысли. В этом смысле вряд ли кто из ученых может состязаться с гиппократом, который предложил гуморальную концепцию темперамента. Гиппократ учил, что темперамент зависит от соотношения четырех жидкостей организма – крови, желчи, лимфы и флегмы. Смесь этих жидкостей и лежит в основе четырех основных типов темперамента: сангвиники, холерики, меланхолики, флегматики. Одни люди по темпераменту чрезвычайно медлительны и невозмутимы. Во всей манере их поведения чувствуется степенность, размеренность (флегматики). Другие люди подвижны, порывисты, легко воспламеняются, мгновенно ухватываются за новые идеи; общительные люди с переменным настроением (сангвиники). Холерики чрезвычайно восприимчивы и глубоко переживают все свои радости, свои боли и печали. Они импульсивны, под влиянием аффекта могут совершить необдуманный поступок, а после будут раскаиваться. Совершенно иной тип – меланхолики.  Они глубоко переживают любое событие жизни, но горе носят в себе, не проявляя внешне свои переживания; постоянны в своих привязанностях.</w:t>
      </w:r>
    </w:p>
    <w:p w:rsidR="00171158" w:rsidRDefault="00171158">
      <w:pPr>
        <w:ind w:left="0" w:firstLine="851"/>
        <w:jc w:val="both"/>
        <w:rPr>
          <w:rFonts w:ascii="Garamond" w:hAnsi="Garamond"/>
          <w:sz w:val="32"/>
        </w:rPr>
      </w:pPr>
    </w:p>
    <w:p w:rsidR="00171158" w:rsidRDefault="007A771D">
      <w:pPr>
        <w:ind w:left="0" w:firstLine="0"/>
        <w:jc w:val="center"/>
        <w:rPr>
          <w:rFonts w:ascii="Garamond" w:hAnsi="Garamond"/>
          <w:b/>
          <w:sz w:val="32"/>
        </w:rPr>
      </w:pPr>
      <w:r>
        <w:rPr>
          <w:rFonts w:ascii="Garamond" w:hAnsi="Garamond"/>
          <w:b/>
          <w:sz w:val="32"/>
        </w:rPr>
        <w:t>4.   СОЦИАЛЬНЫЕ РОЛИ.</w:t>
      </w:r>
    </w:p>
    <w:p w:rsidR="00171158" w:rsidRDefault="00171158">
      <w:pPr>
        <w:ind w:left="0" w:firstLine="0"/>
        <w:jc w:val="center"/>
        <w:rPr>
          <w:rFonts w:ascii="Garamond" w:hAnsi="Garamond"/>
          <w:b/>
          <w:sz w:val="32"/>
        </w:rPr>
      </w:pPr>
    </w:p>
    <w:p w:rsidR="00171158" w:rsidRDefault="007A771D">
      <w:pPr>
        <w:ind w:left="0" w:firstLine="851"/>
        <w:jc w:val="both"/>
        <w:rPr>
          <w:rFonts w:ascii="Garamond" w:hAnsi="Garamond"/>
          <w:sz w:val="32"/>
          <w:lang w:val="en-US"/>
        </w:rPr>
      </w:pPr>
      <w:r>
        <w:rPr>
          <w:rFonts w:ascii="Garamond" w:hAnsi="Garamond"/>
          <w:sz w:val="32"/>
          <w:lang w:val="en-US"/>
        </w:rPr>
        <w:t>Понятие личности – это совокупность таких психологических качеств индивида как:</w:t>
      </w:r>
    </w:p>
    <w:p w:rsidR="00171158" w:rsidRDefault="007A771D">
      <w:pPr>
        <w:numPr>
          <w:ilvl w:val="0"/>
          <w:numId w:val="1"/>
        </w:numPr>
        <w:jc w:val="both"/>
        <w:rPr>
          <w:rFonts w:ascii="Garamond" w:hAnsi="Garamond"/>
          <w:sz w:val="32"/>
          <w:lang w:val="en-US"/>
        </w:rPr>
      </w:pPr>
      <w:r>
        <w:rPr>
          <w:rFonts w:ascii="Garamond" w:hAnsi="Garamond"/>
          <w:sz w:val="32"/>
          <w:lang w:val="en-US"/>
        </w:rPr>
        <w:t>Отношение к чему-либо.</w:t>
      </w:r>
    </w:p>
    <w:p w:rsidR="00171158" w:rsidRDefault="007A771D">
      <w:pPr>
        <w:numPr>
          <w:ilvl w:val="0"/>
          <w:numId w:val="1"/>
        </w:numPr>
        <w:jc w:val="both"/>
        <w:rPr>
          <w:rFonts w:ascii="Garamond" w:hAnsi="Garamond"/>
          <w:sz w:val="32"/>
          <w:lang w:val="en-US"/>
        </w:rPr>
      </w:pPr>
      <w:r>
        <w:rPr>
          <w:rFonts w:ascii="Garamond" w:hAnsi="Garamond"/>
          <w:sz w:val="32"/>
          <w:lang w:val="en-US"/>
        </w:rPr>
        <w:t>Нормы поведения, взглядов.</w:t>
      </w:r>
    </w:p>
    <w:p w:rsidR="00171158" w:rsidRDefault="007A771D">
      <w:pPr>
        <w:numPr>
          <w:ilvl w:val="0"/>
          <w:numId w:val="1"/>
        </w:numPr>
        <w:jc w:val="both"/>
        <w:rPr>
          <w:rFonts w:ascii="Garamond" w:hAnsi="Garamond"/>
          <w:sz w:val="32"/>
          <w:lang w:val="en-US"/>
        </w:rPr>
      </w:pPr>
      <w:r>
        <w:rPr>
          <w:rFonts w:ascii="Garamond" w:hAnsi="Garamond"/>
          <w:sz w:val="32"/>
          <w:lang w:val="en-US"/>
        </w:rPr>
        <w:t>Ценности.</w:t>
      </w:r>
    </w:p>
    <w:p w:rsidR="00171158" w:rsidRDefault="007A771D">
      <w:pPr>
        <w:pStyle w:val="BodyTextIndent2"/>
        <w:rPr>
          <w:sz w:val="32"/>
        </w:rPr>
      </w:pPr>
      <w:r>
        <w:rPr>
          <w:sz w:val="32"/>
        </w:rPr>
        <w:t>В философии личность человека как таковая не рассматривается. ею надо стать.</w:t>
      </w:r>
    </w:p>
    <w:p w:rsidR="00171158" w:rsidRDefault="007A771D">
      <w:pPr>
        <w:ind w:left="0" w:firstLine="851"/>
        <w:jc w:val="both"/>
        <w:rPr>
          <w:rFonts w:ascii="Garamond" w:hAnsi="Garamond"/>
          <w:sz w:val="32"/>
          <w:lang w:val="en-US"/>
        </w:rPr>
      </w:pPr>
      <w:r>
        <w:rPr>
          <w:rFonts w:ascii="Garamond" w:hAnsi="Garamond"/>
          <w:sz w:val="32"/>
          <w:lang w:val="en-US"/>
        </w:rPr>
        <w:t>В социологии – личность – совокупность статусно-ролевых характеристик. Личность - это автономная систем, которая может быть независима от общества. Эта независимость проявляется в собственном  мировоззрении личности. в её самосознании.</w:t>
      </w:r>
    </w:p>
    <w:p w:rsidR="00171158" w:rsidRDefault="00171158">
      <w:pPr>
        <w:ind w:left="0" w:firstLine="851"/>
        <w:jc w:val="both"/>
        <w:rPr>
          <w:rFonts w:ascii="Garamond" w:hAnsi="Garamond"/>
          <w:sz w:val="32"/>
          <w:lang w:val="en-US"/>
        </w:rPr>
      </w:pPr>
    </w:p>
    <w:p w:rsidR="00171158" w:rsidRDefault="007A771D">
      <w:pPr>
        <w:ind w:left="0" w:firstLine="851"/>
        <w:jc w:val="both"/>
        <w:rPr>
          <w:rFonts w:ascii="Garamond" w:hAnsi="Garamond"/>
          <w:sz w:val="32"/>
          <w:lang w:val="en-US"/>
        </w:rPr>
      </w:pPr>
      <w:r>
        <w:rPr>
          <w:rFonts w:ascii="Garamond" w:hAnsi="Garamond"/>
          <w:sz w:val="32"/>
          <w:lang w:val="en-US"/>
        </w:rPr>
        <w:t>Социальные роли – это совокупность требований. предъявляемых индивиду обществом. Это совокупность действий, которые должен выполнить человек, занимающий данный статус в  социальной системе. У человека может быть множество ролей. Когда происходит противоречие 2-х ролей, имеет место ролевой конфликт.</w:t>
      </w:r>
    </w:p>
    <w:p w:rsidR="00171158" w:rsidRDefault="00171158">
      <w:pPr>
        <w:ind w:left="0" w:firstLine="851"/>
        <w:jc w:val="both"/>
        <w:rPr>
          <w:rFonts w:ascii="Garamond" w:hAnsi="Garamond"/>
          <w:sz w:val="32"/>
          <w:lang w:val="en-US"/>
        </w:rPr>
      </w:pPr>
    </w:p>
    <w:p w:rsidR="00171158" w:rsidRDefault="00072A6D">
      <w:pPr>
        <w:ind w:left="0" w:firstLine="0"/>
        <w:jc w:val="center"/>
        <w:rPr>
          <w:rFonts w:ascii="Garamond" w:hAnsi="Garamond"/>
          <w:b/>
          <w:sz w:val="32"/>
          <w:u w:val="single"/>
          <w:lang w:val="en-US"/>
        </w:rPr>
      </w:pPr>
      <w:r>
        <w:rPr>
          <w:rFonts w:ascii="Garamond" w:hAnsi="Garamond"/>
          <w:b/>
          <w:noProof/>
          <w:sz w:val="32"/>
          <w:u w:val="single"/>
        </w:rPr>
        <w:pict>
          <v:line id="_x0000_s1038" style="position:absolute;left:0;text-align:left;z-index:251663872;mso-position-horizontal:absolute;mso-position-horizontal-relative:text;mso-position-vertical:absolute;mso-position-vertical-relative:text" from="224.3pt,15.05pt" to="317.9pt,29.45pt" o:allowincell="f" strokeweight="1.5pt">
            <v:stroke endarrow="block"/>
          </v:line>
        </w:pict>
      </w:r>
      <w:r>
        <w:rPr>
          <w:rFonts w:ascii="Garamond" w:hAnsi="Garamond"/>
          <w:b/>
          <w:noProof/>
          <w:sz w:val="32"/>
          <w:u w:val="single"/>
        </w:rPr>
        <w:pict>
          <v:line id="_x0000_s1037" style="position:absolute;left:0;text-align:left;flip:x;z-index:251662848;mso-position-horizontal:absolute;mso-position-horizontal-relative:text;mso-position-vertical:absolute;mso-position-vertical-relative:text" from="123.5pt,15.05pt" to="224.3pt,29.45pt" o:allowincell="f" strokeweight="1.5pt">
            <v:stroke endarrow="block"/>
          </v:line>
        </w:pict>
      </w:r>
      <w:r w:rsidR="007A771D">
        <w:rPr>
          <w:rFonts w:ascii="Garamond" w:hAnsi="Garamond"/>
          <w:b/>
          <w:sz w:val="32"/>
          <w:u w:val="single"/>
          <w:lang w:val="en-US"/>
        </w:rPr>
        <w:t>Социальные роли:</w:t>
      </w:r>
    </w:p>
    <w:p w:rsidR="00171158" w:rsidRDefault="00171158">
      <w:pPr>
        <w:ind w:left="0" w:firstLine="0"/>
        <w:jc w:val="center"/>
        <w:rPr>
          <w:rFonts w:ascii="Garamond" w:hAnsi="Garamond"/>
          <w:b/>
          <w:sz w:val="32"/>
          <w:lang w:val="en-US"/>
        </w:rPr>
      </w:pPr>
    </w:p>
    <w:tbl>
      <w:tblPr>
        <w:tblW w:w="0" w:type="auto"/>
        <w:tblInd w:w="-108" w:type="dxa"/>
        <w:tblBorders>
          <w:insideH w:val="single" w:sz="4" w:space="0" w:color="auto"/>
          <w:insideV w:val="single" w:sz="4" w:space="0" w:color="auto"/>
        </w:tblBorders>
        <w:tblLayout w:type="fixed"/>
        <w:tblLook w:val="0000" w:firstRow="0" w:lastRow="0" w:firstColumn="0" w:lastColumn="0" w:noHBand="0" w:noVBand="0"/>
      </w:tblPr>
      <w:tblGrid>
        <w:gridCol w:w="4644"/>
        <w:gridCol w:w="5103"/>
      </w:tblGrid>
      <w:tr w:rsidR="00171158">
        <w:tc>
          <w:tcPr>
            <w:tcW w:w="4644" w:type="dxa"/>
          </w:tcPr>
          <w:p w:rsidR="00171158" w:rsidRDefault="007A771D">
            <w:pPr>
              <w:ind w:firstLine="0"/>
              <w:jc w:val="both"/>
              <w:rPr>
                <w:rFonts w:ascii="Garamond" w:hAnsi="Garamond"/>
                <w:b/>
                <w:i/>
                <w:sz w:val="32"/>
                <w:lang w:val="en-US"/>
              </w:rPr>
            </w:pPr>
            <w:r>
              <w:rPr>
                <w:rFonts w:ascii="Garamond" w:hAnsi="Garamond"/>
                <w:b/>
                <w:i/>
                <w:sz w:val="32"/>
                <w:lang w:val="en-US"/>
              </w:rPr>
              <w:t>Институционализированные:</w:t>
            </w:r>
          </w:p>
          <w:p w:rsidR="00171158" w:rsidRDefault="007A771D">
            <w:pPr>
              <w:ind w:firstLine="0"/>
              <w:jc w:val="both"/>
              <w:rPr>
                <w:rFonts w:ascii="Garamond" w:hAnsi="Garamond"/>
                <w:sz w:val="32"/>
                <w:lang w:val="en-US"/>
              </w:rPr>
            </w:pPr>
            <w:r>
              <w:rPr>
                <w:rFonts w:ascii="Garamond" w:hAnsi="Garamond"/>
                <w:sz w:val="32"/>
                <w:lang w:val="en-US"/>
              </w:rPr>
              <w:t>институт брака, семьи,</w:t>
            </w:r>
          </w:p>
          <w:p w:rsidR="00171158" w:rsidRDefault="007A771D">
            <w:pPr>
              <w:ind w:firstLine="0"/>
              <w:jc w:val="both"/>
              <w:rPr>
                <w:rFonts w:ascii="Garamond" w:hAnsi="Garamond"/>
                <w:sz w:val="32"/>
                <w:lang w:val="en-US"/>
              </w:rPr>
            </w:pPr>
            <w:r>
              <w:rPr>
                <w:rFonts w:ascii="Garamond" w:hAnsi="Garamond"/>
                <w:sz w:val="32"/>
                <w:lang w:val="en-US"/>
              </w:rPr>
              <w:t>соц. роли матери, дочери,</w:t>
            </w:r>
          </w:p>
          <w:p w:rsidR="00171158" w:rsidRDefault="007A771D">
            <w:pPr>
              <w:ind w:firstLine="0"/>
              <w:jc w:val="both"/>
              <w:rPr>
                <w:rFonts w:ascii="Garamond" w:hAnsi="Garamond"/>
                <w:sz w:val="32"/>
                <w:lang w:val="en-US"/>
              </w:rPr>
            </w:pPr>
            <w:r>
              <w:rPr>
                <w:rFonts w:ascii="Garamond" w:hAnsi="Garamond"/>
                <w:sz w:val="32"/>
                <w:lang w:val="en-US"/>
              </w:rPr>
              <w:t xml:space="preserve"> жены</w:t>
            </w:r>
          </w:p>
        </w:tc>
        <w:tc>
          <w:tcPr>
            <w:tcW w:w="5103" w:type="dxa"/>
          </w:tcPr>
          <w:p w:rsidR="00171158" w:rsidRDefault="007A771D">
            <w:pPr>
              <w:ind w:left="601" w:right="-144" w:firstLine="0"/>
              <w:jc w:val="both"/>
              <w:rPr>
                <w:rFonts w:ascii="Garamond" w:hAnsi="Garamond"/>
                <w:b/>
                <w:i/>
                <w:sz w:val="32"/>
                <w:lang w:val="en-US"/>
              </w:rPr>
            </w:pPr>
            <w:r>
              <w:rPr>
                <w:rFonts w:ascii="Garamond" w:hAnsi="Garamond"/>
                <w:b/>
                <w:i/>
                <w:sz w:val="32"/>
                <w:lang w:val="en-US"/>
              </w:rPr>
              <w:t>Конвенциональные:</w:t>
            </w:r>
          </w:p>
          <w:p w:rsidR="00171158" w:rsidRDefault="007A771D">
            <w:pPr>
              <w:ind w:left="601" w:right="-144" w:firstLine="0"/>
              <w:jc w:val="both"/>
              <w:rPr>
                <w:rFonts w:ascii="Garamond" w:hAnsi="Garamond"/>
                <w:sz w:val="32"/>
                <w:lang w:val="en-US"/>
              </w:rPr>
            </w:pPr>
            <w:r>
              <w:rPr>
                <w:rFonts w:ascii="Garamond" w:hAnsi="Garamond"/>
                <w:sz w:val="32"/>
                <w:lang w:val="en-US"/>
              </w:rPr>
              <w:t>принимаемые по соглашению,</w:t>
            </w:r>
          </w:p>
          <w:p w:rsidR="00171158" w:rsidRDefault="007A771D">
            <w:pPr>
              <w:ind w:left="601" w:right="-144" w:firstLine="0"/>
              <w:jc w:val="both"/>
              <w:rPr>
                <w:rFonts w:ascii="Garamond" w:hAnsi="Garamond"/>
                <w:sz w:val="32"/>
                <w:lang w:val="en-US"/>
              </w:rPr>
            </w:pPr>
            <w:r>
              <w:rPr>
                <w:rFonts w:ascii="Garamond" w:hAnsi="Garamond"/>
                <w:sz w:val="32"/>
                <w:lang w:val="en-US"/>
              </w:rPr>
              <w:t xml:space="preserve">хотя  человек может и не </w:t>
            </w:r>
          </w:p>
          <w:p w:rsidR="00171158" w:rsidRDefault="007A771D">
            <w:pPr>
              <w:ind w:left="601" w:right="-144" w:firstLine="0"/>
              <w:jc w:val="both"/>
              <w:rPr>
                <w:rFonts w:ascii="Garamond" w:hAnsi="Garamond"/>
                <w:sz w:val="32"/>
                <w:lang w:val="en-US"/>
              </w:rPr>
            </w:pPr>
            <w:r>
              <w:rPr>
                <w:rFonts w:ascii="Garamond" w:hAnsi="Garamond"/>
                <w:sz w:val="32"/>
                <w:lang w:val="en-US"/>
              </w:rPr>
              <w:t>принимать их</w:t>
            </w:r>
          </w:p>
        </w:tc>
      </w:tr>
    </w:tbl>
    <w:p w:rsidR="00171158" w:rsidRDefault="00171158">
      <w:pPr>
        <w:ind w:left="0" w:firstLine="0"/>
        <w:jc w:val="both"/>
        <w:rPr>
          <w:rFonts w:ascii="Garamond" w:hAnsi="Garamond"/>
          <w:sz w:val="32"/>
          <w:lang w:val="en-US"/>
        </w:rPr>
      </w:pPr>
    </w:p>
    <w:p w:rsidR="00171158" w:rsidRDefault="007A771D">
      <w:pPr>
        <w:pStyle w:val="BodyTextIndent2"/>
        <w:rPr>
          <w:b/>
          <w:i/>
          <w:sz w:val="32"/>
        </w:rPr>
      </w:pPr>
      <w:r>
        <w:rPr>
          <w:sz w:val="32"/>
        </w:rPr>
        <w:t xml:space="preserve"> </w:t>
      </w:r>
      <w:r>
        <w:rPr>
          <w:b/>
          <w:i/>
          <w:sz w:val="32"/>
        </w:rPr>
        <w:t>Основные ролевые характеристики:</w:t>
      </w:r>
    </w:p>
    <w:p w:rsidR="00171158" w:rsidRDefault="007A771D">
      <w:pPr>
        <w:pStyle w:val="BodyTextIndent2"/>
        <w:rPr>
          <w:sz w:val="32"/>
        </w:rPr>
      </w:pPr>
      <w:r>
        <w:rPr>
          <w:sz w:val="32"/>
        </w:rPr>
        <w:t>Толкот Парсенс предложил 5 характеристик любой роли:</w:t>
      </w:r>
    </w:p>
    <w:p w:rsidR="00171158" w:rsidRDefault="007A771D">
      <w:pPr>
        <w:numPr>
          <w:ilvl w:val="0"/>
          <w:numId w:val="2"/>
        </w:numPr>
        <w:tabs>
          <w:tab w:val="clear" w:pos="360"/>
          <w:tab w:val="num" w:pos="0"/>
        </w:tabs>
        <w:ind w:left="0" w:firstLine="851"/>
        <w:jc w:val="both"/>
        <w:rPr>
          <w:rFonts w:ascii="Garamond" w:hAnsi="Garamond"/>
          <w:sz w:val="32"/>
          <w:lang w:val="en-US"/>
        </w:rPr>
      </w:pPr>
      <w:r>
        <w:rPr>
          <w:rFonts w:ascii="Garamond" w:hAnsi="Garamond"/>
          <w:i/>
          <w:sz w:val="32"/>
          <w:lang w:val="en-US"/>
        </w:rPr>
        <w:t>Эмоциональная:</w:t>
      </w:r>
      <w:r>
        <w:rPr>
          <w:rFonts w:ascii="Garamond" w:hAnsi="Garamond"/>
          <w:sz w:val="32"/>
          <w:lang w:val="en-US"/>
        </w:rPr>
        <w:t xml:space="preserve"> одни роли требуют эмоциональной сдержанности, другие – раскованности.</w:t>
      </w:r>
    </w:p>
    <w:p w:rsidR="00171158" w:rsidRDefault="007A771D">
      <w:pPr>
        <w:numPr>
          <w:ilvl w:val="0"/>
          <w:numId w:val="2"/>
        </w:numPr>
        <w:tabs>
          <w:tab w:val="clear" w:pos="360"/>
          <w:tab w:val="num" w:pos="0"/>
        </w:tabs>
        <w:ind w:left="0" w:firstLine="851"/>
        <w:jc w:val="both"/>
        <w:rPr>
          <w:rFonts w:ascii="Garamond" w:hAnsi="Garamond"/>
          <w:sz w:val="32"/>
          <w:lang w:val="en-US"/>
        </w:rPr>
      </w:pPr>
      <w:r>
        <w:rPr>
          <w:rFonts w:ascii="Garamond" w:hAnsi="Garamond"/>
          <w:i/>
          <w:sz w:val="32"/>
          <w:lang w:val="en-US"/>
        </w:rPr>
        <w:t>Способ получения:</w:t>
      </w:r>
      <w:r>
        <w:rPr>
          <w:rFonts w:ascii="Garamond" w:hAnsi="Garamond"/>
          <w:sz w:val="32"/>
          <w:lang w:val="en-US"/>
        </w:rPr>
        <w:t xml:space="preserve"> предписанные и завоеванные.</w:t>
      </w:r>
    </w:p>
    <w:p w:rsidR="00171158" w:rsidRDefault="007A771D">
      <w:pPr>
        <w:numPr>
          <w:ilvl w:val="0"/>
          <w:numId w:val="2"/>
        </w:numPr>
        <w:tabs>
          <w:tab w:val="clear" w:pos="360"/>
          <w:tab w:val="num" w:pos="0"/>
        </w:tabs>
        <w:ind w:left="0" w:firstLine="851"/>
        <w:jc w:val="both"/>
        <w:rPr>
          <w:rFonts w:ascii="Garamond" w:hAnsi="Garamond"/>
          <w:sz w:val="32"/>
          <w:lang w:val="en-US"/>
        </w:rPr>
      </w:pPr>
      <w:r>
        <w:rPr>
          <w:rFonts w:ascii="Garamond" w:hAnsi="Garamond"/>
          <w:i/>
          <w:sz w:val="32"/>
          <w:lang w:val="en-US"/>
        </w:rPr>
        <w:t>Масштаб:</w:t>
      </w:r>
      <w:r>
        <w:rPr>
          <w:rFonts w:ascii="Garamond" w:hAnsi="Garamond"/>
          <w:sz w:val="32"/>
          <w:lang w:val="en-US"/>
        </w:rPr>
        <w:t xml:space="preserve"> часть ролей  строго ограничена, часть – размыта.</w:t>
      </w:r>
    </w:p>
    <w:p w:rsidR="00171158" w:rsidRDefault="007A771D">
      <w:pPr>
        <w:numPr>
          <w:ilvl w:val="0"/>
          <w:numId w:val="2"/>
        </w:numPr>
        <w:tabs>
          <w:tab w:val="clear" w:pos="360"/>
          <w:tab w:val="num" w:pos="0"/>
        </w:tabs>
        <w:ind w:left="0" w:firstLine="851"/>
        <w:jc w:val="both"/>
        <w:rPr>
          <w:rFonts w:ascii="Garamond" w:hAnsi="Garamond"/>
          <w:sz w:val="32"/>
          <w:lang w:val="en-US"/>
        </w:rPr>
      </w:pPr>
      <w:r>
        <w:rPr>
          <w:rFonts w:ascii="Garamond" w:hAnsi="Garamond"/>
          <w:i/>
          <w:sz w:val="32"/>
          <w:lang w:val="en-US"/>
        </w:rPr>
        <w:t>Формализация:</w:t>
      </w:r>
      <w:r>
        <w:rPr>
          <w:rFonts w:ascii="Garamond" w:hAnsi="Garamond"/>
          <w:sz w:val="32"/>
          <w:lang w:val="en-US"/>
        </w:rPr>
        <w:t xml:space="preserve"> деятельность в строго установленных рамках или произвольная.</w:t>
      </w:r>
    </w:p>
    <w:p w:rsidR="00171158" w:rsidRDefault="007A771D">
      <w:pPr>
        <w:numPr>
          <w:ilvl w:val="0"/>
          <w:numId w:val="2"/>
        </w:numPr>
        <w:tabs>
          <w:tab w:val="clear" w:pos="360"/>
          <w:tab w:val="num" w:pos="0"/>
        </w:tabs>
        <w:ind w:left="0" w:firstLine="851"/>
        <w:jc w:val="both"/>
        <w:rPr>
          <w:rFonts w:ascii="Garamond" w:hAnsi="Garamond"/>
          <w:sz w:val="32"/>
          <w:lang w:val="en-US"/>
        </w:rPr>
      </w:pPr>
      <w:r>
        <w:rPr>
          <w:rFonts w:ascii="Garamond" w:hAnsi="Garamond"/>
          <w:i/>
          <w:sz w:val="32"/>
          <w:lang w:val="en-US"/>
        </w:rPr>
        <w:t>Мотивация:</w:t>
      </w:r>
      <w:r>
        <w:rPr>
          <w:rFonts w:ascii="Garamond" w:hAnsi="Garamond"/>
          <w:sz w:val="32"/>
          <w:lang w:val="en-US"/>
        </w:rPr>
        <w:t xml:space="preserve"> личная прибыль, общественное благо и т.д.</w:t>
      </w:r>
    </w:p>
    <w:p w:rsidR="00171158" w:rsidRDefault="007A771D">
      <w:pPr>
        <w:ind w:left="0" w:firstLine="851"/>
        <w:jc w:val="both"/>
        <w:rPr>
          <w:rFonts w:ascii="Garamond" w:hAnsi="Garamond"/>
          <w:b/>
          <w:sz w:val="32"/>
          <w:lang w:val="en-US"/>
        </w:rPr>
      </w:pPr>
      <w:r>
        <w:rPr>
          <w:rFonts w:ascii="Garamond" w:hAnsi="Garamond"/>
          <w:b/>
          <w:i/>
          <w:sz w:val="32"/>
          <w:lang w:val="en-US"/>
        </w:rPr>
        <w:t>Социальная роль состоит из:</w:t>
      </w:r>
    </w:p>
    <w:p w:rsidR="00171158" w:rsidRDefault="007A771D">
      <w:pPr>
        <w:numPr>
          <w:ilvl w:val="0"/>
          <w:numId w:val="3"/>
        </w:numPr>
        <w:ind w:firstLine="491"/>
        <w:jc w:val="both"/>
        <w:rPr>
          <w:rFonts w:ascii="Garamond" w:hAnsi="Garamond"/>
          <w:sz w:val="32"/>
          <w:lang w:val="en-US"/>
        </w:rPr>
      </w:pPr>
      <w:r>
        <w:rPr>
          <w:rFonts w:ascii="Garamond" w:hAnsi="Garamond"/>
          <w:sz w:val="32"/>
          <w:lang w:val="en-US"/>
        </w:rPr>
        <w:t>Ролевого ожидания.</w:t>
      </w:r>
    </w:p>
    <w:p w:rsidR="00171158" w:rsidRDefault="007A771D">
      <w:pPr>
        <w:numPr>
          <w:ilvl w:val="0"/>
          <w:numId w:val="3"/>
        </w:numPr>
        <w:ind w:firstLine="491"/>
        <w:jc w:val="both"/>
        <w:rPr>
          <w:rFonts w:ascii="Garamond" w:hAnsi="Garamond"/>
          <w:sz w:val="32"/>
          <w:lang w:val="en-US"/>
        </w:rPr>
      </w:pPr>
      <w:r>
        <w:rPr>
          <w:rFonts w:ascii="Garamond" w:hAnsi="Garamond"/>
          <w:sz w:val="32"/>
          <w:lang w:val="en-US"/>
        </w:rPr>
        <w:t>Исполнения этой роли.</w:t>
      </w:r>
    </w:p>
    <w:p w:rsidR="00171158" w:rsidRDefault="00171158">
      <w:pPr>
        <w:jc w:val="both"/>
        <w:rPr>
          <w:rFonts w:ascii="Garamond" w:hAnsi="Garamond"/>
          <w:sz w:val="32"/>
          <w:lang w:val="en-US"/>
        </w:rPr>
      </w:pPr>
    </w:p>
    <w:p w:rsidR="00171158" w:rsidRDefault="007A771D">
      <w:pPr>
        <w:pStyle w:val="BodyTextIndent2"/>
        <w:rPr>
          <w:sz w:val="32"/>
          <w:lang w:val="ru-RU"/>
        </w:rPr>
      </w:pPr>
      <w:r>
        <w:rPr>
          <w:b/>
          <w:i/>
          <w:sz w:val="32"/>
        </w:rPr>
        <w:t>Теория Ч.Кули</w:t>
      </w:r>
      <w:r>
        <w:rPr>
          <w:sz w:val="32"/>
        </w:rPr>
        <w:t xml:space="preserve"> – Теория  общественного зеркала. суть теории: сравнивая себя с другими, у человека появляется собственное мнение из оценок других людей. Формирование оценки связано с вознаграждением. Поступки, которые поощряются в человеке могут получить дальнейшее развитие.</w:t>
      </w:r>
    </w:p>
    <w:p w:rsidR="00171158" w:rsidRDefault="00171158">
      <w:pPr>
        <w:pStyle w:val="BodyTextIndent2"/>
        <w:rPr>
          <w:sz w:val="32"/>
          <w:lang w:val="ru-RU"/>
        </w:rPr>
      </w:pPr>
    </w:p>
    <w:p w:rsidR="00171158" w:rsidRDefault="007A771D">
      <w:pPr>
        <w:pStyle w:val="BodyTextIndent2"/>
        <w:numPr>
          <w:ilvl w:val="0"/>
          <w:numId w:val="4"/>
        </w:numPr>
        <w:tabs>
          <w:tab w:val="clear" w:pos="360"/>
          <w:tab w:val="num" w:pos="1211"/>
        </w:tabs>
        <w:ind w:left="1211"/>
        <w:rPr>
          <w:sz w:val="32"/>
          <w:lang w:val="ru-RU"/>
        </w:rPr>
      </w:pPr>
      <w:r>
        <w:rPr>
          <w:sz w:val="32"/>
          <w:lang w:val="ru-RU"/>
        </w:rPr>
        <w:t>Мы анализируем, как к нам относятся люди.</w:t>
      </w:r>
    </w:p>
    <w:p w:rsidR="00171158" w:rsidRDefault="007A771D">
      <w:pPr>
        <w:pStyle w:val="BodyTextIndent2"/>
        <w:numPr>
          <w:ilvl w:val="0"/>
          <w:numId w:val="4"/>
        </w:numPr>
        <w:tabs>
          <w:tab w:val="clear" w:pos="360"/>
          <w:tab w:val="num" w:pos="1211"/>
        </w:tabs>
        <w:ind w:left="1211"/>
        <w:rPr>
          <w:sz w:val="32"/>
          <w:lang w:val="ru-RU"/>
        </w:rPr>
      </w:pPr>
      <w:r>
        <w:rPr>
          <w:sz w:val="32"/>
          <w:lang w:val="ru-RU"/>
        </w:rPr>
        <w:t>Мы анализируем, как мы относимся к этой оценке.</w:t>
      </w:r>
    </w:p>
    <w:p w:rsidR="00171158" w:rsidRDefault="007A771D">
      <w:pPr>
        <w:pStyle w:val="BodyTextIndent2"/>
        <w:numPr>
          <w:ilvl w:val="0"/>
          <w:numId w:val="4"/>
        </w:numPr>
        <w:tabs>
          <w:tab w:val="clear" w:pos="360"/>
          <w:tab w:val="num" w:pos="1211"/>
        </w:tabs>
        <w:ind w:left="1211"/>
        <w:rPr>
          <w:sz w:val="32"/>
          <w:lang w:val="ru-RU"/>
        </w:rPr>
      </w:pPr>
      <w:r>
        <w:rPr>
          <w:sz w:val="32"/>
          <w:lang w:val="ru-RU"/>
        </w:rPr>
        <w:t>Мы анализируем, как мы реагируем на эту оценку.</w:t>
      </w:r>
    </w:p>
    <w:p w:rsidR="00171158" w:rsidRDefault="00171158">
      <w:pPr>
        <w:ind w:left="0" w:firstLine="0"/>
        <w:rPr>
          <w:sz w:val="32"/>
          <w:lang w:val="en-US"/>
        </w:rPr>
      </w:pPr>
    </w:p>
    <w:p w:rsidR="00171158" w:rsidRDefault="007A771D">
      <w:pPr>
        <w:pStyle w:val="BodyTextIndent2"/>
        <w:rPr>
          <w:sz w:val="32"/>
        </w:rPr>
      </w:pPr>
      <w:r>
        <w:rPr>
          <w:sz w:val="32"/>
        </w:rPr>
        <w:t xml:space="preserve">При исследовании личности как "элемента" развития  социальной системы она получает свою содержательную характеристику через "общественные функции" – роли, которые усваиваются ею в онтогенезе". Описывая ролевое социотипическое поведение личности, социологи и социальные психологи характеризуют личность именно как представителя той или иной группы, профессии, нации, класса, того или иного социального целого.  В зависимости от того, как выступает для личности группа, насколько личность вовлечена в те или  иные отношения с группой, что значат для неё цели и задачи совместной деятельности группы, проявляются различные качества личности. в связи с этим, для того чтобы выявить специфику проявлений личности в группе, ее вкладов в жизнь группы, необходимо раскрыть природу того пласта и взаимоотношений личности и группы, найти те системные основания, которые определяют динамику и содержние поведения личности. </w:t>
      </w:r>
    </w:p>
    <w:p w:rsidR="00171158" w:rsidRDefault="007A771D">
      <w:pPr>
        <w:ind w:left="0" w:firstLine="851"/>
        <w:jc w:val="both"/>
        <w:rPr>
          <w:rFonts w:ascii="Garamond" w:hAnsi="Garamond"/>
          <w:sz w:val="32"/>
          <w:lang w:val="en-US"/>
        </w:rPr>
      </w:pPr>
      <w:r>
        <w:rPr>
          <w:rFonts w:ascii="Garamond" w:hAnsi="Garamond"/>
          <w:sz w:val="32"/>
          <w:lang w:val="en-US"/>
        </w:rPr>
        <w:t xml:space="preserve">Для того чтобы проанализировать. как индивид вовлекается в общественные отношения, необходимо четко выделить различные планы исследования системных качеств личности. Так, на пример, исследование существующих у определенной социальной группы представлений о взаимоотоношениях между "руководителями вообще" и "подчиненными вообще" – это одна плоскость изучения личности в общественных отношениях; исследование "нормативно-ролевых" отношений между участниками совместной деятельности – вторая плоскость; изучение отношение между людьми,при которых мотивы одного человека приобретают  субъективную ценность, личнстный смысл для другого человека, - еще одна плоскость анализа системных качеств  личности в развитиии общества.  Для решения вопроса о соотношении общественных и межличностных отношений  представляется целесообразным выделить три уровня анализа системных качеств личности в общественных отношениях, условно обозначаемые как уровни анализа личности в системах </w:t>
      </w:r>
      <w:r>
        <w:rPr>
          <w:rFonts w:ascii="Garamond" w:hAnsi="Garamond"/>
          <w:i/>
          <w:sz w:val="32"/>
          <w:lang w:val="en-US"/>
        </w:rPr>
        <w:t>"роль-для-всех", "роль-для-группы", "роль-для-себя</w:t>
      </w:r>
      <w:r>
        <w:rPr>
          <w:rFonts w:ascii="Garamond" w:hAnsi="Garamond"/>
          <w:sz w:val="32"/>
          <w:lang w:val="en-US"/>
        </w:rPr>
        <w:t>"</w:t>
      </w:r>
    </w:p>
    <w:p w:rsidR="00171158" w:rsidRDefault="00171158">
      <w:pPr>
        <w:ind w:left="0" w:firstLine="851"/>
        <w:jc w:val="both"/>
        <w:rPr>
          <w:rFonts w:ascii="Garamond" w:hAnsi="Garamond"/>
          <w:b/>
          <w:sz w:val="32"/>
          <w:lang w:val="en-US"/>
        </w:rPr>
      </w:pPr>
    </w:p>
    <w:p w:rsidR="00171158" w:rsidRDefault="00171158">
      <w:pPr>
        <w:ind w:left="0" w:firstLine="851"/>
        <w:jc w:val="both"/>
        <w:rPr>
          <w:rFonts w:ascii="Garamond" w:hAnsi="Garamond"/>
          <w:b/>
          <w:sz w:val="32"/>
          <w:lang w:val="en-US"/>
        </w:rPr>
      </w:pPr>
    </w:p>
    <w:p w:rsidR="00171158" w:rsidRDefault="007A771D">
      <w:pPr>
        <w:ind w:left="0" w:firstLine="851"/>
        <w:jc w:val="both"/>
        <w:rPr>
          <w:rFonts w:ascii="Garamond" w:hAnsi="Garamond"/>
          <w:b/>
          <w:sz w:val="32"/>
          <w:lang w:val="en-US"/>
        </w:rPr>
      </w:pPr>
      <w:r>
        <w:rPr>
          <w:rFonts w:ascii="Garamond" w:hAnsi="Garamond"/>
          <w:b/>
          <w:sz w:val="32"/>
          <w:lang w:val="en-US"/>
        </w:rPr>
        <w:t>5.   ОСНОВНЫЕ ПОНЯТИЯ ТЕМЫ РЕФЕРАТА.</w:t>
      </w:r>
    </w:p>
    <w:p w:rsidR="00171158" w:rsidRDefault="00171158">
      <w:pPr>
        <w:ind w:left="0" w:firstLine="0"/>
        <w:jc w:val="both"/>
        <w:rPr>
          <w:rFonts w:ascii="Garamond" w:hAnsi="Garamond"/>
          <w:b/>
          <w:sz w:val="32"/>
          <w:lang w:val="en-US"/>
        </w:rPr>
      </w:pPr>
    </w:p>
    <w:p w:rsidR="00171158" w:rsidRDefault="007A771D">
      <w:pPr>
        <w:ind w:left="0" w:firstLine="0"/>
        <w:jc w:val="both"/>
        <w:rPr>
          <w:rFonts w:ascii="Garamond" w:hAnsi="Garamond"/>
          <w:sz w:val="32"/>
          <w:lang w:val="en-US"/>
        </w:rPr>
      </w:pPr>
      <w:r>
        <w:rPr>
          <w:rFonts w:ascii="Garamond" w:hAnsi="Garamond"/>
          <w:b/>
          <w:sz w:val="32"/>
          <w:lang w:val="en-US"/>
        </w:rPr>
        <w:t>Человек –</w:t>
      </w:r>
      <w:r>
        <w:rPr>
          <w:rFonts w:ascii="Garamond" w:hAnsi="Garamond"/>
          <w:sz w:val="32"/>
          <w:lang w:val="en-US"/>
        </w:rPr>
        <w:t xml:space="preserve"> это живое, телесное существо, жизнедеятельность которого представляет собой основанный на материальном производстве, осуществляющийся в ссистеме общественных отношений, процесс сознательного, целенаправленного, преобразующего воздействия на мир и на самого человека для обеспечения его существования, функционирования и развития.</w:t>
      </w:r>
    </w:p>
    <w:p w:rsidR="00171158" w:rsidRDefault="00171158">
      <w:pPr>
        <w:ind w:left="0" w:firstLine="0"/>
        <w:jc w:val="both"/>
        <w:rPr>
          <w:rFonts w:ascii="Garamond" w:hAnsi="Garamond"/>
          <w:b/>
          <w:sz w:val="32"/>
          <w:lang w:val="en-US"/>
        </w:rPr>
      </w:pPr>
    </w:p>
    <w:p w:rsidR="00171158" w:rsidRDefault="007A771D">
      <w:pPr>
        <w:ind w:left="0" w:firstLine="0"/>
        <w:jc w:val="both"/>
        <w:rPr>
          <w:rFonts w:ascii="Garamond" w:hAnsi="Garamond"/>
          <w:sz w:val="32"/>
          <w:lang w:val="en-US"/>
        </w:rPr>
      </w:pPr>
      <w:r>
        <w:rPr>
          <w:rFonts w:ascii="Garamond" w:hAnsi="Garamond"/>
          <w:b/>
          <w:sz w:val="32"/>
          <w:lang w:val="en-US"/>
        </w:rPr>
        <w:t xml:space="preserve">Индивид </w:t>
      </w:r>
      <w:r>
        <w:rPr>
          <w:rFonts w:ascii="Garamond" w:hAnsi="Garamond"/>
          <w:sz w:val="32"/>
          <w:lang w:val="en-US"/>
        </w:rPr>
        <w:t>(дословно) – неделимая дальше частица какого-то целого.</w:t>
      </w:r>
    </w:p>
    <w:p w:rsidR="00171158" w:rsidRDefault="007A771D">
      <w:pPr>
        <w:ind w:left="0" w:firstLine="0"/>
        <w:jc w:val="both"/>
        <w:rPr>
          <w:rFonts w:ascii="Garamond" w:hAnsi="Garamond"/>
          <w:sz w:val="32"/>
          <w:lang w:val="en-US"/>
        </w:rPr>
      </w:pPr>
      <w:r>
        <w:rPr>
          <w:rFonts w:ascii="Garamond" w:hAnsi="Garamond"/>
          <w:sz w:val="32"/>
          <w:lang w:val="en-US"/>
        </w:rPr>
        <w:t xml:space="preserve">"Индивидуальность" – уникальность, неповторимость человека, во всем богатстве его личных качеств и свойств </w:t>
      </w:r>
    </w:p>
    <w:p w:rsidR="00171158" w:rsidRDefault="00171158">
      <w:pPr>
        <w:ind w:left="0" w:firstLine="0"/>
        <w:jc w:val="both"/>
        <w:rPr>
          <w:rFonts w:ascii="Garamond" w:hAnsi="Garamond"/>
          <w:b/>
          <w:sz w:val="32"/>
          <w:lang w:val="en-US"/>
        </w:rPr>
      </w:pPr>
    </w:p>
    <w:p w:rsidR="00171158" w:rsidRDefault="007A771D">
      <w:pPr>
        <w:ind w:left="0" w:firstLine="0"/>
        <w:jc w:val="both"/>
        <w:rPr>
          <w:rFonts w:ascii="Garamond" w:hAnsi="Garamond"/>
          <w:sz w:val="32"/>
          <w:lang w:val="en-US"/>
        </w:rPr>
      </w:pPr>
      <w:r>
        <w:rPr>
          <w:rFonts w:ascii="Garamond" w:hAnsi="Garamond"/>
          <w:b/>
          <w:sz w:val="32"/>
          <w:lang w:val="en-US"/>
        </w:rPr>
        <w:t>Личность</w:t>
      </w:r>
      <w:r>
        <w:rPr>
          <w:rFonts w:ascii="Garamond" w:hAnsi="Garamond"/>
          <w:sz w:val="32"/>
          <w:lang w:val="en-US"/>
        </w:rPr>
        <w:t xml:space="preserve"> – это автономный человек, то есть человек в определенной степени выступающий независимо от общества, способный противопоставить себя обществу.     </w:t>
      </w:r>
    </w:p>
    <w:p w:rsidR="00171158" w:rsidRDefault="00171158">
      <w:pPr>
        <w:ind w:left="0" w:firstLine="0"/>
        <w:jc w:val="both"/>
        <w:rPr>
          <w:rFonts w:ascii="Garamond" w:hAnsi="Garamond"/>
          <w:b/>
          <w:sz w:val="32"/>
          <w:lang w:val="en-US"/>
        </w:rPr>
      </w:pPr>
    </w:p>
    <w:p w:rsidR="00171158" w:rsidRDefault="007A771D">
      <w:pPr>
        <w:ind w:left="0" w:firstLine="0"/>
        <w:jc w:val="both"/>
        <w:rPr>
          <w:rFonts w:ascii="Garamond" w:hAnsi="Garamond"/>
          <w:sz w:val="32"/>
          <w:lang w:val="en-US"/>
        </w:rPr>
      </w:pPr>
      <w:r>
        <w:rPr>
          <w:rFonts w:ascii="Garamond" w:hAnsi="Garamond"/>
          <w:b/>
          <w:sz w:val="32"/>
          <w:lang w:val="en-US"/>
        </w:rPr>
        <w:t xml:space="preserve">Темперамент личности – </w:t>
      </w:r>
      <w:r>
        <w:rPr>
          <w:rFonts w:ascii="Garamond" w:hAnsi="Garamond"/>
          <w:sz w:val="32"/>
          <w:lang w:val="en-US"/>
        </w:rPr>
        <w:t>энергетическая характеристика действия, темпа, скорости и интенсивности реагирования, регулярности действия</w:t>
      </w:r>
    </w:p>
    <w:p w:rsidR="00171158" w:rsidRDefault="00171158">
      <w:pPr>
        <w:ind w:left="0" w:firstLine="0"/>
        <w:jc w:val="both"/>
        <w:rPr>
          <w:rFonts w:ascii="Garamond" w:hAnsi="Garamond"/>
          <w:b/>
          <w:sz w:val="32"/>
          <w:lang w:val="en-US"/>
        </w:rPr>
      </w:pPr>
    </w:p>
    <w:p w:rsidR="00171158" w:rsidRDefault="007A771D">
      <w:pPr>
        <w:ind w:left="0" w:firstLine="0"/>
        <w:jc w:val="both"/>
        <w:rPr>
          <w:rFonts w:ascii="Garamond" w:hAnsi="Garamond"/>
          <w:sz w:val="32"/>
          <w:lang w:val="en-US"/>
        </w:rPr>
      </w:pPr>
      <w:r>
        <w:rPr>
          <w:rFonts w:ascii="Garamond" w:hAnsi="Garamond"/>
          <w:b/>
          <w:sz w:val="32"/>
          <w:lang w:val="en-US"/>
        </w:rPr>
        <w:t xml:space="preserve">Характер личности – </w:t>
      </w:r>
      <w:r>
        <w:rPr>
          <w:rFonts w:ascii="Garamond" w:hAnsi="Garamond"/>
          <w:sz w:val="32"/>
          <w:lang w:val="en-US"/>
        </w:rPr>
        <w:t>волевой сектор, один из четерых секторов за счет взаимодействия которых происходит  развитие личности.  Характер – фиксированная форма смыслового опыта, смысловых установок личности, актуализирующихся в присущем данной личности индивидуальном стиле действования, посредством которго достигаются те или иные мотивы личности.</w:t>
      </w:r>
    </w:p>
    <w:p w:rsidR="00171158" w:rsidRDefault="00171158">
      <w:pPr>
        <w:ind w:left="0" w:firstLine="0"/>
        <w:jc w:val="both"/>
        <w:rPr>
          <w:rFonts w:ascii="Garamond" w:hAnsi="Garamond"/>
          <w:b/>
          <w:sz w:val="32"/>
          <w:lang w:val="en-US"/>
        </w:rPr>
      </w:pPr>
    </w:p>
    <w:p w:rsidR="00171158" w:rsidRDefault="007A771D">
      <w:pPr>
        <w:ind w:left="0" w:firstLine="0"/>
        <w:jc w:val="both"/>
        <w:rPr>
          <w:rFonts w:ascii="Garamond" w:hAnsi="Garamond"/>
          <w:sz w:val="32"/>
          <w:lang w:val="en-US"/>
        </w:rPr>
      </w:pPr>
      <w:r>
        <w:rPr>
          <w:rFonts w:ascii="Garamond" w:hAnsi="Garamond"/>
          <w:b/>
          <w:sz w:val="32"/>
          <w:lang w:val="en-US"/>
        </w:rPr>
        <w:t xml:space="preserve">Индивидуальность личности - </w:t>
      </w:r>
      <w:r>
        <w:rPr>
          <w:rFonts w:ascii="Garamond" w:hAnsi="Garamond"/>
          <w:sz w:val="32"/>
          <w:lang w:val="en-US"/>
        </w:rPr>
        <w:t>совокупность смысловых отношений и установок человека в мире, которые присваиваются в ходе жизни в обществе, обеспечивают ориентировку в иерархии ценностей и овладение поведениемв ситуации борьбы мотивов; воплощаютсячерез деятельность и общение в продуктах культуры, других людях, себе самом ради продолжения существования образа жизни, являющегося ценностью для данного человека.</w:t>
      </w:r>
    </w:p>
    <w:p w:rsidR="00171158" w:rsidRDefault="00171158">
      <w:pPr>
        <w:ind w:left="0" w:firstLine="0"/>
        <w:jc w:val="both"/>
        <w:rPr>
          <w:rFonts w:ascii="Garamond" w:hAnsi="Garamond"/>
          <w:b/>
          <w:sz w:val="32"/>
          <w:lang w:val="en-US"/>
        </w:rPr>
      </w:pPr>
    </w:p>
    <w:p w:rsidR="00171158" w:rsidRDefault="007A771D">
      <w:pPr>
        <w:ind w:left="0" w:firstLine="0"/>
        <w:jc w:val="both"/>
        <w:rPr>
          <w:rFonts w:ascii="Garamond" w:hAnsi="Garamond"/>
          <w:sz w:val="32"/>
          <w:lang w:val="en-US"/>
        </w:rPr>
      </w:pPr>
      <w:r>
        <w:rPr>
          <w:rFonts w:ascii="Garamond" w:hAnsi="Garamond"/>
          <w:b/>
          <w:sz w:val="32"/>
          <w:lang w:val="en-US"/>
        </w:rPr>
        <w:t>Продуктивные проявления личности -</w:t>
      </w:r>
      <w:r>
        <w:rPr>
          <w:rFonts w:ascii="Garamond" w:hAnsi="Garamond"/>
          <w:sz w:val="32"/>
          <w:lang w:val="en-US"/>
        </w:rPr>
        <w:t xml:space="preserve"> процессы активности личности, в которых личности приходится осущствлять выбор между различными мотивами, позициями и ролями.</w:t>
      </w:r>
    </w:p>
    <w:p w:rsidR="00171158" w:rsidRDefault="00171158">
      <w:pPr>
        <w:ind w:left="0" w:firstLine="0"/>
        <w:jc w:val="both"/>
        <w:rPr>
          <w:rFonts w:ascii="Garamond" w:hAnsi="Garamond"/>
          <w:sz w:val="32"/>
          <w:lang w:val="en-US"/>
        </w:rPr>
      </w:pPr>
    </w:p>
    <w:p w:rsidR="00171158" w:rsidRDefault="007A771D">
      <w:pPr>
        <w:ind w:left="0" w:firstLine="0"/>
        <w:jc w:val="both"/>
        <w:rPr>
          <w:rFonts w:ascii="Garamond" w:hAnsi="Garamond"/>
          <w:sz w:val="32"/>
          <w:lang w:val="en-US"/>
        </w:rPr>
      </w:pPr>
      <w:r>
        <w:rPr>
          <w:rFonts w:ascii="Garamond" w:hAnsi="Garamond"/>
          <w:b/>
          <w:sz w:val="32"/>
          <w:lang w:val="en-US"/>
        </w:rPr>
        <w:t xml:space="preserve">Способности – </w:t>
      </w:r>
      <w:r>
        <w:rPr>
          <w:rFonts w:ascii="Garamond" w:hAnsi="Garamond"/>
          <w:sz w:val="32"/>
          <w:lang w:val="en-US"/>
        </w:rPr>
        <w:t>определяют меру успешности и эффективности деятельности и степень продуктивности проявлений личности как субъекта деятельности.</w:t>
      </w:r>
    </w:p>
    <w:p w:rsidR="00171158" w:rsidRDefault="00171158">
      <w:pPr>
        <w:ind w:left="0" w:firstLine="0"/>
        <w:jc w:val="both"/>
        <w:rPr>
          <w:rFonts w:ascii="Garamond" w:hAnsi="Garamond"/>
          <w:sz w:val="32"/>
          <w:lang w:val="en-US"/>
        </w:rPr>
      </w:pPr>
    </w:p>
    <w:p w:rsidR="00171158" w:rsidRDefault="007A771D">
      <w:pPr>
        <w:ind w:left="0" w:firstLine="0"/>
        <w:jc w:val="both"/>
        <w:rPr>
          <w:rFonts w:ascii="Garamond" w:hAnsi="Garamond"/>
          <w:sz w:val="32"/>
          <w:lang w:val="en-US"/>
        </w:rPr>
      </w:pPr>
      <w:r>
        <w:rPr>
          <w:rFonts w:ascii="Garamond" w:hAnsi="Garamond"/>
          <w:b/>
          <w:sz w:val="32"/>
          <w:lang w:val="en-US"/>
        </w:rPr>
        <w:t>Жизненный путь личности -</w:t>
      </w:r>
      <w:r>
        <w:rPr>
          <w:rFonts w:ascii="Garamond" w:hAnsi="Garamond"/>
          <w:sz w:val="32"/>
          <w:lang w:val="en-US"/>
        </w:rPr>
        <w:t xml:space="preserve"> путь становления ее индивидуальности.</w:t>
      </w:r>
    </w:p>
    <w:p w:rsidR="00171158" w:rsidRDefault="00171158">
      <w:pPr>
        <w:ind w:left="0" w:firstLine="0"/>
        <w:jc w:val="both"/>
        <w:rPr>
          <w:rFonts w:ascii="Garamond" w:hAnsi="Garamond"/>
          <w:b/>
          <w:sz w:val="32"/>
          <w:lang w:val="en-US"/>
        </w:rPr>
      </w:pPr>
    </w:p>
    <w:p w:rsidR="00171158" w:rsidRDefault="007A771D">
      <w:pPr>
        <w:ind w:left="0" w:firstLine="0"/>
        <w:jc w:val="both"/>
        <w:rPr>
          <w:rFonts w:ascii="Garamond" w:hAnsi="Garamond"/>
          <w:b/>
          <w:sz w:val="32"/>
          <w:lang w:val="en-US"/>
        </w:rPr>
      </w:pPr>
      <w:r>
        <w:rPr>
          <w:rFonts w:ascii="Garamond" w:hAnsi="Garamond"/>
          <w:b/>
          <w:sz w:val="32"/>
          <w:lang w:val="en-US"/>
        </w:rPr>
        <w:t xml:space="preserve">Социальная роль - </w:t>
      </w:r>
      <w:r>
        <w:rPr>
          <w:rFonts w:ascii="Garamond" w:hAnsi="Garamond"/>
          <w:sz w:val="32"/>
          <w:lang w:val="en-US"/>
        </w:rPr>
        <w:t>это совокупность требований. предъявляемых индивиду обществом. Это совокупность действий, которые должен выполнить человек, занимающий данный статус в  социальной системе.</w:t>
      </w:r>
    </w:p>
    <w:p w:rsidR="00171158" w:rsidRDefault="00171158">
      <w:pPr>
        <w:ind w:left="0" w:firstLine="0"/>
        <w:jc w:val="both"/>
        <w:rPr>
          <w:rFonts w:ascii="Garamond" w:hAnsi="Garamond"/>
          <w:b/>
          <w:sz w:val="32"/>
          <w:lang w:val="en-US"/>
        </w:rPr>
      </w:pPr>
    </w:p>
    <w:p w:rsidR="00171158" w:rsidRDefault="007A771D">
      <w:pPr>
        <w:ind w:left="0" w:firstLine="0"/>
        <w:jc w:val="both"/>
        <w:rPr>
          <w:rFonts w:ascii="Garamond" w:hAnsi="Garamond"/>
          <w:sz w:val="32"/>
          <w:lang w:val="en-US"/>
        </w:rPr>
      </w:pPr>
      <w:r>
        <w:rPr>
          <w:rFonts w:ascii="Garamond" w:hAnsi="Garamond"/>
          <w:b/>
          <w:sz w:val="32"/>
          <w:lang w:val="en-US"/>
        </w:rPr>
        <w:t xml:space="preserve">Социальный характер – </w:t>
      </w:r>
      <w:r>
        <w:rPr>
          <w:rFonts w:ascii="Garamond" w:hAnsi="Garamond"/>
          <w:sz w:val="32"/>
          <w:lang w:val="en-US"/>
        </w:rPr>
        <w:t>выражение функциональных ролевых качеств личности, проявляющихся в ее социотипическом поведении, т.е. в том поведении, в котором личность слита с социальной общностью.</w:t>
      </w:r>
    </w:p>
    <w:p w:rsidR="00171158" w:rsidRDefault="00171158">
      <w:pPr>
        <w:ind w:left="0" w:firstLine="0"/>
        <w:jc w:val="both"/>
        <w:rPr>
          <w:rFonts w:ascii="Garamond" w:hAnsi="Garamond"/>
          <w:b/>
          <w:sz w:val="32"/>
          <w:lang w:val="en-US"/>
        </w:rPr>
      </w:pPr>
    </w:p>
    <w:p w:rsidR="00171158" w:rsidRDefault="007A771D">
      <w:pPr>
        <w:ind w:left="0" w:firstLine="0"/>
        <w:jc w:val="both"/>
        <w:rPr>
          <w:rFonts w:ascii="Garamond" w:hAnsi="Garamond"/>
          <w:sz w:val="32"/>
          <w:lang w:val="en-US"/>
        </w:rPr>
      </w:pPr>
      <w:r>
        <w:rPr>
          <w:rFonts w:ascii="Garamond" w:hAnsi="Garamond"/>
          <w:b/>
          <w:sz w:val="32"/>
          <w:lang w:val="en-US"/>
        </w:rPr>
        <w:t xml:space="preserve">Социализация- </w:t>
      </w:r>
      <w:r>
        <w:rPr>
          <w:rFonts w:ascii="Garamond" w:hAnsi="Garamond"/>
          <w:sz w:val="32"/>
          <w:lang w:val="en-US"/>
        </w:rPr>
        <w:t>процесс усвоения людьми опыта и ценностных ориентаций данного общества (становление личности).</w:t>
      </w:r>
    </w:p>
    <w:p w:rsidR="00171158" w:rsidRDefault="00171158">
      <w:pPr>
        <w:ind w:left="0" w:firstLine="0"/>
        <w:jc w:val="both"/>
        <w:rPr>
          <w:rFonts w:ascii="Garamond" w:hAnsi="Garamond"/>
          <w:sz w:val="32"/>
          <w:lang w:val="en-US"/>
        </w:rPr>
      </w:pPr>
    </w:p>
    <w:p w:rsidR="00171158" w:rsidRDefault="00171158">
      <w:pPr>
        <w:ind w:left="0" w:firstLine="0"/>
        <w:jc w:val="both"/>
        <w:rPr>
          <w:rFonts w:ascii="Garamond" w:hAnsi="Garamond"/>
          <w:b/>
          <w:sz w:val="32"/>
          <w:lang w:val="en-US"/>
        </w:rPr>
      </w:pPr>
    </w:p>
    <w:p w:rsidR="00171158" w:rsidRDefault="00171158">
      <w:pPr>
        <w:ind w:left="0" w:firstLine="0"/>
        <w:jc w:val="both"/>
        <w:rPr>
          <w:rFonts w:ascii="Garamond" w:hAnsi="Garamond"/>
          <w:b/>
          <w:sz w:val="32"/>
          <w:lang w:val="en-US"/>
        </w:rPr>
      </w:pPr>
    </w:p>
    <w:p w:rsidR="00171158" w:rsidRDefault="00171158">
      <w:pPr>
        <w:ind w:left="0" w:firstLine="851"/>
        <w:jc w:val="both"/>
        <w:rPr>
          <w:rFonts w:ascii="Garamond" w:hAnsi="Garamond"/>
          <w:sz w:val="32"/>
          <w:lang w:val="en-US"/>
        </w:rPr>
      </w:pPr>
    </w:p>
    <w:p w:rsidR="00171158" w:rsidRDefault="00171158">
      <w:pPr>
        <w:ind w:left="0" w:firstLine="851"/>
        <w:jc w:val="both"/>
        <w:rPr>
          <w:rFonts w:ascii="Garamond" w:hAnsi="Garamond"/>
          <w:sz w:val="32"/>
          <w:lang w:val="en-US"/>
        </w:rPr>
      </w:pPr>
    </w:p>
    <w:p w:rsidR="00171158" w:rsidRDefault="00171158">
      <w:pPr>
        <w:ind w:left="0" w:firstLine="851"/>
        <w:jc w:val="both"/>
        <w:rPr>
          <w:rFonts w:ascii="Garamond" w:hAnsi="Garamond"/>
          <w:sz w:val="32"/>
          <w:lang w:val="en-US"/>
        </w:rPr>
      </w:pPr>
    </w:p>
    <w:p w:rsidR="00171158" w:rsidRDefault="00171158">
      <w:pPr>
        <w:ind w:left="0" w:firstLine="851"/>
        <w:jc w:val="both"/>
        <w:rPr>
          <w:rFonts w:ascii="Garamond" w:hAnsi="Garamond"/>
          <w:sz w:val="32"/>
          <w:lang w:val="en-US"/>
        </w:rPr>
      </w:pPr>
    </w:p>
    <w:p w:rsidR="00171158" w:rsidRDefault="00171158">
      <w:pPr>
        <w:ind w:left="0" w:firstLine="851"/>
        <w:jc w:val="both"/>
        <w:rPr>
          <w:rFonts w:ascii="Garamond" w:hAnsi="Garamond"/>
          <w:sz w:val="32"/>
          <w:lang w:val="en-US"/>
        </w:rPr>
      </w:pPr>
    </w:p>
    <w:p w:rsidR="00171158" w:rsidRDefault="007A771D">
      <w:pPr>
        <w:ind w:left="0" w:firstLine="0"/>
        <w:jc w:val="center"/>
        <w:rPr>
          <w:rFonts w:ascii="Garamond" w:hAnsi="Garamond"/>
          <w:b/>
          <w:sz w:val="32"/>
          <w:lang w:val="en-US"/>
        </w:rPr>
      </w:pPr>
      <w:r>
        <w:rPr>
          <w:rFonts w:ascii="Garamond" w:hAnsi="Garamond"/>
          <w:b/>
          <w:sz w:val="32"/>
          <w:lang w:val="en-US"/>
        </w:rPr>
        <w:t>ЛИТЕРАТУРА:</w:t>
      </w:r>
    </w:p>
    <w:p w:rsidR="00171158" w:rsidRDefault="00171158">
      <w:pPr>
        <w:ind w:left="0" w:firstLine="0"/>
        <w:jc w:val="both"/>
        <w:rPr>
          <w:rFonts w:ascii="Garamond" w:hAnsi="Garamond"/>
          <w:sz w:val="32"/>
          <w:lang w:val="en-US"/>
        </w:rPr>
      </w:pPr>
    </w:p>
    <w:p w:rsidR="00171158" w:rsidRDefault="007A771D">
      <w:pPr>
        <w:numPr>
          <w:ilvl w:val="0"/>
          <w:numId w:val="7"/>
        </w:numPr>
        <w:jc w:val="both"/>
        <w:rPr>
          <w:rFonts w:ascii="Garamond" w:hAnsi="Garamond"/>
          <w:sz w:val="32"/>
          <w:lang w:val="en-US"/>
        </w:rPr>
      </w:pPr>
      <w:r>
        <w:rPr>
          <w:rFonts w:ascii="Garamond" w:hAnsi="Garamond"/>
          <w:sz w:val="32"/>
          <w:lang w:val="en-US"/>
        </w:rPr>
        <w:t>Асмолов А.Г. Психология личности. – М., 1990.</w:t>
      </w:r>
    </w:p>
    <w:p w:rsidR="00171158" w:rsidRDefault="00171158">
      <w:pPr>
        <w:ind w:left="0" w:firstLine="0"/>
        <w:jc w:val="both"/>
        <w:rPr>
          <w:rFonts w:ascii="Garamond" w:hAnsi="Garamond"/>
          <w:sz w:val="32"/>
          <w:lang w:val="en-US"/>
        </w:rPr>
      </w:pPr>
    </w:p>
    <w:p w:rsidR="00171158" w:rsidRDefault="007A771D">
      <w:pPr>
        <w:numPr>
          <w:ilvl w:val="0"/>
          <w:numId w:val="7"/>
        </w:numPr>
        <w:jc w:val="both"/>
        <w:rPr>
          <w:rFonts w:ascii="Garamond" w:hAnsi="Garamond"/>
          <w:sz w:val="32"/>
          <w:lang w:val="en-US"/>
        </w:rPr>
      </w:pPr>
      <w:r>
        <w:rPr>
          <w:rFonts w:ascii="Garamond" w:hAnsi="Garamond"/>
          <w:sz w:val="32"/>
          <w:lang w:val="en-US"/>
        </w:rPr>
        <w:t>Здравомыслов А.Г. потребности. Интересы. Ценности. М.: Политиздат., 1986.</w:t>
      </w:r>
    </w:p>
    <w:p w:rsidR="00171158" w:rsidRDefault="00171158">
      <w:pPr>
        <w:ind w:left="0" w:firstLine="0"/>
        <w:jc w:val="both"/>
        <w:rPr>
          <w:rFonts w:ascii="Garamond" w:hAnsi="Garamond"/>
          <w:sz w:val="32"/>
          <w:lang w:val="en-US"/>
        </w:rPr>
      </w:pPr>
    </w:p>
    <w:p w:rsidR="00171158" w:rsidRDefault="007A771D">
      <w:pPr>
        <w:numPr>
          <w:ilvl w:val="0"/>
          <w:numId w:val="7"/>
        </w:numPr>
        <w:jc w:val="both"/>
        <w:rPr>
          <w:rFonts w:ascii="Garamond" w:hAnsi="Garamond"/>
          <w:sz w:val="32"/>
          <w:lang w:val="en-US"/>
        </w:rPr>
      </w:pPr>
      <w:r>
        <w:rPr>
          <w:rFonts w:ascii="Garamond" w:hAnsi="Garamond"/>
          <w:sz w:val="32"/>
          <w:lang w:val="en-US"/>
        </w:rPr>
        <w:t>Кон И.С. Социология личности. – М., 1967.</w:t>
      </w:r>
    </w:p>
    <w:p w:rsidR="00171158" w:rsidRDefault="00171158">
      <w:pPr>
        <w:ind w:left="0" w:firstLine="0"/>
        <w:jc w:val="both"/>
        <w:rPr>
          <w:rFonts w:ascii="Garamond" w:hAnsi="Garamond"/>
          <w:sz w:val="32"/>
          <w:lang w:val="en-US"/>
        </w:rPr>
      </w:pPr>
    </w:p>
    <w:p w:rsidR="00171158" w:rsidRDefault="007A771D">
      <w:pPr>
        <w:numPr>
          <w:ilvl w:val="0"/>
          <w:numId w:val="7"/>
        </w:numPr>
        <w:jc w:val="both"/>
        <w:rPr>
          <w:rFonts w:ascii="Garamond" w:hAnsi="Garamond"/>
          <w:sz w:val="32"/>
          <w:lang w:val="en-US"/>
        </w:rPr>
      </w:pPr>
      <w:r>
        <w:rPr>
          <w:rFonts w:ascii="Garamond" w:hAnsi="Garamond"/>
          <w:sz w:val="32"/>
          <w:lang w:val="en-US"/>
        </w:rPr>
        <w:t>Маркин В.Н. Жизненные позиции личности: (Идеалогический и социально-психологический аспекты)/ Акад. общественных наук при ЦК КПСС. – М.: Мысль, 1989.</w:t>
      </w:r>
    </w:p>
    <w:p w:rsidR="00171158" w:rsidRDefault="00171158">
      <w:pPr>
        <w:ind w:left="0" w:firstLine="0"/>
        <w:jc w:val="both"/>
        <w:rPr>
          <w:rFonts w:ascii="Garamond" w:hAnsi="Garamond"/>
          <w:sz w:val="32"/>
          <w:lang w:val="en-US"/>
        </w:rPr>
      </w:pPr>
    </w:p>
    <w:p w:rsidR="00171158" w:rsidRDefault="007A771D">
      <w:pPr>
        <w:numPr>
          <w:ilvl w:val="0"/>
          <w:numId w:val="7"/>
        </w:numPr>
        <w:jc w:val="both"/>
        <w:rPr>
          <w:rFonts w:ascii="Garamond" w:hAnsi="Garamond"/>
          <w:sz w:val="32"/>
          <w:lang w:val="en-US"/>
        </w:rPr>
      </w:pPr>
      <w:r>
        <w:rPr>
          <w:rFonts w:ascii="Garamond" w:hAnsi="Garamond"/>
          <w:sz w:val="32"/>
          <w:lang w:val="en-US"/>
        </w:rPr>
        <w:t>Судаков В.Н. Мифология воспитания: Очерки теории развития и воспитания личности. М., 1991.</w:t>
      </w:r>
    </w:p>
    <w:p w:rsidR="00171158" w:rsidRDefault="00171158">
      <w:pPr>
        <w:ind w:left="0" w:firstLine="0"/>
        <w:jc w:val="both"/>
        <w:rPr>
          <w:rFonts w:ascii="Garamond" w:hAnsi="Garamond"/>
          <w:sz w:val="32"/>
          <w:lang w:val="en-US"/>
        </w:rPr>
      </w:pPr>
    </w:p>
    <w:p w:rsidR="00171158" w:rsidRDefault="00171158">
      <w:pPr>
        <w:ind w:left="0" w:firstLine="0"/>
        <w:jc w:val="both"/>
        <w:rPr>
          <w:rFonts w:ascii="Garamond" w:hAnsi="Garamond"/>
          <w:sz w:val="32"/>
          <w:lang w:val="en-US"/>
        </w:rPr>
      </w:pPr>
    </w:p>
    <w:p w:rsidR="00171158" w:rsidRDefault="00171158">
      <w:pPr>
        <w:numPr>
          <w:ins w:id="0" w:author="Еленушка" w:date="1997-12-06T14:58:00Z"/>
        </w:numPr>
        <w:ind w:left="0" w:firstLine="0"/>
        <w:jc w:val="both"/>
        <w:rPr>
          <w:rFonts w:ascii="Garamond" w:hAnsi="Garamond"/>
          <w:sz w:val="32"/>
          <w:lang w:val="en-US"/>
        </w:rPr>
      </w:pPr>
      <w:bookmarkStart w:id="1" w:name="_GoBack"/>
      <w:bookmarkEnd w:id="1"/>
    </w:p>
    <w:sectPr w:rsidR="00171158">
      <w:headerReference w:type="even" r:id="rId7"/>
      <w:headerReference w:type="default" r:id="rId8"/>
      <w:pgSz w:w="11907" w:h="16840" w:code="9"/>
      <w:pgMar w:top="851" w:right="1134" w:bottom="907" w:left="1418" w:header="1440" w:footer="14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158" w:rsidRDefault="007A771D">
      <w:r>
        <w:separator/>
      </w:r>
    </w:p>
  </w:endnote>
  <w:endnote w:type="continuationSeparator" w:id="0">
    <w:p w:rsidR="00171158" w:rsidRDefault="007A7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158" w:rsidRDefault="007A771D">
      <w:r>
        <w:separator/>
      </w:r>
    </w:p>
  </w:footnote>
  <w:footnote w:type="continuationSeparator" w:id="0">
    <w:p w:rsidR="00171158" w:rsidRDefault="007A77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158" w:rsidRDefault="007A771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71158" w:rsidRDefault="0017115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158" w:rsidRDefault="007A771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171158" w:rsidRDefault="00171158">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E1476A"/>
    <w:multiLevelType w:val="singleLevel"/>
    <w:tmpl w:val="037866B4"/>
    <w:lvl w:ilvl="0">
      <w:start w:val="1"/>
      <w:numFmt w:val="decimal"/>
      <w:lvlText w:val="%1."/>
      <w:lvlJc w:val="left"/>
      <w:pPr>
        <w:tabs>
          <w:tab w:val="num" w:pos="1211"/>
        </w:tabs>
        <w:ind w:left="1211" w:hanging="360"/>
      </w:pPr>
      <w:rPr>
        <w:rFonts w:hint="default"/>
      </w:rPr>
    </w:lvl>
  </w:abstractNum>
  <w:abstractNum w:abstractNumId="1">
    <w:nsid w:val="2ED44983"/>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49923AFA"/>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4BA6642B"/>
    <w:multiLevelType w:val="singleLevel"/>
    <w:tmpl w:val="22E293C6"/>
    <w:lvl w:ilvl="0">
      <w:start w:val="1"/>
      <w:numFmt w:val="decimal"/>
      <w:lvlText w:val="%1."/>
      <w:lvlJc w:val="left"/>
      <w:pPr>
        <w:tabs>
          <w:tab w:val="num" w:pos="405"/>
        </w:tabs>
        <w:ind w:left="405" w:hanging="405"/>
      </w:pPr>
      <w:rPr>
        <w:rFonts w:hint="default"/>
      </w:rPr>
    </w:lvl>
  </w:abstractNum>
  <w:abstractNum w:abstractNumId="4">
    <w:nsid w:val="528B776E"/>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6B766BF6"/>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7AF67042"/>
    <w:multiLevelType w:val="singleLevel"/>
    <w:tmpl w:val="DF788046"/>
    <w:lvl w:ilvl="0">
      <w:start w:val="1"/>
      <w:numFmt w:val="decimal"/>
      <w:lvlText w:val="%1."/>
      <w:lvlJc w:val="left"/>
      <w:pPr>
        <w:tabs>
          <w:tab w:val="num" w:pos="1211"/>
        </w:tabs>
        <w:ind w:left="1211" w:hanging="360"/>
      </w:pPr>
      <w:rPr>
        <w:rFonts w:hint="default"/>
      </w:rPr>
    </w:lvl>
  </w:abstractNum>
  <w:abstractNum w:abstractNumId="7">
    <w:nsid w:val="7B117DD0"/>
    <w:multiLevelType w:val="singleLevel"/>
    <w:tmpl w:val="28DCEE78"/>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1"/>
  </w:num>
  <w:num w:numId="3">
    <w:abstractNumId w:val="5"/>
  </w:num>
  <w:num w:numId="4">
    <w:abstractNumId w:val="7"/>
  </w:num>
  <w:num w:numId="5">
    <w:abstractNumId w:val="6"/>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activeWritingStyle w:appName="MSWord" w:lang="en-US" w:vendorID="8" w:dllVersion="513" w:checkStyle="1"/>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771D"/>
    <w:rsid w:val="00072A6D"/>
    <w:rsid w:val="00171158"/>
    <w:rsid w:val="007A77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5:chartTrackingRefBased/>
  <w15:docId w15:val="{52075308-BA97-4A37-A28A-9555093DC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left="284" w:right="284" w:firstLine="284"/>
    </w:pPr>
    <w:rPr>
      <w:sz w:val="24"/>
    </w:rPr>
  </w:style>
  <w:style w:type="paragraph" w:styleId="Heading1">
    <w:name w:val="heading 1"/>
    <w:basedOn w:val="Normal"/>
    <w:next w:val="Normal"/>
    <w:qFormat/>
    <w:pPr>
      <w:keepNext/>
      <w:ind w:left="0" w:firstLine="851"/>
      <w:outlineLvl w:val="0"/>
    </w:pPr>
    <w:rPr>
      <w:rFonts w:ascii="Garamond" w:hAnsi="Garamond"/>
      <w:b/>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аголовок"/>
    <w:basedOn w:val="Normal"/>
    <w:pPr>
      <w:jc w:val="center"/>
    </w:pPr>
    <w:rPr>
      <w:b/>
      <w:sz w:val="28"/>
    </w:rPr>
  </w:style>
  <w:style w:type="paragraph" w:styleId="BodyTextIndent">
    <w:name w:val="Body Text Indent"/>
    <w:basedOn w:val="Normal"/>
    <w:semiHidden/>
    <w:pPr>
      <w:ind w:left="0" w:firstLine="851"/>
    </w:pPr>
    <w:rPr>
      <w:rFonts w:ascii="Garamond" w:hAnsi="Garamond"/>
      <w:sz w:val="28"/>
    </w:rPr>
  </w:style>
  <w:style w:type="paragraph" w:styleId="BodyTextIndent2">
    <w:name w:val="Body Text Indent 2"/>
    <w:basedOn w:val="Normal"/>
    <w:semiHidden/>
    <w:pPr>
      <w:ind w:left="0" w:firstLine="851"/>
      <w:jc w:val="both"/>
    </w:pPr>
    <w:rPr>
      <w:rFonts w:ascii="Garamond" w:hAnsi="Garamond"/>
      <w:sz w:val="28"/>
      <w:lang w:val="en-US"/>
    </w:rPr>
  </w:style>
  <w:style w:type="paragraph" w:styleId="Header">
    <w:name w:val="header"/>
    <w:basedOn w:val="Normal"/>
    <w:semiHidden/>
    <w:pPr>
      <w:tabs>
        <w:tab w:val="center" w:pos="4153"/>
        <w:tab w:val="right" w:pos="8306"/>
      </w:tabs>
    </w:p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2172</Words>
  <Characters>12387</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14530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Еленушка</dc:creator>
  <cp:keywords/>
  <cp:lastModifiedBy>Irina</cp:lastModifiedBy>
  <cp:revision>2</cp:revision>
  <cp:lastPrinted>1997-12-06T13:18:00Z</cp:lastPrinted>
  <dcterms:created xsi:type="dcterms:W3CDTF">2014-11-29T20:52:00Z</dcterms:created>
  <dcterms:modified xsi:type="dcterms:W3CDTF">2014-11-29T20:52:00Z</dcterms:modified>
</cp:coreProperties>
</file>