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71" w:rsidRPr="00285F36" w:rsidRDefault="00156471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Оглавление</w:t>
      </w:r>
    </w:p>
    <w:p w:rsidR="008D38C4" w:rsidRPr="00285F36" w:rsidRDefault="008D38C4" w:rsidP="00285F36">
      <w:pPr>
        <w:spacing w:line="360" w:lineRule="auto"/>
        <w:ind w:firstLine="709"/>
        <w:jc w:val="both"/>
        <w:rPr>
          <w:sz w:val="28"/>
          <w:szCs w:val="28"/>
        </w:rPr>
      </w:pPr>
    </w:p>
    <w:p w:rsidR="00156471" w:rsidRPr="00285F36" w:rsidRDefault="00285F36" w:rsidP="00285F36">
      <w:pPr>
        <w:tabs>
          <w:tab w:val="left" w:pos="1080"/>
          <w:tab w:val="left" w:leader="dot" w:pos="918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Введение</w:t>
      </w:r>
    </w:p>
    <w:p w:rsidR="00285F36" w:rsidRDefault="00156471" w:rsidP="00285F36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Глава 1. </w:t>
      </w:r>
      <w:r w:rsidR="008A6033" w:rsidRPr="00285F36">
        <w:rPr>
          <w:sz w:val="28"/>
          <w:szCs w:val="28"/>
        </w:rPr>
        <w:t>Э</w:t>
      </w:r>
      <w:r w:rsidRPr="00285F36">
        <w:rPr>
          <w:sz w:val="28"/>
          <w:szCs w:val="28"/>
        </w:rPr>
        <w:t>стетическо</w:t>
      </w:r>
      <w:r w:rsidR="008A6033" w:rsidRPr="00285F36">
        <w:rPr>
          <w:sz w:val="28"/>
          <w:szCs w:val="28"/>
        </w:rPr>
        <w:t>е воспитание как педагогическая проблема</w:t>
      </w:r>
    </w:p>
    <w:p w:rsidR="00156471" w:rsidRPr="00285F36" w:rsidRDefault="00156471" w:rsidP="00285F36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1.1 Сущность эстетического воспитания</w:t>
      </w:r>
    </w:p>
    <w:p w:rsidR="00156471" w:rsidRPr="00285F36" w:rsidRDefault="00156471" w:rsidP="00285F36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1.2</w:t>
      </w:r>
      <w:r w:rsidR="00EA020B" w:rsidRPr="00285F36">
        <w:rPr>
          <w:sz w:val="28"/>
          <w:szCs w:val="28"/>
        </w:rPr>
        <w:t xml:space="preserve"> Цели и задачи эстетического воспитания</w:t>
      </w:r>
    </w:p>
    <w:p w:rsidR="008A6033" w:rsidRPr="00285F36" w:rsidRDefault="008A6033" w:rsidP="00285F36">
      <w:pPr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1.3</w:t>
      </w:r>
      <w:r w:rsidR="00FF6D10" w:rsidRPr="00285F36">
        <w:rPr>
          <w:sz w:val="28"/>
          <w:szCs w:val="28"/>
        </w:rPr>
        <w:t xml:space="preserve"> Особенности эстетического воспитания в школьном возрасте</w:t>
      </w:r>
      <w:r w:rsidR="00285F36" w:rsidRPr="00285F36">
        <w:rPr>
          <w:sz w:val="28"/>
          <w:szCs w:val="28"/>
        </w:rPr>
        <w:t xml:space="preserve"> </w:t>
      </w:r>
    </w:p>
    <w:p w:rsidR="00156471" w:rsidRPr="00285F36" w:rsidRDefault="00156471" w:rsidP="00285F36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Глава </w:t>
      </w:r>
      <w:r w:rsidR="008A6033" w:rsidRPr="00285F36">
        <w:rPr>
          <w:sz w:val="28"/>
          <w:szCs w:val="28"/>
        </w:rPr>
        <w:t>2</w:t>
      </w:r>
      <w:r w:rsidRPr="00285F36">
        <w:rPr>
          <w:sz w:val="28"/>
          <w:szCs w:val="28"/>
        </w:rPr>
        <w:t>. Искусство как средство эстетического воспитания</w:t>
      </w:r>
      <w:r w:rsidR="00897D36" w:rsidRPr="00285F36">
        <w:rPr>
          <w:sz w:val="28"/>
          <w:szCs w:val="28"/>
        </w:rPr>
        <w:t xml:space="preserve"> школьнико</w:t>
      </w:r>
      <w:r w:rsidR="0073694E" w:rsidRPr="00285F36">
        <w:rPr>
          <w:sz w:val="28"/>
          <w:szCs w:val="28"/>
        </w:rPr>
        <w:t>в</w:t>
      </w:r>
    </w:p>
    <w:p w:rsidR="00156471" w:rsidRPr="00285F36" w:rsidRDefault="008A6033" w:rsidP="00285F36">
      <w:pPr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</w:t>
      </w:r>
      <w:r w:rsidR="00156471" w:rsidRPr="00285F36">
        <w:rPr>
          <w:sz w:val="28"/>
          <w:szCs w:val="28"/>
        </w:rPr>
        <w:t xml:space="preserve">.1 </w:t>
      </w:r>
      <w:r w:rsidR="00D42252" w:rsidRPr="00285F36">
        <w:rPr>
          <w:sz w:val="28"/>
          <w:szCs w:val="28"/>
        </w:rPr>
        <w:t>Педагогическая организация в</w:t>
      </w:r>
      <w:r w:rsidR="00156471" w:rsidRPr="00285F36">
        <w:rPr>
          <w:sz w:val="28"/>
          <w:szCs w:val="28"/>
        </w:rPr>
        <w:t>осприяти</w:t>
      </w:r>
      <w:r w:rsidR="00D42252" w:rsidRPr="00285F36">
        <w:rPr>
          <w:sz w:val="28"/>
          <w:szCs w:val="28"/>
        </w:rPr>
        <w:t>я</w:t>
      </w:r>
      <w:r w:rsidR="00156471" w:rsidRPr="00285F36">
        <w:rPr>
          <w:sz w:val="28"/>
          <w:szCs w:val="28"/>
        </w:rPr>
        <w:t xml:space="preserve"> искусства </w:t>
      </w:r>
      <w:r w:rsidR="00334824" w:rsidRPr="00285F36">
        <w:rPr>
          <w:sz w:val="28"/>
          <w:szCs w:val="28"/>
        </w:rPr>
        <w:t>ш</w:t>
      </w:r>
      <w:r w:rsidR="00156471" w:rsidRPr="00285F36">
        <w:rPr>
          <w:sz w:val="28"/>
          <w:szCs w:val="28"/>
        </w:rPr>
        <w:t>кольниками</w:t>
      </w:r>
    </w:p>
    <w:p w:rsidR="00156471" w:rsidRPr="00285F36" w:rsidRDefault="008A6033" w:rsidP="00285F36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</w:t>
      </w:r>
      <w:r w:rsidR="00156471" w:rsidRPr="00285F36">
        <w:rPr>
          <w:sz w:val="28"/>
          <w:szCs w:val="28"/>
        </w:rPr>
        <w:t>.2 Методы и приемы эстетического воспитания школьников на уроках искусства</w:t>
      </w:r>
    </w:p>
    <w:p w:rsidR="00156471" w:rsidRPr="00285F36" w:rsidRDefault="00285F36" w:rsidP="00285F36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Заключение</w:t>
      </w:r>
    </w:p>
    <w:p w:rsidR="00156471" w:rsidRPr="00285F36" w:rsidRDefault="00285F36" w:rsidP="00285F36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Список литературы</w:t>
      </w:r>
    </w:p>
    <w:p w:rsidR="008D38C4" w:rsidRPr="00285F36" w:rsidRDefault="00285F36" w:rsidP="00285F36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Приложение</w:t>
      </w:r>
    </w:p>
    <w:p w:rsidR="00156471" w:rsidRPr="00285F36" w:rsidRDefault="00156471" w:rsidP="00285F36">
      <w:pPr>
        <w:spacing w:line="360" w:lineRule="auto"/>
        <w:ind w:firstLine="709"/>
        <w:jc w:val="both"/>
        <w:rPr>
          <w:sz w:val="28"/>
          <w:szCs w:val="28"/>
        </w:rPr>
      </w:pPr>
    </w:p>
    <w:p w:rsidR="00774283" w:rsidRPr="00285F36" w:rsidRDefault="00156471" w:rsidP="00285F36">
      <w:pPr>
        <w:numPr>
          <w:ins w:id="0" w:author="Аня" w:date="2008-03-17T21:08:00Z"/>
        </w:num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br w:type="page"/>
      </w:r>
      <w:r w:rsidR="00774283" w:rsidRPr="00285F36">
        <w:rPr>
          <w:sz w:val="28"/>
          <w:szCs w:val="28"/>
        </w:rPr>
        <w:t>Введение</w:t>
      </w:r>
    </w:p>
    <w:p w:rsidR="00AD17A2" w:rsidRPr="00285F36" w:rsidRDefault="00AD17A2" w:rsidP="00285F3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56BD" w:rsidRPr="00285F36" w:rsidRDefault="00EF56BD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В последние годы возросло внимание к проблемам теории и практики эстетического воспитания как важнейшему средству формирования </w:t>
      </w:r>
      <w:r w:rsidR="003F6C31" w:rsidRPr="00285F36">
        <w:rPr>
          <w:sz w:val="28"/>
          <w:szCs w:val="28"/>
        </w:rPr>
        <w:t xml:space="preserve">духовно-практического </w:t>
      </w:r>
      <w:r w:rsidRPr="00285F36">
        <w:rPr>
          <w:sz w:val="28"/>
          <w:szCs w:val="28"/>
        </w:rPr>
        <w:t>отношения к действительности, средству нравственного и умственного воспитания, то есть как к средству формирования всесторонне развитой, духовно богатой личности. По мнению многих исслед</w:t>
      </w:r>
      <w:r w:rsidR="00774283" w:rsidRPr="00285F36">
        <w:rPr>
          <w:sz w:val="28"/>
          <w:szCs w:val="28"/>
        </w:rPr>
        <w:t xml:space="preserve">ователей, педагогов, психологов </w:t>
      </w:r>
      <w:r w:rsidRPr="00285F36">
        <w:rPr>
          <w:sz w:val="28"/>
          <w:szCs w:val="28"/>
        </w:rPr>
        <w:t>(А.С. Макаренко, Б.М. Неменский, В.А. Сухомлинский, К.Д. Ушинский) формировать личность и эстетическую культуру нужно в наиболее благоприятном для этого – школьном возрасте. Чувство красоты природы, окружающих людей, вещей создает в ребенке особые эмоционально-психические состояния, возбуждает непосредственный интерес к жизни, обостряет любознательность, развивает мышление, память, волю и другие психические процессы.</w:t>
      </w:r>
    </w:p>
    <w:p w:rsidR="00EF56BD" w:rsidRPr="00285F36" w:rsidRDefault="00EF56BD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Научить видеть прекрасное вокруг себя, в окружающей действительности призвана система эстетического воспитания. Для того, чтобы эта система воздействовала на ребенка наиболее эффективно и достигала поставленной цели, Б.М. Неменский выделил следующую ее особенность: «Система эстетического воспитания должна быть, прежде </w:t>
      </w:r>
      <w:r w:rsidR="00774283" w:rsidRPr="00285F36">
        <w:rPr>
          <w:sz w:val="28"/>
          <w:szCs w:val="28"/>
        </w:rPr>
        <w:t>всего,</w:t>
      </w:r>
      <w:r w:rsidRPr="00285F36">
        <w:rPr>
          <w:sz w:val="28"/>
          <w:szCs w:val="28"/>
        </w:rPr>
        <w:t xml:space="preserve"> единой, объединяющей все предметы, все внеклассные занятия, всю общественную жизнь школьника, где каждый предмет, каждый вид занятия имеет свою четкую задачу в деле формирования эстетической культуры и личности школьника»</w:t>
      </w:r>
      <w:r w:rsidR="00FE636B" w:rsidRPr="00285F36">
        <w:rPr>
          <w:rStyle w:val="a8"/>
          <w:sz w:val="28"/>
          <w:szCs w:val="28"/>
        </w:rPr>
        <w:footnoteReference w:id="1"/>
      </w:r>
      <w:r w:rsidRPr="00285F36">
        <w:rPr>
          <w:sz w:val="28"/>
          <w:szCs w:val="28"/>
        </w:rPr>
        <w:t>.</w:t>
      </w:r>
    </w:p>
    <w:p w:rsidR="00105BAA" w:rsidRPr="00285F36" w:rsidRDefault="00F50257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Но у всякой системы есть стержень, основа, на которую она опирается. Такой основой в системе эстетического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воспитания мы можем считать искусство: музыку, архитектуру, скульптуру, живопись, танец, кино, театр и другие виды художественного творчества. Об этом говорили в своих трудах еще Платон и Гегель. На основании их взглядов стало аксиомой, что искусство является главным содержанием эстетики как науки, и что красота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есть основное эстетическое явление. Искусство заключает в себе большой потенциал для развития личности.</w:t>
      </w:r>
      <w:r w:rsidR="00774283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C31" w:rsidRPr="00285F36" w:rsidRDefault="00774283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5F36">
        <w:rPr>
          <w:rFonts w:ascii="Times New Roman" w:hAnsi="Times New Roman" w:cs="Times New Roman"/>
          <w:sz w:val="28"/>
          <w:szCs w:val="28"/>
        </w:rPr>
        <w:t>Таким образом, можно сделать вывод, что формировать в детях эстетическое отношение к действительности наиболее эффективно</w:t>
      </w:r>
      <w:r w:rsidR="00105BAA" w:rsidRPr="00285F36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 общеобразовате</w:t>
      </w:r>
      <w:r w:rsidR="00105BAA" w:rsidRPr="00285F36">
        <w:rPr>
          <w:rFonts w:ascii="Times New Roman" w:hAnsi="Times New Roman" w:cs="Times New Roman"/>
          <w:sz w:val="28"/>
          <w:szCs w:val="28"/>
        </w:rPr>
        <w:t xml:space="preserve">льной школе на уроках искусства. </w:t>
      </w:r>
    </w:p>
    <w:p w:rsidR="00D60F5C" w:rsidRPr="00285F36" w:rsidRDefault="00D60F5C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настоящее время в общественной и культурной жизни общества очень сильно влияние массовой культуры, следовательно, в сознании людей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стираются границы между</w:t>
      </w:r>
      <w:r w:rsidR="00741EA6" w:rsidRPr="00285F36">
        <w:rPr>
          <w:rFonts w:ascii="Times New Roman" w:hAnsi="Times New Roman" w:cs="Times New Roman"/>
          <w:sz w:val="28"/>
          <w:szCs w:val="28"/>
        </w:rPr>
        <w:t xml:space="preserve"> массовым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741EA6" w:rsidRPr="00285F36">
        <w:rPr>
          <w:rFonts w:ascii="Times New Roman" w:hAnsi="Times New Roman" w:cs="Times New Roman"/>
          <w:sz w:val="28"/>
          <w:szCs w:val="28"/>
        </w:rPr>
        <w:t>искусством и искусством настоящим.</w:t>
      </w:r>
      <w:r w:rsidR="005B3347" w:rsidRPr="00285F36">
        <w:rPr>
          <w:rFonts w:ascii="Times New Roman" w:hAnsi="Times New Roman" w:cs="Times New Roman"/>
          <w:sz w:val="28"/>
          <w:szCs w:val="28"/>
        </w:rPr>
        <w:t xml:space="preserve"> Людям становится все труднее ориентироваться в </w:t>
      </w:r>
      <w:r w:rsidR="00DC3669" w:rsidRPr="00285F36">
        <w:rPr>
          <w:rFonts w:ascii="Times New Roman" w:hAnsi="Times New Roman" w:cs="Times New Roman"/>
          <w:sz w:val="28"/>
          <w:szCs w:val="28"/>
        </w:rPr>
        <w:t>быстро сменяющих друг друга культурных явлениях, очень сложно среди всего разнообразия, которое предлагает современная массовая потребительская культура выделить главное, ключевое. Особенно тяжело это удается в школьном возрасте</w:t>
      </w:r>
      <w:r w:rsidR="004939AA" w:rsidRPr="00285F36">
        <w:rPr>
          <w:rFonts w:ascii="Times New Roman" w:hAnsi="Times New Roman" w:cs="Times New Roman"/>
          <w:sz w:val="28"/>
          <w:szCs w:val="28"/>
        </w:rPr>
        <w:t>. В</w:t>
      </w:r>
      <w:r w:rsidR="00DC3669" w:rsidRPr="00285F36">
        <w:rPr>
          <w:rFonts w:ascii="Times New Roman" w:hAnsi="Times New Roman" w:cs="Times New Roman"/>
          <w:sz w:val="28"/>
          <w:szCs w:val="28"/>
        </w:rPr>
        <w:t xml:space="preserve"> этой ситуации преподавателю необходимо помогать </w:t>
      </w:r>
      <w:r w:rsidR="00C84CED" w:rsidRPr="00285F36">
        <w:rPr>
          <w:rFonts w:ascii="Times New Roman" w:hAnsi="Times New Roman" w:cs="Times New Roman"/>
          <w:sz w:val="28"/>
          <w:szCs w:val="28"/>
        </w:rPr>
        <w:t>учащимся с</w:t>
      </w:r>
      <w:r w:rsidR="00DC3669" w:rsidRPr="00285F36">
        <w:rPr>
          <w:rFonts w:ascii="Times New Roman" w:hAnsi="Times New Roman" w:cs="Times New Roman"/>
          <w:sz w:val="28"/>
          <w:szCs w:val="28"/>
        </w:rPr>
        <w:t>формировать правильное представление об окружающем их мире, о культурной жизни</w:t>
      </w:r>
      <w:r w:rsidR="00C84CED" w:rsidRPr="00285F36">
        <w:rPr>
          <w:rFonts w:ascii="Times New Roman" w:hAnsi="Times New Roman" w:cs="Times New Roman"/>
          <w:sz w:val="28"/>
          <w:szCs w:val="28"/>
        </w:rPr>
        <w:t xml:space="preserve"> современной эпохи</w:t>
      </w:r>
      <w:r w:rsidR="00DC3669" w:rsidRPr="00285F36">
        <w:rPr>
          <w:rFonts w:ascii="Times New Roman" w:hAnsi="Times New Roman" w:cs="Times New Roman"/>
          <w:sz w:val="28"/>
          <w:szCs w:val="28"/>
        </w:rPr>
        <w:t xml:space="preserve">, </w:t>
      </w:r>
      <w:r w:rsidR="001A0951" w:rsidRPr="00285F36">
        <w:rPr>
          <w:rFonts w:ascii="Times New Roman" w:hAnsi="Times New Roman" w:cs="Times New Roman"/>
          <w:sz w:val="28"/>
          <w:szCs w:val="28"/>
        </w:rPr>
        <w:t xml:space="preserve">раскрыть </w:t>
      </w:r>
      <w:r w:rsidR="00B31FAE" w:rsidRPr="00285F36">
        <w:rPr>
          <w:rFonts w:ascii="Times New Roman" w:hAnsi="Times New Roman" w:cs="Times New Roman"/>
          <w:sz w:val="28"/>
          <w:szCs w:val="28"/>
        </w:rPr>
        <w:t xml:space="preserve">во сем своем богатстве систему </w:t>
      </w:r>
      <w:r w:rsidR="00DC3669" w:rsidRPr="00285F36">
        <w:rPr>
          <w:rFonts w:ascii="Times New Roman" w:hAnsi="Times New Roman" w:cs="Times New Roman"/>
          <w:sz w:val="28"/>
          <w:szCs w:val="28"/>
        </w:rPr>
        <w:t>вечны</w:t>
      </w:r>
      <w:r w:rsidR="00B31FAE" w:rsidRPr="00285F36">
        <w:rPr>
          <w:rFonts w:ascii="Times New Roman" w:hAnsi="Times New Roman" w:cs="Times New Roman"/>
          <w:sz w:val="28"/>
          <w:szCs w:val="28"/>
        </w:rPr>
        <w:t>х</w:t>
      </w:r>
      <w:r w:rsidR="00DC3669" w:rsidRPr="00285F36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B31FAE" w:rsidRPr="00285F36">
        <w:rPr>
          <w:rFonts w:ascii="Times New Roman" w:hAnsi="Times New Roman" w:cs="Times New Roman"/>
          <w:sz w:val="28"/>
          <w:szCs w:val="28"/>
        </w:rPr>
        <w:t>ей</w:t>
      </w:r>
      <w:r w:rsidR="004E1F9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C84CED" w:rsidRPr="00285F36">
        <w:rPr>
          <w:rFonts w:ascii="Times New Roman" w:hAnsi="Times New Roman" w:cs="Times New Roman"/>
          <w:sz w:val="28"/>
          <w:szCs w:val="28"/>
        </w:rPr>
        <w:t>и традици</w:t>
      </w:r>
      <w:r w:rsidR="00B31FAE" w:rsidRPr="00285F36">
        <w:rPr>
          <w:rFonts w:ascii="Times New Roman" w:hAnsi="Times New Roman" w:cs="Times New Roman"/>
          <w:sz w:val="28"/>
          <w:szCs w:val="28"/>
        </w:rPr>
        <w:t>й</w:t>
      </w:r>
      <w:r w:rsidR="00C84CED" w:rsidRPr="00285F36">
        <w:rPr>
          <w:rFonts w:ascii="Times New Roman" w:hAnsi="Times New Roman" w:cs="Times New Roman"/>
          <w:sz w:val="28"/>
          <w:szCs w:val="28"/>
        </w:rPr>
        <w:t>.</w:t>
      </w:r>
      <w:r w:rsidR="001A0951" w:rsidRPr="00285F36">
        <w:rPr>
          <w:rFonts w:ascii="Times New Roman" w:hAnsi="Times New Roman" w:cs="Times New Roman"/>
          <w:sz w:val="28"/>
          <w:szCs w:val="28"/>
        </w:rPr>
        <w:t xml:space="preserve"> В тоже время необходимо понимать, что ценность, к каким бы общечеловеческим корням она не восходила, </w:t>
      </w:r>
      <w:r w:rsidR="00B31FAE" w:rsidRPr="00285F36">
        <w:rPr>
          <w:rFonts w:ascii="Times New Roman" w:hAnsi="Times New Roman" w:cs="Times New Roman"/>
          <w:sz w:val="28"/>
          <w:szCs w:val="28"/>
        </w:rPr>
        <w:t>привить не у</w:t>
      </w:r>
      <w:r w:rsidR="0075696A" w:rsidRPr="00285F36">
        <w:rPr>
          <w:rFonts w:ascii="Times New Roman" w:hAnsi="Times New Roman" w:cs="Times New Roman"/>
          <w:sz w:val="28"/>
          <w:szCs w:val="28"/>
        </w:rPr>
        <w:t>дается, ее можно только прожить</w:t>
      </w:r>
      <w:r w:rsidR="00B31FAE" w:rsidRPr="00285F36">
        <w:rPr>
          <w:rFonts w:ascii="Times New Roman" w:hAnsi="Times New Roman" w:cs="Times New Roman"/>
          <w:sz w:val="28"/>
          <w:szCs w:val="28"/>
        </w:rPr>
        <w:t xml:space="preserve">. Такое проживание, в частности, обеспечивало и до сих пор обеспечивает искусство, раскрывающую по своей сути исходную гуманитарную ценность – связь Человеком с Человеком. </w:t>
      </w:r>
    </w:p>
    <w:p w:rsidR="00B31FAE" w:rsidRPr="00285F36" w:rsidRDefault="00105BA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F36">
        <w:rPr>
          <w:rFonts w:ascii="Times New Roman" w:hAnsi="Times New Roman" w:cs="Times New Roman"/>
          <w:sz w:val="28"/>
          <w:szCs w:val="28"/>
          <w:u w:val="single"/>
        </w:rPr>
        <w:t>Актуальность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данной темы подчеркивается тем, что многие изменившиеся обстоятельства в жизни общества, в частности, в социально-экономическом плане, вызывают необходимость </w:t>
      </w:r>
      <w:r w:rsidR="00E272AB" w:rsidRPr="00285F36">
        <w:rPr>
          <w:rFonts w:ascii="Times New Roman" w:hAnsi="Times New Roman" w:cs="Times New Roman"/>
          <w:sz w:val="28"/>
          <w:szCs w:val="28"/>
        </w:rPr>
        <w:t xml:space="preserve">пересматривать старые и </w:t>
      </w:r>
      <w:r w:rsidRPr="00285F36">
        <w:rPr>
          <w:rFonts w:ascii="Times New Roman" w:hAnsi="Times New Roman" w:cs="Times New Roman"/>
          <w:sz w:val="28"/>
          <w:szCs w:val="28"/>
        </w:rPr>
        <w:t xml:space="preserve">вырабатывать новые </w:t>
      </w:r>
      <w:r w:rsidR="00CE5EEE" w:rsidRPr="00285F36">
        <w:rPr>
          <w:rFonts w:ascii="Times New Roman" w:hAnsi="Times New Roman" w:cs="Times New Roman"/>
          <w:sz w:val="28"/>
          <w:szCs w:val="28"/>
        </w:rPr>
        <w:t>культурологические</w:t>
      </w:r>
      <w:r w:rsidR="008A6372" w:rsidRPr="00285F36">
        <w:rPr>
          <w:rFonts w:ascii="Times New Roman" w:hAnsi="Times New Roman" w:cs="Times New Roman"/>
          <w:sz w:val="28"/>
          <w:szCs w:val="28"/>
        </w:rPr>
        <w:t xml:space="preserve">, основанные на отношении Человек–Человек, </w:t>
      </w:r>
      <w:r w:rsidRPr="00285F36">
        <w:rPr>
          <w:rFonts w:ascii="Times New Roman" w:hAnsi="Times New Roman" w:cs="Times New Roman"/>
          <w:sz w:val="28"/>
          <w:szCs w:val="28"/>
        </w:rPr>
        <w:t>принципы и подходы к эстетическому воспитанию.</w:t>
      </w:r>
    </w:p>
    <w:p w:rsidR="00105BAA" w:rsidRPr="00285F36" w:rsidRDefault="00B31FA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F3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данной работы – представить и обосновать принципы и подходы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воспитания школьников через этическую призму искусства</w:t>
      </w:r>
      <w:r w:rsidRPr="00E853FC">
        <w:rPr>
          <w:rFonts w:ascii="Times New Roman" w:hAnsi="Times New Roman" w:cs="Times New Roman"/>
          <w:sz w:val="28"/>
          <w:szCs w:val="28"/>
        </w:rPr>
        <w:t>.</w:t>
      </w:r>
    </w:p>
    <w:p w:rsidR="00E272AB" w:rsidRPr="00285F36" w:rsidRDefault="00E272AB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  <w:u w:val="single"/>
        </w:rPr>
        <w:t>Объект исследования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– эстетическое воспитание школьников.</w:t>
      </w:r>
    </w:p>
    <w:p w:rsidR="00E272AB" w:rsidRPr="00285F36" w:rsidRDefault="00E272AB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  <w:u w:val="single"/>
        </w:rPr>
        <w:t>Предмет исследования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– </w:t>
      </w:r>
      <w:r w:rsidR="008A6372" w:rsidRPr="00285F36">
        <w:rPr>
          <w:rFonts w:ascii="Times New Roman" w:hAnsi="Times New Roman" w:cs="Times New Roman"/>
          <w:sz w:val="28"/>
          <w:szCs w:val="28"/>
        </w:rPr>
        <w:t xml:space="preserve">педагогические условия </w:t>
      </w:r>
      <w:r w:rsidRPr="00285F36">
        <w:rPr>
          <w:rFonts w:ascii="Times New Roman" w:hAnsi="Times New Roman" w:cs="Times New Roman"/>
          <w:sz w:val="28"/>
          <w:szCs w:val="28"/>
        </w:rPr>
        <w:t>использовани</w:t>
      </w:r>
      <w:r w:rsidR="008A6372" w:rsidRPr="00285F36">
        <w:rPr>
          <w:rFonts w:ascii="Times New Roman" w:hAnsi="Times New Roman" w:cs="Times New Roman"/>
          <w:sz w:val="28"/>
          <w:szCs w:val="28"/>
        </w:rPr>
        <w:t>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средств искусства в целях эстетического воспитания школьников.</w:t>
      </w:r>
    </w:p>
    <w:p w:rsidR="00105BAA" w:rsidRPr="00285F36" w:rsidRDefault="00105BA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Для достижения цели необходимо решить ряд важных </w:t>
      </w:r>
      <w:r w:rsidRPr="00285F36">
        <w:rPr>
          <w:rFonts w:ascii="Times New Roman" w:hAnsi="Times New Roman" w:cs="Times New Roman"/>
          <w:sz w:val="28"/>
          <w:szCs w:val="28"/>
          <w:u w:val="single"/>
        </w:rPr>
        <w:t>задач</w:t>
      </w:r>
      <w:r w:rsidRPr="00285F36">
        <w:rPr>
          <w:rFonts w:ascii="Times New Roman" w:hAnsi="Times New Roman" w:cs="Times New Roman"/>
          <w:sz w:val="28"/>
          <w:szCs w:val="28"/>
        </w:rPr>
        <w:t>:</w:t>
      </w:r>
    </w:p>
    <w:p w:rsidR="00105BAA" w:rsidRPr="00285F36" w:rsidRDefault="00105BA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- рассмотреть имеющиеся теоретические подходы к эстетическому воспитанию ведущих исследователей,</w:t>
      </w:r>
      <w:r w:rsidR="00ED6DAA" w:rsidRPr="00285F36">
        <w:rPr>
          <w:rFonts w:ascii="Times New Roman" w:hAnsi="Times New Roman" w:cs="Times New Roman"/>
          <w:sz w:val="28"/>
          <w:szCs w:val="28"/>
        </w:rPr>
        <w:t xml:space="preserve"> выделяя при этом самое главное и существенное на сегодняшний день;</w:t>
      </w:r>
    </w:p>
    <w:p w:rsidR="00B812DB" w:rsidRPr="00285F36" w:rsidRDefault="00ED6DA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- изучить те особенности эстетического воспитания детей, которые присущи им в школьном возрасте, в том числе психо</w:t>
      </w:r>
      <w:r w:rsidR="00B31FAE" w:rsidRPr="00285F36">
        <w:rPr>
          <w:rFonts w:ascii="Times New Roman" w:hAnsi="Times New Roman" w:cs="Times New Roman"/>
          <w:sz w:val="28"/>
          <w:szCs w:val="28"/>
        </w:rPr>
        <w:t>логические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особенности</w:t>
      </w:r>
      <w:r w:rsidR="00A055EE" w:rsidRPr="00285F36">
        <w:rPr>
          <w:rFonts w:ascii="Times New Roman" w:hAnsi="Times New Roman" w:cs="Times New Roman"/>
          <w:sz w:val="28"/>
          <w:szCs w:val="28"/>
        </w:rPr>
        <w:t xml:space="preserve"> данного процесса</w:t>
      </w:r>
      <w:r w:rsidRPr="00285F36">
        <w:rPr>
          <w:rFonts w:ascii="Times New Roman" w:hAnsi="Times New Roman" w:cs="Times New Roman"/>
          <w:sz w:val="28"/>
          <w:szCs w:val="28"/>
        </w:rPr>
        <w:t>;</w:t>
      </w:r>
    </w:p>
    <w:p w:rsidR="00A055EE" w:rsidRPr="00285F36" w:rsidRDefault="00A055E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- выявить место искусства в системе эстетического воспитания школьников;</w:t>
      </w:r>
    </w:p>
    <w:p w:rsidR="00E272AB" w:rsidRPr="00285F36" w:rsidRDefault="00ED6DA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- представить </w:t>
      </w:r>
      <w:r w:rsidR="00CE5EEE" w:rsidRPr="00285F36">
        <w:rPr>
          <w:rFonts w:ascii="Times New Roman" w:hAnsi="Times New Roman" w:cs="Times New Roman"/>
          <w:sz w:val="28"/>
          <w:szCs w:val="28"/>
        </w:rPr>
        <w:t xml:space="preserve">способы и приемы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воспитания детей на уроках искусства</w:t>
      </w:r>
      <w:r w:rsidR="00A055EE" w:rsidRPr="00285F36">
        <w:rPr>
          <w:rFonts w:ascii="Times New Roman" w:hAnsi="Times New Roman" w:cs="Times New Roman"/>
          <w:sz w:val="28"/>
          <w:szCs w:val="28"/>
        </w:rPr>
        <w:t>.</w:t>
      </w:r>
    </w:p>
    <w:p w:rsidR="0027771D" w:rsidRPr="00285F36" w:rsidRDefault="0027771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  <w:u w:val="single"/>
        </w:rPr>
        <w:t>Методы исследования</w:t>
      </w:r>
      <w:r w:rsidRPr="00285F36">
        <w:rPr>
          <w:rFonts w:ascii="Times New Roman" w:hAnsi="Times New Roman" w:cs="Times New Roman"/>
          <w:sz w:val="28"/>
          <w:szCs w:val="28"/>
        </w:rPr>
        <w:t>, применяемые в данной работе, сводятся, прежде всего, к методу сбора информации путем анализа литературы, наблюдения за поведением детей на уроках и регистрации этих наблюдений.</w:t>
      </w:r>
    </w:p>
    <w:p w:rsidR="00A055EE" w:rsidRPr="00285F36" w:rsidRDefault="00A055E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- анализ литературы по теме исследования;</w:t>
      </w:r>
    </w:p>
    <w:p w:rsidR="00550AD6" w:rsidRPr="00285F36" w:rsidRDefault="00550AD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- изучение опыта учителей практиков в рамках эстетического воспитания;</w:t>
      </w:r>
    </w:p>
    <w:p w:rsidR="00ED6DAA" w:rsidRPr="00285F36" w:rsidRDefault="00550AD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– </w:t>
      </w:r>
      <w:r w:rsidR="00346CA9" w:rsidRPr="00285F36">
        <w:rPr>
          <w:rFonts w:ascii="Times New Roman" w:hAnsi="Times New Roman" w:cs="Times New Roman"/>
          <w:sz w:val="28"/>
          <w:szCs w:val="28"/>
        </w:rPr>
        <w:t xml:space="preserve">проектирование и </w:t>
      </w:r>
      <w:r w:rsidRPr="00285F36">
        <w:rPr>
          <w:rFonts w:ascii="Times New Roman" w:hAnsi="Times New Roman" w:cs="Times New Roman"/>
          <w:sz w:val="28"/>
          <w:szCs w:val="28"/>
        </w:rPr>
        <w:t>анализ собственной образовательной практики;</w:t>
      </w:r>
    </w:p>
    <w:p w:rsidR="00550AD6" w:rsidRPr="00285F36" w:rsidRDefault="00A055E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– наблюдени</w:t>
      </w:r>
      <w:r w:rsidR="004E1F94" w:rsidRPr="00285F36">
        <w:rPr>
          <w:rFonts w:ascii="Times New Roman" w:hAnsi="Times New Roman" w:cs="Times New Roman"/>
          <w:sz w:val="28"/>
          <w:szCs w:val="28"/>
        </w:rPr>
        <w:t>е.</w:t>
      </w:r>
    </w:p>
    <w:p w:rsidR="00E70982" w:rsidRPr="00285F36" w:rsidRDefault="00E7098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982" w:rsidRPr="00285F36" w:rsidRDefault="00E7098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br w:type="page"/>
      </w:r>
      <w:r w:rsidR="00A91324" w:rsidRPr="00285F36">
        <w:rPr>
          <w:rFonts w:ascii="Times New Roman" w:hAnsi="Times New Roman" w:cs="Times New Roman"/>
          <w:sz w:val="28"/>
          <w:szCs w:val="28"/>
        </w:rPr>
        <w:t>Глава 1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. </w:t>
      </w:r>
      <w:r w:rsidRPr="00285F36">
        <w:rPr>
          <w:rFonts w:ascii="Times New Roman" w:hAnsi="Times New Roman" w:cs="Times New Roman"/>
          <w:sz w:val="28"/>
          <w:szCs w:val="28"/>
        </w:rPr>
        <w:t>Теоретические подходы к проблеме эстетического воспитания школьников.</w:t>
      </w:r>
    </w:p>
    <w:p w:rsidR="008179C4" w:rsidRDefault="008179C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982" w:rsidRPr="00285F36" w:rsidRDefault="00A9132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1</w:t>
      </w:r>
      <w:r w:rsidR="00B912F3" w:rsidRPr="00285F36">
        <w:rPr>
          <w:rFonts w:ascii="Times New Roman" w:hAnsi="Times New Roman" w:cs="Times New Roman"/>
          <w:sz w:val="28"/>
          <w:szCs w:val="28"/>
        </w:rPr>
        <w:t>.</w:t>
      </w:r>
      <w:r w:rsidR="00037F76" w:rsidRPr="00285F36">
        <w:rPr>
          <w:rFonts w:ascii="Times New Roman" w:hAnsi="Times New Roman" w:cs="Times New Roman"/>
          <w:sz w:val="28"/>
          <w:szCs w:val="28"/>
        </w:rPr>
        <w:t xml:space="preserve">1 </w:t>
      </w:r>
      <w:r w:rsidR="00E70982" w:rsidRPr="00285F36">
        <w:rPr>
          <w:rFonts w:ascii="Times New Roman" w:hAnsi="Times New Roman" w:cs="Times New Roman"/>
          <w:sz w:val="28"/>
          <w:szCs w:val="28"/>
        </w:rPr>
        <w:t>Сущность эстетического воспитания</w:t>
      </w:r>
    </w:p>
    <w:p w:rsidR="00E70982" w:rsidRPr="00285F36" w:rsidRDefault="00E7098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695" w:rsidRPr="00285F36" w:rsidRDefault="00E70982" w:rsidP="00285F36">
      <w:pPr>
        <w:pStyle w:val="HTML"/>
        <w:numPr>
          <w:ins w:id="1" w:author="Сенько" w:date="2008-02-21T12:28:00Z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Взрослые и дети постоянно сталкиваются с эстетическими явлениями. В сфере духовной жизни, повседневного труда, общения с искусством и природой, в быту, в межличностном общении - везде 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эстетические категории </w:t>
      </w:r>
      <w:r w:rsidRPr="00285F36">
        <w:rPr>
          <w:rFonts w:ascii="Times New Roman" w:hAnsi="Times New Roman" w:cs="Times New Roman"/>
          <w:sz w:val="28"/>
          <w:szCs w:val="28"/>
        </w:rPr>
        <w:t>прекрасное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безобразное, трагическое и комическое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играют существенную роль. Красота доставляет наслаждение и удовольствие, стимулирует тру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довую активность, </w:t>
      </w:r>
      <w:r w:rsidRPr="00285F36">
        <w:rPr>
          <w:rFonts w:ascii="Times New Roman" w:hAnsi="Times New Roman" w:cs="Times New Roman"/>
          <w:sz w:val="28"/>
          <w:szCs w:val="28"/>
        </w:rPr>
        <w:t>делает приятными встречи с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 людьми, б</w:t>
      </w:r>
      <w:r w:rsidRPr="00285F36">
        <w:rPr>
          <w:rFonts w:ascii="Times New Roman" w:hAnsi="Times New Roman" w:cs="Times New Roman"/>
          <w:sz w:val="28"/>
          <w:szCs w:val="28"/>
        </w:rPr>
        <w:t xml:space="preserve">езобразное </w:t>
      </w:r>
      <w:r w:rsidR="00DA6695" w:rsidRPr="00285F36">
        <w:rPr>
          <w:rFonts w:ascii="Times New Roman" w:hAnsi="Times New Roman" w:cs="Times New Roman"/>
          <w:sz w:val="28"/>
          <w:szCs w:val="28"/>
        </w:rPr>
        <w:t>отталкивает, т</w:t>
      </w:r>
      <w:r w:rsidRPr="00285F36">
        <w:rPr>
          <w:rFonts w:ascii="Times New Roman" w:hAnsi="Times New Roman" w:cs="Times New Roman"/>
          <w:sz w:val="28"/>
          <w:szCs w:val="28"/>
        </w:rPr>
        <w:t>рагическое учит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 сочувствию, к</w:t>
      </w:r>
      <w:r w:rsidRPr="00285F36">
        <w:rPr>
          <w:rFonts w:ascii="Times New Roman" w:hAnsi="Times New Roman" w:cs="Times New Roman"/>
          <w:sz w:val="28"/>
          <w:szCs w:val="28"/>
        </w:rPr>
        <w:t>омическое помогает бороться с недостатками.</w:t>
      </w:r>
    </w:p>
    <w:p w:rsidR="00DA6695" w:rsidRPr="00285F36" w:rsidRDefault="00E7098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Идеи эстетического воспитания зародились в 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глубокой </w:t>
      </w:r>
      <w:r w:rsidRPr="00285F36">
        <w:rPr>
          <w:rFonts w:ascii="Times New Roman" w:hAnsi="Times New Roman" w:cs="Times New Roman"/>
          <w:sz w:val="28"/>
          <w:szCs w:val="28"/>
        </w:rPr>
        <w:t>древности.</w:t>
      </w:r>
      <w:r w:rsidR="00DA6695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Представления о сущности эстетического воспитания, его задачах, цели </w:t>
      </w:r>
      <w:r w:rsidR="004F5D29" w:rsidRPr="00285F36">
        <w:rPr>
          <w:rFonts w:ascii="Times New Roman" w:hAnsi="Times New Roman" w:cs="Times New Roman"/>
          <w:sz w:val="28"/>
          <w:szCs w:val="28"/>
        </w:rPr>
        <w:t>изменялись,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начиная со времен Платона и Аристотеля вплоть до наших дней. Эти изменения во взглядах были обусловлены развитием эстетики как науки и понимание</w:t>
      </w:r>
      <w:r w:rsidR="00FC6735" w:rsidRPr="00285F36">
        <w:rPr>
          <w:rFonts w:ascii="Times New Roman" w:hAnsi="Times New Roman" w:cs="Times New Roman"/>
          <w:sz w:val="28"/>
          <w:szCs w:val="28"/>
        </w:rPr>
        <w:t>м сущности ее предмета. Термин «</w:t>
      </w:r>
      <w:r w:rsidRPr="00285F36">
        <w:rPr>
          <w:rFonts w:ascii="Times New Roman" w:hAnsi="Times New Roman" w:cs="Times New Roman"/>
          <w:sz w:val="28"/>
          <w:szCs w:val="28"/>
        </w:rPr>
        <w:t>эстетика</w:t>
      </w:r>
      <w:r w:rsidR="00FC6735" w:rsidRPr="00285F36">
        <w:rPr>
          <w:rFonts w:ascii="Times New Roman" w:hAnsi="Times New Roman" w:cs="Times New Roman"/>
          <w:sz w:val="28"/>
          <w:szCs w:val="28"/>
        </w:rPr>
        <w:t>» происходит от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FC6735" w:rsidRPr="00285F36">
        <w:rPr>
          <w:rFonts w:ascii="Times New Roman" w:hAnsi="Times New Roman" w:cs="Times New Roman"/>
          <w:sz w:val="28"/>
          <w:szCs w:val="28"/>
        </w:rPr>
        <w:t>греческого «</w:t>
      </w:r>
      <w:r w:rsidRPr="00285F36">
        <w:rPr>
          <w:rFonts w:ascii="Times New Roman" w:hAnsi="Times New Roman" w:cs="Times New Roman"/>
          <w:sz w:val="28"/>
          <w:szCs w:val="28"/>
        </w:rPr>
        <w:t>aisteticos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Pr="00285F36">
        <w:rPr>
          <w:rFonts w:ascii="Times New Roman" w:hAnsi="Times New Roman" w:cs="Times New Roman"/>
          <w:sz w:val="28"/>
          <w:szCs w:val="28"/>
        </w:rPr>
        <w:t xml:space="preserve"> (воспринимаемый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чувством)</w:t>
      </w:r>
      <w:r w:rsidR="00DA6695" w:rsidRPr="00285F36">
        <w:rPr>
          <w:rFonts w:ascii="Times New Roman" w:hAnsi="Times New Roman" w:cs="Times New Roman"/>
          <w:sz w:val="28"/>
          <w:szCs w:val="28"/>
        </w:rPr>
        <w:t>. Философы-материалисты (Д.Дидро 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DA6695" w:rsidRPr="00285F36">
        <w:rPr>
          <w:rFonts w:ascii="Times New Roman" w:hAnsi="Times New Roman" w:cs="Times New Roman"/>
          <w:sz w:val="28"/>
          <w:szCs w:val="28"/>
        </w:rPr>
        <w:t>Н.Г.Чернышевский) считали, что объектом эстетики как науки является прекрасное. Эта категория и легла в основу системы эстетического воспитания.</w:t>
      </w:r>
    </w:p>
    <w:p w:rsidR="00555A7E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наше время проблема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воспитания,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развития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личности, формирования ее эстетической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культуры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одна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из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важнейших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задач,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стоящих перед школой. Указанная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проблема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разработана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достаточно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полно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трудах отечественных и зарубежных педагогов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психологов.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Среди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них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Д.Н.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Джола, Д.Б.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Кабалевский, Н.И.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Киященко, Б.Т.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Лихачев, А.С.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Макаренко, Б.М.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Неменский, В.А.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Сухомлинский,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М.Д.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Таборидзе,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В.Н.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Шацкая, А.Б.</w:t>
      </w:r>
      <w:r w:rsidR="008179C4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Щербо</w:t>
      </w:r>
      <w:r w:rsidR="0023205C" w:rsidRPr="00285F36">
        <w:rPr>
          <w:rFonts w:ascii="Times New Roman" w:hAnsi="Times New Roman" w:cs="Times New Roman"/>
          <w:sz w:val="28"/>
          <w:szCs w:val="28"/>
        </w:rPr>
        <w:t xml:space="preserve">, </w:t>
      </w:r>
      <w:r w:rsidR="00B812DB" w:rsidRPr="00285F36">
        <w:rPr>
          <w:rFonts w:ascii="Times New Roman" w:hAnsi="Times New Roman" w:cs="Times New Roman"/>
          <w:sz w:val="28"/>
          <w:szCs w:val="28"/>
        </w:rPr>
        <w:t xml:space="preserve">М.Н. </w:t>
      </w:r>
      <w:r w:rsidR="0023205C" w:rsidRPr="00285F36">
        <w:rPr>
          <w:rFonts w:ascii="Times New Roman" w:hAnsi="Times New Roman" w:cs="Times New Roman"/>
          <w:sz w:val="28"/>
          <w:szCs w:val="28"/>
        </w:rPr>
        <w:t>Фроловская</w:t>
      </w:r>
      <w:r w:rsidR="00152988" w:rsidRPr="00285F36">
        <w:rPr>
          <w:rFonts w:ascii="Times New Roman" w:hAnsi="Times New Roman" w:cs="Times New Roman"/>
          <w:sz w:val="28"/>
          <w:szCs w:val="28"/>
        </w:rPr>
        <w:t xml:space="preserve">, </w:t>
      </w:r>
      <w:r w:rsidR="00B812DB" w:rsidRPr="00285F36">
        <w:rPr>
          <w:rFonts w:ascii="Times New Roman" w:hAnsi="Times New Roman" w:cs="Times New Roman"/>
          <w:sz w:val="28"/>
          <w:szCs w:val="28"/>
        </w:rPr>
        <w:t>О.Н</w:t>
      </w:r>
      <w:r w:rsidR="008179C4">
        <w:rPr>
          <w:rFonts w:ascii="Times New Roman" w:hAnsi="Times New Roman" w:cs="Times New Roman"/>
          <w:sz w:val="28"/>
          <w:szCs w:val="28"/>
        </w:rPr>
        <w:t>.</w:t>
      </w:r>
      <w:r w:rsidR="00B812DB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152988" w:rsidRPr="00285F36">
        <w:rPr>
          <w:rFonts w:ascii="Times New Roman" w:hAnsi="Times New Roman" w:cs="Times New Roman"/>
          <w:sz w:val="28"/>
          <w:szCs w:val="28"/>
        </w:rPr>
        <w:t xml:space="preserve">Апанасенко., </w:t>
      </w:r>
      <w:r w:rsidR="00B812DB" w:rsidRPr="00285F36">
        <w:rPr>
          <w:rFonts w:ascii="Times New Roman" w:hAnsi="Times New Roman" w:cs="Times New Roman"/>
          <w:sz w:val="28"/>
          <w:szCs w:val="28"/>
        </w:rPr>
        <w:t xml:space="preserve">А.В. </w:t>
      </w:r>
      <w:r w:rsidR="00152988" w:rsidRPr="00285F36">
        <w:rPr>
          <w:rFonts w:ascii="Times New Roman" w:hAnsi="Times New Roman" w:cs="Times New Roman"/>
          <w:sz w:val="28"/>
          <w:szCs w:val="28"/>
        </w:rPr>
        <w:t>Потемкин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 другие. В использованной литературе имеется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множество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различных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подходов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 определениям понятий,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выбору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путей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средств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воспитания. Рассмотрим некоторые из них.</w:t>
      </w:r>
    </w:p>
    <w:p w:rsidR="00555A7E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 книге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Общие вопросы э</w:t>
      </w:r>
      <w:r w:rsidR="00FC6735" w:rsidRPr="00285F36">
        <w:rPr>
          <w:rFonts w:ascii="Times New Roman" w:hAnsi="Times New Roman" w:cs="Times New Roman"/>
          <w:sz w:val="28"/>
          <w:szCs w:val="28"/>
        </w:rPr>
        <w:t>стетического воспитания в школе»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под редакцией известного специалиста по эстетическому воспитанию В.Н. Шацкой имеется такая формулировка: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"…педагогика определяет эстетическое воспитание как воспитание способности целенаправленно воспринимать, чувствовать и правильно понимать и оценивать красоту в окружающей действительности - в природе, в общественной жизни, труде, в явлениях искусства"</w:t>
      </w:r>
      <w:r w:rsidR="007E0E49" w:rsidRPr="00285F36">
        <w:rPr>
          <w:rStyle w:val="a8"/>
          <w:rFonts w:ascii="Times New Roman" w:hAnsi="Times New Roman"/>
          <w:sz w:val="28"/>
          <w:szCs w:val="28"/>
        </w:rPr>
        <w:footnoteReference w:id="2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555A7E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 кратком словаре по эстетике эстетическое воспитание определяется как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система мероприятий, направленных на выработку и совершенствование в человеке способности воспринимать, правильно понимать, ценить и создавать прекрасное и возвышенное в жизни и искусстве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7E0E49" w:rsidRPr="00285F36">
        <w:rPr>
          <w:rStyle w:val="a8"/>
          <w:rFonts w:ascii="Times New Roman" w:hAnsi="Times New Roman"/>
          <w:sz w:val="28"/>
          <w:szCs w:val="28"/>
        </w:rPr>
        <w:footnoteReference w:id="3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555A7E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обоих определениях речь идет о том, что эстетическое воспитание должно вырабатывать и совершенствовать в человеке способность воспринимать прекрасное в искусстве и в жизни, правильно понимать и оценивать его. Подчеркивается, что эстетическое воспитание не должно ограничиваться только созерцательной задачей, оно должно также формировать способность создавать прекрасное в искусстве и жизни.</w:t>
      </w:r>
    </w:p>
    <w:p w:rsidR="00555A7E" w:rsidRPr="00285F36" w:rsidRDefault="00CE5EE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Б.Т.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 Лихачев в своей книге «</w:t>
      </w:r>
      <w:r w:rsidR="00555A7E" w:rsidRPr="00285F36">
        <w:rPr>
          <w:rFonts w:ascii="Times New Roman" w:hAnsi="Times New Roman" w:cs="Times New Roman"/>
          <w:sz w:val="28"/>
          <w:szCs w:val="28"/>
        </w:rPr>
        <w:t>Теория эстетического воспитания школьников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 опирается на о</w:t>
      </w:r>
      <w:r w:rsidR="00FC6735" w:rsidRPr="00285F36">
        <w:rPr>
          <w:rFonts w:ascii="Times New Roman" w:hAnsi="Times New Roman" w:cs="Times New Roman"/>
          <w:sz w:val="28"/>
          <w:szCs w:val="28"/>
        </w:rPr>
        <w:t>пределение, данное К. Марксом: «</w:t>
      </w:r>
      <w:r w:rsidR="00555A7E" w:rsidRPr="00285F36">
        <w:rPr>
          <w:rFonts w:ascii="Times New Roman" w:hAnsi="Times New Roman" w:cs="Times New Roman"/>
          <w:sz w:val="28"/>
          <w:szCs w:val="28"/>
        </w:rPr>
        <w:t>Эстетическое воспитание - целенаправленный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процесс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формирования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творчески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активной личности ребенка, способного воспринимать и оценивать прекрасное, трагическое, комическое, безобразное в жизни и искусстве, жить и творить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="00555A7E" w:rsidRPr="00285F36">
        <w:rPr>
          <w:rFonts w:ascii="Times New Roman" w:hAnsi="Times New Roman" w:cs="Times New Roman"/>
          <w:sz w:val="28"/>
          <w:szCs w:val="28"/>
        </w:rPr>
        <w:t>по законам красоты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28574B" w:rsidRPr="00285F36">
        <w:rPr>
          <w:rStyle w:val="a8"/>
          <w:rFonts w:ascii="Times New Roman" w:hAnsi="Times New Roman"/>
          <w:sz w:val="28"/>
          <w:szCs w:val="28"/>
        </w:rPr>
        <w:footnoteReference w:id="4"/>
      </w:r>
      <w:r w:rsidR="00555A7E" w:rsidRPr="00285F36">
        <w:rPr>
          <w:rFonts w:ascii="Times New Roman" w:hAnsi="Times New Roman" w:cs="Times New Roman"/>
          <w:sz w:val="28"/>
          <w:szCs w:val="28"/>
        </w:rPr>
        <w:t>.</w:t>
      </w:r>
    </w:p>
    <w:p w:rsidR="000D28AB" w:rsidRPr="00285F36" w:rsidRDefault="00F7517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555A7E" w:rsidRPr="00285F36">
        <w:rPr>
          <w:rFonts w:ascii="Times New Roman" w:hAnsi="Times New Roman" w:cs="Times New Roman"/>
          <w:sz w:val="28"/>
          <w:szCs w:val="28"/>
        </w:rPr>
        <w:t>подчеркивает ведущую роль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целенаправленного педагогического воздействия в эстетическом становлении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ребенка. Например, развитие у ребенка эстетического отношения 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действительности и искусству, как и развитие его интеллекта, возможно как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неуправляемый, стихийный и спонтанный процесс.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Общаясь с эстетическими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явлениями жизни и искусства, ребенок, так или </w:t>
      </w:r>
      <w:r w:rsidRPr="00285F36">
        <w:rPr>
          <w:rFonts w:ascii="Times New Roman" w:hAnsi="Times New Roman" w:cs="Times New Roman"/>
          <w:sz w:val="28"/>
          <w:szCs w:val="28"/>
        </w:rPr>
        <w:t>иначе, э</w:t>
      </w:r>
      <w:r w:rsidR="00555A7E" w:rsidRPr="00285F36">
        <w:rPr>
          <w:rFonts w:ascii="Times New Roman" w:hAnsi="Times New Roman" w:cs="Times New Roman"/>
          <w:sz w:val="28"/>
          <w:szCs w:val="28"/>
        </w:rPr>
        <w:t>стетически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развивается. Но при этом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 ребенком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не осознается эстетическая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 сущность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предметов, а развитие зачастую обусловлено стремлением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 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развлечению,</w:t>
      </w:r>
      <w:r w:rsidR="00555A7E" w:rsidRPr="00285F36">
        <w:rPr>
          <w:rFonts w:ascii="Times New Roman" w:hAnsi="Times New Roman" w:cs="Times New Roman"/>
          <w:sz w:val="28"/>
          <w:szCs w:val="28"/>
        </w:rPr>
        <w:t xml:space="preserve"> 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тому же без вмешательства извне у ребенка могут сложиться неверные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представления о жизни, ценностях, идеалах. Б.Т Лихачев, также как и многие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другие педагоги и психологи, считает, что только целенаправленное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педагогическое эстетико-воспитательное воздействие, вовлечение детей 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разнообразную художественную творческую деятельность способны развить их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сенсорную сферу, обеспечить глубокое постижение эстетических явлений,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поднять до понимания подлинного искусства, красоты действительности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прекр</w:t>
      </w:r>
      <w:r w:rsidRPr="00285F36">
        <w:rPr>
          <w:rFonts w:ascii="Times New Roman" w:hAnsi="Times New Roman" w:cs="Times New Roman"/>
          <w:sz w:val="28"/>
          <w:szCs w:val="28"/>
        </w:rPr>
        <w:t>асного в человеческой личности</w:t>
      </w:r>
    </w:p>
    <w:p w:rsidR="00F75172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Существует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 множество определений понятия «</w:t>
      </w:r>
      <w:r w:rsidRPr="00285F36">
        <w:rPr>
          <w:rFonts w:ascii="Times New Roman" w:hAnsi="Times New Roman" w:cs="Times New Roman"/>
          <w:sz w:val="28"/>
          <w:szCs w:val="28"/>
        </w:rPr>
        <w:t>эстетическое воспитание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Pr="00285F36">
        <w:rPr>
          <w:rFonts w:ascii="Times New Roman" w:hAnsi="Times New Roman" w:cs="Times New Roman"/>
          <w:sz w:val="28"/>
          <w:szCs w:val="28"/>
        </w:rPr>
        <w:t>,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но, рассмотрев лишь некоторые из них, уже можно выделить основные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положения,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говорящи</w:t>
      </w:r>
      <w:r w:rsidR="00F75172" w:rsidRPr="00285F36">
        <w:rPr>
          <w:rFonts w:ascii="Times New Roman" w:hAnsi="Times New Roman" w:cs="Times New Roman"/>
          <w:sz w:val="28"/>
          <w:szCs w:val="28"/>
        </w:rPr>
        <w:t>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о его сущности.</w:t>
      </w:r>
    </w:p>
    <w:p w:rsidR="000C6C43" w:rsidRPr="00285F36" w:rsidRDefault="00555A7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Во-первых, это процесс целенаправленного воздействия</w:t>
      </w:r>
      <w:r w:rsidR="00475236" w:rsidRPr="00285F36">
        <w:rPr>
          <w:rFonts w:ascii="Times New Roman" w:hAnsi="Times New Roman" w:cs="Times New Roman"/>
          <w:sz w:val="28"/>
          <w:szCs w:val="28"/>
        </w:rPr>
        <w:t xml:space="preserve"> на учащихся.</w:t>
      </w:r>
      <w:r w:rsidRPr="00285F36">
        <w:rPr>
          <w:rFonts w:ascii="Times New Roman" w:hAnsi="Times New Roman" w:cs="Times New Roman"/>
          <w:sz w:val="28"/>
          <w:szCs w:val="28"/>
        </w:rPr>
        <w:t>. Во-вторых, это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формирование способности</w:t>
      </w:r>
      <w:r w:rsidR="00475236" w:rsidRPr="00285F36">
        <w:rPr>
          <w:rFonts w:ascii="Times New Roman" w:hAnsi="Times New Roman" w:cs="Times New Roman"/>
          <w:sz w:val="28"/>
          <w:szCs w:val="28"/>
        </w:rPr>
        <w:t xml:space="preserve"> у школьников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воспринимать и видеть красоту в искусстве и жизни,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оценивать </w:t>
      </w:r>
      <w:r w:rsidR="00F75172" w:rsidRPr="00285F36">
        <w:rPr>
          <w:rFonts w:ascii="Times New Roman" w:hAnsi="Times New Roman" w:cs="Times New Roman"/>
          <w:sz w:val="28"/>
          <w:szCs w:val="28"/>
        </w:rPr>
        <w:t xml:space="preserve">ее. </w:t>
      </w:r>
    </w:p>
    <w:p w:rsidR="00555A7E" w:rsidRPr="00285F36" w:rsidRDefault="00F75172" w:rsidP="00285F36">
      <w:pPr>
        <w:pStyle w:val="HTML"/>
        <w:numPr>
          <w:ins w:id="2" w:author="Сенько" w:date="2008-02-21T12:37:00Z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В-третьих, </w:t>
      </w:r>
      <w:r w:rsidR="00475236" w:rsidRPr="00285F36">
        <w:rPr>
          <w:rFonts w:ascii="Times New Roman" w:hAnsi="Times New Roman" w:cs="Times New Roman"/>
          <w:sz w:val="28"/>
          <w:szCs w:val="28"/>
        </w:rPr>
        <w:t>эстетическое воспитание – это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формировани</w:t>
      </w:r>
      <w:r w:rsidR="0075696A" w:rsidRPr="00285F36">
        <w:rPr>
          <w:rFonts w:ascii="Times New Roman" w:hAnsi="Times New Roman" w:cs="Times New Roman"/>
          <w:sz w:val="28"/>
          <w:szCs w:val="28"/>
        </w:rPr>
        <w:t>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эстетических вкусов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 идеалов личности. И, </w:t>
      </w:r>
      <w:r w:rsidR="00555A7E" w:rsidRPr="00285F36">
        <w:rPr>
          <w:rFonts w:ascii="Times New Roman" w:hAnsi="Times New Roman" w:cs="Times New Roman"/>
          <w:sz w:val="28"/>
          <w:szCs w:val="28"/>
        </w:rPr>
        <w:t>в-четвертых, - развитие способности к самостоятельному творчеству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55A7E" w:rsidRPr="00285F36">
        <w:rPr>
          <w:rFonts w:ascii="Times New Roman" w:hAnsi="Times New Roman" w:cs="Times New Roman"/>
          <w:sz w:val="28"/>
          <w:szCs w:val="28"/>
        </w:rPr>
        <w:t>созданию прекрасного.</w:t>
      </w:r>
    </w:p>
    <w:p w:rsidR="00552035" w:rsidRPr="00285F36" w:rsidRDefault="0055203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Другой взгляд на проблему эстетического воспитания у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Э.В. Ильенкова</w:t>
      </w:r>
      <w:r w:rsidRPr="00285F36">
        <w:rPr>
          <w:rStyle w:val="a8"/>
          <w:rFonts w:ascii="Times New Roman" w:hAnsi="Times New Roman"/>
          <w:sz w:val="28"/>
          <w:szCs w:val="28"/>
        </w:rPr>
        <w:footnoteReference w:id="5"/>
      </w:r>
      <w:r w:rsidRPr="00285F36">
        <w:rPr>
          <w:rFonts w:ascii="Times New Roman" w:hAnsi="Times New Roman" w:cs="Times New Roman"/>
          <w:sz w:val="28"/>
          <w:szCs w:val="28"/>
        </w:rPr>
        <w:t>, который центральное место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отводит формированию у детей способности детей видеть </w:t>
      </w:r>
      <w:r w:rsidR="00346CA9" w:rsidRPr="00285F36">
        <w:rPr>
          <w:rFonts w:ascii="Times New Roman" w:hAnsi="Times New Roman" w:cs="Times New Roman"/>
          <w:sz w:val="28"/>
          <w:szCs w:val="28"/>
        </w:rPr>
        <w:t xml:space="preserve">мир </w:t>
      </w:r>
      <w:r w:rsidRPr="00285F36">
        <w:rPr>
          <w:rFonts w:ascii="Times New Roman" w:hAnsi="Times New Roman" w:cs="Times New Roman"/>
          <w:sz w:val="28"/>
          <w:szCs w:val="28"/>
        </w:rPr>
        <w:t xml:space="preserve">глазами </w:t>
      </w:r>
      <w:r w:rsidR="00346CA9" w:rsidRPr="00285F36">
        <w:rPr>
          <w:rFonts w:ascii="Times New Roman" w:hAnsi="Times New Roman" w:cs="Times New Roman"/>
          <w:sz w:val="28"/>
          <w:szCs w:val="28"/>
        </w:rPr>
        <w:t>Д</w:t>
      </w:r>
      <w:r w:rsidRPr="00285F36">
        <w:rPr>
          <w:rFonts w:ascii="Times New Roman" w:hAnsi="Times New Roman" w:cs="Times New Roman"/>
          <w:sz w:val="28"/>
          <w:szCs w:val="28"/>
        </w:rPr>
        <w:t>ругого, способности к сопереживанию</w:t>
      </w:r>
      <w:r w:rsidR="00346CA9" w:rsidRPr="00285F36">
        <w:rPr>
          <w:rFonts w:ascii="Times New Roman" w:hAnsi="Times New Roman" w:cs="Times New Roman"/>
          <w:sz w:val="28"/>
          <w:szCs w:val="28"/>
        </w:rPr>
        <w:t>.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6CA9" w:rsidRPr="00285F36">
        <w:rPr>
          <w:rFonts w:ascii="Times New Roman" w:hAnsi="Times New Roman" w:cs="Times New Roman"/>
          <w:sz w:val="28"/>
          <w:szCs w:val="28"/>
        </w:rPr>
        <w:t>Б</w:t>
      </w:r>
      <w:r w:rsidRPr="00285F36">
        <w:rPr>
          <w:rFonts w:ascii="Times New Roman" w:hAnsi="Times New Roman" w:cs="Times New Roman"/>
          <w:sz w:val="28"/>
          <w:szCs w:val="28"/>
        </w:rPr>
        <w:t>езусловно</w:t>
      </w:r>
      <w:r w:rsidR="00346CA9" w:rsidRPr="00285F36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285F36">
        <w:rPr>
          <w:rFonts w:ascii="Times New Roman" w:hAnsi="Times New Roman" w:cs="Times New Roman"/>
          <w:sz w:val="28"/>
          <w:szCs w:val="28"/>
        </w:rPr>
        <w:t>искусство играет в этом важную роль.</w:t>
      </w:r>
    </w:p>
    <w:p w:rsidR="00552035" w:rsidRPr="00285F36" w:rsidRDefault="0055203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368" w:rsidRPr="00285F36" w:rsidRDefault="008179C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91324" w:rsidRPr="00285F36">
        <w:rPr>
          <w:rFonts w:ascii="Times New Roman" w:hAnsi="Times New Roman" w:cs="Times New Roman"/>
          <w:sz w:val="28"/>
          <w:szCs w:val="28"/>
        </w:rPr>
        <w:t>1.</w:t>
      </w:r>
      <w:r w:rsidR="00B912F3" w:rsidRPr="00285F36">
        <w:rPr>
          <w:rFonts w:ascii="Times New Roman" w:hAnsi="Times New Roman" w:cs="Times New Roman"/>
          <w:sz w:val="28"/>
          <w:szCs w:val="28"/>
        </w:rPr>
        <w:t>2 Цели и задачи</w:t>
      </w:r>
      <w:r w:rsidR="00561368" w:rsidRPr="00285F36">
        <w:rPr>
          <w:rFonts w:ascii="Times New Roman" w:hAnsi="Times New Roman" w:cs="Times New Roman"/>
          <w:sz w:val="28"/>
          <w:szCs w:val="28"/>
        </w:rPr>
        <w:t xml:space="preserve"> эстетического воспитания</w:t>
      </w:r>
    </w:p>
    <w:p w:rsidR="008179C4" w:rsidRDefault="008179C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368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Своеобразное понимание сущности эстетического воспитания обуславливает и различные подходы к его целям. Поэтому проблема целей и задач эстетического воспитания требует особого внимания.</w:t>
      </w:r>
    </w:p>
    <w:p w:rsidR="00AD17A2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Необходимо четко разграничивать понятия эстетического и художественного воспитания. </w:t>
      </w:r>
      <w:r w:rsidR="00B93161" w:rsidRPr="00285F36">
        <w:rPr>
          <w:rFonts w:ascii="Times New Roman" w:hAnsi="Times New Roman" w:cs="Times New Roman"/>
          <w:sz w:val="28"/>
          <w:szCs w:val="28"/>
        </w:rPr>
        <w:t xml:space="preserve">Из работ </w:t>
      </w:r>
      <w:r w:rsidR="001D11EE" w:rsidRPr="00285F36">
        <w:rPr>
          <w:rFonts w:ascii="Times New Roman" w:hAnsi="Times New Roman" w:cs="Times New Roman"/>
          <w:sz w:val="28"/>
          <w:szCs w:val="28"/>
        </w:rPr>
        <w:t>В.Н. Шацкой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B93161" w:rsidRPr="00285F36">
        <w:rPr>
          <w:rFonts w:ascii="Times New Roman" w:hAnsi="Times New Roman" w:cs="Times New Roman"/>
          <w:sz w:val="28"/>
          <w:szCs w:val="28"/>
        </w:rPr>
        <w:t>видно, что перед</w:t>
      </w:r>
      <w:r w:rsidRPr="00285F36">
        <w:rPr>
          <w:rFonts w:ascii="Times New Roman" w:hAnsi="Times New Roman" w:cs="Times New Roman"/>
          <w:sz w:val="28"/>
          <w:szCs w:val="28"/>
        </w:rPr>
        <w:t xml:space="preserve"> эстетическим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воспитанием </w:t>
      </w:r>
      <w:r w:rsidR="00B93161" w:rsidRPr="00285F36">
        <w:rPr>
          <w:rFonts w:ascii="Times New Roman" w:hAnsi="Times New Roman" w:cs="Times New Roman"/>
          <w:sz w:val="28"/>
          <w:szCs w:val="28"/>
        </w:rPr>
        <w:t xml:space="preserve">стоят такие цели, как формирование </w:t>
      </w:r>
      <w:r w:rsidRPr="00285F36">
        <w:rPr>
          <w:rFonts w:ascii="Times New Roman" w:hAnsi="Times New Roman" w:cs="Times New Roman"/>
          <w:sz w:val="28"/>
          <w:szCs w:val="28"/>
        </w:rPr>
        <w:t>способности активного эстетического отношения учащихся к произведениям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0964AE" w:rsidRPr="00285F36">
        <w:rPr>
          <w:rFonts w:ascii="Times New Roman" w:hAnsi="Times New Roman" w:cs="Times New Roman"/>
          <w:sz w:val="28"/>
          <w:szCs w:val="28"/>
        </w:rPr>
        <w:t>искусства, а также стимулирование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0964AE" w:rsidRPr="00285F36">
        <w:rPr>
          <w:rFonts w:ascii="Times New Roman" w:hAnsi="Times New Roman" w:cs="Times New Roman"/>
          <w:sz w:val="28"/>
          <w:szCs w:val="28"/>
        </w:rPr>
        <w:t>участия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 создании прекрасного. Из </w:t>
      </w:r>
      <w:r w:rsidR="000964AE" w:rsidRPr="00285F36">
        <w:rPr>
          <w:rFonts w:ascii="Times New Roman" w:hAnsi="Times New Roman" w:cs="Times New Roman"/>
          <w:sz w:val="28"/>
          <w:szCs w:val="28"/>
        </w:rPr>
        <w:t>этого следует, что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важное ме</w:t>
      </w:r>
      <w:r w:rsidR="000964AE" w:rsidRPr="00285F36">
        <w:rPr>
          <w:rFonts w:ascii="Times New Roman" w:hAnsi="Times New Roman" w:cs="Times New Roman"/>
          <w:sz w:val="28"/>
          <w:szCs w:val="28"/>
        </w:rPr>
        <w:t>сто в эстетическом воспитании занимает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0964AE" w:rsidRPr="00285F36">
        <w:rPr>
          <w:rFonts w:ascii="Times New Roman" w:hAnsi="Times New Roman" w:cs="Times New Roman"/>
          <w:sz w:val="28"/>
          <w:szCs w:val="28"/>
        </w:rPr>
        <w:t>о</w:t>
      </w:r>
      <w:r w:rsidRPr="00285F36">
        <w:rPr>
          <w:rFonts w:ascii="Times New Roman" w:hAnsi="Times New Roman" w:cs="Times New Roman"/>
          <w:sz w:val="28"/>
          <w:szCs w:val="28"/>
        </w:rPr>
        <w:t>.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Искусство - это часть эстетической культуры, как художественное воспитание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часть эстетического, часть важная, весомая, но охватывающая только одну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сферу человеческой деятельности. Художественное воспитание </w:t>
      </w:r>
      <w:r w:rsidR="00547119" w:rsidRPr="00285F36">
        <w:rPr>
          <w:rFonts w:ascii="Times New Roman" w:hAnsi="Times New Roman" w:cs="Times New Roman"/>
          <w:sz w:val="28"/>
          <w:szCs w:val="28"/>
        </w:rPr>
        <w:t>выступает как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целенаправленного воздействия средствами искусства на личность, благодаря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которому у воспитуемых формируются художественные чувства и вкус, любовь к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искусству, умение понимать его, наслаждаться им и способность по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возможности творить в искусстве. Эстетическое же воспитание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гораздо шире, оно затрагивает как художественное творчество, так и эстетику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быта, поведения, труда, отношений. Эстетическое воспитание формирует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человека всеми эстетически значимыми предметами и явлениями, в том числе 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искусством как его самым мощным средством. Эстетическое воспитание,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используя для своих целей художественное воспитание, развивает человека в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основном не для искусства, а для его 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активной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эстетической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жизнедеятельности.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 Важной задачей эстетического воспитания является формирование в учащихся чувства сопереживания, умения поставить себя на место другого, и достичь этого средствами искусства представляется вполне возможным. </w:t>
      </w:r>
    </w:p>
    <w:p w:rsidR="007C1821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активизации способности творчески трудиться, достигать высокой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степени совершенства своих результатов труда, как духовного, так 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физического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4F5D29" w:rsidRPr="00285F36">
        <w:rPr>
          <w:rStyle w:val="a8"/>
          <w:rFonts w:ascii="Times New Roman" w:hAnsi="Times New Roman"/>
          <w:sz w:val="28"/>
          <w:szCs w:val="28"/>
        </w:rPr>
        <w:footnoteReference w:id="6"/>
      </w:r>
      <w:r w:rsidRPr="00285F36">
        <w:rPr>
          <w:rFonts w:ascii="Times New Roman" w:hAnsi="Times New Roman" w:cs="Times New Roman"/>
          <w:sz w:val="28"/>
          <w:szCs w:val="28"/>
        </w:rPr>
        <w:t xml:space="preserve"> видит цель эстетического воспитания Л.П. Печко.</w:t>
      </w:r>
    </w:p>
    <w:p w:rsidR="007C1821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Н.И. Киященко приде</w:t>
      </w:r>
      <w:r w:rsidR="00FC6735" w:rsidRPr="00285F36">
        <w:rPr>
          <w:rFonts w:ascii="Times New Roman" w:hAnsi="Times New Roman" w:cs="Times New Roman"/>
          <w:sz w:val="28"/>
          <w:szCs w:val="28"/>
        </w:rPr>
        <w:t>рживается той же точки зрения. «</w:t>
      </w:r>
      <w:r w:rsidRPr="00285F36">
        <w:rPr>
          <w:rFonts w:ascii="Times New Roman" w:hAnsi="Times New Roman" w:cs="Times New Roman"/>
          <w:sz w:val="28"/>
          <w:szCs w:val="28"/>
        </w:rPr>
        <w:t>Успех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деятельности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личности в той или иной области определяется широтой и глубиной развития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способностей. 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Вот </w:t>
      </w:r>
      <w:r w:rsidRPr="00285F36">
        <w:rPr>
          <w:rFonts w:ascii="Times New Roman" w:hAnsi="Times New Roman" w:cs="Times New Roman"/>
          <w:sz w:val="28"/>
          <w:szCs w:val="28"/>
        </w:rPr>
        <w:t>почему всестороннее развитие всех дарований 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способностей личности есть конечная цель и одна из основных задач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воспитания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4F5D29" w:rsidRPr="00285F36">
        <w:rPr>
          <w:rStyle w:val="a8"/>
          <w:rFonts w:ascii="Times New Roman" w:hAnsi="Times New Roman"/>
          <w:sz w:val="28"/>
          <w:szCs w:val="28"/>
        </w:rPr>
        <w:footnoteReference w:id="7"/>
      </w:r>
      <w:r w:rsidRPr="00285F36">
        <w:rPr>
          <w:rFonts w:ascii="Times New Roman" w:hAnsi="Times New Roman" w:cs="Times New Roman"/>
          <w:sz w:val="28"/>
          <w:szCs w:val="28"/>
        </w:rPr>
        <w:t>. Главное - воспитать, развить такие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качества, такие способности, которые позволят личности не только достигнуть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успеха в какой либо деятельности, но и быть творцом эстетических ценностей,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наслаждаться ими и красотой окружающей действительности.</w:t>
      </w:r>
    </w:p>
    <w:p w:rsidR="001D11EE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Помимо формирования эстетического отношения детей к действительности 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искусству, эстетическое </w:t>
      </w:r>
      <w:r w:rsidR="007C1821" w:rsidRPr="00285F36">
        <w:rPr>
          <w:rFonts w:ascii="Times New Roman" w:hAnsi="Times New Roman" w:cs="Times New Roman"/>
          <w:sz w:val="28"/>
          <w:szCs w:val="28"/>
        </w:rPr>
        <w:t>воспитание параллельно вносит вклад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 их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всестороннее развитие.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Эстетическое воспитание способствует формированию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нравственности человека, расширяет его познания о мире, обществе и природе.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Разнообразные творческие занятия детей способствуют развитию их мышления и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воображения, воли, настойчивости, организованности, дисциплинированности.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368" w:rsidRPr="00285F36" w:rsidRDefault="005613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Таким образом, наиболее удачно цель эстетического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воспитания</w:t>
      </w:r>
      <w:r w:rsidR="00BD446C" w:rsidRPr="00285F36">
        <w:rPr>
          <w:rFonts w:ascii="Times New Roman" w:hAnsi="Times New Roman" w:cs="Times New Roman"/>
          <w:sz w:val="28"/>
          <w:szCs w:val="28"/>
        </w:rPr>
        <w:t xml:space="preserve"> звучит так </w:t>
      </w:r>
      <w:r w:rsidRPr="00285F36">
        <w:rPr>
          <w:rFonts w:ascii="Times New Roman" w:hAnsi="Times New Roman" w:cs="Times New Roman"/>
          <w:sz w:val="28"/>
          <w:szCs w:val="28"/>
        </w:rPr>
        <w:t>-</w:t>
      </w:r>
      <w:r w:rsidR="00BD446C" w:rsidRPr="00285F36">
        <w:rPr>
          <w:rFonts w:ascii="Times New Roman" w:hAnsi="Times New Roman" w:cs="Times New Roman"/>
          <w:sz w:val="28"/>
          <w:szCs w:val="28"/>
        </w:rPr>
        <w:t xml:space="preserve"> формирование гармоничной </w:t>
      </w:r>
      <w:r w:rsidR="001D11EE" w:rsidRPr="00285F36">
        <w:rPr>
          <w:rFonts w:ascii="Times New Roman" w:hAnsi="Times New Roman" w:cs="Times New Roman"/>
          <w:sz w:val="28"/>
          <w:szCs w:val="28"/>
        </w:rPr>
        <w:t>индивидуальности</w:t>
      </w:r>
      <w:r w:rsidRPr="00285F36">
        <w:rPr>
          <w:rFonts w:ascii="Times New Roman" w:hAnsi="Times New Roman" w:cs="Times New Roman"/>
          <w:sz w:val="28"/>
          <w:szCs w:val="28"/>
        </w:rPr>
        <w:t>, всесторонне развит</w:t>
      </w:r>
      <w:r w:rsidR="00BD446C" w:rsidRPr="00285F36">
        <w:rPr>
          <w:rFonts w:ascii="Times New Roman" w:hAnsi="Times New Roman" w:cs="Times New Roman"/>
          <w:sz w:val="28"/>
          <w:szCs w:val="28"/>
        </w:rPr>
        <w:t>ого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D446C" w:rsidRPr="00285F36">
        <w:rPr>
          <w:rFonts w:ascii="Times New Roman" w:hAnsi="Times New Roman" w:cs="Times New Roman"/>
          <w:sz w:val="28"/>
          <w:szCs w:val="28"/>
        </w:rPr>
        <w:t xml:space="preserve">а, </w:t>
      </w:r>
      <w:r w:rsidRPr="00285F36">
        <w:rPr>
          <w:rFonts w:ascii="Times New Roman" w:hAnsi="Times New Roman" w:cs="Times New Roman"/>
          <w:sz w:val="28"/>
          <w:szCs w:val="28"/>
        </w:rPr>
        <w:t>образованн</w:t>
      </w:r>
      <w:r w:rsidR="00BD446C" w:rsidRPr="00285F36">
        <w:rPr>
          <w:rFonts w:ascii="Times New Roman" w:hAnsi="Times New Roman" w:cs="Times New Roman"/>
          <w:sz w:val="28"/>
          <w:szCs w:val="28"/>
        </w:rPr>
        <w:t>ого</w:t>
      </w:r>
      <w:r w:rsidRPr="00285F36">
        <w:rPr>
          <w:rFonts w:ascii="Times New Roman" w:hAnsi="Times New Roman" w:cs="Times New Roman"/>
          <w:sz w:val="28"/>
          <w:szCs w:val="28"/>
        </w:rPr>
        <w:t>, высоконравственн</w:t>
      </w:r>
      <w:r w:rsidR="00BD446C" w:rsidRPr="00285F36">
        <w:rPr>
          <w:rFonts w:ascii="Times New Roman" w:hAnsi="Times New Roman" w:cs="Times New Roman"/>
          <w:sz w:val="28"/>
          <w:szCs w:val="28"/>
        </w:rPr>
        <w:t>ого</w:t>
      </w:r>
      <w:r w:rsidRPr="00285F36">
        <w:rPr>
          <w:rFonts w:ascii="Times New Roman" w:hAnsi="Times New Roman" w:cs="Times New Roman"/>
          <w:sz w:val="28"/>
          <w:szCs w:val="28"/>
        </w:rPr>
        <w:t>,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 способного к рефлексии и сопереживанию,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понимающи</w:t>
      </w:r>
      <w:r w:rsidR="00BD446C" w:rsidRPr="00285F36">
        <w:rPr>
          <w:rFonts w:ascii="Times New Roman" w:hAnsi="Times New Roman" w:cs="Times New Roman"/>
          <w:sz w:val="28"/>
          <w:szCs w:val="28"/>
        </w:rPr>
        <w:t>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красоту жизни и красоту искусства</w:t>
      </w:r>
      <w:r w:rsidR="001D11EE" w:rsidRPr="00285F36">
        <w:rPr>
          <w:rFonts w:ascii="Times New Roman" w:hAnsi="Times New Roman" w:cs="Times New Roman"/>
          <w:sz w:val="28"/>
          <w:szCs w:val="28"/>
        </w:rPr>
        <w:t>, умения видеть окружающую жизнь глазами другого человека.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Эта цель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также отражает и особенность эстетического воспитания, как части всего</w:t>
      </w:r>
      <w:r w:rsidR="007C182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педагогического процесса.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Любая цель не может рассматриваться без задач. Большинство педагогов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(Г.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С. Лабковская,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Лихачев, </w:t>
      </w:r>
      <w:r w:rsidRPr="00285F36">
        <w:rPr>
          <w:rFonts w:ascii="Times New Roman" w:hAnsi="Times New Roman" w:cs="Times New Roman"/>
          <w:sz w:val="28"/>
          <w:szCs w:val="28"/>
        </w:rPr>
        <w:t>Н.И. Киященко и другие) выделяют три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ведущие задачи, которые имеют свои варианты и у других ученых, но при этом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 теряют главной сути.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BA2" w:rsidRPr="00285F36" w:rsidRDefault="004F5D29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Итак, во-первых, это «</w:t>
      </w:r>
      <w:r w:rsidR="0087245D" w:rsidRPr="00285F36">
        <w:rPr>
          <w:rFonts w:ascii="Times New Roman" w:hAnsi="Times New Roman" w:cs="Times New Roman"/>
          <w:sz w:val="28"/>
          <w:szCs w:val="28"/>
        </w:rPr>
        <w:t>создание определенного запаса элементарных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эстетических знаний 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впечатлений, без которых не</w:t>
      </w:r>
      <w:r w:rsidR="00D33143" w:rsidRPr="00285F36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87245D" w:rsidRPr="00285F36">
        <w:rPr>
          <w:rFonts w:ascii="Times New Roman" w:hAnsi="Times New Roman" w:cs="Times New Roman"/>
          <w:sz w:val="28"/>
          <w:szCs w:val="28"/>
        </w:rPr>
        <w:t>возникнуть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склонность, тяга, интерес к эстетически </w:t>
      </w:r>
      <w:r w:rsidR="005D4BA2" w:rsidRPr="00285F36">
        <w:rPr>
          <w:rFonts w:ascii="Times New Roman" w:hAnsi="Times New Roman" w:cs="Times New Roman"/>
          <w:sz w:val="28"/>
          <w:szCs w:val="28"/>
        </w:rPr>
        <w:t>значимым предметам и явлениям.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Суть этой задачи состоит в н</w:t>
      </w:r>
      <w:r w:rsidR="005D4BA2" w:rsidRPr="00285F36">
        <w:rPr>
          <w:rFonts w:ascii="Times New Roman" w:hAnsi="Times New Roman" w:cs="Times New Roman"/>
          <w:sz w:val="28"/>
          <w:szCs w:val="28"/>
        </w:rPr>
        <w:t>акоплении разнообразного запаса</w:t>
      </w:r>
      <w:r w:rsidRPr="00285F36">
        <w:rPr>
          <w:rFonts w:ascii="Times New Roman" w:hAnsi="Times New Roman" w:cs="Times New Roman"/>
          <w:sz w:val="28"/>
          <w:szCs w:val="28"/>
        </w:rPr>
        <w:t xml:space="preserve"> звуковых,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цветовых и пластич</w:t>
      </w:r>
      <w:r w:rsidR="005D4BA2" w:rsidRPr="00285F36">
        <w:rPr>
          <w:rFonts w:ascii="Times New Roman" w:hAnsi="Times New Roman" w:cs="Times New Roman"/>
          <w:sz w:val="28"/>
          <w:szCs w:val="28"/>
        </w:rPr>
        <w:t>еских впечатлений. Педагог должен умело подобрать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указанным параметрам такие предметы и явления, которые будут отвечать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нашим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представлениям о красоте. Таким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образом, будут формироваться </w:t>
      </w:r>
      <w:r w:rsidRPr="00285F36">
        <w:rPr>
          <w:rFonts w:ascii="Times New Roman" w:hAnsi="Times New Roman" w:cs="Times New Roman"/>
          <w:sz w:val="28"/>
          <w:szCs w:val="28"/>
        </w:rPr>
        <w:t>чувственно-эмоциональный опыт. Необходимы также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конкр</w:t>
      </w:r>
      <w:r w:rsidR="005D4BA2" w:rsidRPr="00285F36">
        <w:rPr>
          <w:rFonts w:ascii="Times New Roman" w:hAnsi="Times New Roman" w:cs="Times New Roman"/>
          <w:sz w:val="28"/>
          <w:szCs w:val="28"/>
        </w:rPr>
        <w:t>етные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знания о природе, </w:t>
      </w:r>
      <w:r w:rsidRPr="00285F36">
        <w:rPr>
          <w:rFonts w:ascii="Times New Roman" w:hAnsi="Times New Roman" w:cs="Times New Roman"/>
          <w:sz w:val="28"/>
          <w:szCs w:val="28"/>
        </w:rPr>
        <w:t>самом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себе,</w:t>
      </w:r>
      <w:r w:rsidR="00B36173" w:rsidRPr="00285F36">
        <w:rPr>
          <w:rFonts w:ascii="Times New Roman" w:hAnsi="Times New Roman" w:cs="Times New Roman"/>
          <w:sz w:val="28"/>
          <w:szCs w:val="28"/>
        </w:rPr>
        <w:t xml:space="preserve"> о других,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о </w:t>
      </w:r>
      <w:r w:rsidR="00BD446C" w:rsidRPr="00285F36">
        <w:rPr>
          <w:rFonts w:ascii="Times New Roman" w:hAnsi="Times New Roman" w:cs="Times New Roman"/>
          <w:sz w:val="28"/>
          <w:szCs w:val="28"/>
        </w:rPr>
        <w:t xml:space="preserve">мире художественных ценностей. </w:t>
      </w:r>
      <w:r w:rsidRPr="00285F36">
        <w:rPr>
          <w:rFonts w:ascii="Times New Roman" w:hAnsi="Times New Roman" w:cs="Times New Roman"/>
          <w:sz w:val="28"/>
          <w:szCs w:val="28"/>
        </w:rPr>
        <w:t>Разносторонность и богатство знаний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- основа формирования широких интересов, потребностей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способностей,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B36173" w:rsidRPr="00285F36">
        <w:rPr>
          <w:rFonts w:ascii="Times New Roman" w:hAnsi="Times New Roman" w:cs="Times New Roman"/>
          <w:sz w:val="28"/>
          <w:szCs w:val="28"/>
        </w:rPr>
        <w:t>богатого опыта, который учащийся перенимает</w:t>
      </w:r>
      <w:r w:rsidR="00427851" w:rsidRPr="00285F36">
        <w:rPr>
          <w:rFonts w:ascii="Times New Roman" w:hAnsi="Times New Roman" w:cs="Times New Roman"/>
          <w:sz w:val="28"/>
          <w:szCs w:val="28"/>
        </w:rPr>
        <w:t xml:space="preserve"> через произведения искусства,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которые проявляются в </w:t>
      </w:r>
      <w:r w:rsidRPr="00285F36">
        <w:rPr>
          <w:rFonts w:ascii="Times New Roman" w:hAnsi="Times New Roman" w:cs="Times New Roman"/>
          <w:sz w:val="28"/>
          <w:szCs w:val="28"/>
        </w:rPr>
        <w:t>том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, что их обладатель во </w:t>
      </w:r>
      <w:r w:rsidRPr="00285F36">
        <w:rPr>
          <w:rFonts w:ascii="Times New Roman" w:hAnsi="Times New Roman" w:cs="Times New Roman"/>
          <w:sz w:val="28"/>
          <w:szCs w:val="28"/>
        </w:rPr>
        <w:t>всех способах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жизнедеятельности ведет себя как эстетически творящая личность.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Вторая задача эстетическо</w:t>
      </w:r>
      <w:r w:rsidR="00BD446C" w:rsidRPr="00285F36">
        <w:rPr>
          <w:rFonts w:ascii="Times New Roman" w:hAnsi="Times New Roman" w:cs="Times New Roman"/>
          <w:sz w:val="28"/>
          <w:szCs w:val="28"/>
        </w:rPr>
        <w:t>го воспитания состоит в «</w:t>
      </w:r>
      <w:r w:rsidRPr="00285F36">
        <w:rPr>
          <w:rFonts w:ascii="Times New Roman" w:hAnsi="Times New Roman" w:cs="Times New Roman"/>
          <w:sz w:val="28"/>
          <w:szCs w:val="28"/>
        </w:rPr>
        <w:t>формировании на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основе полученных знаний и развития способностей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художестве</w:t>
      </w:r>
      <w:r w:rsidR="005D4BA2" w:rsidRPr="00285F36">
        <w:rPr>
          <w:rFonts w:ascii="Times New Roman" w:hAnsi="Times New Roman" w:cs="Times New Roman"/>
          <w:sz w:val="28"/>
          <w:szCs w:val="28"/>
        </w:rPr>
        <w:t>нного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восприятия т</w:t>
      </w:r>
      <w:r w:rsidR="005D4BA2" w:rsidRPr="00285F36">
        <w:rPr>
          <w:rFonts w:ascii="Times New Roman" w:hAnsi="Times New Roman" w:cs="Times New Roman"/>
          <w:sz w:val="28"/>
          <w:szCs w:val="28"/>
        </w:rPr>
        <w:t>аких социально-психологических качеств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человека,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которые обеспечивают ей возможность эмоционально переживать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оценивать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эстетически значимые предме</w:t>
      </w:r>
      <w:r w:rsidR="005D4BA2" w:rsidRPr="00285F36">
        <w:rPr>
          <w:rFonts w:ascii="Times New Roman" w:hAnsi="Times New Roman" w:cs="Times New Roman"/>
          <w:sz w:val="28"/>
          <w:szCs w:val="28"/>
        </w:rPr>
        <w:t>ты и явления, наслаждаться ими</w:t>
      </w:r>
      <w:r w:rsidR="00BD446C" w:rsidRPr="00285F36">
        <w:rPr>
          <w:rFonts w:ascii="Times New Roman" w:hAnsi="Times New Roman" w:cs="Times New Roman"/>
          <w:sz w:val="28"/>
          <w:szCs w:val="28"/>
        </w:rPr>
        <w:t>»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. </w:t>
      </w:r>
      <w:r w:rsidRPr="00285F36">
        <w:rPr>
          <w:rFonts w:ascii="Times New Roman" w:hAnsi="Times New Roman" w:cs="Times New Roman"/>
          <w:sz w:val="28"/>
          <w:szCs w:val="28"/>
        </w:rPr>
        <w:t>Эта задача говорит о том, что случается, что дети интересуются,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например живописью, лишь на общеобразовательном уровне. Они торопливо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смотрят картину, стараются запомнить название, художника, затем обращаются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к новому полотну. Ничто не вызывает 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них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изумления, не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заставляет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остановиться и насладиться совершенством произведения.</w:t>
      </w:r>
      <w:r w:rsidR="00427851" w:rsidRPr="00285F36">
        <w:rPr>
          <w:rFonts w:ascii="Times New Roman" w:hAnsi="Times New Roman" w:cs="Times New Roman"/>
          <w:sz w:val="28"/>
          <w:szCs w:val="28"/>
        </w:rPr>
        <w:t xml:space="preserve"> Тогда как задача эстетического воспитания – избежать такого мимолетного прочтения художественного текста, а побудить учащихся к более глубокому его изучению, к переживанию того, что хотел выразить автор, к способности увидеть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427851" w:rsidRPr="00285F36">
        <w:rPr>
          <w:rFonts w:ascii="Times New Roman" w:hAnsi="Times New Roman" w:cs="Times New Roman"/>
          <w:sz w:val="28"/>
          <w:szCs w:val="28"/>
        </w:rPr>
        <w:t>и понять позицию автора, позиции его героев</w:t>
      </w:r>
      <w:r w:rsidR="0034147A" w:rsidRPr="00285F36">
        <w:rPr>
          <w:rFonts w:ascii="Times New Roman" w:hAnsi="Times New Roman" w:cs="Times New Roman"/>
          <w:sz w:val="28"/>
          <w:szCs w:val="28"/>
        </w:rPr>
        <w:t xml:space="preserve"> (например в литературе или живописи)</w:t>
      </w:r>
      <w:r w:rsidR="00427851" w:rsidRPr="00285F36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5D4BA2" w:rsidRPr="00285F36" w:rsidRDefault="005D4BA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Б.Т. Лихачев отмечает, что «…такое беглое знакомство с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шедеврами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искус</w:t>
      </w:r>
      <w:r w:rsidRPr="00285F36">
        <w:rPr>
          <w:rFonts w:ascii="Times New Roman" w:hAnsi="Times New Roman" w:cs="Times New Roman"/>
          <w:sz w:val="28"/>
          <w:szCs w:val="28"/>
        </w:rPr>
        <w:t>ства исключает один из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главных элементов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эстетического отношения –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любование»</w:t>
      </w:r>
      <w:r w:rsidR="004F5D29" w:rsidRPr="00285F36">
        <w:rPr>
          <w:rStyle w:val="a8"/>
          <w:rFonts w:ascii="Times New Roman" w:hAnsi="Times New Roman"/>
          <w:sz w:val="28"/>
          <w:szCs w:val="28"/>
        </w:rPr>
        <w:footnoteReference w:id="8"/>
      </w:r>
      <w:r w:rsidR="004F5D29" w:rsidRPr="00285F36">
        <w:rPr>
          <w:rFonts w:ascii="Times New Roman" w:hAnsi="Times New Roman" w:cs="Times New Roman"/>
          <w:sz w:val="28"/>
          <w:szCs w:val="28"/>
        </w:rPr>
        <w:t>.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С эстетическим </w:t>
      </w:r>
      <w:r w:rsidR="005D3356" w:rsidRPr="00285F36">
        <w:rPr>
          <w:rFonts w:ascii="Times New Roman" w:hAnsi="Times New Roman" w:cs="Times New Roman"/>
          <w:sz w:val="28"/>
          <w:szCs w:val="28"/>
        </w:rPr>
        <w:t>наслаждением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тесно связана общая способность к глубокому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переживанию. «Возникновение гаммы возвышенных чувств и глубокого духовного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наслаждения от общения с прекрасным; чувства отвращения при встрече с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безобразным; чувства юмора, сарказма в момент созерцания комического;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эмоционального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потрясения, </w:t>
      </w:r>
      <w:r w:rsidRPr="00285F36">
        <w:rPr>
          <w:rFonts w:ascii="Times New Roman" w:hAnsi="Times New Roman" w:cs="Times New Roman"/>
          <w:sz w:val="28"/>
          <w:szCs w:val="28"/>
        </w:rPr>
        <w:t xml:space="preserve">гнева,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страха, </w:t>
      </w:r>
      <w:r w:rsidRPr="00285F36">
        <w:rPr>
          <w:rFonts w:ascii="Times New Roman" w:hAnsi="Times New Roman" w:cs="Times New Roman"/>
          <w:sz w:val="28"/>
          <w:szCs w:val="28"/>
        </w:rPr>
        <w:t>сострадания, ведущих к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эмоциональному и духовному очищению, возникающему в результате переживания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трагического, - все это признаки подлинной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эстетической воспитанности»</w:t>
      </w:r>
      <w:r w:rsidR="004F5D29" w:rsidRPr="00285F36">
        <w:rPr>
          <w:rStyle w:val="a8"/>
          <w:rFonts w:ascii="Times New Roman" w:hAnsi="Times New Roman"/>
          <w:sz w:val="28"/>
          <w:szCs w:val="28"/>
        </w:rPr>
        <w:footnoteReference w:id="9"/>
      </w:r>
      <w:r w:rsidRPr="00285F36">
        <w:rPr>
          <w:rFonts w:ascii="Times New Roman" w:hAnsi="Times New Roman" w:cs="Times New Roman"/>
          <w:sz w:val="28"/>
          <w:szCs w:val="28"/>
        </w:rPr>
        <w:t>, -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отмечает тот же автор.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Глубокое переживание эстетического чувства неразрывно со способностью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эстетического суждения, т.е. с эстетической оценкой явлений искусства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жизни. А.К. Дремов эстетическую оценку определяет, как оценку,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основанную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 определенных эстетических принципах, на глубоком понимании сущности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эстетического, которое предполагает анализ, возможность доказательства,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аргументации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A214EC" w:rsidRPr="00285F36">
        <w:rPr>
          <w:rStyle w:val="a8"/>
          <w:rFonts w:ascii="Times New Roman" w:hAnsi="Times New Roman"/>
          <w:sz w:val="28"/>
          <w:szCs w:val="28"/>
        </w:rPr>
        <w:footnoteReference w:id="10"/>
      </w:r>
      <w:r w:rsidRPr="00285F36">
        <w:rPr>
          <w:rFonts w:ascii="Times New Roman" w:hAnsi="Times New Roman" w:cs="Times New Roman"/>
          <w:sz w:val="28"/>
          <w:szCs w:val="28"/>
        </w:rPr>
        <w:t>. Сравни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вая с определением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 Лихачева. «</w:t>
      </w:r>
      <w:r w:rsidRPr="00285F36">
        <w:rPr>
          <w:rFonts w:ascii="Times New Roman" w:hAnsi="Times New Roman" w:cs="Times New Roman"/>
          <w:sz w:val="28"/>
          <w:szCs w:val="28"/>
        </w:rPr>
        <w:t>Эстетическое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суждение - доказательная, обоснованная оценка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явлений общественной </w:t>
      </w:r>
      <w:r w:rsidRPr="00285F36">
        <w:rPr>
          <w:rFonts w:ascii="Times New Roman" w:hAnsi="Times New Roman" w:cs="Times New Roman"/>
          <w:sz w:val="28"/>
          <w:szCs w:val="28"/>
        </w:rPr>
        <w:t>жизни,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искусства,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природы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A214EC" w:rsidRPr="00285F36">
        <w:rPr>
          <w:rStyle w:val="a8"/>
          <w:rFonts w:ascii="Times New Roman" w:hAnsi="Times New Roman"/>
          <w:sz w:val="28"/>
          <w:szCs w:val="28"/>
        </w:rPr>
        <w:footnoteReference w:id="11"/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, - можно убедиться, что </w:t>
      </w:r>
      <w:r w:rsidRPr="00285F36">
        <w:rPr>
          <w:rFonts w:ascii="Times New Roman" w:hAnsi="Times New Roman" w:cs="Times New Roman"/>
          <w:sz w:val="28"/>
          <w:szCs w:val="28"/>
        </w:rPr>
        <w:t>эти определения аналогичны.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Таким образом, одна из составных этой задачи - сформировать такие качества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ребенка, которые позволили бы ему дать самостоятельную с учетом возрастных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возможностей, критическую оценку любому произведению, высказать суждение по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поводу него и своего собственного психического состояния.</w:t>
      </w:r>
      <w:r w:rsidR="005D3356" w:rsidRPr="00285F36">
        <w:rPr>
          <w:rFonts w:ascii="Times New Roman" w:hAnsi="Times New Roman" w:cs="Times New Roman"/>
          <w:sz w:val="28"/>
          <w:szCs w:val="28"/>
        </w:rPr>
        <w:t xml:space="preserve"> Для того, чтобы ребенок смог оценивать то или иное произведение искусства или какое-либо явление в окружающей действительности с эстетической точки зрения, необходимо формировать в нем способность переживать эти явления, пропускать их через себя, через своё представление о мире, при этом сравнивая это представление с другим.</w:t>
      </w:r>
    </w:p>
    <w:p w:rsidR="005D4BA2" w:rsidRPr="00285F36" w:rsidRDefault="005D4BA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Третья задача 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эстетического воспитания связана с формированием у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каждого воспитуемого эстетической творческой способности. Главное состоит 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том, ч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тобы </w:t>
      </w:r>
      <w:r w:rsidRPr="00285F36">
        <w:rPr>
          <w:rFonts w:ascii="Times New Roman" w:hAnsi="Times New Roman" w:cs="Times New Roman"/>
          <w:sz w:val="28"/>
          <w:szCs w:val="28"/>
        </w:rPr>
        <w:t>воспитать, развить такие качества, потребности и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личности, которые превращают индивида в активного созидателя, творца 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эстетических ценностей, позволяют ему н</w:t>
      </w:r>
      <w:r w:rsidRPr="00285F36">
        <w:rPr>
          <w:rFonts w:ascii="Times New Roman" w:hAnsi="Times New Roman" w:cs="Times New Roman"/>
          <w:sz w:val="28"/>
          <w:szCs w:val="28"/>
        </w:rPr>
        <w:t xml:space="preserve">е только наслаждаться красотой </w:t>
      </w:r>
      <w:r w:rsidR="0087245D" w:rsidRPr="00285F36">
        <w:rPr>
          <w:rFonts w:ascii="Times New Roman" w:hAnsi="Times New Roman" w:cs="Times New Roman"/>
          <w:sz w:val="28"/>
          <w:szCs w:val="28"/>
        </w:rPr>
        <w:t>мира,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но и преобразовывать его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 законам красоты.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Суть этой задачи заключается в том, что ребенок должен не только знать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прекрасное, уметь им любоваться и оценивать, а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он еще должен и сам </w:t>
      </w:r>
      <w:r w:rsidRPr="00285F36">
        <w:rPr>
          <w:rFonts w:ascii="Times New Roman" w:hAnsi="Times New Roman" w:cs="Times New Roman"/>
          <w:sz w:val="28"/>
          <w:szCs w:val="28"/>
        </w:rPr>
        <w:t>активно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участвовать в создании прекрасного в искусстве, </w:t>
      </w:r>
      <w:r w:rsidR="005D4BA2" w:rsidRPr="00285F36">
        <w:rPr>
          <w:rFonts w:ascii="Times New Roman" w:hAnsi="Times New Roman" w:cs="Times New Roman"/>
          <w:sz w:val="28"/>
          <w:szCs w:val="28"/>
        </w:rPr>
        <w:t>жизни, труде,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поведении,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отношениях. А.В. Луначарский подчеркивал, что человек научается всесторонне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понимать красоту лишь тогда, когда сам принимает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участие в ее творческом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создании в искусстве, труде, общественной жизни.</w:t>
      </w:r>
    </w:p>
    <w:p w:rsidR="005D4BA2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Рассмотренные нами задачи частично отражают сущность эстетического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воспитания, однако, мы рассмотрели лишь педагогические подходы к этой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проблеме.</w:t>
      </w:r>
    </w:p>
    <w:p w:rsidR="00510F68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Помимо педагогических подходов существуют и психологические. Их суть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состоит в том, что в процессе эстетического воспитания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у </w:t>
      </w:r>
      <w:r w:rsidRPr="00285F36">
        <w:rPr>
          <w:rFonts w:ascii="Times New Roman" w:hAnsi="Times New Roman" w:cs="Times New Roman"/>
          <w:sz w:val="28"/>
          <w:szCs w:val="28"/>
        </w:rPr>
        <w:t>ребенка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формируется эстетическое сознание. Эстетическое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сознание педагоги </w:t>
      </w:r>
      <w:r w:rsidRPr="00285F36">
        <w:rPr>
          <w:rFonts w:ascii="Times New Roman" w:hAnsi="Times New Roman" w:cs="Times New Roman"/>
          <w:sz w:val="28"/>
          <w:szCs w:val="28"/>
        </w:rPr>
        <w:t>и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психологи подразделяют на ряд категорий, которые отражают психологическую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сущность эстетического воспитания и позволяют судить о степени эстетической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культуры человека. Большинство исследователей выделяют следующие категории: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восприятия, эстетического вкуса, эстетического идеала,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эстетической оценки.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Лихачев 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выделяет </w:t>
      </w:r>
      <w:r w:rsidRPr="00285F36">
        <w:rPr>
          <w:rFonts w:ascii="Times New Roman" w:hAnsi="Times New Roman" w:cs="Times New Roman"/>
          <w:sz w:val="28"/>
          <w:szCs w:val="28"/>
        </w:rPr>
        <w:t>также эстетическое чувство,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эстетическую потребность и эстетическое суждение</w:t>
      </w:r>
      <w:r w:rsidRPr="00285F36">
        <w:rPr>
          <w:rFonts w:ascii="Times New Roman" w:hAnsi="Times New Roman" w:cs="Times New Roman"/>
          <w:sz w:val="28"/>
          <w:szCs w:val="28"/>
        </w:rPr>
        <w:t>. Эстетическое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суждение выделяет также и профессор, доктор</w:t>
      </w:r>
      <w:r w:rsidR="005D3356" w:rsidRPr="00285F36">
        <w:rPr>
          <w:rFonts w:ascii="Times New Roman" w:hAnsi="Times New Roman" w:cs="Times New Roman"/>
          <w:sz w:val="28"/>
          <w:szCs w:val="28"/>
        </w:rPr>
        <w:t xml:space="preserve"> философских наук Г.З. Апресян. </w:t>
      </w:r>
      <w:r w:rsidRPr="00285F36">
        <w:rPr>
          <w:rFonts w:ascii="Times New Roman" w:hAnsi="Times New Roman" w:cs="Times New Roman"/>
          <w:sz w:val="28"/>
          <w:szCs w:val="28"/>
        </w:rPr>
        <w:t xml:space="preserve">Наряду с </w:t>
      </w:r>
      <w:r w:rsidR="005D3356" w:rsidRPr="00285F36">
        <w:rPr>
          <w:rFonts w:ascii="Times New Roman" w:hAnsi="Times New Roman" w:cs="Times New Roman"/>
          <w:sz w:val="28"/>
          <w:szCs w:val="28"/>
        </w:rPr>
        <w:t>оценкой, суждением, переживанием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важнейшим элементом эстетического сознания является</w:t>
      </w:r>
      <w:r w:rsidR="005D4BA2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эстетическое восприятие. Восприятие - начальный этап общения с искусством и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красотой действительности. От его полноты, яркости, глубины зависят все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последующие эстетические переживания, формирование художественно-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эстетических </w:t>
      </w:r>
      <w:r w:rsidRPr="00285F36">
        <w:rPr>
          <w:rFonts w:ascii="Times New Roman" w:hAnsi="Times New Roman" w:cs="Times New Roman"/>
          <w:sz w:val="28"/>
          <w:szCs w:val="28"/>
        </w:rPr>
        <w:t xml:space="preserve">идеалов и вкусов.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Лихачев эстетическое восприятие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характеризует, как: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способность человека вычленять в явлениях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действительности и искусства процессы, свойства, качества, пробуждающие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эстетические чувства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B136F3" w:rsidRPr="00285F36">
        <w:rPr>
          <w:rStyle w:val="a8"/>
          <w:rFonts w:ascii="Times New Roman" w:hAnsi="Times New Roman"/>
          <w:sz w:val="28"/>
          <w:szCs w:val="28"/>
        </w:rPr>
        <w:footnoteReference w:id="12"/>
      </w:r>
      <w:r w:rsidRPr="00285F36">
        <w:rPr>
          <w:rFonts w:ascii="Times New Roman" w:hAnsi="Times New Roman" w:cs="Times New Roman"/>
          <w:sz w:val="28"/>
          <w:szCs w:val="28"/>
        </w:rPr>
        <w:t>. Только так возможно полноценное освоение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явления, его содержания, формы. Это требует развития у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ребенка способности тонкого различения формы, цвета, оценки композиции,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музыкального слуха, различения тональности, оттенков звука и других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особенностей эмоционально-чувственной сферы. Развитие культуры восприятия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есть начало эстетического отношения к миру.</w:t>
      </w:r>
    </w:p>
    <w:p w:rsidR="00510F68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Эстетические явления действительности и искусства, глубоко воспринятые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людьми, способны порождать богатый эмоциональный отклик. Эмоциональный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отклик, по мнению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Лихачева, является основой эстетического чувства.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Оно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 представляет собой «</w:t>
      </w:r>
      <w:r w:rsidRPr="00285F36">
        <w:rPr>
          <w:rFonts w:ascii="Times New Roman" w:hAnsi="Times New Roman" w:cs="Times New Roman"/>
          <w:sz w:val="28"/>
          <w:szCs w:val="28"/>
        </w:rPr>
        <w:t>социально-обусловленное субъективное эмоциональное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переживание, рожденное оценочным отношением человека </w:t>
      </w:r>
      <w:r w:rsidR="00510F68" w:rsidRPr="00285F36">
        <w:rPr>
          <w:rFonts w:ascii="Times New Roman" w:hAnsi="Times New Roman" w:cs="Times New Roman"/>
          <w:sz w:val="28"/>
          <w:szCs w:val="28"/>
        </w:rPr>
        <w:t>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эстетическому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FC6735" w:rsidRPr="00285F36">
        <w:rPr>
          <w:rFonts w:ascii="Times New Roman" w:hAnsi="Times New Roman" w:cs="Times New Roman"/>
          <w:sz w:val="28"/>
          <w:szCs w:val="28"/>
        </w:rPr>
        <w:t>явлению или предмету»</w:t>
      </w:r>
      <w:r w:rsidR="00F21D8C" w:rsidRPr="00285F36">
        <w:rPr>
          <w:rStyle w:val="a8"/>
          <w:rFonts w:ascii="Times New Roman" w:hAnsi="Times New Roman"/>
          <w:sz w:val="28"/>
          <w:szCs w:val="28"/>
        </w:rPr>
        <w:footnoteReference w:id="13"/>
      </w:r>
      <w:r w:rsidR="00F21D8C" w:rsidRPr="00285F36">
        <w:rPr>
          <w:rFonts w:ascii="Times New Roman" w:hAnsi="Times New Roman" w:cs="Times New Roman"/>
          <w:sz w:val="28"/>
          <w:szCs w:val="28"/>
        </w:rPr>
        <w:t>.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F68" w:rsidRPr="00285F36" w:rsidRDefault="00510F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зависимости от содержания, яркости эстетические явления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способны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возбуждать в человеке чувства духовного наслаждения или </w:t>
      </w:r>
      <w:r w:rsidR="0087245D" w:rsidRPr="00285F36">
        <w:rPr>
          <w:rFonts w:ascii="Times New Roman" w:hAnsi="Times New Roman" w:cs="Times New Roman"/>
          <w:sz w:val="28"/>
          <w:szCs w:val="28"/>
        </w:rPr>
        <w:t>отвращения,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возвышенные переживания или ужас, страх или смех.</w:t>
      </w:r>
    </w:p>
    <w:p w:rsidR="00510F68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Д.Б. Лихачев отмечает, что, испытывая такие эмоции неоднократно, в человеке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формируется эстетическая потребность, которая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представляет собой</w:t>
      </w:r>
      <w:r w:rsidR="00FC6735" w:rsidRPr="00285F36">
        <w:rPr>
          <w:rFonts w:ascii="Times New Roman" w:hAnsi="Times New Roman" w:cs="Times New Roman"/>
          <w:sz w:val="28"/>
          <w:szCs w:val="28"/>
        </w:rPr>
        <w:t xml:space="preserve"> «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устойчивую нужду в общении с художественно-эстетическими </w:t>
      </w:r>
      <w:r w:rsidRPr="00285F36">
        <w:rPr>
          <w:rFonts w:ascii="Times New Roman" w:hAnsi="Times New Roman" w:cs="Times New Roman"/>
          <w:sz w:val="28"/>
          <w:szCs w:val="28"/>
        </w:rPr>
        <w:t>ценностями,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вы</w:t>
      </w:r>
      <w:r w:rsidR="00510F68" w:rsidRPr="00285F36">
        <w:rPr>
          <w:rFonts w:ascii="Times New Roman" w:hAnsi="Times New Roman" w:cs="Times New Roman"/>
          <w:sz w:val="28"/>
          <w:szCs w:val="28"/>
        </w:rPr>
        <w:t>зывающими глубокие переживания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510F68" w:rsidRPr="00285F36">
        <w:rPr>
          <w:rFonts w:ascii="Times New Roman" w:hAnsi="Times New Roman" w:cs="Times New Roman"/>
          <w:sz w:val="28"/>
          <w:szCs w:val="28"/>
        </w:rPr>
        <w:t>.</w:t>
      </w:r>
    </w:p>
    <w:p w:rsidR="00510F68" w:rsidRPr="00285F36" w:rsidRDefault="0087245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Центральным звеном эстетического сознания является эстетический идеал.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Эстетический идеал - представление человека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о совершенной красоте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явлений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материального, духовно-интеллектуального, нравственного и художественного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мира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F21D8C" w:rsidRPr="00285F36">
        <w:rPr>
          <w:rStyle w:val="a8"/>
          <w:rFonts w:ascii="Times New Roman" w:hAnsi="Times New Roman"/>
          <w:sz w:val="28"/>
          <w:szCs w:val="28"/>
        </w:rPr>
        <w:footnoteReference w:id="14"/>
      </w:r>
      <w:r w:rsidRPr="00285F36">
        <w:rPr>
          <w:rFonts w:ascii="Times New Roman" w:hAnsi="Times New Roman" w:cs="Times New Roman"/>
          <w:sz w:val="28"/>
          <w:szCs w:val="28"/>
        </w:rPr>
        <w:t>. То есть, это представление о совершенной красоте в природе,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обществе, человеке, труде и искусстве. Н.А. Кушаев отмечает, что для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школьного возраста характерна неустойчивость представлений об эстетическом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FC6735" w:rsidRPr="00285F36">
        <w:rPr>
          <w:rFonts w:ascii="Times New Roman" w:hAnsi="Times New Roman" w:cs="Times New Roman"/>
          <w:sz w:val="28"/>
          <w:szCs w:val="28"/>
        </w:rPr>
        <w:t>идеале. «</w:t>
      </w:r>
      <w:r w:rsidRPr="00285F36">
        <w:rPr>
          <w:rFonts w:ascii="Times New Roman" w:hAnsi="Times New Roman" w:cs="Times New Roman"/>
          <w:sz w:val="28"/>
          <w:szCs w:val="28"/>
        </w:rPr>
        <w:t>Школьник способен ответить на вопрос, какое произведение того или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иного искусства больше всего нравится ему. Он называет книги, картины,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музыкальные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произведения. Эти произведения являются показателем его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художественного или эстетического вкуса, даже дают ключ к пониманию его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идеалов, но не являются конкретными при</w:t>
      </w:r>
      <w:r w:rsidR="00510F68" w:rsidRPr="00285F36">
        <w:rPr>
          <w:rFonts w:ascii="Times New Roman" w:hAnsi="Times New Roman" w:cs="Times New Roman"/>
          <w:sz w:val="28"/>
          <w:szCs w:val="28"/>
        </w:rPr>
        <w:t>мерами, характеризующими идеал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. </w:t>
      </w:r>
      <w:r w:rsidRPr="00285F36">
        <w:rPr>
          <w:rFonts w:ascii="Times New Roman" w:hAnsi="Times New Roman" w:cs="Times New Roman"/>
          <w:sz w:val="28"/>
          <w:szCs w:val="28"/>
        </w:rPr>
        <w:t xml:space="preserve">Возможно, причина этого в недостатке жизненного 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опыта </w:t>
      </w:r>
      <w:r w:rsidRPr="00285F36">
        <w:rPr>
          <w:rFonts w:ascii="Times New Roman" w:hAnsi="Times New Roman" w:cs="Times New Roman"/>
          <w:sz w:val="28"/>
          <w:szCs w:val="28"/>
        </w:rPr>
        <w:t>ребенка,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недостаточными знаниями в области литературы и искусства, что ограничивает</w:t>
      </w:r>
      <w:r w:rsidR="00510F68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возможности формирования идеала.</w:t>
      </w:r>
    </w:p>
    <w:p w:rsidR="00B912F3" w:rsidRPr="00285F36" w:rsidRDefault="00510F68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Еще одна </w:t>
      </w:r>
      <w:r w:rsidR="0087245D" w:rsidRPr="00285F36">
        <w:rPr>
          <w:rFonts w:ascii="Times New Roman" w:hAnsi="Times New Roman" w:cs="Times New Roman"/>
          <w:sz w:val="28"/>
          <w:szCs w:val="28"/>
        </w:rPr>
        <w:t>категория эстетического воспитания - сложное социально-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психологическое образование - эстетический вкус. А.И. Буров определяет его,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как «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относительно устойчивое свойство </w:t>
      </w:r>
      <w:r w:rsidRPr="00285F36">
        <w:rPr>
          <w:rFonts w:ascii="Times New Roman" w:hAnsi="Times New Roman" w:cs="Times New Roman"/>
          <w:sz w:val="28"/>
          <w:szCs w:val="28"/>
        </w:rPr>
        <w:t xml:space="preserve">личности, в котором закреплены </w:t>
      </w:r>
      <w:r w:rsidR="0087245D" w:rsidRPr="00285F36">
        <w:rPr>
          <w:rFonts w:ascii="Times New Roman" w:hAnsi="Times New Roman" w:cs="Times New Roman"/>
          <w:sz w:val="28"/>
          <w:szCs w:val="28"/>
        </w:rPr>
        <w:t>нормы,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предпочтения,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служащие личным критерием для эстетической оценки </w:t>
      </w:r>
      <w:r w:rsidR="0087245D" w:rsidRPr="00285F36">
        <w:rPr>
          <w:rFonts w:ascii="Times New Roman" w:hAnsi="Times New Roman" w:cs="Times New Roman"/>
          <w:sz w:val="28"/>
          <w:szCs w:val="28"/>
        </w:rPr>
        <w:t>предметов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или явлений</w:t>
      </w:r>
      <w:r w:rsidRPr="00285F36">
        <w:rPr>
          <w:rFonts w:ascii="Times New Roman" w:hAnsi="Times New Roman" w:cs="Times New Roman"/>
          <w:sz w:val="28"/>
          <w:szCs w:val="28"/>
        </w:rPr>
        <w:t>»</w:t>
      </w:r>
      <w:r w:rsidR="00F47D92" w:rsidRPr="00285F36">
        <w:rPr>
          <w:rStyle w:val="a8"/>
          <w:rFonts w:ascii="Times New Roman" w:hAnsi="Times New Roman"/>
          <w:sz w:val="28"/>
          <w:szCs w:val="28"/>
        </w:rPr>
        <w:footnoteReference w:id="15"/>
      </w:r>
      <w:r w:rsidRPr="00285F36">
        <w:rPr>
          <w:rFonts w:ascii="Times New Roman" w:hAnsi="Times New Roman" w:cs="Times New Roman"/>
          <w:sz w:val="28"/>
          <w:szCs w:val="28"/>
        </w:rPr>
        <w:t xml:space="preserve">. Д.Б. Неменский определяет 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</w:t>
      </w:r>
      <w:r w:rsidRPr="00285F36">
        <w:rPr>
          <w:rFonts w:ascii="Times New Roman" w:hAnsi="Times New Roman" w:cs="Times New Roman"/>
          <w:sz w:val="28"/>
          <w:szCs w:val="28"/>
        </w:rPr>
        <w:t>еский вкус,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как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"невосприимчивость </w:t>
      </w:r>
      <w:r w:rsidRPr="00285F36">
        <w:rPr>
          <w:rFonts w:ascii="Times New Roman" w:hAnsi="Times New Roman" w:cs="Times New Roman"/>
          <w:sz w:val="28"/>
          <w:szCs w:val="28"/>
        </w:rPr>
        <w:t>к художественным суррогатам" и «жажду общения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с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подлинным искусством</w:t>
      </w:r>
      <w:r w:rsidRPr="00285F36">
        <w:rPr>
          <w:rFonts w:ascii="Times New Roman" w:hAnsi="Times New Roman" w:cs="Times New Roman"/>
          <w:sz w:val="28"/>
          <w:szCs w:val="28"/>
        </w:rPr>
        <w:t>»</w:t>
      </w:r>
      <w:r w:rsidR="0087245D" w:rsidRPr="00285F36">
        <w:rPr>
          <w:rFonts w:ascii="Times New Roman" w:hAnsi="Times New Roman" w:cs="Times New Roman"/>
          <w:sz w:val="28"/>
          <w:szCs w:val="28"/>
        </w:rPr>
        <w:t>. Но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возможно более четким является определение,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данное А.К.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Дремовым: </w:t>
      </w:r>
      <w:r w:rsidR="00FC6735" w:rsidRPr="00285F36">
        <w:rPr>
          <w:rFonts w:ascii="Times New Roman" w:hAnsi="Times New Roman" w:cs="Times New Roman"/>
          <w:sz w:val="28"/>
          <w:szCs w:val="28"/>
        </w:rPr>
        <w:t>«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Эстетический вкус - это способность непосредственно, по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впечатлению, без особого анализа чувствовать, отличать подлинно прекрасное,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подлинные эстетические достоинства явлений природы, общественной жизни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="00FC6735" w:rsidRPr="00285F36">
        <w:rPr>
          <w:rFonts w:ascii="Times New Roman" w:hAnsi="Times New Roman" w:cs="Times New Roman"/>
          <w:sz w:val="28"/>
          <w:szCs w:val="28"/>
        </w:rPr>
        <w:t>»</w:t>
      </w:r>
      <w:r w:rsidRPr="00285F36">
        <w:rPr>
          <w:rFonts w:ascii="Times New Roman" w:hAnsi="Times New Roman" w:cs="Times New Roman"/>
          <w:sz w:val="28"/>
          <w:szCs w:val="28"/>
        </w:rPr>
        <w:t>. «</w:t>
      </w:r>
      <w:r w:rsidR="0087245D" w:rsidRPr="00285F36">
        <w:rPr>
          <w:rFonts w:ascii="Times New Roman" w:hAnsi="Times New Roman" w:cs="Times New Roman"/>
          <w:sz w:val="28"/>
          <w:szCs w:val="28"/>
        </w:rPr>
        <w:t>Эстетический вкус формируется у человека в течение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многих лет, в период становления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личности»</w:t>
      </w:r>
      <w:r w:rsidR="00F47D92" w:rsidRPr="00285F36">
        <w:rPr>
          <w:rStyle w:val="a8"/>
          <w:rFonts w:ascii="Times New Roman" w:hAnsi="Times New Roman"/>
          <w:sz w:val="28"/>
          <w:szCs w:val="28"/>
        </w:rPr>
        <w:footnoteReference w:id="16"/>
      </w:r>
      <w:r w:rsidRPr="00285F36">
        <w:rPr>
          <w:rFonts w:ascii="Times New Roman" w:hAnsi="Times New Roman" w:cs="Times New Roman"/>
          <w:sz w:val="28"/>
          <w:szCs w:val="28"/>
        </w:rPr>
        <w:t xml:space="preserve">. 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В </w:t>
      </w:r>
      <w:r w:rsidRPr="00285F36">
        <w:rPr>
          <w:rFonts w:ascii="Times New Roman" w:hAnsi="Times New Roman" w:cs="Times New Roman"/>
          <w:sz w:val="28"/>
          <w:szCs w:val="28"/>
        </w:rPr>
        <w:t>школе ребенок имеет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возможность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систематически знакомиться с явлениями искусства. Учителю не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доставляет</w:t>
      </w:r>
      <w:r w:rsidRPr="00285F36">
        <w:rPr>
          <w:rFonts w:ascii="Times New Roman" w:hAnsi="Times New Roman" w:cs="Times New Roman"/>
          <w:sz w:val="28"/>
          <w:szCs w:val="28"/>
        </w:rPr>
        <w:t xml:space="preserve"> трудности акцентировать внимание учащегося на эстетических качествах </w:t>
      </w:r>
      <w:r w:rsidR="0087245D" w:rsidRPr="00285F36">
        <w:rPr>
          <w:rFonts w:ascii="Times New Roman" w:hAnsi="Times New Roman" w:cs="Times New Roman"/>
          <w:sz w:val="28"/>
          <w:szCs w:val="28"/>
        </w:rPr>
        <w:t>явлен</w:t>
      </w:r>
      <w:r w:rsidRPr="00285F36">
        <w:rPr>
          <w:rFonts w:ascii="Times New Roman" w:hAnsi="Times New Roman" w:cs="Times New Roman"/>
          <w:sz w:val="28"/>
          <w:szCs w:val="28"/>
        </w:rPr>
        <w:t>ий жизни и искусства. Таким образом, постепенно у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 учащегося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 xml:space="preserve">развивается </w:t>
      </w:r>
      <w:r w:rsidRPr="00285F36">
        <w:rPr>
          <w:rFonts w:ascii="Times New Roman" w:hAnsi="Times New Roman" w:cs="Times New Roman"/>
          <w:sz w:val="28"/>
          <w:szCs w:val="28"/>
        </w:rPr>
        <w:t xml:space="preserve">комплекс представлений, характеризующих его </w:t>
      </w:r>
      <w:r w:rsidR="0087245D" w:rsidRPr="00285F36">
        <w:rPr>
          <w:rFonts w:ascii="Times New Roman" w:hAnsi="Times New Roman" w:cs="Times New Roman"/>
          <w:sz w:val="28"/>
          <w:szCs w:val="28"/>
        </w:rPr>
        <w:t>личные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7245D" w:rsidRPr="00285F36">
        <w:rPr>
          <w:rFonts w:ascii="Times New Roman" w:hAnsi="Times New Roman" w:cs="Times New Roman"/>
          <w:sz w:val="28"/>
          <w:szCs w:val="28"/>
        </w:rPr>
        <w:t>предпочтения, симпатии.</w:t>
      </w:r>
    </w:p>
    <w:p w:rsidR="00D646CD" w:rsidRPr="00285F36" w:rsidRDefault="00C34CB3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Таким образом, о</w:t>
      </w:r>
      <w:r w:rsidR="00771490" w:rsidRPr="00285F36">
        <w:rPr>
          <w:rFonts w:ascii="Times New Roman" w:hAnsi="Times New Roman" w:cs="Times New Roman"/>
          <w:sz w:val="28"/>
          <w:szCs w:val="28"/>
        </w:rPr>
        <w:t>сновная задача эстетического воспитания –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771490" w:rsidRPr="00285F36">
        <w:rPr>
          <w:rFonts w:ascii="Times New Roman" w:hAnsi="Times New Roman" w:cs="Times New Roman"/>
          <w:sz w:val="28"/>
          <w:szCs w:val="28"/>
        </w:rPr>
        <w:t xml:space="preserve">развитие сопереживания в индивиде, сопереживающей индивидуальности. </w:t>
      </w:r>
      <w:r w:rsidRPr="00285F36">
        <w:rPr>
          <w:rFonts w:ascii="Times New Roman" w:hAnsi="Times New Roman" w:cs="Times New Roman"/>
          <w:sz w:val="28"/>
          <w:szCs w:val="28"/>
        </w:rPr>
        <w:t>Следовательно</w:t>
      </w:r>
      <w:r w:rsidR="001D11EE" w:rsidRPr="00285F36">
        <w:rPr>
          <w:rFonts w:ascii="Times New Roman" w:hAnsi="Times New Roman" w:cs="Times New Roman"/>
          <w:sz w:val="28"/>
          <w:szCs w:val="28"/>
        </w:rPr>
        <w:t>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все остальные </w:t>
      </w:r>
      <w:r w:rsidR="005D3356" w:rsidRPr="00285F36">
        <w:rPr>
          <w:rFonts w:ascii="Times New Roman" w:hAnsi="Times New Roman" w:cs="Times New Roman"/>
          <w:sz w:val="28"/>
          <w:szCs w:val="28"/>
        </w:rPr>
        <w:t>элементы эстетического воспитания</w:t>
      </w:r>
      <w:r w:rsidRPr="00285F36">
        <w:rPr>
          <w:rFonts w:ascii="Times New Roman" w:hAnsi="Times New Roman" w:cs="Times New Roman"/>
          <w:sz w:val="28"/>
          <w:szCs w:val="28"/>
        </w:rPr>
        <w:t>, такие как вкус, идеал,</w:t>
      </w:r>
      <w:r w:rsidR="0075696A" w:rsidRPr="00285F36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5D3356" w:rsidRPr="00285F36">
        <w:rPr>
          <w:rFonts w:ascii="Times New Roman" w:hAnsi="Times New Roman" w:cs="Times New Roman"/>
          <w:sz w:val="28"/>
          <w:szCs w:val="28"/>
        </w:rPr>
        <w:t xml:space="preserve"> воспринимать и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 оценивать</w:t>
      </w:r>
      <w:r w:rsidR="005D3356" w:rsidRPr="00285F36">
        <w:rPr>
          <w:rFonts w:ascii="Times New Roman" w:hAnsi="Times New Roman" w:cs="Times New Roman"/>
          <w:sz w:val="28"/>
          <w:szCs w:val="28"/>
        </w:rPr>
        <w:t xml:space="preserve"> произведения искусства 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нужны учащемуся для того, чтобы стать индивидуальностью, которая может </w:t>
      </w:r>
      <w:r w:rsidR="005D3356" w:rsidRPr="00285F36">
        <w:rPr>
          <w:rFonts w:ascii="Times New Roman" w:hAnsi="Times New Roman" w:cs="Times New Roman"/>
          <w:sz w:val="28"/>
          <w:szCs w:val="28"/>
        </w:rPr>
        <w:t>пропускать через себя явления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1D11EE" w:rsidRPr="00285F36">
        <w:rPr>
          <w:rFonts w:ascii="Times New Roman" w:hAnsi="Times New Roman" w:cs="Times New Roman"/>
          <w:sz w:val="28"/>
          <w:szCs w:val="28"/>
        </w:rPr>
        <w:t>окружающ</w:t>
      </w:r>
      <w:r w:rsidR="005D3356" w:rsidRPr="00285F36">
        <w:rPr>
          <w:rFonts w:ascii="Times New Roman" w:hAnsi="Times New Roman" w:cs="Times New Roman"/>
          <w:sz w:val="28"/>
          <w:szCs w:val="28"/>
        </w:rPr>
        <w:t>ей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 действительност</w:t>
      </w:r>
      <w:r w:rsidR="005D3356" w:rsidRPr="00285F36">
        <w:rPr>
          <w:rFonts w:ascii="Times New Roman" w:hAnsi="Times New Roman" w:cs="Times New Roman"/>
          <w:sz w:val="28"/>
          <w:szCs w:val="28"/>
        </w:rPr>
        <w:t>и</w:t>
      </w:r>
      <w:r w:rsidR="001D11EE" w:rsidRPr="00285F36">
        <w:rPr>
          <w:rFonts w:ascii="Times New Roman" w:hAnsi="Times New Roman" w:cs="Times New Roman"/>
          <w:sz w:val="28"/>
          <w:szCs w:val="28"/>
        </w:rPr>
        <w:t xml:space="preserve"> и эстетически её оценивать, исходя не только из своего собственного восприятия, но и видеть эту действительность глазами другого.</w:t>
      </w:r>
      <w:r w:rsidR="0008587E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B31" w:rsidRPr="00285F36" w:rsidRDefault="0008587E" w:rsidP="00285F36">
      <w:pPr>
        <w:pStyle w:val="HTML"/>
        <w:numPr>
          <w:ins w:id="3" w:author="Сенько" w:date="2008-02-21T12:50:00Z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Все элементы эстетического воспитания тесно взаимосвязаны между собой, ведь от того</w:t>
      </w:r>
      <w:r w:rsidR="0075696A" w:rsidRPr="00285F36">
        <w:rPr>
          <w:rFonts w:ascii="Times New Roman" w:hAnsi="Times New Roman" w:cs="Times New Roman"/>
          <w:sz w:val="28"/>
          <w:szCs w:val="28"/>
        </w:rPr>
        <w:t>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какой эстетический идеал сформируется в голове ребенка зависит, как он будет воспринимать произведение искусства, каким образом и по каким критериям его оценивать, будет ли он сопереживать автору произведения, его героям и все это будет свидетельствовать о его эстетическом</w:t>
      </w:r>
      <w:r w:rsidR="00617B31" w:rsidRPr="00285F36">
        <w:rPr>
          <w:rFonts w:ascii="Times New Roman" w:hAnsi="Times New Roman" w:cs="Times New Roman"/>
          <w:sz w:val="28"/>
          <w:szCs w:val="28"/>
        </w:rPr>
        <w:t xml:space="preserve"> вкусе.</w:t>
      </w:r>
    </w:p>
    <w:p w:rsidR="007511BD" w:rsidRPr="00285F36" w:rsidRDefault="007511B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76" w:rsidRPr="00285F36" w:rsidRDefault="00B812DB" w:rsidP="00285F36">
      <w:pPr>
        <w:pStyle w:val="HTML"/>
        <w:numPr>
          <w:ins w:id="4" w:author="Сенько" w:date="2008-04-01T10:07:00Z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1.3</w:t>
      </w:r>
      <w:r w:rsidR="00037F76" w:rsidRPr="00285F36">
        <w:rPr>
          <w:rFonts w:ascii="Times New Roman" w:hAnsi="Times New Roman" w:cs="Times New Roman"/>
          <w:sz w:val="28"/>
          <w:szCs w:val="28"/>
        </w:rPr>
        <w:t xml:space="preserve"> Особенности эстетического воспитания в школьном возрасте</w:t>
      </w:r>
    </w:p>
    <w:p w:rsidR="00B812DB" w:rsidRPr="00285F36" w:rsidRDefault="00B812DB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7A2" w:rsidRPr="00285F36" w:rsidRDefault="004407A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Эстетическому отношению свойственна возрастная постепенность</w:t>
      </w:r>
    </w:p>
    <w:p w:rsidR="004407A2" w:rsidRPr="00285F36" w:rsidRDefault="004407A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становления, об этом следует помнить при планировании учебных задач, содержание которых должно соответствовать возможностям и средствам ребенка на данном этапе его развития, учитывая </w:t>
      </w:r>
      <w:r w:rsidR="007511BD" w:rsidRPr="00285F36">
        <w:rPr>
          <w:rFonts w:ascii="Times New Roman" w:hAnsi="Times New Roman" w:cs="Times New Roman"/>
          <w:sz w:val="28"/>
          <w:szCs w:val="28"/>
        </w:rPr>
        <w:t>физиологические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 психические данные ребенка.</w:t>
      </w:r>
    </w:p>
    <w:p w:rsidR="00870D1A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Уже отмечалось, что очень трудно формировать эстетические идеалы, художественный вкус, когда человеческая личность уже сложилась. Эстетическое развитие личности начинается в раннем детстве. Чтобы взрослый человек стал духовно богатым, надо обратить особое внимание на эстетическое воспитание детей дошкольного и младшего школьного возраста. Б.Т. Лихачев пишет: «Период дошкольного и младшего школьного детства является едва ли не самым решающим с точки зрения эстетического воспитания и формирования нравственно-эстетического отношения к жизни»</w:t>
      </w:r>
      <w:r w:rsidR="00632526" w:rsidRPr="00285F36">
        <w:rPr>
          <w:rStyle w:val="a8"/>
          <w:rFonts w:ascii="Times New Roman" w:hAnsi="Times New Roman"/>
          <w:sz w:val="28"/>
          <w:szCs w:val="28"/>
        </w:rPr>
        <w:footnoteReference w:id="17"/>
      </w:r>
      <w:r w:rsidRPr="00285F36">
        <w:rPr>
          <w:rFonts w:ascii="Times New Roman" w:hAnsi="Times New Roman" w:cs="Times New Roman"/>
          <w:sz w:val="28"/>
          <w:szCs w:val="28"/>
        </w:rPr>
        <w:t xml:space="preserve">. Автор подчеркивает, что именно в этом возрасте осуществляется наиболее интенсивное формирование отношений к миру, которые постепенно превращаются в свойства личности </w:t>
      </w:r>
    </w:p>
    <w:p w:rsidR="00870D1A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Сущностные нравственно-эстетические качества личности закладываются в раннем периоде детства и сохраняются в более или менее неизменном виде на всю жизнь.</w:t>
      </w:r>
    </w:p>
    <w:p w:rsidR="00870D1A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Конечно, течение жизни что-то меняет и вносит свои коррективы, но именно в дошкольном и младшем школьном возрасте эстетическое воспитание является основой всей дальнейшей воспитательной работы. Одной из особенностей младшего школьного возраста является приход ребенка в школу. У него появляется новый ведущий вид деятельности - учеба. Главным человеком для ребенка становится учитель. Через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него дети познают мир, нормы общественного поведения. Взгляды учителя, его вкусы, предпочтения становятся их собственными. Из педагогического опыта А.С.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Макаренко известно, что общественно значимая цель, перспектива движения к ней, при неумелой постановке перед детьми оставляют их равнодушными 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наоборот. Яркий пример последовательной и убежденной работы самого педагога, его искренняя заинтересованность и энтузиазм легко поднимают детей на дела.</w:t>
      </w:r>
    </w:p>
    <w:p w:rsidR="00870D1A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Следующая особенность эстетического воспитания в младшем школьном возрасте связана с изменениями, происходящими в сфере познавательных процессов школьника. Например, формирование эстетических идеалов у детей, как части их мировоззрения, сложный и длительный процесс. Это отмечают все педагоги и психологи, упомянутые выше. В ходе воспитания жизненные отношения, идеалы претерпевают изменения. В отдельных условиях под влиянием товарищей, взрослых, произведений искусства, жизненных потрясений идеалы могут претерпевать коренные изменения. «Педагогическая суть процесса формирования эстетических идеалов у детей с учетом их возрастных особенностей состоит в том, чтобы с самого начала, с раннего детства, формировать устойчивые содержательные идеальные представления об обществе, о человеке, об отношениях между людьми, делая это в разнообразной, изменяющейся на каждом этапе новой и увлекательной форме»</w:t>
      </w:r>
      <w:r w:rsidR="00632526" w:rsidRPr="00285F36">
        <w:rPr>
          <w:rStyle w:val="a8"/>
          <w:rFonts w:ascii="Times New Roman" w:hAnsi="Times New Roman"/>
          <w:sz w:val="28"/>
          <w:szCs w:val="28"/>
        </w:rPr>
        <w:footnoteReference w:id="18"/>
      </w:r>
      <w:r w:rsidRPr="00285F36">
        <w:rPr>
          <w:rFonts w:ascii="Times New Roman" w:hAnsi="Times New Roman" w:cs="Times New Roman"/>
          <w:sz w:val="28"/>
          <w:szCs w:val="28"/>
        </w:rPr>
        <w:t>, - отмечает в своей работе Б.Т. Лихачев.</w:t>
      </w:r>
    </w:p>
    <w:p w:rsidR="00BF4F94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 младшего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школьного возраста происходят изменения в </w:t>
      </w:r>
      <w:r w:rsidRPr="00285F36">
        <w:rPr>
          <w:rFonts w:ascii="Times New Roman" w:hAnsi="Times New Roman" w:cs="Times New Roman"/>
          <w:sz w:val="28"/>
          <w:szCs w:val="28"/>
        </w:rPr>
        <w:t>мотивационной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сфере. Мотивы </w:t>
      </w:r>
      <w:r w:rsidRPr="00285F36">
        <w:rPr>
          <w:rFonts w:ascii="Times New Roman" w:hAnsi="Times New Roman" w:cs="Times New Roman"/>
          <w:sz w:val="28"/>
          <w:szCs w:val="28"/>
        </w:rPr>
        <w:t>отно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шения детей к искусству, красоте </w:t>
      </w:r>
      <w:r w:rsidRPr="00285F36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осознаются и дифференцируются. Д.Б. Ли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хачев отмечает в своей работе, что </w:t>
      </w:r>
      <w:r w:rsidRPr="00285F36">
        <w:rPr>
          <w:rFonts w:ascii="Times New Roman" w:hAnsi="Times New Roman" w:cs="Times New Roman"/>
          <w:sz w:val="28"/>
          <w:szCs w:val="28"/>
        </w:rPr>
        <w:t>к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познавательному стимулу в этом возрасте добавляется новый, </w:t>
      </w:r>
      <w:r w:rsidRPr="00285F36">
        <w:rPr>
          <w:rFonts w:ascii="Times New Roman" w:hAnsi="Times New Roman" w:cs="Times New Roman"/>
          <w:sz w:val="28"/>
          <w:szCs w:val="28"/>
        </w:rPr>
        <w:t>осознанный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мотив. </w:t>
      </w:r>
    </w:p>
    <w:p w:rsidR="00F024CE" w:rsidRPr="00285F36" w:rsidRDefault="00870D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Чувство красоты природы, окружающих людей, вещей создает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в р</w:t>
      </w:r>
      <w:r w:rsidRPr="00285F36">
        <w:rPr>
          <w:rFonts w:ascii="Times New Roman" w:hAnsi="Times New Roman" w:cs="Times New Roman"/>
          <w:sz w:val="28"/>
          <w:szCs w:val="28"/>
        </w:rPr>
        <w:t>ебенке</w:t>
      </w:r>
      <w:r w:rsidR="00BF4F9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особые эмоционально-психические состояния, возбуждает непосредственный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интерес к жизни, обостряет любознательность,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мышление, память. В </w:t>
      </w:r>
      <w:r w:rsidRPr="00285F36">
        <w:rPr>
          <w:rFonts w:ascii="Times New Roman" w:hAnsi="Times New Roman" w:cs="Times New Roman"/>
          <w:sz w:val="28"/>
          <w:szCs w:val="28"/>
        </w:rPr>
        <w:t>раннем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детстве ребята живут непосредственной, глубоко эмоциональной </w:t>
      </w:r>
      <w:r w:rsidRPr="00285F36">
        <w:rPr>
          <w:rFonts w:ascii="Times New Roman" w:hAnsi="Times New Roman" w:cs="Times New Roman"/>
          <w:sz w:val="28"/>
          <w:szCs w:val="28"/>
        </w:rPr>
        <w:t>жизнью.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Сил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ьные эмоциональные переживания надолго сохраняются в памяти, </w:t>
      </w:r>
      <w:r w:rsidRPr="00285F36">
        <w:rPr>
          <w:rFonts w:ascii="Times New Roman" w:hAnsi="Times New Roman" w:cs="Times New Roman"/>
          <w:sz w:val="28"/>
          <w:szCs w:val="28"/>
        </w:rPr>
        <w:t>нередко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превращаются в мотивы и стимулы поведения, облегчают процесс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выработки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убеждений, навыков и привычек поведения. В 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работе </w:t>
      </w:r>
      <w:r w:rsidRPr="00285F36">
        <w:rPr>
          <w:rFonts w:ascii="Times New Roman" w:hAnsi="Times New Roman" w:cs="Times New Roman"/>
          <w:sz w:val="28"/>
          <w:szCs w:val="28"/>
        </w:rPr>
        <w:t xml:space="preserve">Н.И. 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Киященко </w:t>
      </w:r>
      <w:r w:rsidRPr="00285F36">
        <w:rPr>
          <w:rFonts w:ascii="Times New Roman" w:hAnsi="Times New Roman" w:cs="Times New Roman"/>
          <w:sz w:val="28"/>
          <w:szCs w:val="28"/>
        </w:rPr>
        <w:t>довольно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четко подчеркивается, что «педагогическое использование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эмоционального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отношения ребенка к миру - один из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важнейших путей проникновения в </w:t>
      </w:r>
      <w:r w:rsidRPr="00285F36">
        <w:rPr>
          <w:rFonts w:ascii="Times New Roman" w:hAnsi="Times New Roman" w:cs="Times New Roman"/>
          <w:sz w:val="28"/>
          <w:szCs w:val="28"/>
        </w:rPr>
        <w:t>детское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сознание, его расширения, углубления, укрепления, конструирования</w:t>
      </w:r>
      <w:r w:rsidR="00F024CE" w:rsidRPr="00285F36">
        <w:rPr>
          <w:rFonts w:ascii="Times New Roman" w:hAnsi="Times New Roman" w:cs="Times New Roman"/>
          <w:sz w:val="28"/>
          <w:szCs w:val="28"/>
        </w:rPr>
        <w:t>»</w:t>
      </w:r>
      <w:r w:rsidR="00632526" w:rsidRPr="00285F36">
        <w:rPr>
          <w:rStyle w:val="a8"/>
          <w:rFonts w:ascii="Times New Roman" w:hAnsi="Times New Roman"/>
          <w:sz w:val="28"/>
          <w:szCs w:val="28"/>
        </w:rPr>
        <w:footnoteReference w:id="19"/>
      </w:r>
      <w:r w:rsidRPr="00285F36">
        <w:rPr>
          <w:rFonts w:ascii="Times New Roman" w:hAnsi="Times New Roman" w:cs="Times New Roman"/>
          <w:sz w:val="28"/>
          <w:szCs w:val="28"/>
        </w:rPr>
        <w:t>. Он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также отмечает, что эмоциональные реакции и состояния ребенка являются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критерием действенности эстетического воспитания. </w:t>
      </w:r>
      <w:r w:rsidR="00F024CE" w:rsidRPr="00285F36">
        <w:rPr>
          <w:rFonts w:ascii="Times New Roman" w:hAnsi="Times New Roman" w:cs="Times New Roman"/>
          <w:sz w:val="28"/>
          <w:szCs w:val="28"/>
        </w:rPr>
        <w:t>«В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эмоциональном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отношении человека к тому или иному явлению в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ыражается степень и </w:t>
      </w:r>
      <w:r w:rsidRPr="00285F36">
        <w:rPr>
          <w:rFonts w:ascii="Times New Roman" w:hAnsi="Times New Roman" w:cs="Times New Roman"/>
          <w:sz w:val="28"/>
          <w:szCs w:val="28"/>
        </w:rPr>
        <w:t>характер</w:t>
      </w:r>
      <w:r w:rsidR="00F024CE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развитости его чувств, вкусов, взглядов, убеждений 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воли</w:t>
      </w:r>
      <w:r w:rsidR="00F024CE" w:rsidRPr="00285F36">
        <w:rPr>
          <w:rFonts w:ascii="Times New Roman" w:hAnsi="Times New Roman" w:cs="Times New Roman"/>
          <w:sz w:val="28"/>
          <w:szCs w:val="28"/>
        </w:rPr>
        <w:t>»</w:t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4407A2" w:rsidRPr="00285F36" w:rsidRDefault="009368C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Согласно М.Д. Таборидзе п</w:t>
      </w:r>
      <w:r w:rsidR="004407A2" w:rsidRPr="00285F36">
        <w:rPr>
          <w:rFonts w:ascii="Times New Roman" w:hAnsi="Times New Roman" w:cs="Times New Roman"/>
          <w:sz w:val="28"/>
          <w:szCs w:val="28"/>
        </w:rPr>
        <w:t xml:space="preserve">одростковый возраст характеризуется переходом от конкретного мышления к абстрактному, который является вспомогательным условием в развитии оценочных суждений. </w:t>
      </w:r>
      <w:r w:rsidRPr="00285F36">
        <w:rPr>
          <w:rFonts w:ascii="Times New Roman" w:hAnsi="Times New Roman" w:cs="Times New Roman"/>
          <w:sz w:val="28"/>
          <w:szCs w:val="28"/>
        </w:rPr>
        <w:t>В процессе восприятия изобразительного искусства подросток</w:t>
      </w:r>
      <w:r w:rsidR="009A31F5" w:rsidRPr="00285F36">
        <w:rPr>
          <w:rFonts w:ascii="Times New Roman" w:hAnsi="Times New Roman" w:cs="Times New Roman"/>
          <w:sz w:val="28"/>
          <w:szCs w:val="28"/>
        </w:rPr>
        <w:t xml:space="preserve"> ищет взаимосвязь формы и содержания картины, проявляя интерес к реалистическим работам. Суждения подростка уже требуют развитого эстетического мышления.</w:t>
      </w:r>
      <w:r w:rsidR="00785FDD" w:rsidRPr="00285F36">
        <w:rPr>
          <w:rFonts w:ascii="Times New Roman" w:hAnsi="Times New Roman" w:cs="Times New Roman"/>
          <w:sz w:val="28"/>
          <w:szCs w:val="28"/>
        </w:rPr>
        <w:t xml:space="preserve"> В результате эксперимента, описанного М.Д. Таборидзе в работе «Эстетическое воспитание школьников»</w:t>
      </w:r>
      <w:r w:rsidR="00785FDD" w:rsidRPr="00285F36">
        <w:rPr>
          <w:rStyle w:val="a8"/>
          <w:rFonts w:ascii="Times New Roman" w:hAnsi="Times New Roman"/>
          <w:sz w:val="28"/>
          <w:szCs w:val="28"/>
        </w:rPr>
        <w:footnoteReference w:id="20"/>
      </w:r>
      <w:r w:rsidR="00785FDD" w:rsidRPr="00285F36">
        <w:rPr>
          <w:rFonts w:ascii="Times New Roman" w:hAnsi="Times New Roman" w:cs="Times New Roman"/>
          <w:sz w:val="28"/>
          <w:szCs w:val="28"/>
        </w:rPr>
        <w:t xml:space="preserve"> выяснилось, что подростковом возрасте дети могут проявлять особый интерес к истории искусства, к изучению характерных явлений эпохи.</w:t>
      </w:r>
    </w:p>
    <w:p w:rsidR="00632526" w:rsidRPr="00285F36" w:rsidRDefault="0034314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Эстетическое воспитание ребенка начинается с момента его рождения. В жизни ребенка имеет воспитательное значение буквально все: убранство помещения, опрятность костюма, форма личных отношений и общения, условия труда и развлечений - все это либо привлекает детей, либо отталкивает. Задача не в том, чтобы взрослым организовать для детей красоту окружающей среды, в которой они живут, учатся, работают, отдыхают, а в том, чтобы вовлечь всех детей в активную деятельность по созиданию и сохранению красоты</w:t>
      </w:r>
      <w:r w:rsidR="002A490B" w:rsidRPr="00285F36">
        <w:rPr>
          <w:rFonts w:ascii="Times New Roman" w:hAnsi="Times New Roman" w:cs="Times New Roman"/>
          <w:sz w:val="28"/>
          <w:szCs w:val="28"/>
        </w:rPr>
        <w:t>, т.е. дети должны научиться думать не только о себе, но и прежде всего о другом человеке, научиться уважать другого.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144" w:rsidRPr="00285F36" w:rsidRDefault="0063252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Опытные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понимают, как важно сочетать в процессе эстетического воспитания всю совокупность разнообразных средств и форм, пробуждающих и развивающих в школьнике эстетическое отношение к жизни, к литературе и искусству. В школе должно обращаться внимание не только на содержание школьных предметов, но и на средства действительности, на факторы, оказывающие влияние на эстетическое развитие личности.</w:t>
      </w:r>
    </w:p>
    <w:p w:rsidR="00661BF4" w:rsidRPr="00285F36" w:rsidRDefault="0034314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Эстетика поведения и внешнего облика, - не менее значимый фактор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эстетического воспитания. Здесь существенное влияние на детей оказывает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непосредственно личность учителя. Как отмечает К.В. Гавриловец: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«В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работе, учитель влияет на вос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питанников всем своим внешним обликом. В </w:t>
      </w:r>
      <w:r w:rsidRPr="00285F36">
        <w:rPr>
          <w:rFonts w:ascii="Times New Roman" w:hAnsi="Times New Roman" w:cs="Times New Roman"/>
          <w:sz w:val="28"/>
          <w:szCs w:val="28"/>
        </w:rPr>
        <w:t>его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костюме, прическе проявляется 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эстетический вкус, отношение к моде, </w:t>
      </w:r>
      <w:r w:rsidRPr="00285F36">
        <w:rPr>
          <w:rFonts w:ascii="Times New Roman" w:hAnsi="Times New Roman" w:cs="Times New Roman"/>
          <w:sz w:val="28"/>
          <w:szCs w:val="28"/>
        </w:rPr>
        <w:t>которое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не может не влиять н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а вкусы юных. Модный и в то же время деловой стиль </w:t>
      </w:r>
      <w:r w:rsidRPr="00285F36">
        <w:rPr>
          <w:rFonts w:ascii="Times New Roman" w:hAnsi="Times New Roman" w:cs="Times New Roman"/>
          <w:sz w:val="28"/>
          <w:szCs w:val="28"/>
        </w:rPr>
        <w:t>в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одежде, чувство меры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в косметике, выборе украшений </w:t>
      </w:r>
      <w:r w:rsidRPr="00285F36">
        <w:rPr>
          <w:rFonts w:ascii="Times New Roman" w:hAnsi="Times New Roman" w:cs="Times New Roman"/>
          <w:sz w:val="28"/>
          <w:szCs w:val="28"/>
        </w:rPr>
        <w:t>по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могают </w:t>
      </w:r>
      <w:r w:rsidRPr="00285F36">
        <w:rPr>
          <w:rFonts w:ascii="Times New Roman" w:hAnsi="Times New Roman" w:cs="Times New Roman"/>
          <w:sz w:val="28"/>
          <w:szCs w:val="28"/>
        </w:rPr>
        <w:t>формировать у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подростков правильный взгляд на соотношение внешнего и внутреннего в облике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человека, вырабатывать у них «</w:t>
      </w:r>
      <w:r w:rsidRPr="00285F36">
        <w:rPr>
          <w:rFonts w:ascii="Times New Roman" w:hAnsi="Times New Roman" w:cs="Times New Roman"/>
          <w:sz w:val="28"/>
          <w:szCs w:val="28"/>
        </w:rPr>
        <w:t>нравственно-эстетический критерий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достоинства</w:t>
      </w:r>
      <w:r w:rsidR="00661BF4" w:rsidRPr="00285F36">
        <w:rPr>
          <w:rFonts w:ascii="Times New Roman" w:hAnsi="Times New Roman" w:cs="Times New Roman"/>
          <w:sz w:val="28"/>
          <w:szCs w:val="28"/>
        </w:rPr>
        <w:t xml:space="preserve"> человека»</w:t>
      </w:r>
      <w:r w:rsidR="00EA5091" w:rsidRPr="00285F36">
        <w:rPr>
          <w:rStyle w:val="a8"/>
          <w:rFonts w:ascii="Times New Roman" w:hAnsi="Times New Roman"/>
          <w:sz w:val="28"/>
          <w:szCs w:val="28"/>
        </w:rPr>
        <w:footnoteReference w:id="21"/>
      </w:r>
      <w:r w:rsidR="00661BF4" w:rsidRPr="00285F36">
        <w:rPr>
          <w:rFonts w:ascii="Times New Roman" w:hAnsi="Times New Roman" w:cs="Times New Roman"/>
          <w:sz w:val="28"/>
          <w:szCs w:val="28"/>
        </w:rPr>
        <w:t>.</w:t>
      </w:r>
    </w:p>
    <w:p w:rsidR="00EB738D" w:rsidRPr="00285F36" w:rsidRDefault="0034314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Благополучное эмоциональное самочувствие, состояние защищенности, как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назвал его А.С. Макаренко, стимулирует наиболее полное </w:t>
      </w:r>
      <w:r w:rsidRPr="00285F36">
        <w:rPr>
          <w:rFonts w:ascii="Times New Roman" w:hAnsi="Times New Roman" w:cs="Times New Roman"/>
          <w:sz w:val="28"/>
          <w:szCs w:val="28"/>
        </w:rPr>
        <w:t>самовыражение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личности в коллективе, создает благоприятную атмосферу для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творческих задатко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в школьников, обнажает красоту чутких отношений друг </w:t>
      </w:r>
      <w:r w:rsidRPr="00285F36">
        <w:rPr>
          <w:rFonts w:ascii="Times New Roman" w:hAnsi="Times New Roman" w:cs="Times New Roman"/>
          <w:sz w:val="28"/>
          <w:szCs w:val="28"/>
        </w:rPr>
        <w:t>к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другу. В качестве примера прекрасных эстетических отношений </w:t>
      </w:r>
      <w:r w:rsidRPr="00285F36">
        <w:rPr>
          <w:rFonts w:ascii="Times New Roman" w:hAnsi="Times New Roman" w:cs="Times New Roman"/>
          <w:sz w:val="28"/>
          <w:szCs w:val="28"/>
        </w:rPr>
        <w:t>можно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рассматривать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EB738D" w:rsidRPr="00285F36">
        <w:rPr>
          <w:rFonts w:ascii="Times New Roman" w:hAnsi="Times New Roman" w:cs="Times New Roman"/>
          <w:sz w:val="28"/>
          <w:szCs w:val="28"/>
        </w:rPr>
        <w:t>отношения, как дружба, взаимопомощь,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порядочность,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верность, доброта, чуткость, вн</w:t>
      </w:r>
      <w:r w:rsidR="00EB738D" w:rsidRPr="00285F36">
        <w:rPr>
          <w:rFonts w:ascii="Times New Roman" w:hAnsi="Times New Roman" w:cs="Times New Roman"/>
          <w:sz w:val="28"/>
          <w:szCs w:val="28"/>
        </w:rPr>
        <w:t>имание. Участие детей вместе со взрослыми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отношениях самого различного до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стоинства накладывает глубокий отпечаток </w:t>
      </w:r>
      <w:r w:rsidRPr="00285F36">
        <w:rPr>
          <w:rFonts w:ascii="Times New Roman" w:hAnsi="Times New Roman" w:cs="Times New Roman"/>
          <w:sz w:val="28"/>
          <w:szCs w:val="28"/>
        </w:rPr>
        <w:t>на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детскую личность, делая их поведение прекр</w:t>
      </w:r>
      <w:r w:rsidR="00EB738D" w:rsidRPr="00285F36">
        <w:rPr>
          <w:rFonts w:ascii="Times New Roman" w:hAnsi="Times New Roman" w:cs="Times New Roman"/>
          <w:sz w:val="28"/>
          <w:szCs w:val="28"/>
        </w:rPr>
        <w:t>асным или безобразным. Через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всю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совокупность отношений и осуществляется формирование </w:t>
      </w:r>
      <w:r w:rsidRPr="00285F36">
        <w:rPr>
          <w:rFonts w:ascii="Times New Roman" w:hAnsi="Times New Roman" w:cs="Times New Roman"/>
          <w:sz w:val="28"/>
          <w:szCs w:val="28"/>
        </w:rPr>
        <w:t>нравственно-эстетического облика ребенка.</w:t>
      </w:r>
    </w:p>
    <w:p w:rsidR="00CB2B1A" w:rsidRPr="00285F36" w:rsidRDefault="00EB738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Важнейшим источником эмоционального опыта школьников </w:t>
      </w:r>
      <w:r w:rsidR="00343144" w:rsidRPr="00285F36">
        <w:rPr>
          <w:rFonts w:ascii="Times New Roman" w:hAnsi="Times New Roman" w:cs="Times New Roman"/>
          <w:sz w:val="28"/>
          <w:szCs w:val="28"/>
        </w:rPr>
        <w:t>являются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внутрисемейные отношения. </w:t>
      </w:r>
      <w:r w:rsidR="00343144" w:rsidRPr="00285F36">
        <w:rPr>
          <w:rFonts w:ascii="Times New Roman" w:hAnsi="Times New Roman" w:cs="Times New Roman"/>
          <w:sz w:val="28"/>
          <w:szCs w:val="28"/>
        </w:rPr>
        <w:t>Формирующ</w:t>
      </w:r>
      <w:r w:rsidRPr="00285F36">
        <w:rPr>
          <w:rFonts w:ascii="Times New Roman" w:hAnsi="Times New Roman" w:cs="Times New Roman"/>
          <w:sz w:val="28"/>
          <w:szCs w:val="28"/>
        </w:rPr>
        <w:t xml:space="preserve">ее и развивающее значение </w:t>
      </w:r>
      <w:r w:rsidR="00343144" w:rsidRPr="00285F36">
        <w:rPr>
          <w:rFonts w:ascii="Times New Roman" w:hAnsi="Times New Roman" w:cs="Times New Roman"/>
          <w:sz w:val="28"/>
          <w:szCs w:val="28"/>
        </w:rPr>
        <w:t>семьи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очевидно. Однако не все современ</w:t>
      </w:r>
      <w:r w:rsidRPr="00285F36">
        <w:rPr>
          <w:rFonts w:ascii="Times New Roman" w:hAnsi="Times New Roman" w:cs="Times New Roman"/>
          <w:sz w:val="28"/>
          <w:szCs w:val="28"/>
        </w:rPr>
        <w:t xml:space="preserve">ные семьи обращают внимание на </w:t>
      </w:r>
      <w:r w:rsidR="00343144" w:rsidRPr="00285F36">
        <w:rPr>
          <w:rFonts w:ascii="Times New Roman" w:hAnsi="Times New Roman" w:cs="Times New Roman"/>
          <w:sz w:val="28"/>
          <w:szCs w:val="28"/>
        </w:rPr>
        <w:t>эстетическое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развитие своего ребенка. В таких се</w:t>
      </w:r>
      <w:r w:rsidRPr="00285F36">
        <w:rPr>
          <w:rFonts w:ascii="Times New Roman" w:hAnsi="Times New Roman" w:cs="Times New Roman"/>
          <w:sz w:val="28"/>
          <w:szCs w:val="28"/>
        </w:rPr>
        <w:t xml:space="preserve">мьях довольно редко происходят </w:t>
      </w:r>
      <w:r w:rsidR="00343144" w:rsidRPr="00285F36">
        <w:rPr>
          <w:rFonts w:ascii="Times New Roman" w:hAnsi="Times New Roman" w:cs="Times New Roman"/>
          <w:sz w:val="28"/>
          <w:szCs w:val="28"/>
        </w:rPr>
        <w:t>разговоры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о красоте окружающих нас предметов, природы, а о походах в теа</w:t>
      </w:r>
      <w:r w:rsidRPr="00285F36">
        <w:rPr>
          <w:rFonts w:ascii="Times New Roman" w:hAnsi="Times New Roman" w:cs="Times New Roman"/>
          <w:sz w:val="28"/>
          <w:szCs w:val="28"/>
        </w:rPr>
        <w:t>тр, музей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 не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может быть и речи. </w:t>
      </w:r>
      <w:r w:rsidR="00CB2B1A" w:rsidRPr="00285F36">
        <w:rPr>
          <w:rFonts w:ascii="Times New Roman" w:hAnsi="Times New Roman" w:cs="Times New Roman"/>
          <w:sz w:val="28"/>
          <w:szCs w:val="28"/>
        </w:rPr>
        <w:t>У</w:t>
      </w:r>
      <w:r w:rsidR="00343144" w:rsidRPr="00285F36">
        <w:rPr>
          <w:rFonts w:ascii="Times New Roman" w:hAnsi="Times New Roman" w:cs="Times New Roman"/>
          <w:sz w:val="28"/>
          <w:szCs w:val="28"/>
        </w:rPr>
        <w:t>читель должен помочь таким детям, постараться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восполнить недостаток эмоционального опыта, особой заботой в классном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коллективе. </w:t>
      </w:r>
    </w:p>
    <w:p w:rsidR="00364544" w:rsidRPr="00285F36" w:rsidRDefault="0034314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Помимо воздействия на ребенка средств окружающей действительности,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эстетическое воспитание осуществляется целенаправленно в школе. По словам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Д.К. Ушинского каждый предмет в школе может эстетически воспитывать. Любой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предмет, будь то математика, физкультура, природоведение вызывает в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школьнике определенные эмоции </w:t>
      </w:r>
      <w:r w:rsidRPr="00285F36">
        <w:rPr>
          <w:rFonts w:ascii="Times New Roman" w:hAnsi="Times New Roman" w:cs="Times New Roman"/>
          <w:sz w:val="28"/>
          <w:szCs w:val="28"/>
        </w:rPr>
        <w:t>п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осредством своего материала. Чтобы </w:t>
      </w:r>
      <w:r w:rsidRPr="00285F36">
        <w:rPr>
          <w:rFonts w:ascii="Times New Roman" w:hAnsi="Times New Roman" w:cs="Times New Roman"/>
          <w:sz w:val="28"/>
          <w:szCs w:val="28"/>
        </w:rPr>
        <w:t>стать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средством эстетического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воспитания учителю достаточно творчески подойти </w:t>
      </w:r>
      <w:r w:rsidRPr="00285F36">
        <w:rPr>
          <w:rFonts w:ascii="Times New Roman" w:hAnsi="Times New Roman" w:cs="Times New Roman"/>
          <w:sz w:val="28"/>
          <w:szCs w:val="28"/>
        </w:rPr>
        <w:t>к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предмету своей науки, пробудить творческий интерес к нему </w:t>
      </w:r>
      <w:r w:rsidRPr="00285F36">
        <w:rPr>
          <w:rFonts w:ascii="Times New Roman" w:hAnsi="Times New Roman" w:cs="Times New Roman"/>
          <w:sz w:val="28"/>
          <w:szCs w:val="28"/>
        </w:rPr>
        <w:t>школьников.</w:t>
      </w:r>
      <w:r w:rsidR="00EB738D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E8C" w:rsidRPr="00285F36" w:rsidRDefault="00EB738D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Одним из важных источников эстетического опыта школьников </w:t>
      </w:r>
      <w:r w:rsidR="00343144" w:rsidRPr="00285F36">
        <w:rPr>
          <w:rFonts w:ascii="Times New Roman" w:hAnsi="Times New Roman" w:cs="Times New Roman"/>
          <w:sz w:val="28"/>
          <w:szCs w:val="28"/>
        </w:rPr>
        <w:t>является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разнообразная внеклассная и внешкольная работа. В ней </w:t>
      </w:r>
      <w:r w:rsidR="00343144" w:rsidRPr="00285F36">
        <w:rPr>
          <w:rFonts w:ascii="Times New Roman" w:hAnsi="Times New Roman" w:cs="Times New Roman"/>
          <w:sz w:val="28"/>
          <w:szCs w:val="28"/>
        </w:rPr>
        <w:t>удовлетворяются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насущные потребности в о</w:t>
      </w:r>
      <w:r w:rsidRPr="00285F36">
        <w:rPr>
          <w:rFonts w:ascii="Times New Roman" w:hAnsi="Times New Roman" w:cs="Times New Roman"/>
          <w:sz w:val="28"/>
          <w:szCs w:val="28"/>
        </w:rPr>
        <w:t>бщении, и происходит творческое развитие</w:t>
      </w:r>
      <w:r w:rsidR="00343144" w:rsidRPr="00285F36">
        <w:rPr>
          <w:rFonts w:ascii="Times New Roman" w:hAnsi="Times New Roman" w:cs="Times New Roman"/>
          <w:sz w:val="28"/>
          <w:szCs w:val="28"/>
        </w:rPr>
        <w:t xml:space="preserve"> личности.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На </w:t>
      </w:r>
      <w:r w:rsidR="00343144" w:rsidRPr="00285F36">
        <w:rPr>
          <w:rFonts w:ascii="Times New Roman" w:hAnsi="Times New Roman" w:cs="Times New Roman"/>
          <w:sz w:val="28"/>
          <w:szCs w:val="28"/>
        </w:rPr>
        <w:t>внеклассн</w:t>
      </w:r>
      <w:r w:rsidRPr="00285F36">
        <w:rPr>
          <w:rFonts w:ascii="Times New Roman" w:hAnsi="Times New Roman" w:cs="Times New Roman"/>
          <w:sz w:val="28"/>
          <w:szCs w:val="28"/>
        </w:rPr>
        <w:t xml:space="preserve">ых мероприятиях дети имеют </w:t>
      </w:r>
      <w:r w:rsidR="00343144" w:rsidRPr="00285F36">
        <w:rPr>
          <w:rFonts w:ascii="Times New Roman" w:hAnsi="Times New Roman" w:cs="Times New Roman"/>
          <w:sz w:val="28"/>
          <w:szCs w:val="28"/>
        </w:rPr>
        <w:t>большие возможности для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самопроявления. Отечественная школа накопила большой опыт по эстетическому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воспитанию школьников в процессе внеклассной и внешкольной деятельности.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Большой практический опыт в этом деле принадлежит А.С. Макаренко и С.Т.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Шацкому. В организованных ими воспитательных учреждениях ребята принимали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широкое участие в подготовке самодеятельных спектаклей, творческих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драматических импровизаций. Воспитанники часто слушали художественные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произведения и музыку, посещали и обсуждали театральные постановки и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кинофильмы, работали в изокружках и студиях, проявляли себя в различных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видах литературного творчества. Все это служило действенным стимулом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343144" w:rsidRPr="00285F36">
        <w:rPr>
          <w:rFonts w:ascii="Times New Roman" w:hAnsi="Times New Roman" w:cs="Times New Roman"/>
          <w:sz w:val="28"/>
          <w:szCs w:val="28"/>
        </w:rPr>
        <w:t>развития лучших черт и качеств личности.</w:t>
      </w:r>
    </w:p>
    <w:p w:rsidR="00CB2B1A" w:rsidRPr="00285F36" w:rsidRDefault="00CB2B1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Экспериментальны</w:t>
      </w:r>
      <w:r w:rsidR="004A5766" w:rsidRPr="00285F36">
        <w:rPr>
          <w:rFonts w:ascii="Times New Roman" w:hAnsi="Times New Roman" w:cs="Times New Roman"/>
          <w:sz w:val="28"/>
          <w:szCs w:val="28"/>
        </w:rPr>
        <w:t>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данные М.Д. Таборидзе</w:t>
      </w:r>
      <w:r w:rsidR="00B34D26" w:rsidRPr="00285F36">
        <w:rPr>
          <w:rStyle w:val="a8"/>
          <w:rFonts w:ascii="Times New Roman" w:hAnsi="Times New Roman"/>
          <w:sz w:val="28"/>
          <w:szCs w:val="28"/>
        </w:rPr>
        <w:footnoteReference w:id="22"/>
      </w:r>
      <w:r w:rsidRPr="00285F36">
        <w:rPr>
          <w:rFonts w:ascii="Times New Roman" w:hAnsi="Times New Roman" w:cs="Times New Roman"/>
          <w:sz w:val="28"/>
          <w:szCs w:val="28"/>
        </w:rPr>
        <w:t xml:space="preserve"> позволили выделить несколько стадий возрастного развития школьников и охарактеризовать </w:t>
      </w:r>
      <w:r w:rsidR="00065245" w:rsidRPr="00285F36">
        <w:rPr>
          <w:rFonts w:ascii="Times New Roman" w:hAnsi="Times New Roman" w:cs="Times New Roman"/>
          <w:sz w:val="28"/>
          <w:szCs w:val="28"/>
        </w:rPr>
        <w:t xml:space="preserve">приоритетные </w:t>
      </w:r>
      <w:r w:rsidRPr="00285F36">
        <w:rPr>
          <w:rFonts w:ascii="Times New Roman" w:hAnsi="Times New Roman" w:cs="Times New Roman"/>
          <w:sz w:val="28"/>
          <w:szCs w:val="28"/>
        </w:rPr>
        <w:t>методы эстетического воспитания, применяемые в тот или иной период.</w:t>
      </w:r>
    </w:p>
    <w:p w:rsidR="00CB2B1A" w:rsidRPr="00285F36" w:rsidRDefault="0006524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Первая ступень (6-7 лет, подготовительный класс) – музыкальное обучение и воспитание проходят в основном в игровой форме.</w:t>
      </w:r>
    </w:p>
    <w:p w:rsidR="00065245" w:rsidRPr="00285F36" w:rsidRDefault="0006524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Вторая ступень (8-10 лет, 1-3 классы) – на первый план выступают познавательные интересы детей; большое внимание в этот период уделяется ознакомлению школьников с различными музыкальными и другими жанрами (слушание, разучивание, анализ произведений, беседы о жизни художников, композиторов и т.д.)</w:t>
      </w:r>
    </w:p>
    <w:p w:rsidR="00065245" w:rsidRPr="00285F36" w:rsidRDefault="0006524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Третья ступень (10-13 лет, 4-6 классы) – доминирующее место здесь </w:t>
      </w:r>
      <w:r w:rsidR="005161E8" w:rsidRPr="00285F36">
        <w:rPr>
          <w:rFonts w:ascii="Times New Roman" w:hAnsi="Times New Roman" w:cs="Times New Roman"/>
          <w:sz w:val="28"/>
          <w:szCs w:val="28"/>
        </w:rPr>
        <w:t>занимаю</w:t>
      </w:r>
      <w:r w:rsidRPr="00285F36">
        <w:rPr>
          <w:rFonts w:ascii="Times New Roman" w:hAnsi="Times New Roman" w:cs="Times New Roman"/>
          <w:sz w:val="28"/>
          <w:szCs w:val="28"/>
        </w:rPr>
        <w:t>т</w:t>
      </w:r>
      <w:r w:rsidR="005161E8" w:rsidRPr="00285F36">
        <w:rPr>
          <w:rFonts w:ascii="Times New Roman" w:hAnsi="Times New Roman" w:cs="Times New Roman"/>
          <w:sz w:val="28"/>
          <w:szCs w:val="28"/>
        </w:rPr>
        <w:t xml:space="preserve"> интеллектуальные интересы детей, соответствующие расширению и углублению теоретического материала, способствующего эстетическому воспитанию учащихся.</w:t>
      </w:r>
    </w:p>
    <w:p w:rsidR="004C0F24" w:rsidRPr="00285F36" w:rsidRDefault="004C0F2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Говоря о старшем школьном возрасте, уместны будут слова Б.Т. Лихачева: «Старшеклассники начинают эстетически относиться к произведениям, главным содержанием которых является не только увлекательная фабула, но и не менее увлекательный теперь для них внутренний мир человека»</w:t>
      </w:r>
      <w:r w:rsidRPr="00285F36">
        <w:rPr>
          <w:rStyle w:val="a8"/>
          <w:rFonts w:ascii="Times New Roman" w:hAnsi="Times New Roman"/>
          <w:sz w:val="28"/>
          <w:szCs w:val="28"/>
        </w:rPr>
        <w:footnoteReference w:id="23"/>
      </w:r>
      <w:r w:rsidRPr="00285F36">
        <w:rPr>
          <w:rFonts w:ascii="Times New Roman" w:hAnsi="Times New Roman" w:cs="Times New Roman"/>
          <w:sz w:val="28"/>
          <w:szCs w:val="28"/>
        </w:rPr>
        <w:t xml:space="preserve">, - из этого можно сделать вывод, что именно в этом возрасте наиболее полно и осознанно можно формировать у школьников чувство сопереживания другим. </w:t>
      </w:r>
      <w:r w:rsidR="00FA40DF" w:rsidRPr="00285F36">
        <w:rPr>
          <w:rFonts w:ascii="Times New Roman" w:hAnsi="Times New Roman" w:cs="Times New Roman"/>
          <w:sz w:val="28"/>
          <w:szCs w:val="28"/>
        </w:rPr>
        <w:t>По мысли Б.М. Неменского «…в этот период осознание всех проблем идет в нерасторжимом единстве чувства и мысли, что является как раз незаменимой силой искусства. Старший возраст – самый оптимальный для слияний с искусством, для формирования им своего духовного мира»</w:t>
      </w:r>
      <w:r w:rsidR="00FA40DF" w:rsidRPr="00285F36">
        <w:rPr>
          <w:rStyle w:val="a8"/>
          <w:rFonts w:ascii="Times New Roman" w:hAnsi="Times New Roman"/>
          <w:sz w:val="28"/>
          <w:szCs w:val="28"/>
        </w:rPr>
        <w:footnoteReference w:id="24"/>
      </w:r>
      <w:r w:rsidR="00FA40DF" w:rsidRPr="00285F36">
        <w:rPr>
          <w:rFonts w:ascii="Times New Roman" w:hAnsi="Times New Roman" w:cs="Times New Roman"/>
          <w:sz w:val="28"/>
          <w:szCs w:val="28"/>
        </w:rPr>
        <w:t>.</w:t>
      </w:r>
    </w:p>
    <w:p w:rsidR="00155948" w:rsidRPr="00285F36" w:rsidRDefault="004C0F2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FA40DF" w:rsidRPr="00285F36">
        <w:rPr>
          <w:rFonts w:ascii="Times New Roman" w:hAnsi="Times New Roman" w:cs="Times New Roman"/>
          <w:sz w:val="28"/>
          <w:szCs w:val="28"/>
        </w:rPr>
        <w:t>Б.М</w:t>
      </w:r>
      <w:r w:rsidR="007F6CAE" w:rsidRPr="00285F36">
        <w:rPr>
          <w:rFonts w:ascii="Times New Roman" w:hAnsi="Times New Roman" w:cs="Times New Roman"/>
          <w:sz w:val="28"/>
          <w:szCs w:val="28"/>
        </w:rPr>
        <w:t xml:space="preserve">. </w:t>
      </w:r>
      <w:r w:rsidRPr="00285F36">
        <w:rPr>
          <w:rFonts w:ascii="Times New Roman" w:hAnsi="Times New Roman" w:cs="Times New Roman"/>
          <w:sz w:val="28"/>
          <w:szCs w:val="28"/>
        </w:rPr>
        <w:t>Неменского переживание должно осознаваться как основной метод обучения в искусстве. Для этого он считает верным путь синхронного рассмотрения</w:t>
      </w:r>
      <w:r w:rsidR="00A05374" w:rsidRPr="00285F36">
        <w:rPr>
          <w:rFonts w:ascii="Times New Roman" w:hAnsi="Times New Roman" w:cs="Times New Roman"/>
          <w:sz w:val="28"/>
          <w:szCs w:val="28"/>
        </w:rPr>
        <w:t xml:space="preserve"> видов искусств в их взаимодействии с общественным движением эпохи, с искусством разных народов.</w:t>
      </w:r>
    </w:p>
    <w:p w:rsidR="00482D71" w:rsidRDefault="0034314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Таким образом, средства и формы эстетического воспитания весьма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разнообразны начиная от предметов естественно-математического цикла в школе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 заканчивая «шнурками на ботинках». Эстетически воспитывает буквально все,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вся о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кружающая нас действительность. В этом смысле к важным </w:t>
      </w:r>
      <w:r w:rsidRPr="00285F36">
        <w:rPr>
          <w:rFonts w:ascii="Times New Roman" w:hAnsi="Times New Roman" w:cs="Times New Roman"/>
          <w:sz w:val="28"/>
          <w:szCs w:val="28"/>
        </w:rPr>
        <w:t>источникам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эстетического опыта детей относится и искусство, так как: «</w:t>
      </w:r>
      <w:r w:rsidRPr="00285F36">
        <w:rPr>
          <w:rFonts w:ascii="Times New Roman" w:hAnsi="Times New Roman" w:cs="Times New Roman"/>
          <w:sz w:val="28"/>
          <w:szCs w:val="28"/>
        </w:rPr>
        <w:t>Искусство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является наиболее концентрированным выражением эстетического </w:t>
      </w:r>
      <w:r w:rsidRPr="00285F36">
        <w:rPr>
          <w:rFonts w:ascii="Times New Roman" w:hAnsi="Times New Roman" w:cs="Times New Roman"/>
          <w:sz w:val="28"/>
          <w:szCs w:val="28"/>
        </w:rPr>
        <w:t>отношения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человека к действительности и поэтому играет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ведущую роль в э</w:t>
      </w:r>
      <w:r w:rsidRPr="00285F36">
        <w:rPr>
          <w:rFonts w:ascii="Times New Roman" w:hAnsi="Times New Roman" w:cs="Times New Roman"/>
          <w:sz w:val="28"/>
          <w:szCs w:val="28"/>
        </w:rPr>
        <w:t>стетическом</w:t>
      </w:r>
      <w:r w:rsidR="00AE1E8C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воспитании</w:t>
      </w:r>
      <w:r w:rsidR="00364544" w:rsidRPr="00285F36">
        <w:rPr>
          <w:rFonts w:ascii="Times New Roman" w:hAnsi="Times New Roman" w:cs="Times New Roman"/>
          <w:sz w:val="28"/>
          <w:szCs w:val="28"/>
        </w:rPr>
        <w:t>»</w:t>
      </w:r>
      <w:r w:rsidR="00364544" w:rsidRPr="00285F36">
        <w:rPr>
          <w:rStyle w:val="a8"/>
          <w:rFonts w:ascii="Times New Roman" w:hAnsi="Times New Roman"/>
          <w:sz w:val="28"/>
          <w:szCs w:val="28"/>
        </w:rPr>
        <w:footnoteReference w:id="25"/>
      </w:r>
      <w:r w:rsidR="00AE1E8C" w:rsidRPr="00285F36">
        <w:rPr>
          <w:rFonts w:ascii="Times New Roman" w:hAnsi="Times New Roman" w:cs="Times New Roman"/>
          <w:sz w:val="28"/>
          <w:szCs w:val="28"/>
        </w:rPr>
        <w:t>.</w:t>
      </w:r>
    </w:p>
    <w:p w:rsidR="008179C4" w:rsidRPr="00285F36" w:rsidRDefault="008179C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144" w:rsidRPr="00285F36" w:rsidRDefault="00482D71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br w:type="page"/>
      </w:r>
      <w:r w:rsidR="00B912F3" w:rsidRPr="00285F3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10B50" w:rsidRPr="00285F3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B912F3" w:rsidRPr="00285F36">
        <w:rPr>
          <w:rFonts w:ascii="Times New Roman" w:hAnsi="Times New Roman" w:cs="Times New Roman"/>
          <w:sz w:val="28"/>
          <w:szCs w:val="28"/>
        </w:rPr>
        <w:t>.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Искусство как средство эстетического воспитания</w:t>
      </w:r>
    </w:p>
    <w:p w:rsidR="003053E1" w:rsidRPr="00285F36" w:rsidRDefault="003053E1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903" w:rsidRPr="00285F36" w:rsidRDefault="00610B50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2</w:t>
      </w:r>
      <w:r w:rsidR="003053E1" w:rsidRPr="00285F36">
        <w:rPr>
          <w:rFonts w:ascii="Times New Roman" w:hAnsi="Times New Roman" w:cs="Times New Roman"/>
          <w:sz w:val="28"/>
          <w:szCs w:val="28"/>
        </w:rPr>
        <w:t>.</w:t>
      </w:r>
      <w:r w:rsidR="00FE2F38" w:rsidRPr="00285F36">
        <w:rPr>
          <w:rFonts w:ascii="Times New Roman" w:hAnsi="Times New Roman" w:cs="Times New Roman"/>
          <w:sz w:val="28"/>
          <w:szCs w:val="28"/>
        </w:rPr>
        <w:t>1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7511BD" w:rsidRPr="00285F36">
        <w:rPr>
          <w:rFonts w:ascii="Times New Roman" w:hAnsi="Times New Roman" w:cs="Times New Roman"/>
          <w:sz w:val="28"/>
          <w:szCs w:val="28"/>
        </w:rPr>
        <w:t>Педагогическая организация в</w:t>
      </w:r>
      <w:r w:rsidR="008A3F5F" w:rsidRPr="00285F36">
        <w:rPr>
          <w:rFonts w:ascii="Times New Roman" w:hAnsi="Times New Roman" w:cs="Times New Roman"/>
          <w:sz w:val="28"/>
          <w:szCs w:val="28"/>
        </w:rPr>
        <w:t>осприяти</w:t>
      </w:r>
      <w:r w:rsidR="007511BD" w:rsidRPr="00285F36">
        <w:rPr>
          <w:rFonts w:ascii="Times New Roman" w:hAnsi="Times New Roman" w:cs="Times New Roman"/>
          <w:sz w:val="28"/>
          <w:szCs w:val="28"/>
        </w:rPr>
        <w:t>я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 искусства школьниками</w:t>
      </w:r>
    </w:p>
    <w:p w:rsidR="008179C4" w:rsidRDefault="008179C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903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Взаимодействие ребенка и любого вида искусства прежде всего начинается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с восприятия. </w:t>
      </w:r>
      <w:r w:rsidR="008F4903" w:rsidRPr="00285F36">
        <w:rPr>
          <w:rFonts w:ascii="Times New Roman" w:hAnsi="Times New Roman" w:cs="Times New Roman"/>
          <w:sz w:val="28"/>
          <w:szCs w:val="28"/>
        </w:rPr>
        <w:t>П</w:t>
      </w:r>
      <w:r w:rsidRPr="00285F36">
        <w:rPr>
          <w:rFonts w:ascii="Times New Roman" w:hAnsi="Times New Roman" w:cs="Times New Roman"/>
          <w:sz w:val="28"/>
          <w:szCs w:val="28"/>
        </w:rPr>
        <w:t xml:space="preserve">роизведение искусства достигает 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285F36">
        <w:rPr>
          <w:rFonts w:ascii="Times New Roman" w:hAnsi="Times New Roman" w:cs="Times New Roman"/>
          <w:sz w:val="28"/>
          <w:szCs w:val="28"/>
        </w:rPr>
        <w:t>воспитательной,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образовательной цели, когда оно непосредственно воспринято школьником,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когда освоена его идейно-художественная сущность. Очень важно уделять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особое внимание именно процессу восприятия художественного произведения.</w:t>
      </w:r>
    </w:p>
    <w:p w:rsidR="002616F9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Д.Б. Лихачев, понимая это, выработал свой подход к этой проблеме. В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своей работе он выделяет три важны</w:t>
      </w:r>
      <w:r w:rsidR="0075696A" w:rsidRPr="00285F36">
        <w:rPr>
          <w:rFonts w:ascii="Times New Roman" w:hAnsi="Times New Roman" w:cs="Times New Roman"/>
          <w:sz w:val="28"/>
          <w:szCs w:val="28"/>
        </w:rPr>
        <w:t>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этапа восприятия художественного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произведения школьником. К первому этапу освоения художественного произведения он относит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первичное восприятие, первичное творческое воссоздание в сознании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художественных образов. Сущность этого этапа состоит в том, что первичное</w:t>
      </w:r>
      <w:r w:rsidR="008F4903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восприятие детьми художественного произведения необходимо продумывать. Он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заметил, что при первичном неорганизованном восприятии, детьми, как правило</w:t>
      </w:r>
      <w:r w:rsidR="00FD0E9B" w:rsidRPr="00285F36">
        <w:rPr>
          <w:rFonts w:ascii="Times New Roman" w:hAnsi="Times New Roman" w:cs="Times New Roman"/>
          <w:sz w:val="28"/>
          <w:szCs w:val="28"/>
        </w:rPr>
        <w:t>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часто упускается то, что показалось непонятным или неинтересным, что прошло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мимо их внимания ввиду недостатка жизненного опыта или слабости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художественно-эстетического развития.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«</w:t>
      </w:r>
      <w:r w:rsidRPr="00285F36">
        <w:rPr>
          <w:rFonts w:ascii="Times New Roman" w:hAnsi="Times New Roman" w:cs="Times New Roman"/>
          <w:sz w:val="28"/>
          <w:szCs w:val="28"/>
        </w:rPr>
        <w:t>В том, мимо чего прошел ребенок, нередко остается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существенное и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важное, без чего невозможно воспроизведение целостной картины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художественного произведения, его глубокое освоение</w:t>
      </w:r>
      <w:r w:rsidR="002616F9" w:rsidRPr="00285F36">
        <w:rPr>
          <w:rFonts w:ascii="Times New Roman" w:hAnsi="Times New Roman" w:cs="Times New Roman"/>
          <w:sz w:val="28"/>
          <w:szCs w:val="28"/>
        </w:rPr>
        <w:t>»</w:t>
      </w:r>
      <w:r w:rsidR="001A6A25" w:rsidRPr="00285F36">
        <w:rPr>
          <w:rStyle w:val="a8"/>
          <w:rFonts w:ascii="Times New Roman" w:hAnsi="Times New Roman"/>
          <w:sz w:val="28"/>
          <w:szCs w:val="28"/>
        </w:rPr>
        <w:footnoteReference w:id="26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2616F9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С самого начала преподавания искусства необходимо развивать в детях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комплекс способностей всестороннего восприятия произведений, талант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читателя, зрителя, слушателя, талант соучастия в творчестве. П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ервичное освоение произведения искусства предъявляет </w:t>
      </w:r>
      <w:r w:rsidRPr="00285F36">
        <w:rPr>
          <w:rFonts w:ascii="Times New Roman" w:hAnsi="Times New Roman" w:cs="Times New Roman"/>
          <w:sz w:val="28"/>
          <w:szCs w:val="28"/>
        </w:rPr>
        <w:t>специфические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ребования к формам организации восприятия. Д.Б. Лихачев уделяет </w:t>
      </w:r>
      <w:r w:rsidRPr="00285F36">
        <w:rPr>
          <w:rFonts w:ascii="Times New Roman" w:hAnsi="Times New Roman" w:cs="Times New Roman"/>
          <w:sz w:val="28"/>
          <w:szCs w:val="28"/>
        </w:rPr>
        <w:t>особое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место в своей работе вопросам методики. </w:t>
      </w:r>
      <w:r w:rsidR="002616F9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Наиболее эффективно первая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встреча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ребенка с произведением искусства происходит в форме свободного общения.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Педагог предварительно заинтересовывает детей, указывает, на что обратить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особое </w:t>
      </w:r>
      <w:r w:rsidR="002616F9" w:rsidRPr="00285F36">
        <w:rPr>
          <w:rFonts w:ascii="Times New Roman" w:hAnsi="Times New Roman" w:cs="Times New Roman"/>
          <w:sz w:val="28"/>
          <w:szCs w:val="28"/>
        </w:rPr>
        <w:t>внимание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и побуждает к самостоятельной работе. Таким образом,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реализуется педагогический принцип единства организации коллективной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классной, внеклассной, внешкольной и домашней работы. Внеклассная и домашняя работа со своими более свободными формами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постепенно становится органической частью учебных занятий. С этой целью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учитель на уроке учит детей навыкам и приемам самостоятельной работы. Все это позволяет детям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 соответствии с заданиями учителя уделять серьезное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внимание первичному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восприятию вне урока: индивидуальному и коллективному чтению в лицах,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совместным походам в кино, просмотру и прослушиванию теле- и </w:t>
      </w:r>
      <w:r w:rsidR="002616F9" w:rsidRPr="00285F36">
        <w:rPr>
          <w:rFonts w:ascii="Times New Roman" w:hAnsi="Times New Roman" w:cs="Times New Roman"/>
          <w:sz w:val="28"/>
          <w:szCs w:val="28"/>
        </w:rPr>
        <w:t>радиопередач»</w:t>
      </w:r>
      <w:r w:rsidR="001A6A25" w:rsidRPr="00285F36">
        <w:rPr>
          <w:rStyle w:val="a8"/>
          <w:rFonts w:ascii="Times New Roman" w:hAnsi="Times New Roman"/>
          <w:sz w:val="28"/>
          <w:szCs w:val="28"/>
        </w:rPr>
        <w:footnoteReference w:id="27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2616F9" w:rsidRPr="00285F36" w:rsidRDefault="002616F9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На этом этапе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Лихачев предлагает </w:t>
      </w:r>
      <w:r w:rsidR="008A3F5F" w:rsidRPr="00285F36">
        <w:rPr>
          <w:rFonts w:ascii="Times New Roman" w:hAnsi="Times New Roman" w:cs="Times New Roman"/>
          <w:sz w:val="28"/>
          <w:szCs w:val="28"/>
        </w:rPr>
        <w:t>исполь</w:t>
      </w:r>
      <w:r w:rsidRPr="00285F36">
        <w:rPr>
          <w:rFonts w:ascii="Times New Roman" w:hAnsi="Times New Roman" w:cs="Times New Roman"/>
          <w:sz w:val="28"/>
          <w:szCs w:val="28"/>
        </w:rPr>
        <w:t xml:space="preserve">зовать такие </w:t>
      </w:r>
      <w:r w:rsidR="008A3F5F" w:rsidRPr="00285F36">
        <w:rPr>
          <w:rFonts w:ascii="Times New Roman" w:hAnsi="Times New Roman" w:cs="Times New Roman"/>
          <w:sz w:val="28"/>
          <w:szCs w:val="28"/>
        </w:rPr>
        <w:t>методы,</w:t>
      </w:r>
      <w:r w:rsidRPr="00285F36">
        <w:rPr>
          <w:rFonts w:ascii="Times New Roman" w:hAnsi="Times New Roman" w:cs="Times New Roman"/>
          <w:sz w:val="28"/>
          <w:szCs w:val="28"/>
        </w:rPr>
        <w:t xml:space="preserve"> которые стимулируют детскую деятельность по активному </w:t>
      </w:r>
      <w:r w:rsidR="008A3F5F" w:rsidRPr="00285F36">
        <w:rPr>
          <w:rFonts w:ascii="Times New Roman" w:hAnsi="Times New Roman" w:cs="Times New Roman"/>
          <w:sz w:val="28"/>
          <w:szCs w:val="28"/>
        </w:rPr>
        <w:t>восприятию:</w:t>
      </w:r>
      <w:r w:rsidRPr="00285F36">
        <w:rPr>
          <w:rFonts w:ascii="Times New Roman" w:hAnsi="Times New Roman" w:cs="Times New Roman"/>
          <w:sz w:val="28"/>
          <w:szCs w:val="28"/>
        </w:rPr>
        <w:t xml:space="preserve"> заинтересовывают детей сюжетом произведения, художественными </w:t>
      </w:r>
      <w:r w:rsidR="008A3F5F" w:rsidRPr="00285F36">
        <w:rPr>
          <w:rFonts w:ascii="Times New Roman" w:hAnsi="Times New Roman" w:cs="Times New Roman"/>
          <w:sz w:val="28"/>
          <w:szCs w:val="28"/>
        </w:rPr>
        <w:t>приемами,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используемыми автором. В процессе первичного восприятия в целях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формирования в сознании школьников более ярких образов, общей картины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произведения он предлагает привлекать исторический материал эпохи,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дополнительные сведения об авторе произведения искусства, процессе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его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создания.</w:t>
      </w:r>
    </w:p>
    <w:p w:rsidR="002616F9" w:rsidRPr="00285F36" w:rsidRDefault="002616F9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A3F5F" w:rsidRPr="00285F36">
        <w:rPr>
          <w:rFonts w:ascii="Times New Roman" w:hAnsi="Times New Roman" w:cs="Times New Roman"/>
          <w:sz w:val="28"/>
          <w:szCs w:val="28"/>
        </w:rPr>
        <w:t>в</w:t>
      </w:r>
      <w:r w:rsidRPr="00285F36">
        <w:rPr>
          <w:rFonts w:ascii="Times New Roman" w:hAnsi="Times New Roman" w:cs="Times New Roman"/>
          <w:sz w:val="28"/>
          <w:szCs w:val="28"/>
        </w:rPr>
        <w:t xml:space="preserve">неклассных и домашних занятий предлагается дать </w:t>
      </w:r>
      <w:r w:rsidR="008A3F5F" w:rsidRPr="00285F36">
        <w:rPr>
          <w:rFonts w:ascii="Times New Roman" w:hAnsi="Times New Roman" w:cs="Times New Roman"/>
          <w:sz w:val="28"/>
          <w:szCs w:val="28"/>
        </w:rPr>
        <w:t>детям</w:t>
      </w:r>
      <w:r w:rsidRPr="00285F36">
        <w:rPr>
          <w:rFonts w:ascii="Times New Roman" w:hAnsi="Times New Roman" w:cs="Times New Roman"/>
          <w:sz w:val="28"/>
          <w:szCs w:val="28"/>
        </w:rPr>
        <w:t xml:space="preserve"> задания по сбору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 исторического материала, характеризующего время,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описанное, изображенное, звучащее в произведении. Выполнение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исследовательских заданий, касающихся создания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произведения, обсуждение с детьми спорных мест в произведении, непонятных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ситуаций и терминов — все эти приемы активизируют восприятие, делают его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более глубоким и полным, порождают устойчивый интерес, создают реальную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основу для дальнейшей работы над произведением.</w:t>
      </w:r>
    </w:p>
    <w:p w:rsidR="002616F9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педагогической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прак</w:t>
      </w:r>
      <w:r w:rsidR="002616F9" w:rsidRPr="00285F36">
        <w:rPr>
          <w:rFonts w:ascii="Times New Roman" w:hAnsi="Times New Roman" w:cs="Times New Roman"/>
          <w:sz w:val="28"/>
          <w:szCs w:val="28"/>
        </w:rPr>
        <w:t>тике предлагается привлекать и опыт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личных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отношений ребенка. Давать,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например, творческие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задания по </w:t>
      </w:r>
      <w:r w:rsidRPr="00285F36">
        <w:rPr>
          <w:rFonts w:ascii="Times New Roman" w:hAnsi="Times New Roman" w:cs="Times New Roman"/>
          <w:sz w:val="28"/>
          <w:szCs w:val="28"/>
        </w:rPr>
        <w:t>сопоставлению,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сравнению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переживаний, возникающих </w:t>
      </w:r>
      <w:r w:rsidR="002616F9" w:rsidRPr="00285F36">
        <w:rPr>
          <w:rFonts w:ascii="Times New Roman" w:hAnsi="Times New Roman" w:cs="Times New Roman"/>
          <w:sz w:val="28"/>
          <w:szCs w:val="28"/>
        </w:rPr>
        <w:t>в п</w:t>
      </w:r>
      <w:r w:rsidRPr="00285F36">
        <w:rPr>
          <w:rFonts w:ascii="Times New Roman" w:hAnsi="Times New Roman" w:cs="Times New Roman"/>
          <w:sz w:val="28"/>
          <w:szCs w:val="28"/>
        </w:rPr>
        <w:t>р</w:t>
      </w:r>
      <w:r w:rsidR="002616F9" w:rsidRPr="00285F36">
        <w:rPr>
          <w:rFonts w:ascii="Times New Roman" w:hAnsi="Times New Roman" w:cs="Times New Roman"/>
          <w:sz w:val="28"/>
          <w:szCs w:val="28"/>
        </w:rPr>
        <w:t>оцессе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слушания музыкального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произведения, с переживаниями, психическими состояниями, рождающимися в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жизненных ситуациях.</w:t>
      </w:r>
    </w:p>
    <w:p w:rsidR="002616F9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Второй этап постижения художествен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ного произведения школьниками,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Лихачев характеризует, как организацию процесса 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«получения </w:t>
      </w:r>
      <w:r w:rsidRPr="00285F36">
        <w:rPr>
          <w:rFonts w:ascii="Times New Roman" w:hAnsi="Times New Roman" w:cs="Times New Roman"/>
          <w:sz w:val="28"/>
          <w:szCs w:val="28"/>
        </w:rPr>
        <w:t>учителем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обратной информации о глубине первичного усвоения учащимися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материала и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одновременно активностью духовного переживания детьми воздействия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искусства»</w:t>
      </w:r>
      <w:r w:rsidR="001A6A25" w:rsidRPr="00285F36">
        <w:rPr>
          <w:rStyle w:val="a8"/>
          <w:rFonts w:ascii="Times New Roman" w:hAnsi="Times New Roman"/>
          <w:sz w:val="28"/>
          <w:szCs w:val="28"/>
        </w:rPr>
        <w:footnoteReference w:id="28"/>
      </w:r>
      <w:r w:rsidRPr="00285F36">
        <w:rPr>
          <w:rFonts w:ascii="Times New Roman" w:hAnsi="Times New Roman" w:cs="Times New Roman"/>
          <w:sz w:val="28"/>
          <w:szCs w:val="28"/>
        </w:rPr>
        <w:t xml:space="preserve">. Сущность этого этапа заключается в 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том, что </w:t>
      </w:r>
      <w:r w:rsidRPr="00285F36">
        <w:rPr>
          <w:rFonts w:ascii="Times New Roman" w:hAnsi="Times New Roman" w:cs="Times New Roman"/>
          <w:sz w:val="28"/>
          <w:szCs w:val="28"/>
        </w:rPr>
        <w:t>учителя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предоставляют ребятам возможность творческого </w:t>
      </w:r>
      <w:r w:rsidRPr="00285F36">
        <w:rPr>
          <w:rFonts w:ascii="Times New Roman" w:hAnsi="Times New Roman" w:cs="Times New Roman"/>
          <w:sz w:val="28"/>
          <w:szCs w:val="28"/>
        </w:rPr>
        <w:t>воспроизведения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дожественного произведения или его частей в собственной </w:t>
      </w:r>
      <w:r w:rsidRPr="00285F36">
        <w:rPr>
          <w:rFonts w:ascii="Times New Roman" w:hAnsi="Times New Roman" w:cs="Times New Roman"/>
          <w:sz w:val="28"/>
          <w:szCs w:val="28"/>
        </w:rPr>
        <w:t>деятельности,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чтобы выяснить стало ли произведение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искусства духовным </w:t>
      </w:r>
      <w:r w:rsidRPr="00285F36">
        <w:rPr>
          <w:rFonts w:ascii="Times New Roman" w:hAnsi="Times New Roman" w:cs="Times New Roman"/>
          <w:sz w:val="28"/>
          <w:szCs w:val="28"/>
        </w:rPr>
        <w:t>достоянием</w:t>
      </w:r>
      <w:r w:rsidR="002616F9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школьника.</w:t>
      </w:r>
    </w:p>
    <w:p w:rsidR="002616F9" w:rsidRPr="00285F36" w:rsidRDefault="002616F9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На уроках изобразительного искусства и музыки в </w:t>
      </w:r>
      <w:r w:rsidR="008A3F5F" w:rsidRPr="00285F36">
        <w:rPr>
          <w:rFonts w:ascii="Times New Roman" w:hAnsi="Times New Roman" w:cs="Times New Roman"/>
          <w:sz w:val="28"/>
          <w:szCs w:val="28"/>
        </w:rPr>
        <w:t>качестве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дополнительного задания </w:t>
      </w:r>
      <w:r w:rsidR="00CE5EEE" w:rsidRPr="00285F36">
        <w:rPr>
          <w:rFonts w:ascii="Times New Roman" w:hAnsi="Times New Roman" w:cs="Times New Roman"/>
          <w:sz w:val="28"/>
          <w:szCs w:val="28"/>
        </w:rPr>
        <w:t>Б.Т.</w:t>
      </w:r>
      <w:r w:rsidRPr="00285F36">
        <w:rPr>
          <w:rFonts w:ascii="Times New Roman" w:hAnsi="Times New Roman" w:cs="Times New Roman"/>
          <w:sz w:val="28"/>
          <w:szCs w:val="28"/>
        </w:rPr>
        <w:t xml:space="preserve"> Лихачев советует использовать </w:t>
      </w:r>
      <w:r w:rsidR="008A3F5F" w:rsidRPr="00285F36">
        <w:rPr>
          <w:rFonts w:ascii="Times New Roman" w:hAnsi="Times New Roman" w:cs="Times New Roman"/>
          <w:sz w:val="28"/>
          <w:szCs w:val="28"/>
        </w:rPr>
        <w:t>словесное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описание сюжета, осно</w:t>
      </w:r>
      <w:r w:rsidRPr="00285F36">
        <w:rPr>
          <w:rFonts w:ascii="Times New Roman" w:hAnsi="Times New Roman" w:cs="Times New Roman"/>
          <w:sz w:val="28"/>
          <w:szCs w:val="28"/>
        </w:rPr>
        <w:t xml:space="preserve">вной идеи, оценку композиции, средств </w:t>
      </w:r>
      <w:r w:rsidR="008A3F5F" w:rsidRPr="00285F36">
        <w:rPr>
          <w:rFonts w:ascii="Times New Roman" w:hAnsi="Times New Roman" w:cs="Times New Roman"/>
          <w:sz w:val="28"/>
          <w:szCs w:val="28"/>
        </w:rPr>
        <w:t>художественной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выразительности.</w:t>
      </w:r>
    </w:p>
    <w:p w:rsidR="00780281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И третий этап освоения произведения искусства школьниками, который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выделяет педагог, можно характеризовать как этап научного постижения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художественной деятельности. </w:t>
      </w:r>
      <w:r w:rsidR="00780281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После того, как в сознании ребенка воссоздана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художественная картина жизни во всей сложности, противоречивости и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многообразии образов, возникает необходимость ее научного анализа.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Благодаря глубокому проникновению учащихся в идейно-художественную сущность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произведения искусства становится возможным его использование для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глубокого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познания жизни, формирования мировоззр</w:t>
      </w:r>
      <w:r w:rsidR="00780281" w:rsidRPr="00285F36">
        <w:rPr>
          <w:rFonts w:ascii="Times New Roman" w:hAnsi="Times New Roman" w:cs="Times New Roman"/>
          <w:sz w:val="28"/>
          <w:szCs w:val="28"/>
        </w:rPr>
        <w:t>ения, воспитания нравственности»</w:t>
      </w:r>
      <w:r w:rsidR="001A6A25" w:rsidRPr="00285F36">
        <w:rPr>
          <w:rStyle w:val="a8"/>
          <w:rFonts w:ascii="Times New Roman" w:hAnsi="Times New Roman"/>
          <w:sz w:val="28"/>
          <w:szCs w:val="28"/>
        </w:rPr>
        <w:footnoteReference w:id="29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780281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качестве методов на этом этапе</w:t>
      </w:r>
      <w:r w:rsidR="002A490B" w:rsidRPr="00285F36">
        <w:rPr>
          <w:rFonts w:ascii="Times New Roman" w:hAnsi="Times New Roman" w:cs="Times New Roman"/>
          <w:sz w:val="28"/>
          <w:szCs w:val="28"/>
        </w:rPr>
        <w:t xml:space="preserve"> Б.Т. Лихачев выделяет</w:t>
      </w:r>
      <w:r w:rsidRPr="00285F36">
        <w:rPr>
          <w:rFonts w:ascii="Times New Roman" w:hAnsi="Times New Roman" w:cs="Times New Roman"/>
          <w:sz w:val="28"/>
          <w:szCs w:val="28"/>
        </w:rPr>
        <w:t xml:space="preserve"> методы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теоретического художественного и научного анализа. Постижение ребенком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произведения искусства с помощью анализа, по мнению автора, можно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организовать двумя путями.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281" w:rsidRPr="00285F36" w:rsidRDefault="00780281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Первый состоит в том, чтобы школьник сделал самостоятельную </w:t>
      </w:r>
      <w:r w:rsidR="008A3F5F" w:rsidRPr="00285F36">
        <w:rPr>
          <w:rFonts w:ascii="Times New Roman" w:hAnsi="Times New Roman" w:cs="Times New Roman"/>
          <w:sz w:val="28"/>
          <w:szCs w:val="28"/>
        </w:rPr>
        <w:t>попытку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теоретического осмысле</w:t>
      </w:r>
      <w:r w:rsidRPr="00285F36">
        <w:rPr>
          <w:rFonts w:ascii="Times New Roman" w:hAnsi="Times New Roman" w:cs="Times New Roman"/>
          <w:sz w:val="28"/>
          <w:szCs w:val="28"/>
        </w:rPr>
        <w:t xml:space="preserve">ния художественного явления. В различных формах </w:t>
      </w:r>
      <w:r w:rsidR="008A3F5F" w:rsidRPr="00285F36">
        <w:rPr>
          <w:rFonts w:ascii="Times New Roman" w:hAnsi="Times New Roman" w:cs="Times New Roman"/>
          <w:sz w:val="28"/>
          <w:szCs w:val="28"/>
        </w:rPr>
        <w:t>ему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дают</w:t>
      </w:r>
      <w:r w:rsidRPr="00285F36">
        <w:rPr>
          <w:rFonts w:ascii="Times New Roman" w:hAnsi="Times New Roman" w:cs="Times New Roman"/>
          <w:sz w:val="28"/>
          <w:szCs w:val="28"/>
        </w:rPr>
        <w:t>ся задания: написать рецензию, подготовить доклад, выступить в х</w:t>
      </w:r>
      <w:r w:rsidR="008A3F5F" w:rsidRPr="00285F36">
        <w:rPr>
          <w:rFonts w:ascii="Times New Roman" w:hAnsi="Times New Roman" w:cs="Times New Roman"/>
          <w:sz w:val="28"/>
          <w:szCs w:val="28"/>
        </w:rPr>
        <w:t>оде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обсуждения, составить критический обзор, вскрыть основную </w:t>
      </w:r>
      <w:r w:rsidR="008A3F5F" w:rsidRPr="00285F36">
        <w:rPr>
          <w:rFonts w:ascii="Times New Roman" w:hAnsi="Times New Roman" w:cs="Times New Roman"/>
          <w:sz w:val="28"/>
          <w:szCs w:val="28"/>
        </w:rPr>
        <w:t>идею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произведения, описать сюжетную линию, по</w:t>
      </w:r>
      <w:r w:rsidRPr="00285F36">
        <w:rPr>
          <w:rFonts w:ascii="Times New Roman" w:hAnsi="Times New Roman" w:cs="Times New Roman"/>
          <w:sz w:val="28"/>
          <w:szCs w:val="28"/>
        </w:rPr>
        <w:t xml:space="preserve">казать основные черты героев и </w:t>
      </w:r>
      <w:r w:rsidR="008A3F5F" w:rsidRPr="00285F36">
        <w:rPr>
          <w:rFonts w:ascii="Times New Roman" w:hAnsi="Times New Roman" w:cs="Times New Roman"/>
          <w:sz w:val="28"/>
          <w:szCs w:val="28"/>
        </w:rPr>
        <w:t>дать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оценку их действий. В задания включаются требования выделить основные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художественные приемы, которыми пользуется художник, оценить своеобразие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его индивидуального дарования, манеру его письма, стиля изложения,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особенностей видения мира и человека.</w:t>
      </w:r>
      <w:r w:rsidRPr="00285F36">
        <w:rPr>
          <w:rFonts w:ascii="Times New Roman" w:hAnsi="Times New Roman" w:cs="Times New Roman"/>
          <w:sz w:val="28"/>
          <w:szCs w:val="28"/>
        </w:rPr>
        <w:t xml:space="preserve"> «</w:t>
      </w:r>
      <w:r w:rsidR="008A3F5F" w:rsidRPr="00285F36">
        <w:rPr>
          <w:rFonts w:ascii="Times New Roman" w:hAnsi="Times New Roman" w:cs="Times New Roman"/>
          <w:sz w:val="28"/>
          <w:szCs w:val="28"/>
        </w:rPr>
        <w:t>Конечно, сам школьник не всегда сможет разобраться в сложных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теоретических вопросах, даже если воспользуется консультацией и справочной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литературой. Однако педагогические выгоды именно такого начала анализа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художественного произведения состоят в том, что ребенок знакомится с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широким кругом вопросов, осознает, как много нужно работать, чтобы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проникнуть в тайну произведения искусства. У него возникнет и разовьется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интерес и желание глубокого творческого освоения искусства</w:t>
      </w:r>
      <w:r w:rsidRPr="00285F36">
        <w:rPr>
          <w:rFonts w:ascii="Times New Roman" w:hAnsi="Times New Roman" w:cs="Times New Roman"/>
          <w:sz w:val="28"/>
          <w:szCs w:val="28"/>
        </w:rPr>
        <w:t>»</w:t>
      </w:r>
      <w:r w:rsidR="009C462E" w:rsidRPr="00285F36">
        <w:rPr>
          <w:rStyle w:val="a8"/>
          <w:rFonts w:ascii="Times New Roman" w:hAnsi="Times New Roman"/>
          <w:sz w:val="28"/>
          <w:szCs w:val="28"/>
        </w:rPr>
        <w:footnoteReference w:id="30"/>
      </w:r>
      <w:r w:rsidR="008A3F5F" w:rsidRPr="00285F36">
        <w:rPr>
          <w:rFonts w:ascii="Times New Roman" w:hAnsi="Times New Roman" w:cs="Times New Roman"/>
          <w:sz w:val="28"/>
          <w:szCs w:val="28"/>
        </w:rPr>
        <w:t>.</w:t>
      </w:r>
    </w:p>
    <w:p w:rsidR="00780281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Второй путь научного постижения художественного произведения состоит в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том, чтобы школьник приступил к творческому освоению литературно-художественной критики. </w:t>
      </w:r>
      <w:r w:rsidR="00780281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Задача литературно-художественной критики —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помогать </w:t>
      </w:r>
      <w:r w:rsidRPr="00285F36">
        <w:rPr>
          <w:rFonts w:ascii="Times New Roman" w:hAnsi="Times New Roman" w:cs="Times New Roman"/>
          <w:sz w:val="28"/>
          <w:szCs w:val="28"/>
        </w:rPr>
        <w:t>читателю, зрителю, слушателю в постижении результатов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художественного творчества.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Литературно-художественная критика призвана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сыграть ведущую роль в формировании идейно-эстетических идеалов школьников.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Критический материал должен широко привлекаться к учебному процессу, стать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его органической частью</w:t>
      </w:r>
      <w:r w:rsidR="00780281" w:rsidRPr="00285F36">
        <w:rPr>
          <w:rFonts w:ascii="Times New Roman" w:hAnsi="Times New Roman" w:cs="Times New Roman"/>
          <w:sz w:val="28"/>
          <w:szCs w:val="28"/>
        </w:rPr>
        <w:t>»</w:t>
      </w:r>
      <w:r w:rsidR="009C462E" w:rsidRPr="00285F36">
        <w:rPr>
          <w:rStyle w:val="a8"/>
          <w:rFonts w:ascii="Times New Roman" w:hAnsi="Times New Roman"/>
          <w:sz w:val="28"/>
          <w:szCs w:val="28"/>
        </w:rPr>
        <w:footnoteReference w:id="31"/>
      </w:r>
      <w:r w:rsidR="00780281" w:rsidRPr="00285F36">
        <w:rPr>
          <w:rFonts w:ascii="Times New Roman" w:hAnsi="Times New Roman" w:cs="Times New Roman"/>
          <w:sz w:val="28"/>
          <w:szCs w:val="28"/>
        </w:rPr>
        <w:t>.</w:t>
      </w:r>
    </w:p>
    <w:p w:rsidR="00780281" w:rsidRPr="00285F36" w:rsidRDefault="008A3F5F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На основе первых трех этапов, Б</w:t>
      </w:r>
      <w:r w:rsidR="007511BD" w:rsidRPr="00285F36">
        <w:rPr>
          <w:rFonts w:ascii="Times New Roman" w:hAnsi="Times New Roman" w:cs="Times New Roman"/>
          <w:sz w:val="28"/>
          <w:szCs w:val="28"/>
        </w:rPr>
        <w:t>.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7511BD" w:rsidRPr="00285F36">
        <w:rPr>
          <w:rFonts w:ascii="Times New Roman" w:hAnsi="Times New Roman" w:cs="Times New Roman"/>
          <w:sz w:val="28"/>
          <w:szCs w:val="28"/>
        </w:rPr>
        <w:t xml:space="preserve">Т. Лихачев </w:t>
      </w:r>
      <w:r w:rsidRPr="00285F36">
        <w:rPr>
          <w:rFonts w:ascii="Times New Roman" w:hAnsi="Times New Roman" w:cs="Times New Roman"/>
          <w:sz w:val="28"/>
          <w:szCs w:val="28"/>
        </w:rPr>
        <w:t>предлагает осуществить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четвертый, этап повторного и вместе с тем нового, на более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глубоком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уровне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восприятия и понимания идей и художественных образов, освоения произведений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 xml:space="preserve">искусства. </w:t>
      </w:r>
      <w:r w:rsidR="00780281" w:rsidRPr="00285F36">
        <w:rPr>
          <w:rFonts w:ascii="Times New Roman" w:hAnsi="Times New Roman" w:cs="Times New Roman"/>
          <w:sz w:val="28"/>
          <w:szCs w:val="28"/>
        </w:rPr>
        <w:t>«</w:t>
      </w:r>
      <w:r w:rsidRPr="00285F36">
        <w:rPr>
          <w:rFonts w:ascii="Times New Roman" w:hAnsi="Times New Roman" w:cs="Times New Roman"/>
          <w:sz w:val="28"/>
          <w:szCs w:val="28"/>
        </w:rPr>
        <w:t>Именно на этом этапе происходит глубоко индивидуальный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внутренний процесс превращения художественных образов и идей произведения в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духовное достояние личности, в орудие мышления и оценки действительности, в</w:t>
      </w:r>
      <w:r w:rsidR="00780281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средство дух</w:t>
      </w:r>
      <w:r w:rsidR="00780281" w:rsidRPr="00285F36">
        <w:rPr>
          <w:rFonts w:ascii="Times New Roman" w:hAnsi="Times New Roman" w:cs="Times New Roman"/>
          <w:sz w:val="28"/>
          <w:szCs w:val="28"/>
        </w:rPr>
        <w:t>овного общения с другими людьми»</w:t>
      </w:r>
      <w:r w:rsidR="009C462E" w:rsidRPr="00285F36">
        <w:rPr>
          <w:rStyle w:val="a8"/>
          <w:rFonts w:ascii="Times New Roman" w:hAnsi="Times New Roman"/>
          <w:sz w:val="28"/>
          <w:szCs w:val="28"/>
        </w:rPr>
        <w:footnoteReference w:id="32"/>
      </w:r>
      <w:r w:rsidRPr="00285F36">
        <w:rPr>
          <w:rFonts w:ascii="Times New Roman" w:hAnsi="Times New Roman" w:cs="Times New Roman"/>
          <w:sz w:val="28"/>
          <w:szCs w:val="28"/>
        </w:rPr>
        <w:t>.</w:t>
      </w:r>
    </w:p>
    <w:p w:rsidR="008A3F5F" w:rsidRPr="00285F36" w:rsidRDefault="00780281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«Художник с помощью </w:t>
      </w:r>
      <w:r w:rsidR="008A3F5F" w:rsidRPr="00285F36">
        <w:rPr>
          <w:rFonts w:ascii="Times New Roman" w:hAnsi="Times New Roman" w:cs="Times New Roman"/>
          <w:sz w:val="28"/>
          <w:szCs w:val="28"/>
        </w:rPr>
        <w:t>созд</w:t>
      </w:r>
      <w:r w:rsidRPr="00285F36">
        <w:rPr>
          <w:rFonts w:ascii="Times New Roman" w:hAnsi="Times New Roman" w:cs="Times New Roman"/>
          <w:sz w:val="28"/>
          <w:szCs w:val="28"/>
        </w:rPr>
        <w:t xml:space="preserve">аваемых им образов видит в жизни </w:t>
      </w:r>
      <w:r w:rsidR="008A3F5F" w:rsidRPr="00285F36">
        <w:rPr>
          <w:rFonts w:ascii="Times New Roman" w:hAnsi="Times New Roman" w:cs="Times New Roman"/>
          <w:sz w:val="28"/>
          <w:szCs w:val="28"/>
        </w:rPr>
        <w:t>важное,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существенн</w:t>
      </w:r>
      <w:r w:rsidRPr="00285F36">
        <w:rPr>
          <w:rFonts w:ascii="Times New Roman" w:hAnsi="Times New Roman" w:cs="Times New Roman"/>
          <w:sz w:val="28"/>
          <w:szCs w:val="28"/>
        </w:rPr>
        <w:t xml:space="preserve">ое, значительное и умеет ярко, образно показать это </w:t>
      </w:r>
      <w:r w:rsidR="008A3F5F" w:rsidRPr="00285F36">
        <w:rPr>
          <w:rFonts w:ascii="Times New Roman" w:hAnsi="Times New Roman" w:cs="Times New Roman"/>
          <w:sz w:val="28"/>
          <w:szCs w:val="28"/>
        </w:rPr>
        <w:t>невидимое,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вместе с тем важное всем. Это постиже</w:t>
      </w:r>
      <w:r w:rsidRPr="00285F36">
        <w:rPr>
          <w:rFonts w:ascii="Times New Roman" w:hAnsi="Times New Roman" w:cs="Times New Roman"/>
          <w:sz w:val="28"/>
          <w:szCs w:val="28"/>
        </w:rPr>
        <w:t xml:space="preserve">ние уже открытого художником – </w:t>
      </w:r>
      <w:r w:rsidR="008A3F5F" w:rsidRPr="00285F36">
        <w:rPr>
          <w:rFonts w:ascii="Times New Roman" w:hAnsi="Times New Roman" w:cs="Times New Roman"/>
          <w:sz w:val="28"/>
          <w:szCs w:val="28"/>
        </w:rPr>
        <w:t>сложный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и мн</w:t>
      </w:r>
      <w:r w:rsidRPr="00285F36">
        <w:rPr>
          <w:rFonts w:ascii="Times New Roman" w:hAnsi="Times New Roman" w:cs="Times New Roman"/>
          <w:sz w:val="28"/>
          <w:szCs w:val="28"/>
        </w:rPr>
        <w:t>огоступенчатый процесс. Глубоко понять его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 сущно</w:t>
      </w:r>
      <w:r w:rsidRPr="00285F36">
        <w:rPr>
          <w:rFonts w:ascii="Times New Roman" w:hAnsi="Times New Roman" w:cs="Times New Roman"/>
          <w:sz w:val="28"/>
          <w:szCs w:val="28"/>
        </w:rPr>
        <w:t xml:space="preserve">сть, умело </w:t>
      </w:r>
      <w:r w:rsidR="008A3F5F" w:rsidRPr="00285F36">
        <w:rPr>
          <w:rFonts w:ascii="Times New Roman" w:hAnsi="Times New Roman" w:cs="Times New Roman"/>
          <w:sz w:val="28"/>
          <w:szCs w:val="28"/>
        </w:rPr>
        <w:t>отобрать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произведения искусства для постижения их детьми, учесть в связи </w:t>
      </w:r>
      <w:r w:rsidR="008A3F5F" w:rsidRPr="00285F36">
        <w:rPr>
          <w:rFonts w:ascii="Times New Roman" w:hAnsi="Times New Roman" w:cs="Times New Roman"/>
          <w:sz w:val="28"/>
          <w:szCs w:val="28"/>
        </w:rPr>
        <w:t>со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спецификой искусства специфику форм и </w:t>
      </w:r>
      <w:r w:rsidRPr="00285F36">
        <w:rPr>
          <w:rFonts w:ascii="Times New Roman" w:hAnsi="Times New Roman" w:cs="Times New Roman"/>
          <w:sz w:val="28"/>
          <w:szCs w:val="28"/>
        </w:rPr>
        <w:t xml:space="preserve">методов учебной работы в школе — </w:t>
      </w:r>
      <w:r w:rsidR="008A3F5F" w:rsidRPr="00285F36">
        <w:rPr>
          <w:rFonts w:ascii="Times New Roman" w:hAnsi="Times New Roman" w:cs="Times New Roman"/>
          <w:sz w:val="28"/>
          <w:szCs w:val="28"/>
        </w:rPr>
        <w:t>все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 xml:space="preserve">это необходимо для повышения </w:t>
      </w:r>
      <w:r w:rsidRPr="00285F36">
        <w:rPr>
          <w:rFonts w:ascii="Times New Roman" w:hAnsi="Times New Roman" w:cs="Times New Roman"/>
          <w:sz w:val="28"/>
          <w:szCs w:val="28"/>
        </w:rPr>
        <w:t xml:space="preserve">идейно-эстетического </w:t>
      </w:r>
      <w:r w:rsidR="008A3F5F" w:rsidRPr="00285F36">
        <w:rPr>
          <w:rFonts w:ascii="Times New Roman" w:hAnsi="Times New Roman" w:cs="Times New Roman"/>
          <w:sz w:val="28"/>
          <w:szCs w:val="28"/>
        </w:rPr>
        <w:t>воспитательного влияния</w:t>
      </w:r>
      <w:r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8A3F5F" w:rsidRPr="00285F36">
        <w:rPr>
          <w:rFonts w:ascii="Times New Roman" w:hAnsi="Times New Roman" w:cs="Times New Roman"/>
          <w:sz w:val="28"/>
          <w:szCs w:val="28"/>
        </w:rPr>
        <w:t>литературы и искусства на детей</w:t>
      </w:r>
      <w:r w:rsidRPr="00285F36">
        <w:rPr>
          <w:rFonts w:ascii="Times New Roman" w:hAnsi="Times New Roman" w:cs="Times New Roman"/>
          <w:sz w:val="28"/>
          <w:szCs w:val="28"/>
        </w:rPr>
        <w:t>»</w:t>
      </w:r>
      <w:r w:rsidR="009C462E" w:rsidRPr="00285F36">
        <w:rPr>
          <w:rStyle w:val="a8"/>
          <w:rFonts w:ascii="Times New Roman" w:hAnsi="Times New Roman"/>
          <w:sz w:val="28"/>
          <w:szCs w:val="28"/>
        </w:rPr>
        <w:footnoteReference w:id="33"/>
      </w:r>
      <w:r w:rsidR="008A3F5F" w:rsidRPr="00285F36">
        <w:rPr>
          <w:rFonts w:ascii="Times New Roman" w:hAnsi="Times New Roman" w:cs="Times New Roman"/>
          <w:sz w:val="28"/>
          <w:szCs w:val="28"/>
        </w:rPr>
        <w:t>.</w:t>
      </w:r>
    </w:p>
    <w:p w:rsidR="009F48F3" w:rsidRPr="00285F36" w:rsidRDefault="009F48F3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Особая методика знакомства детей с произведениями искусства представлена в работе Кушаевой Н.А.</w:t>
      </w:r>
      <w:r w:rsidRPr="00285F36">
        <w:rPr>
          <w:rStyle w:val="a8"/>
          <w:rFonts w:ascii="Times New Roman" w:hAnsi="Times New Roman"/>
          <w:sz w:val="28"/>
          <w:szCs w:val="28"/>
        </w:rPr>
        <w:footnoteReference w:id="34"/>
      </w:r>
      <w:r w:rsidRPr="00285F36">
        <w:rPr>
          <w:rFonts w:ascii="Times New Roman" w:hAnsi="Times New Roman" w:cs="Times New Roman"/>
          <w:sz w:val="28"/>
          <w:szCs w:val="28"/>
        </w:rPr>
        <w:t>, которая направлена на развитие разных способов выражения детьми своих мыслей и переживаний по поводу восприятия:</w:t>
      </w:r>
    </w:p>
    <w:p w:rsidR="003578FF" w:rsidRPr="00285F36" w:rsidRDefault="003578FF" w:rsidP="00285F36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Развить умение рассказывать о произведении искусства, откликаться на выразительные средства.</w:t>
      </w:r>
    </w:p>
    <w:p w:rsidR="003578FF" w:rsidRPr="00285F36" w:rsidRDefault="003578FF" w:rsidP="00285F36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Развить навыки общения по поводу искусства. Разговор об искусстве должен быть результатом организованного процесса восприятия, построенного с учетом возрастных особенностей.</w:t>
      </w:r>
    </w:p>
    <w:p w:rsidR="003578FF" w:rsidRPr="00285F36" w:rsidRDefault="003578FF" w:rsidP="00285F36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Научить детей использовать свои впечатления о наблюдении действительности при рассказе о произведении, свой собственный художественный опыт.</w:t>
      </w:r>
    </w:p>
    <w:p w:rsidR="003578FF" w:rsidRPr="00285F36" w:rsidRDefault="00B11DB0" w:rsidP="00285F36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Развить умение сопоставлять произведения искусства с аналогичными явлениями из области других искусств, чувствовать общие связи.</w:t>
      </w:r>
    </w:p>
    <w:p w:rsidR="00B11DB0" w:rsidRPr="00285F36" w:rsidRDefault="00B11DB0" w:rsidP="00285F36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Учить детей «графической речи» в процессе восприятия (наброски по памяти). Этот метод имеет прямое отношени</w:t>
      </w:r>
      <w:r w:rsidR="00C068CF" w:rsidRPr="00285F36">
        <w:rPr>
          <w:rFonts w:ascii="Times New Roman" w:hAnsi="Times New Roman" w:cs="Times New Roman"/>
          <w:sz w:val="28"/>
          <w:szCs w:val="28"/>
        </w:rPr>
        <w:t>е к развитию образного мышления и</w:t>
      </w:r>
      <w:r w:rsidRPr="00285F36">
        <w:rPr>
          <w:rFonts w:ascii="Times New Roman" w:hAnsi="Times New Roman" w:cs="Times New Roman"/>
          <w:sz w:val="28"/>
          <w:szCs w:val="28"/>
        </w:rPr>
        <w:t xml:space="preserve"> памяти.</w:t>
      </w:r>
    </w:p>
    <w:p w:rsidR="00BA74BA" w:rsidRPr="00285F36" w:rsidRDefault="00BA74B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Таким образом, взаимодействие ребенка и произведения искусства прежде всего начинается с восприятия. Воспитательная и образовательная цель будет достигнута, когда произведение непосредственно воспринято школьником, когда освоена его идейно-художественная сущность. Очень важно уделять особое внимание именно процессу восприятия художественного произведения.</w:t>
      </w:r>
    </w:p>
    <w:p w:rsidR="00B912F3" w:rsidRPr="00285F36" w:rsidRDefault="00B912F3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2F3" w:rsidRPr="00285F36" w:rsidRDefault="00B62EDA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2</w:t>
      </w:r>
      <w:r w:rsidR="00B912F3" w:rsidRPr="00285F36">
        <w:rPr>
          <w:rFonts w:ascii="Times New Roman" w:hAnsi="Times New Roman" w:cs="Times New Roman"/>
          <w:sz w:val="28"/>
          <w:szCs w:val="28"/>
        </w:rPr>
        <w:t>.</w:t>
      </w:r>
      <w:r w:rsidR="00156471" w:rsidRPr="00285F36">
        <w:rPr>
          <w:rFonts w:ascii="Times New Roman" w:hAnsi="Times New Roman" w:cs="Times New Roman"/>
          <w:sz w:val="28"/>
          <w:szCs w:val="28"/>
        </w:rPr>
        <w:t>2</w:t>
      </w:r>
      <w:r w:rsidR="00B912F3" w:rsidRPr="00285F36">
        <w:rPr>
          <w:rFonts w:ascii="Times New Roman" w:hAnsi="Times New Roman" w:cs="Times New Roman"/>
          <w:sz w:val="28"/>
          <w:szCs w:val="28"/>
        </w:rPr>
        <w:t xml:space="preserve"> Методы и приемы эстетического воспитания школьников на уроках искусства</w:t>
      </w:r>
    </w:p>
    <w:p w:rsidR="003F249E" w:rsidRDefault="003F249E" w:rsidP="00285F36">
      <w:pPr>
        <w:spacing w:line="360" w:lineRule="auto"/>
        <w:ind w:firstLine="709"/>
        <w:jc w:val="both"/>
        <w:rPr>
          <w:sz w:val="28"/>
          <w:szCs w:val="28"/>
        </w:rPr>
      </w:pPr>
    </w:p>
    <w:p w:rsidR="00E56DDE" w:rsidRPr="00285F36" w:rsidRDefault="00E56DD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 основе методики эстетического воспитания лежит совместная деятельность педагога и ученика по развитию у него творческих способностей к восприятию художественных ценностей, к продуктивной деятельности, осознанного отношения к социальной, природной, предметной среде.</w:t>
      </w:r>
    </w:p>
    <w:p w:rsidR="00E56DDE" w:rsidRPr="00285F36" w:rsidRDefault="00E56DD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Успех этой работы во многом определяется тем, в какой мере учитываются индивидуальные особенности, потребности и интересы воспитуемого, уровень его общего развития.</w:t>
      </w:r>
    </w:p>
    <w:p w:rsidR="00E56DDE" w:rsidRPr="00285F36" w:rsidRDefault="00E56DD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Эстетическое восприятие жизненных явлений всегда индивидуально и избирательно. В основе его лежит эмоциональный отклик на прекрасное. Учащийся всегда откликается на красивое в природе, предметном мире, искусстве, на добрые чувства людей. Большое значение при этом имеют личный опыт ученика, его побуждения, стремления, переживания.</w:t>
      </w:r>
    </w:p>
    <w:p w:rsidR="0085237C" w:rsidRPr="00285F36" w:rsidRDefault="00E56DD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Методы и приемы эстетического воспитания очень разнообразны. Они зависят от многих условий: объема и качества художественной информации, форм организации и видов деятельности, возраста ребенка. Немалую роль играют уровень подготовки, мастерство и способности педагога.</w:t>
      </w:r>
    </w:p>
    <w:p w:rsidR="00E56DDE" w:rsidRPr="00285F36" w:rsidRDefault="00E56DD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Прежде всего</w:t>
      </w:r>
      <w:r w:rsidR="0014255E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необходимо выбрать форму проведения занятия. В методическом пособии О.Н. Апанасенко и А.В. Потемкин</w:t>
      </w:r>
      <w:r w:rsidR="0014255E" w:rsidRPr="00285F36">
        <w:rPr>
          <w:sz w:val="28"/>
          <w:szCs w:val="28"/>
        </w:rPr>
        <w:t>а</w:t>
      </w:r>
      <w:r w:rsidR="0014255E" w:rsidRPr="00285F36">
        <w:rPr>
          <w:rStyle w:val="a8"/>
          <w:sz w:val="28"/>
          <w:szCs w:val="28"/>
        </w:rPr>
        <w:footnoteReference w:id="35"/>
      </w:r>
      <w:r w:rsidR="0014255E" w:rsidRPr="00285F36">
        <w:rPr>
          <w:sz w:val="28"/>
          <w:szCs w:val="28"/>
        </w:rPr>
        <w:t xml:space="preserve"> </w:t>
      </w:r>
      <w:r w:rsidR="00493302" w:rsidRPr="00285F36">
        <w:rPr>
          <w:sz w:val="28"/>
          <w:szCs w:val="28"/>
        </w:rPr>
        <w:t>представлены рекомендуемые формы проведения занятий:</w:t>
      </w:r>
    </w:p>
    <w:p w:rsidR="00493302" w:rsidRPr="00285F36" w:rsidRDefault="00493302" w:rsidP="00285F3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Лекции с применением различных форм активизации внимания учащихся, этапа «эпизодического интереса» (интересные факты, связанные с созданием какого-либо произведения искусства, жизнью и творчеством известных художников, музыкантов и др.), </w:t>
      </w:r>
      <w:r w:rsidR="0058433B" w:rsidRPr="00285F36">
        <w:rPr>
          <w:sz w:val="28"/>
          <w:szCs w:val="28"/>
        </w:rPr>
        <w:t>различных презентаций, фильмов, раздаточного материала, просмотра альбомов, репродукций, фотографий.</w:t>
      </w:r>
    </w:p>
    <w:p w:rsidR="0058433B" w:rsidRPr="00285F36" w:rsidRDefault="009B00A1" w:rsidP="00285F3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Викторина – форма проведения занятий в виде интеллектуальных соревнований, построенного на материале с использованием «фактора удивления» (способность увидеть в привычном, общеизвестном то, что обычно редко замечаемо, над чем никто не задумывается). Такие уроки повышают эстетическую и интеллектуальную информированность учащихся, интерес к изучаемому материалу.</w:t>
      </w:r>
    </w:p>
    <w:p w:rsidR="009B00A1" w:rsidRPr="00285F36" w:rsidRDefault="009B00A1" w:rsidP="00285F3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Творческие задания по определению стиля, художественного направления, обоснованного личностного восприятия пр</w:t>
      </w:r>
      <w:r w:rsidR="00D012DF" w:rsidRPr="00285F36">
        <w:rPr>
          <w:sz w:val="28"/>
          <w:szCs w:val="28"/>
        </w:rPr>
        <w:t>оизведения искусства, включающие</w:t>
      </w:r>
      <w:r w:rsidR="00285F36" w:rsidRPr="00285F36">
        <w:rPr>
          <w:sz w:val="28"/>
          <w:szCs w:val="28"/>
        </w:rPr>
        <w:t xml:space="preserve"> </w:t>
      </w:r>
      <w:r w:rsidRPr="00285F36">
        <w:rPr>
          <w:sz w:val="28"/>
          <w:szCs w:val="28"/>
        </w:rPr>
        <w:t>различную творческу</w:t>
      </w:r>
      <w:r w:rsidR="00D012DF" w:rsidRPr="00285F36">
        <w:rPr>
          <w:sz w:val="28"/>
          <w:szCs w:val="28"/>
        </w:rPr>
        <w:t>ю деятельность и др., развивающие</w:t>
      </w:r>
      <w:r w:rsidRPr="00285F36">
        <w:rPr>
          <w:sz w:val="28"/>
          <w:szCs w:val="28"/>
        </w:rPr>
        <w:t xml:space="preserve"> образное мышление, художественную активность.</w:t>
      </w:r>
    </w:p>
    <w:p w:rsidR="00A70E6D" w:rsidRPr="00285F36" w:rsidRDefault="0033467E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Начать урок следует с активизации внимания учащихся, а так же необходимо сохранить концентрацию внимания учащихся на предмете изучения в течение всего урока. Согласно Е.П. Крупнику, активизировать деятельность эстетического сознания учащихся можно путем стимулирования педагогического процесса по трем основным направлениям:</w:t>
      </w:r>
    </w:p>
    <w:p w:rsidR="0033467E" w:rsidRPr="00285F36" w:rsidRDefault="0033467E" w:rsidP="00285F3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Использование проблемных и творческих заданий на уроке. Педагог должен приблизиться в своих заданиях к типу художественных задач, над которыми надо «поломать голову», которую следует решить, используя материал произведения искусства и каждый раз отыскивая новые оригинальные решения.</w:t>
      </w:r>
    </w:p>
    <w:p w:rsidR="0033467E" w:rsidRPr="00285F36" w:rsidRDefault="0033467E" w:rsidP="00285F3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Творческие формы работ самих учащихся, представляющие совместный поиск решения учеником и учителем в процессе сотрудничества, равноправного отношения воспитуемого и воспитателя, а так же самих школьников друг с другом. Наиболее адекватной педагогической формой являются игры.</w:t>
      </w:r>
    </w:p>
    <w:p w:rsidR="0033467E" w:rsidRPr="00285F36" w:rsidRDefault="0033467E" w:rsidP="00285F3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Комплексное воздействие разных видов искусства на учащегося (синтезирование на уроках искусства произведений литературы, кино, музыки и изобразительного искусства). Сравнительный анализ, как отмечает Крупник Е.П., и сопоставление их специфических и общих</w:t>
      </w:r>
      <w:r w:rsidR="002C7DDC" w:rsidRPr="00285F36">
        <w:rPr>
          <w:sz w:val="28"/>
          <w:szCs w:val="28"/>
        </w:rPr>
        <w:t>, «инвариантных»</w:t>
      </w:r>
      <w:r w:rsidR="009D7976" w:rsidRPr="00285F36">
        <w:rPr>
          <w:sz w:val="28"/>
          <w:szCs w:val="28"/>
        </w:rPr>
        <w:t xml:space="preserve"> свойств и особенностей позволяет формировать у школьников способность воспринимать художественный образ в его основных ведущих параметрах, а значит, формировать эстетическое сознание</w:t>
      </w:r>
      <w:r w:rsidR="00285F36" w:rsidRPr="00285F36">
        <w:rPr>
          <w:sz w:val="28"/>
          <w:szCs w:val="28"/>
        </w:rPr>
        <w:t xml:space="preserve"> </w:t>
      </w:r>
      <w:r w:rsidR="009D7976" w:rsidRPr="00285F36">
        <w:rPr>
          <w:sz w:val="28"/>
          <w:szCs w:val="28"/>
        </w:rPr>
        <w:t>учащихся.</w:t>
      </w:r>
    </w:p>
    <w:p w:rsidR="00D61553" w:rsidRPr="00285F36" w:rsidRDefault="00022DB2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Особую значимость</w:t>
      </w:r>
      <w:r w:rsidR="00285F36" w:rsidRPr="00285F36">
        <w:rPr>
          <w:sz w:val="28"/>
          <w:szCs w:val="28"/>
        </w:rPr>
        <w:t xml:space="preserve"> </w:t>
      </w:r>
      <w:r w:rsidR="00E0051E" w:rsidRPr="00285F36">
        <w:rPr>
          <w:sz w:val="28"/>
          <w:szCs w:val="28"/>
        </w:rPr>
        <w:t>последнего пункта</w:t>
      </w:r>
      <w:r w:rsidR="00681135" w:rsidRPr="00285F36">
        <w:rPr>
          <w:sz w:val="28"/>
          <w:szCs w:val="28"/>
        </w:rPr>
        <w:t xml:space="preserve"> </w:t>
      </w:r>
      <w:r w:rsidR="00FD0E9B" w:rsidRPr="00285F36">
        <w:rPr>
          <w:sz w:val="28"/>
          <w:szCs w:val="28"/>
        </w:rPr>
        <w:t>подтверждает</w:t>
      </w:r>
      <w:r w:rsidR="00681135" w:rsidRPr="00285F36">
        <w:rPr>
          <w:sz w:val="28"/>
          <w:szCs w:val="28"/>
        </w:rPr>
        <w:t xml:space="preserve"> мнение</w:t>
      </w:r>
      <w:r w:rsidR="005818D4" w:rsidRPr="00285F36">
        <w:rPr>
          <w:sz w:val="28"/>
          <w:szCs w:val="28"/>
        </w:rPr>
        <w:t xml:space="preserve"> Неменского Б.М.</w:t>
      </w:r>
      <w:r w:rsidR="005818D4" w:rsidRPr="00285F36">
        <w:rPr>
          <w:rStyle w:val="a8"/>
          <w:sz w:val="28"/>
          <w:szCs w:val="28"/>
        </w:rPr>
        <w:footnoteReference w:id="36"/>
      </w:r>
      <w:r w:rsidR="00681135" w:rsidRPr="00285F36">
        <w:rPr>
          <w:sz w:val="28"/>
          <w:szCs w:val="28"/>
        </w:rPr>
        <w:t xml:space="preserve">, который считает, что </w:t>
      </w:r>
      <w:r w:rsidR="005818D4" w:rsidRPr="00285F36">
        <w:rPr>
          <w:sz w:val="28"/>
          <w:szCs w:val="28"/>
        </w:rPr>
        <w:t>переживание должно осознаваться</w:t>
      </w:r>
      <w:r w:rsidR="00E0051E" w:rsidRPr="00285F36">
        <w:rPr>
          <w:sz w:val="28"/>
          <w:szCs w:val="28"/>
        </w:rPr>
        <w:t xml:space="preserve"> как основный метод обучения в искусстве.</w:t>
      </w:r>
      <w:r w:rsidR="00681135" w:rsidRPr="00285F36">
        <w:rPr>
          <w:sz w:val="28"/>
          <w:szCs w:val="28"/>
        </w:rPr>
        <w:t xml:space="preserve"> И, следовательно, принципиально верный путь синхронного рассмотрения видов искусств в их взаимодействии с общественным движением эпохи, с искусством разных народов.</w:t>
      </w:r>
    </w:p>
    <w:p w:rsidR="00283DD6" w:rsidRPr="00285F36" w:rsidRDefault="00283DD6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М.Д. Таборидзе</w:t>
      </w:r>
      <w:r w:rsidR="00A71E25" w:rsidRPr="00285F36">
        <w:rPr>
          <w:rStyle w:val="a8"/>
          <w:sz w:val="28"/>
          <w:szCs w:val="28"/>
        </w:rPr>
        <w:footnoteReference w:id="37"/>
      </w:r>
      <w:r w:rsidRPr="00285F36">
        <w:rPr>
          <w:sz w:val="28"/>
          <w:szCs w:val="28"/>
        </w:rPr>
        <w:t>,</w:t>
      </w:r>
      <w:r w:rsidR="00285F36" w:rsidRPr="00285F36">
        <w:rPr>
          <w:sz w:val="28"/>
          <w:szCs w:val="28"/>
        </w:rPr>
        <w:t xml:space="preserve"> </w:t>
      </w:r>
      <w:r w:rsidRPr="00285F36">
        <w:rPr>
          <w:sz w:val="28"/>
          <w:szCs w:val="28"/>
        </w:rPr>
        <w:t>в качестве выявления уровня эстетического развития учащихся,</w:t>
      </w:r>
      <w:r w:rsidR="005C443F" w:rsidRPr="00285F36">
        <w:rPr>
          <w:sz w:val="28"/>
          <w:szCs w:val="28"/>
        </w:rPr>
        <w:t xml:space="preserve"> их знаний об искусстве,</w:t>
      </w:r>
      <w:r w:rsidRPr="00285F36">
        <w:rPr>
          <w:sz w:val="28"/>
          <w:szCs w:val="28"/>
        </w:rPr>
        <w:t xml:space="preserve"> предлагает прием анкетирования, т.е. письменного опроса учащихся и последующий анализ результатов.</w:t>
      </w:r>
    </w:p>
    <w:p w:rsidR="00283DD6" w:rsidRPr="00285F36" w:rsidRDefault="00283DD6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Вопросы для учащихся:</w:t>
      </w:r>
    </w:p>
    <w:p w:rsidR="00636E0E" w:rsidRPr="00285F36" w:rsidRDefault="00636E0E" w:rsidP="00285F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Что</w:t>
      </w:r>
      <w:r w:rsidR="00662B4A" w:rsidRPr="00285F36">
        <w:rPr>
          <w:sz w:val="28"/>
          <w:szCs w:val="28"/>
        </w:rPr>
        <w:t xml:space="preserve"> такое изобразительное искусство? (виды, жанры, средства художественной выразительности).</w:t>
      </w:r>
    </w:p>
    <w:p w:rsidR="00662B4A" w:rsidRPr="00285F36" w:rsidRDefault="00662B4A" w:rsidP="00285F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Живопись как вид искусства. (специфические особенности, виды, жанры, художественный язык</w:t>
      </w:r>
      <w:r w:rsidR="005C443F" w:rsidRPr="00285F36">
        <w:rPr>
          <w:sz w:val="28"/>
          <w:szCs w:val="28"/>
        </w:rPr>
        <w:t>).</w:t>
      </w:r>
    </w:p>
    <w:p w:rsidR="005C443F" w:rsidRPr="00285F36" w:rsidRDefault="005C443F" w:rsidP="00285F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Что такое графика? (специфика, основные виды, художественный язык).</w:t>
      </w:r>
    </w:p>
    <w:p w:rsidR="005C443F" w:rsidRPr="00285F36" w:rsidRDefault="005C443F" w:rsidP="00285F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Скульптура как вид искусства (особенности, виды, художественный язык).</w:t>
      </w:r>
    </w:p>
    <w:p w:rsidR="005C443F" w:rsidRPr="00285F36" w:rsidRDefault="005C443F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Описание картины или скульптуры:</w:t>
      </w:r>
    </w:p>
    <w:p w:rsidR="005C443F" w:rsidRPr="00285F36" w:rsidRDefault="005C443F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Автор, название, материал и техника исполнения.</w:t>
      </w:r>
    </w:p>
    <w:p w:rsidR="005C443F" w:rsidRPr="00285F36" w:rsidRDefault="00054F8D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Жанр.</w:t>
      </w:r>
    </w:p>
    <w:p w:rsidR="00054F8D" w:rsidRPr="00285F36" w:rsidRDefault="00054F8D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Анализ композиции.</w:t>
      </w:r>
    </w:p>
    <w:p w:rsidR="00054F8D" w:rsidRPr="00285F36" w:rsidRDefault="00054F8D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Сюжет.</w:t>
      </w:r>
    </w:p>
    <w:p w:rsidR="00054F8D" w:rsidRPr="00285F36" w:rsidRDefault="00054F8D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Отношение х</w:t>
      </w:r>
      <w:r w:rsidR="004B4B90" w:rsidRPr="00285F36">
        <w:rPr>
          <w:sz w:val="28"/>
          <w:szCs w:val="28"/>
        </w:rPr>
        <w:t>удожника к данному произведению, что передано.</w:t>
      </w:r>
    </w:p>
    <w:p w:rsidR="004B4B90" w:rsidRPr="00285F36" w:rsidRDefault="004B4B90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Цветовая гамма, колорит.</w:t>
      </w:r>
    </w:p>
    <w:p w:rsidR="004B4B90" w:rsidRPr="00285F36" w:rsidRDefault="004B4B90" w:rsidP="00285F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Отношение ученика к данному произведению</w:t>
      </w:r>
      <w:r w:rsidR="00B54633" w:rsidRPr="00285F36">
        <w:rPr>
          <w:sz w:val="28"/>
          <w:szCs w:val="28"/>
        </w:rPr>
        <w:t>, нравится или нет, уровень мастерства художника, аргументация.</w:t>
      </w:r>
    </w:p>
    <w:p w:rsidR="00B54633" w:rsidRPr="00285F36" w:rsidRDefault="00B54633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Таборидзе</w:t>
      </w:r>
      <w:r w:rsidR="00105AF0" w:rsidRPr="00285F36">
        <w:rPr>
          <w:sz w:val="28"/>
          <w:szCs w:val="28"/>
        </w:rPr>
        <w:t xml:space="preserve"> М.Д.</w:t>
      </w:r>
      <w:r w:rsidRPr="00285F36">
        <w:rPr>
          <w:sz w:val="28"/>
          <w:szCs w:val="28"/>
        </w:rPr>
        <w:t xml:space="preserve"> так же предлагает темы</w:t>
      </w:r>
      <w:r w:rsidR="00105AF0" w:rsidRPr="00285F36">
        <w:rPr>
          <w:sz w:val="28"/>
          <w:szCs w:val="28"/>
        </w:rPr>
        <w:t xml:space="preserve"> для контрольных работ учащихся:</w:t>
      </w:r>
    </w:p>
    <w:p w:rsidR="00B54633" w:rsidRPr="00285F36" w:rsidRDefault="00B54633" w:rsidP="00285F3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«Какой вид искусства ты любишь больше всего и почему?»</w:t>
      </w:r>
    </w:p>
    <w:p w:rsidR="00B54633" w:rsidRPr="00285F36" w:rsidRDefault="00B54633" w:rsidP="00285F3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«Какое значение имеет произведение изобразительного искусства, для кого оно создается, почему?</w:t>
      </w:r>
      <w:r w:rsidR="00105AF0" w:rsidRPr="00285F36">
        <w:rPr>
          <w:sz w:val="28"/>
          <w:szCs w:val="28"/>
        </w:rPr>
        <w:t>»</w:t>
      </w:r>
    </w:p>
    <w:p w:rsidR="00105AF0" w:rsidRPr="00285F36" w:rsidRDefault="00105AF0" w:rsidP="00285F36">
      <w:pPr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 наш взгляд, последний седьмой пункт, а так же контрольные вопросы наиболее важны, так как здесь у ученика появляется непосредственная возможность выразить свои чувства, мысли по поводу пережитого им от произведения искусства.</w:t>
      </w:r>
      <w:r w:rsidR="00E75306" w:rsidRPr="00285F36">
        <w:rPr>
          <w:sz w:val="28"/>
          <w:szCs w:val="28"/>
        </w:rPr>
        <w:t xml:space="preserve"> Именно по этим пунктам учитель может судить об уровне эстетического развития учащихся</w:t>
      </w:r>
      <w:r w:rsidR="007F10CE" w:rsidRPr="00285F36">
        <w:rPr>
          <w:sz w:val="28"/>
          <w:szCs w:val="28"/>
        </w:rPr>
        <w:t>, об их умении или неумении сопереживать, ставить себя на место другого, художника или героев его произведения.</w:t>
      </w:r>
    </w:p>
    <w:p w:rsidR="00A13592" w:rsidRPr="00285F36" w:rsidRDefault="00A13592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Ключевой задачей педагога является формирование в детях способности к сопереживанию автору, героям, а так же, в конечном итоге – и любому другому человеку. Только тогда в учащихся возможно формирование индивидуальности, когда они способны выразить себя через произведение искусства.</w:t>
      </w:r>
    </w:p>
    <w:p w:rsidR="00A13592" w:rsidRPr="00285F36" w:rsidRDefault="00A13592" w:rsidP="00285F36">
      <w:pPr>
        <w:spacing w:line="360" w:lineRule="auto"/>
        <w:ind w:firstLine="709"/>
        <w:jc w:val="both"/>
        <w:rPr>
          <w:sz w:val="28"/>
          <w:szCs w:val="28"/>
        </w:rPr>
      </w:pPr>
    </w:p>
    <w:p w:rsidR="008A3F5F" w:rsidRPr="00285F36" w:rsidRDefault="00D6711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br w:type="page"/>
        <w:t>Заключение</w:t>
      </w:r>
    </w:p>
    <w:p w:rsidR="00793D96" w:rsidRPr="00285F36" w:rsidRDefault="00793D9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D96" w:rsidRPr="00285F36" w:rsidRDefault="00793D9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 настоящее время в общественной и культурной жизни общества очень сильно влияние массовой культуры, следовательно, в сознании людей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стираются границы между массовым искусством и искусством настоящим. Людям становится все труднее ориентироваться в быстро сменяющих друг друга культурных явлениях, очень сложно среди всего разнообразия, которое предлагает современная массовая потребительская культура выделить главное, ключевое. Особенно тяжело это удается в школьном возрасте. В этой ситуации преподавателю необходимо помогать учащимся сформировать правильное представление об окружающем их мире, о культурной жизни современной эпохи, привить им уважение к</w:t>
      </w:r>
      <w:r w:rsidR="00285F36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Pr="00285F36">
        <w:rPr>
          <w:rFonts w:ascii="Times New Roman" w:hAnsi="Times New Roman" w:cs="Times New Roman"/>
          <w:sz w:val="28"/>
          <w:szCs w:val="28"/>
        </w:rPr>
        <w:t>вечным ценностям и традициям.</w:t>
      </w:r>
    </w:p>
    <w:p w:rsidR="0003421E" w:rsidRPr="00285F36" w:rsidRDefault="00793D9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На уроках искусства учитель как нигде может повлиять на внутренний мир учеников, побудить в них интерес к достижениям прошлом, так как искусство как нельзя лучше отражает общественную ситуацию своей эпохи. Учитель должен использовать искусство для обогащения учеников опытом прошлого, сравнивая этот опыт с собственным опытом учеников. Ключевым моментом в этом является переживание учащимися произведения искусства. </w:t>
      </w:r>
    </w:p>
    <w:p w:rsidR="0003421E" w:rsidRPr="00285F36" w:rsidRDefault="0003421E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Немаловажную роль играет разбор технических средств и приемов, используемых художником, но это должно быть подчинено главной задаче – постижению внутреннего мира художника, его героев, а так же своего собственного.</w:t>
      </w:r>
      <w:r w:rsidR="00ED6222" w:rsidRPr="00285F36">
        <w:rPr>
          <w:rFonts w:ascii="Times New Roman" w:hAnsi="Times New Roman" w:cs="Times New Roman"/>
          <w:sz w:val="28"/>
          <w:szCs w:val="28"/>
        </w:rPr>
        <w:t xml:space="preserve"> Особое место занимает процесс восприятия учениками произведения искусства. На этом этапе главной задачей педагога является подготовка и </w:t>
      </w:r>
      <w:r w:rsidR="00F920E2" w:rsidRPr="00285F36">
        <w:rPr>
          <w:rFonts w:ascii="Times New Roman" w:hAnsi="Times New Roman" w:cs="Times New Roman"/>
          <w:sz w:val="28"/>
          <w:szCs w:val="28"/>
        </w:rPr>
        <w:t xml:space="preserve">создание диалогического контекста </w:t>
      </w:r>
      <w:r w:rsidR="00ED6222" w:rsidRPr="00285F36">
        <w:rPr>
          <w:rFonts w:ascii="Times New Roman" w:hAnsi="Times New Roman" w:cs="Times New Roman"/>
          <w:sz w:val="28"/>
          <w:szCs w:val="28"/>
        </w:rPr>
        <w:t>процесса знакомства учащихся с текстом культуры.</w:t>
      </w:r>
    </w:p>
    <w:p w:rsidR="00793D96" w:rsidRPr="00285F36" w:rsidRDefault="00793D96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 xml:space="preserve">Ключевой задачей педагога является формирование в детях способности к сопереживанию автору, героям, а так же, в конечном итоге – и любому другому человеку. Только тогда в учащихся возможно формирование индивидуальности, когда они способны выразить </w:t>
      </w:r>
      <w:r w:rsidR="009F01FD" w:rsidRPr="00285F36">
        <w:rPr>
          <w:rFonts w:ascii="Times New Roman" w:hAnsi="Times New Roman" w:cs="Times New Roman"/>
          <w:sz w:val="28"/>
          <w:szCs w:val="28"/>
        </w:rPr>
        <w:t xml:space="preserve">самих </w:t>
      </w:r>
      <w:r w:rsidRPr="00285F36">
        <w:rPr>
          <w:rFonts w:ascii="Times New Roman" w:hAnsi="Times New Roman" w:cs="Times New Roman"/>
          <w:sz w:val="28"/>
          <w:szCs w:val="28"/>
        </w:rPr>
        <w:t>себя через произведение искусства.</w:t>
      </w:r>
    </w:p>
    <w:p w:rsidR="00D67114" w:rsidRPr="00285F36" w:rsidRDefault="00D67114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br w:type="page"/>
        <w:t>Список литературы</w:t>
      </w:r>
    </w:p>
    <w:p w:rsidR="00045E0A" w:rsidRPr="00285F36" w:rsidRDefault="00045E0A" w:rsidP="003F249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1. Антипова</w:t>
      </w:r>
      <w:r w:rsidR="009F01FD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В. Образ женщины в русской живописи // Искусство в школе. – 2006, №1. – С.15 – 19. 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2. Апанасенко</w:t>
      </w:r>
      <w:r w:rsidR="009F01FD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О.Н., Потемкин А.В. Методический аспект творческого воспитания школьников: методическое пособие. – Барн: изд. БГПУ, 2005. – </w:t>
      </w:r>
      <w:r w:rsidR="00F939FB" w:rsidRPr="00285F36">
        <w:rPr>
          <w:sz w:val="28"/>
          <w:szCs w:val="28"/>
        </w:rPr>
        <w:t>150 с.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3. Балакина</w:t>
      </w:r>
      <w:r w:rsidR="009F01FD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Е.И. Искусство и зритель: азы общения // Ступени творчества: учебно-методическое пособие. – Барн., 2003. – С. 42-47.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4. </w:t>
      </w:r>
      <w:r w:rsidRPr="000272EB">
        <w:rPr>
          <w:sz w:val="28"/>
          <w:szCs w:val="28"/>
        </w:rPr>
        <w:t>Беляев, А.А.</w:t>
      </w:r>
      <w:r w:rsidRPr="00285F36">
        <w:rPr>
          <w:sz w:val="28"/>
          <w:szCs w:val="28"/>
        </w:rPr>
        <w:t xml:space="preserve">, </w:t>
      </w:r>
      <w:r w:rsidRPr="000272EB">
        <w:rPr>
          <w:sz w:val="28"/>
          <w:szCs w:val="28"/>
        </w:rPr>
        <w:t>Новиков, Л.И.</w:t>
      </w:r>
      <w:r w:rsidRPr="00285F36">
        <w:rPr>
          <w:sz w:val="28"/>
          <w:szCs w:val="28"/>
        </w:rPr>
        <w:t xml:space="preserve">, </w:t>
      </w:r>
      <w:r w:rsidRPr="000272EB">
        <w:rPr>
          <w:sz w:val="28"/>
          <w:szCs w:val="28"/>
        </w:rPr>
        <w:t>Толстых, В.И.</w:t>
      </w:r>
      <w:r w:rsidRPr="00285F36">
        <w:rPr>
          <w:sz w:val="28"/>
          <w:szCs w:val="28"/>
        </w:rPr>
        <w:t xml:space="preserve"> Эстетика. Словарь. –М.: Политиздат, 1989. – 448 с. </w:t>
      </w:r>
    </w:p>
    <w:p w:rsidR="009B19B6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5. </w:t>
      </w:r>
      <w:r w:rsidR="009B19B6" w:rsidRPr="00285F36">
        <w:rPr>
          <w:sz w:val="28"/>
          <w:szCs w:val="28"/>
        </w:rPr>
        <w:t>Борев, Ю.</w:t>
      </w:r>
      <w:r w:rsidR="0078274A" w:rsidRPr="00285F36">
        <w:rPr>
          <w:sz w:val="28"/>
          <w:szCs w:val="28"/>
        </w:rPr>
        <w:t xml:space="preserve">Б. Эстетика. – </w:t>
      </w:r>
      <w:r w:rsidR="009B19B6" w:rsidRPr="00285F36">
        <w:rPr>
          <w:sz w:val="28"/>
          <w:szCs w:val="28"/>
        </w:rPr>
        <w:t>М</w:t>
      </w:r>
      <w:r w:rsidR="0078274A" w:rsidRPr="00285F36">
        <w:rPr>
          <w:sz w:val="28"/>
          <w:szCs w:val="28"/>
        </w:rPr>
        <w:t>.: Высшая</w:t>
      </w:r>
      <w:r w:rsidR="009B19B6" w:rsidRPr="00285F36">
        <w:rPr>
          <w:sz w:val="28"/>
          <w:szCs w:val="28"/>
        </w:rPr>
        <w:t xml:space="preserve"> шк</w:t>
      </w:r>
      <w:r w:rsidR="0078274A" w:rsidRPr="00285F36">
        <w:rPr>
          <w:sz w:val="28"/>
          <w:szCs w:val="28"/>
        </w:rPr>
        <w:t>ола</w:t>
      </w:r>
      <w:r w:rsidR="009B19B6" w:rsidRPr="00285F36">
        <w:rPr>
          <w:sz w:val="28"/>
          <w:szCs w:val="28"/>
        </w:rPr>
        <w:t>, 2002. - 511с.</w:t>
      </w:r>
    </w:p>
    <w:p w:rsidR="00902885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6</w:t>
      </w:r>
      <w:r w:rsidR="00902885" w:rsidRPr="00285F36">
        <w:rPr>
          <w:sz w:val="28"/>
          <w:szCs w:val="28"/>
        </w:rPr>
        <w:t>. Буров</w:t>
      </w:r>
      <w:r w:rsidR="009F01FD" w:rsidRPr="00285F36">
        <w:rPr>
          <w:sz w:val="28"/>
          <w:szCs w:val="28"/>
        </w:rPr>
        <w:t>,</w:t>
      </w:r>
      <w:r w:rsidR="00902885" w:rsidRPr="00285F36">
        <w:rPr>
          <w:sz w:val="28"/>
          <w:szCs w:val="28"/>
        </w:rPr>
        <w:t xml:space="preserve"> А.И. Эстетика: проблемы</w:t>
      </w:r>
      <w:r w:rsidR="00285F36" w:rsidRPr="00285F36">
        <w:rPr>
          <w:sz w:val="28"/>
          <w:szCs w:val="28"/>
        </w:rPr>
        <w:t xml:space="preserve"> </w:t>
      </w:r>
      <w:r w:rsidR="00902885" w:rsidRPr="00285F36">
        <w:rPr>
          <w:sz w:val="28"/>
          <w:szCs w:val="28"/>
        </w:rPr>
        <w:t xml:space="preserve">и споры. – М.: Искусство, 1975. – </w:t>
      </w:r>
      <w:r w:rsidR="009B19B6" w:rsidRPr="00285F36">
        <w:rPr>
          <w:sz w:val="28"/>
          <w:szCs w:val="28"/>
        </w:rPr>
        <w:t>176 с</w:t>
      </w:r>
      <w:r w:rsidR="00902885" w:rsidRPr="00285F36">
        <w:rPr>
          <w:sz w:val="28"/>
          <w:szCs w:val="28"/>
        </w:rPr>
        <w:t>.</w:t>
      </w:r>
    </w:p>
    <w:p w:rsidR="00902885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7</w:t>
      </w:r>
      <w:r w:rsidR="00902885" w:rsidRPr="00285F36">
        <w:rPr>
          <w:sz w:val="28"/>
          <w:szCs w:val="28"/>
        </w:rPr>
        <w:t>. Буров</w:t>
      </w:r>
      <w:r w:rsidR="009F01FD" w:rsidRPr="00285F36">
        <w:rPr>
          <w:sz w:val="28"/>
          <w:szCs w:val="28"/>
        </w:rPr>
        <w:t>,</w:t>
      </w:r>
      <w:r w:rsidR="00902885" w:rsidRPr="00285F36">
        <w:rPr>
          <w:sz w:val="28"/>
          <w:szCs w:val="28"/>
        </w:rPr>
        <w:t xml:space="preserve"> А.И., Квятковский Е.В. Проблемы эстетического развития личности школьника. – М.: Педагогика, 1987. – 96 с.</w:t>
      </w:r>
    </w:p>
    <w:p w:rsidR="00296FB7" w:rsidRPr="00285F36" w:rsidRDefault="00296FB7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Витковская, Н.С., Щербо, А.Б., Джола, Д.Н. Формирование эстетической культуры младших школьников. – Киев: Радьянська школа, 1985. – 136 с.</w:t>
      </w:r>
    </w:p>
    <w:p w:rsidR="00902885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8</w:t>
      </w:r>
      <w:r w:rsidR="00902885" w:rsidRPr="00285F36">
        <w:rPr>
          <w:sz w:val="28"/>
          <w:szCs w:val="28"/>
        </w:rPr>
        <w:t>. Гавриловец</w:t>
      </w:r>
      <w:r w:rsidR="004E1F94" w:rsidRPr="00285F36">
        <w:rPr>
          <w:sz w:val="28"/>
          <w:szCs w:val="28"/>
        </w:rPr>
        <w:t>,</w:t>
      </w:r>
      <w:r w:rsidR="00285F36" w:rsidRPr="00285F36">
        <w:rPr>
          <w:sz w:val="28"/>
          <w:szCs w:val="28"/>
        </w:rPr>
        <w:t xml:space="preserve"> </w:t>
      </w:r>
      <w:r w:rsidR="00902885" w:rsidRPr="00285F36">
        <w:rPr>
          <w:sz w:val="28"/>
          <w:szCs w:val="28"/>
        </w:rPr>
        <w:t>К.В., Казимирская</w:t>
      </w:r>
      <w:r w:rsidR="005A1980" w:rsidRPr="00285F36">
        <w:rPr>
          <w:sz w:val="28"/>
          <w:szCs w:val="28"/>
        </w:rPr>
        <w:t>,</w:t>
      </w:r>
      <w:r w:rsidR="00902885" w:rsidRPr="00285F36">
        <w:rPr>
          <w:sz w:val="28"/>
          <w:szCs w:val="28"/>
        </w:rPr>
        <w:t xml:space="preserve"> И.И. Работа классного руководителя по нравственному и эстетическому воспитанию школьников 4-8 классов. – Минск: Народная асвета. – 1978. – </w:t>
      </w:r>
      <w:r w:rsidR="004F3449" w:rsidRPr="00285F36">
        <w:rPr>
          <w:sz w:val="28"/>
          <w:szCs w:val="28"/>
        </w:rPr>
        <w:t>128 с</w:t>
      </w:r>
      <w:r w:rsidR="00902885" w:rsidRPr="00285F36">
        <w:rPr>
          <w:sz w:val="28"/>
          <w:szCs w:val="28"/>
        </w:rPr>
        <w:t>.</w:t>
      </w:r>
    </w:p>
    <w:p w:rsidR="002619B4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9</w:t>
      </w:r>
      <w:r w:rsidR="00902885" w:rsidRPr="00285F36">
        <w:rPr>
          <w:sz w:val="28"/>
          <w:szCs w:val="28"/>
        </w:rPr>
        <w:t>.</w:t>
      </w:r>
      <w:r w:rsidR="002619B4" w:rsidRPr="00285F36">
        <w:rPr>
          <w:sz w:val="28"/>
          <w:szCs w:val="28"/>
        </w:rPr>
        <w:t xml:space="preserve"> Герасимов, С.А. Система эстетического воспитания школьников. – М.: Педагогика, 1983. – 264 с.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 Дремов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А.К. Эстетический идеал современной литературы. – М.: Знание. – </w:t>
      </w:r>
      <w:r w:rsidR="009B19B6" w:rsidRPr="00285F36">
        <w:rPr>
          <w:sz w:val="28"/>
          <w:szCs w:val="28"/>
        </w:rPr>
        <w:t>62 с.</w:t>
      </w:r>
    </w:p>
    <w:p w:rsidR="00902885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10</w:t>
      </w:r>
      <w:r w:rsidR="00902885" w:rsidRPr="00285F36">
        <w:rPr>
          <w:sz w:val="28"/>
          <w:szCs w:val="28"/>
        </w:rPr>
        <w:t>. Ильенков</w:t>
      </w:r>
      <w:r w:rsidR="004E1F94" w:rsidRPr="00285F36">
        <w:rPr>
          <w:sz w:val="28"/>
          <w:szCs w:val="28"/>
        </w:rPr>
        <w:t>,</w:t>
      </w:r>
      <w:r w:rsidR="00902885" w:rsidRPr="00285F36">
        <w:rPr>
          <w:sz w:val="28"/>
          <w:szCs w:val="28"/>
        </w:rPr>
        <w:t xml:space="preserve"> Э.В. К беседе об эстетическом воспитании // Школа должна учить мыслить. – М. – Воронеж, 2002. С. 91-94.</w:t>
      </w:r>
    </w:p>
    <w:p w:rsidR="002619B4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11</w:t>
      </w:r>
      <w:r w:rsidR="002619B4" w:rsidRPr="00285F36">
        <w:rPr>
          <w:sz w:val="28"/>
          <w:szCs w:val="28"/>
        </w:rPr>
        <w:t>. Кабалевский, Д.Б. Как рассказать детям о музыке? – М.: Просвещение. 1989. – 192 с.</w:t>
      </w:r>
    </w:p>
    <w:p w:rsidR="00902885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12</w:t>
      </w:r>
      <w:r w:rsidR="00902885" w:rsidRPr="00285F36">
        <w:rPr>
          <w:sz w:val="28"/>
          <w:szCs w:val="28"/>
        </w:rPr>
        <w:t>. Киященко</w:t>
      </w:r>
      <w:r w:rsidR="004E1F94" w:rsidRPr="00285F36">
        <w:rPr>
          <w:sz w:val="28"/>
          <w:szCs w:val="28"/>
        </w:rPr>
        <w:t>,</w:t>
      </w:r>
      <w:r w:rsidR="00902885" w:rsidRPr="00285F36">
        <w:rPr>
          <w:sz w:val="28"/>
          <w:szCs w:val="28"/>
        </w:rPr>
        <w:t xml:space="preserve"> Н.И. Вопросы формирования системы эстетического воспитания в СССР. – М.: Искусство, 1971. – </w:t>
      </w:r>
      <w:r w:rsidR="009B19B6" w:rsidRPr="00285F36">
        <w:rPr>
          <w:sz w:val="28"/>
          <w:szCs w:val="28"/>
        </w:rPr>
        <w:t>160 с</w:t>
      </w:r>
      <w:r w:rsidR="00902885" w:rsidRPr="00285F36">
        <w:rPr>
          <w:sz w:val="28"/>
          <w:szCs w:val="28"/>
        </w:rPr>
        <w:t>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3</w:t>
      </w:r>
      <w:r w:rsidRPr="00285F36">
        <w:rPr>
          <w:sz w:val="28"/>
          <w:szCs w:val="28"/>
        </w:rPr>
        <w:t>. Кушаев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Н.А. Основы эстетического воспитания. – М.: Просвещение. – 1986. – 240 с.</w:t>
      </w:r>
    </w:p>
    <w:p w:rsidR="00D67114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4</w:t>
      </w:r>
      <w:r w:rsidRPr="00285F36">
        <w:rPr>
          <w:sz w:val="28"/>
          <w:szCs w:val="28"/>
        </w:rPr>
        <w:t xml:space="preserve">. </w:t>
      </w:r>
      <w:r w:rsidR="00D67114" w:rsidRPr="00285F36">
        <w:rPr>
          <w:sz w:val="28"/>
          <w:szCs w:val="28"/>
        </w:rPr>
        <w:t>Лихачев</w:t>
      </w:r>
      <w:r w:rsidR="004E1F94" w:rsidRPr="00285F36">
        <w:rPr>
          <w:sz w:val="28"/>
          <w:szCs w:val="28"/>
        </w:rPr>
        <w:t>,</w:t>
      </w:r>
      <w:r w:rsidR="00D67114" w:rsidRPr="00285F36">
        <w:rPr>
          <w:sz w:val="28"/>
          <w:szCs w:val="28"/>
        </w:rPr>
        <w:t xml:space="preserve"> Б.Т. Теория эстетического воспитания школьников. – М.: Просвещение, 1985. – </w:t>
      </w:r>
      <w:r w:rsidR="00212ADA" w:rsidRPr="00285F36">
        <w:rPr>
          <w:sz w:val="28"/>
          <w:szCs w:val="28"/>
        </w:rPr>
        <w:t>176 с.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5</w:t>
      </w:r>
      <w:r w:rsidRPr="00285F36">
        <w:rPr>
          <w:sz w:val="28"/>
          <w:szCs w:val="28"/>
        </w:rPr>
        <w:t>. Лихачев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Б.Т. Эстетика воспитания. – М.: Педагогика, 1972. – </w:t>
      </w:r>
      <w:r w:rsidR="009B19B6" w:rsidRPr="00285F36">
        <w:rPr>
          <w:sz w:val="28"/>
          <w:szCs w:val="28"/>
        </w:rPr>
        <w:t>160 с</w:t>
      </w:r>
      <w:r w:rsidRPr="00285F36">
        <w:rPr>
          <w:sz w:val="28"/>
          <w:szCs w:val="28"/>
        </w:rPr>
        <w:t>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6</w:t>
      </w:r>
      <w:r w:rsidRPr="00285F36">
        <w:rPr>
          <w:sz w:val="28"/>
          <w:szCs w:val="28"/>
        </w:rPr>
        <w:t>. Макаренко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А.С. Воспитание в советской школе</w:t>
      </w:r>
      <w:r w:rsidR="006A1191" w:rsidRPr="00285F36">
        <w:rPr>
          <w:sz w:val="28"/>
          <w:szCs w:val="28"/>
        </w:rPr>
        <w:t xml:space="preserve"> - М.: Просвещение, 1966. - 255 с.</w:t>
      </w:r>
    </w:p>
    <w:p w:rsidR="00D67114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7</w:t>
      </w:r>
      <w:r w:rsidRPr="00285F36">
        <w:rPr>
          <w:sz w:val="28"/>
          <w:szCs w:val="28"/>
        </w:rPr>
        <w:t xml:space="preserve">. </w:t>
      </w:r>
      <w:r w:rsidR="00D67114" w:rsidRPr="00285F36">
        <w:rPr>
          <w:sz w:val="28"/>
          <w:szCs w:val="28"/>
        </w:rPr>
        <w:t>Неменский</w:t>
      </w:r>
      <w:r w:rsidR="004E1F94" w:rsidRPr="00285F36">
        <w:rPr>
          <w:sz w:val="28"/>
          <w:szCs w:val="28"/>
        </w:rPr>
        <w:t>,</w:t>
      </w:r>
      <w:r w:rsidR="00D67114" w:rsidRPr="00285F36">
        <w:rPr>
          <w:sz w:val="28"/>
          <w:szCs w:val="28"/>
        </w:rPr>
        <w:t xml:space="preserve"> Б.М. Мудрость красоты. – М.: Просвещение. – 1987. – </w:t>
      </w:r>
      <w:r w:rsidR="0069492D" w:rsidRPr="00285F36">
        <w:rPr>
          <w:sz w:val="28"/>
          <w:szCs w:val="28"/>
        </w:rPr>
        <w:t>255 с.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8</w:t>
      </w:r>
      <w:r w:rsidRPr="00285F36">
        <w:rPr>
          <w:sz w:val="28"/>
          <w:szCs w:val="28"/>
        </w:rPr>
        <w:t>. Неменский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Б.М. Распахни окно. - М.: Молодая гвардия, 1974. – </w:t>
      </w:r>
      <w:r w:rsidR="0069492D" w:rsidRPr="00285F36">
        <w:rPr>
          <w:sz w:val="28"/>
          <w:szCs w:val="28"/>
        </w:rPr>
        <w:t>190 с</w:t>
      </w:r>
      <w:r w:rsidRPr="00285F36">
        <w:rPr>
          <w:sz w:val="28"/>
          <w:szCs w:val="28"/>
        </w:rPr>
        <w:t>.</w:t>
      </w:r>
    </w:p>
    <w:p w:rsidR="00902885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1</w:t>
      </w:r>
      <w:r w:rsidR="006A1191" w:rsidRPr="00285F36">
        <w:rPr>
          <w:sz w:val="28"/>
          <w:szCs w:val="28"/>
        </w:rPr>
        <w:t>9</w:t>
      </w:r>
      <w:r w:rsidRPr="00285F36">
        <w:rPr>
          <w:sz w:val="28"/>
          <w:szCs w:val="28"/>
        </w:rPr>
        <w:t>. Печко</w:t>
      </w:r>
      <w:r w:rsidR="004E1F94" w:rsidRPr="00285F36">
        <w:rPr>
          <w:sz w:val="28"/>
          <w:szCs w:val="28"/>
        </w:rPr>
        <w:t>,</w:t>
      </w:r>
      <w:r w:rsidRPr="00285F36">
        <w:rPr>
          <w:sz w:val="28"/>
          <w:szCs w:val="28"/>
        </w:rPr>
        <w:t xml:space="preserve"> Л.П. Эстетическая картина мира и школьного урока // Советская педагогика. – 1976. - №6. – С. 92-102.</w:t>
      </w:r>
    </w:p>
    <w:p w:rsidR="00902885" w:rsidRPr="00285F36" w:rsidRDefault="006A1191" w:rsidP="003F249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20</w:t>
      </w:r>
      <w:r w:rsidR="00902885" w:rsidRPr="00285F36">
        <w:rPr>
          <w:rFonts w:ascii="Times New Roman" w:hAnsi="Times New Roman" w:cs="Times New Roman"/>
          <w:sz w:val="28"/>
          <w:szCs w:val="28"/>
        </w:rPr>
        <w:t>. Пешикова</w:t>
      </w:r>
      <w:r w:rsidR="005A1980" w:rsidRPr="00285F36">
        <w:rPr>
          <w:rFonts w:ascii="Times New Roman" w:hAnsi="Times New Roman" w:cs="Times New Roman"/>
          <w:sz w:val="28"/>
          <w:szCs w:val="28"/>
        </w:rPr>
        <w:t>,</w:t>
      </w:r>
      <w:r w:rsidR="0069492D" w:rsidRPr="00285F36">
        <w:rPr>
          <w:rFonts w:ascii="Times New Roman" w:hAnsi="Times New Roman" w:cs="Times New Roman"/>
          <w:sz w:val="28"/>
          <w:szCs w:val="28"/>
        </w:rPr>
        <w:t xml:space="preserve"> Л.В.</w:t>
      </w:r>
      <w:r w:rsidR="00902885" w:rsidRPr="00285F36">
        <w:rPr>
          <w:rFonts w:ascii="Times New Roman" w:hAnsi="Times New Roman" w:cs="Times New Roman"/>
          <w:sz w:val="28"/>
          <w:szCs w:val="28"/>
        </w:rPr>
        <w:t xml:space="preserve"> </w:t>
      </w:r>
      <w:r w:rsidR="0069492D" w:rsidRPr="00285F36">
        <w:rPr>
          <w:rFonts w:ascii="Times New Roman" w:hAnsi="Times New Roman" w:cs="Times New Roman"/>
          <w:sz w:val="28"/>
          <w:szCs w:val="28"/>
        </w:rPr>
        <w:t>Методика преподавания мировой художественной культуры: пособие для учителя. — М.: Гуманит. изд. центр ВЛАДОС, 2002–96с.</w:t>
      </w:r>
    </w:p>
    <w:p w:rsidR="00D67114" w:rsidRPr="00285F36" w:rsidRDefault="006A1191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21</w:t>
      </w:r>
      <w:r w:rsidR="00902885" w:rsidRPr="00285F36">
        <w:rPr>
          <w:sz w:val="28"/>
          <w:szCs w:val="28"/>
        </w:rPr>
        <w:t xml:space="preserve">. </w:t>
      </w:r>
      <w:r w:rsidR="00D67114" w:rsidRPr="00285F36">
        <w:rPr>
          <w:sz w:val="28"/>
          <w:szCs w:val="28"/>
        </w:rPr>
        <w:t>Таборидзе</w:t>
      </w:r>
      <w:r w:rsidR="004E1F94" w:rsidRPr="00285F36">
        <w:rPr>
          <w:sz w:val="28"/>
          <w:szCs w:val="28"/>
        </w:rPr>
        <w:t>,</w:t>
      </w:r>
      <w:r w:rsidR="00D67114" w:rsidRPr="00285F36">
        <w:rPr>
          <w:sz w:val="28"/>
          <w:szCs w:val="28"/>
        </w:rPr>
        <w:t xml:space="preserve"> М.Д. Эстетическое воспитание школьников. – М.: Педагогика, 1988. – </w:t>
      </w:r>
      <w:r w:rsidR="009B19B6" w:rsidRPr="00285F36">
        <w:rPr>
          <w:sz w:val="28"/>
          <w:szCs w:val="28"/>
        </w:rPr>
        <w:t>104 с</w:t>
      </w:r>
      <w:r w:rsidR="00D67114" w:rsidRPr="00285F36">
        <w:rPr>
          <w:sz w:val="28"/>
          <w:szCs w:val="28"/>
        </w:rPr>
        <w:t>.</w:t>
      </w:r>
    </w:p>
    <w:p w:rsidR="009B19B6" w:rsidRPr="00285F36" w:rsidRDefault="009B19B6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Фроловская, М.Н. Педагогика искусства. – Барнаул: Издательство АГУ, 20</w:t>
      </w:r>
      <w:r w:rsidR="003017E7" w:rsidRPr="00285F36">
        <w:rPr>
          <w:sz w:val="28"/>
          <w:szCs w:val="28"/>
        </w:rPr>
        <w:t>07. – 130 с.</w:t>
      </w:r>
    </w:p>
    <w:p w:rsidR="00FC4B1F" w:rsidRPr="00285F36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</w:t>
      </w:r>
      <w:r w:rsidR="006A1191" w:rsidRPr="00285F36">
        <w:rPr>
          <w:sz w:val="28"/>
          <w:szCs w:val="28"/>
        </w:rPr>
        <w:t>2</w:t>
      </w:r>
      <w:r w:rsidRPr="00285F36">
        <w:rPr>
          <w:sz w:val="28"/>
          <w:szCs w:val="28"/>
        </w:rPr>
        <w:t xml:space="preserve">. </w:t>
      </w:r>
      <w:r w:rsidR="00FC4B1F" w:rsidRPr="00285F36">
        <w:rPr>
          <w:sz w:val="28"/>
          <w:szCs w:val="28"/>
        </w:rPr>
        <w:t>Шацкая</w:t>
      </w:r>
      <w:r w:rsidR="004E1F94" w:rsidRPr="00285F36">
        <w:rPr>
          <w:sz w:val="28"/>
          <w:szCs w:val="28"/>
        </w:rPr>
        <w:t>,</w:t>
      </w:r>
      <w:r w:rsidR="00FC4B1F" w:rsidRPr="00285F36">
        <w:rPr>
          <w:sz w:val="28"/>
          <w:szCs w:val="28"/>
        </w:rPr>
        <w:t xml:space="preserve"> В.Н. «Общие вопросы эстетического воспитания в школе». – М.: Советская педагогика, - 1976. – </w:t>
      </w:r>
      <w:r w:rsidR="00F939FB" w:rsidRPr="00285F36">
        <w:rPr>
          <w:sz w:val="28"/>
          <w:szCs w:val="28"/>
        </w:rPr>
        <w:t>168 с.</w:t>
      </w:r>
    </w:p>
    <w:p w:rsidR="0030589D" w:rsidRDefault="00902885" w:rsidP="003F249E">
      <w:pPr>
        <w:pStyle w:val="a6"/>
        <w:spacing w:line="360" w:lineRule="auto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2</w:t>
      </w:r>
      <w:r w:rsidR="006A1191" w:rsidRPr="00285F36">
        <w:rPr>
          <w:sz w:val="28"/>
          <w:szCs w:val="28"/>
        </w:rPr>
        <w:t>3</w:t>
      </w:r>
      <w:r w:rsidRPr="00285F36">
        <w:rPr>
          <w:sz w:val="28"/>
          <w:szCs w:val="28"/>
        </w:rPr>
        <w:t xml:space="preserve">. </w:t>
      </w:r>
      <w:r w:rsidR="0030589D" w:rsidRPr="00285F36">
        <w:rPr>
          <w:sz w:val="28"/>
          <w:szCs w:val="28"/>
        </w:rPr>
        <w:t>Щербо</w:t>
      </w:r>
      <w:r w:rsidR="004E1F94" w:rsidRPr="00285F36">
        <w:rPr>
          <w:sz w:val="28"/>
          <w:szCs w:val="28"/>
        </w:rPr>
        <w:t>,</w:t>
      </w:r>
      <w:r w:rsidR="0030589D" w:rsidRPr="00285F36">
        <w:rPr>
          <w:sz w:val="28"/>
          <w:szCs w:val="28"/>
        </w:rPr>
        <w:t xml:space="preserve"> А.Б., Джола</w:t>
      </w:r>
      <w:r w:rsidR="004E1F94" w:rsidRPr="00285F36">
        <w:rPr>
          <w:sz w:val="28"/>
          <w:szCs w:val="28"/>
        </w:rPr>
        <w:t>,</w:t>
      </w:r>
      <w:r w:rsidR="0030589D" w:rsidRPr="00285F36">
        <w:rPr>
          <w:sz w:val="28"/>
          <w:szCs w:val="28"/>
        </w:rPr>
        <w:t xml:space="preserve"> Д.Н. Красота воспитывает человека. – </w:t>
      </w:r>
      <w:r w:rsidR="00212ADA" w:rsidRPr="00285F36">
        <w:rPr>
          <w:sz w:val="28"/>
          <w:szCs w:val="28"/>
        </w:rPr>
        <w:t>К</w:t>
      </w:r>
      <w:r w:rsidR="0030589D" w:rsidRPr="00285F36">
        <w:rPr>
          <w:sz w:val="28"/>
          <w:szCs w:val="28"/>
        </w:rPr>
        <w:t>иев: Раданська школа, 1980. – 104 с.</w:t>
      </w:r>
    </w:p>
    <w:p w:rsidR="003F249E" w:rsidRPr="00285F36" w:rsidRDefault="003F249E" w:rsidP="003F249E">
      <w:pPr>
        <w:pStyle w:val="a6"/>
        <w:spacing w:line="360" w:lineRule="auto"/>
        <w:jc w:val="both"/>
        <w:rPr>
          <w:sz w:val="28"/>
          <w:szCs w:val="28"/>
        </w:rPr>
      </w:pPr>
    </w:p>
    <w:p w:rsidR="009054C1" w:rsidRPr="00285F36" w:rsidRDefault="009F01FD" w:rsidP="00285F36">
      <w:pPr>
        <w:pStyle w:val="a6"/>
        <w:spacing w:line="360" w:lineRule="auto"/>
        <w:ind w:firstLine="709"/>
        <w:jc w:val="both"/>
        <w:rPr>
          <w:sz w:val="28"/>
          <w:szCs w:val="40"/>
        </w:rPr>
      </w:pPr>
      <w:r w:rsidRPr="00285F36">
        <w:rPr>
          <w:sz w:val="28"/>
          <w:szCs w:val="40"/>
        </w:rPr>
        <w:br w:type="page"/>
      </w:r>
      <w:r w:rsidR="0041118A" w:rsidRPr="00285F36">
        <w:rPr>
          <w:sz w:val="28"/>
          <w:szCs w:val="40"/>
        </w:rPr>
        <w:t>ПРИЛОЖЕНИЕ</w:t>
      </w:r>
    </w:p>
    <w:p w:rsidR="003F249E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2617E9" w:rsidRPr="00285F36" w:rsidRDefault="009054C1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План-конспект урока МХК в средней школе</w:t>
      </w:r>
    </w:p>
    <w:p w:rsidR="00617155" w:rsidRPr="00285F36" w:rsidRDefault="0061715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94CC5" w:rsidRPr="00285F36" w:rsidRDefault="00494CC5" w:rsidP="00285F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36">
        <w:rPr>
          <w:rFonts w:ascii="Times New Roman" w:hAnsi="Times New Roman" w:cs="Times New Roman"/>
          <w:sz w:val="28"/>
          <w:szCs w:val="28"/>
        </w:rPr>
        <w:t>Взаимодействие ребенка и любого вида искусства прежде всего начинается с восприятия. Произведение искусства достигает своей воспитательной, образовательной цели, когда оно непосредственно воспринято школьником, когда освоена его идейно-художественная сущность. Очень важно уделять особое внимание именно процессу восприятия художественного произведения.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  <w:u w:val="single"/>
        </w:rPr>
        <w:t>Тема урока:</w:t>
      </w:r>
      <w:r w:rsidRPr="00285F36">
        <w:rPr>
          <w:sz w:val="28"/>
        </w:rPr>
        <w:t xml:space="preserve"> «</w:t>
      </w:r>
      <w:r w:rsidR="00536AFE" w:rsidRPr="00285F36">
        <w:rPr>
          <w:sz w:val="28"/>
        </w:rPr>
        <w:t>Образ женщины в русской живописи 18 века</w:t>
      </w:r>
      <w:r w:rsidRPr="00285F36">
        <w:rPr>
          <w:sz w:val="28"/>
        </w:rPr>
        <w:t>».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  <w:u w:val="single"/>
        </w:rPr>
        <w:t>Тип урока:</w:t>
      </w:r>
      <w:r w:rsidRPr="00285F36">
        <w:rPr>
          <w:sz w:val="28"/>
        </w:rPr>
        <w:t xml:space="preserve"> комбинированный с нетрадиционными элементами.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  <w:u w:val="single"/>
        </w:rPr>
      </w:pPr>
      <w:r w:rsidRPr="00285F36">
        <w:rPr>
          <w:sz w:val="28"/>
          <w:u w:val="single"/>
        </w:rPr>
        <w:t xml:space="preserve">Цели урока: 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 xml:space="preserve">1) Сформировать у учащихся представление </w:t>
      </w:r>
      <w:r w:rsidR="00536AFE" w:rsidRPr="00285F36">
        <w:rPr>
          <w:sz w:val="28"/>
        </w:rPr>
        <w:t xml:space="preserve">об </w:t>
      </w:r>
      <w:r w:rsidR="00132974" w:rsidRPr="00285F36">
        <w:rPr>
          <w:sz w:val="28"/>
        </w:rPr>
        <w:t>эпохе 18 века в России, почувствовать «дух эпохи».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 xml:space="preserve">2) Воспитать у учащихся любовь и интерес к </w:t>
      </w:r>
      <w:r w:rsidR="00536AFE" w:rsidRPr="00285F36">
        <w:rPr>
          <w:sz w:val="28"/>
        </w:rPr>
        <w:t>русскому</w:t>
      </w:r>
      <w:r w:rsidRPr="00285F36">
        <w:rPr>
          <w:sz w:val="28"/>
        </w:rPr>
        <w:t xml:space="preserve"> искусству</w:t>
      </w:r>
      <w:r w:rsidR="00132974" w:rsidRPr="00285F36">
        <w:rPr>
          <w:sz w:val="28"/>
        </w:rPr>
        <w:t xml:space="preserve"> портрета</w:t>
      </w:r>
      <w:r w:rsidRPr="00285F36">
        <w:rPr>
          <w:sz w:val="28"/>
        </w:rPr>
        <w:t xml:space="preserve"> 1</w:t>
      </w:r>
      <w:r w:rsidR="00536AFE" w:rsidRPr="00285F36">
        <w:rPr>
          <w:sz w:val="28"/>
        </w:rPr>
        <w:t>8</w:t>
      </w:r>
      <w:r w:rsidRPr="00285F36">
        <w:rPr>
          <w:sz w:val="28"/>
        </w:rPr>
        <w:t xml:space="preserve"> века.</w:t>
      </w:r>
    </w:p>
    <w:p w:rsidR="00617155" w:rsidRPr="00285F36" w:rsidRDefault="00132974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>3) Сформировать у учащихся способность представить и понять художника 18 века, его мироощущение, сравнивая со своим собственным.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  <w:u w:val="single"/>
        </w:rPr>
        <w:t>Оборудование:</w:t>
      </w:r>
      <w:r w:rsidRPr="00285F36">
        <w:rPr>
          <w:sz w:val="28"/>
        </w:rPr>
        <w:t xml:space="preserve"> альбом</w:t>
      </w:r>
      <w:r w:rsidR="00536AFE" w:rsidRPr="00285F36">
        <w:rPr>
          <w:sz w:val="28"/>
        </w:rPr>
        <w:t>ы</w:t>
      </w:r>
      <w:r w:rsidRPr="00285F36">
        <w:rPr>
          <w:sz w:val="28"/>
        </w:rPr>
        <w:t xml:space="preserve"> художник</w:t>
      </w:r>
      <w:r w:rsidR="00536AFE" w:rsidRPr="00285F36">
        <w:rPr>
          <w:sz w:val="28"/>
        </w:rPr>
        <w:t>ов</w:t>
      </w:r>
      <w:r w:rsidRPr="00285F36">
        <w:rPr>
          <w:sz w:val="28"/>
        </w:rPr>
        <w:t>, репродукции</w:t>
      </w:r>
      <w:r w:rsidR="00536AFE" w:rsidRPr="00285F36">
        <w:rPr>
          <w:sz w:val="28"/>
        </w:rPr>
        <w:t>, музыкальный проигрыватель, диски с музыкой.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  <w:u w:val="single"/>
        </w:rPr>
        <w:t>Наличие межпредметных связей:</w:t>
      </w:r>
      <w:r w:rsidR="00536AFE" w:rsidRPr="00285F36">
        <w:rPr>
          <w:sz w:val="28"/>
        </w:rPr>
        <w:t xml:space="preserve"> история, литература, музыка.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  <w:u w:val="single"/>
        </w:rPr>
        <w:t>Наличие внутрепредметных связей:</w:t>
      </w:r>
      <w:r w:rsidRPr="00285F36">
        <w:rPr>
          <w:sz w:val="28"/>
        </w:rPr>
        <w:t xml:space="preserve"> </w:t>
      </w:r>
      <w:r w:rsidR="00FF61B2" w:rsidRPr="00285F36">
        <w:rPr>
          <w:sz w:val="28"/>
        </w:rPr>
        <w:t>промежуточная</w:t>
      </w:r>
      <w:r w:rsidRPr="00285F36">
        <w:rPr>
          <w:sz w:val="28"/>
        </w:rPr>
        <w:t xml:space="preserve"> тема </w:t>
      </w:r>
      <w:r w:rsidR="00FF61B2" w:rsidRPr="00285F36">
        <w:rPr>
          <w:sz w:val="28"/>
        </w:rPr>
        <w:t>в</w:t>
      </w:r>
      <w:r w:rsidRPr="00285F36">
        <w:rPr>
          <w:sz w:val="28"/>
        </w:rPr>
        <w:t xml:space="preserve"> изучени</w:t>
      </w:r>
      <w:r w:rsidR="00FF61B2" w:rsidRPr="00285F36">
        <w:rPr>
          <w:sz w:val="28"/>
        </w:rPr>
        <w:t>и</w:t>
      </w:r>
      <w:r w:rsidRPr="00285F36">
        <w:rPr>
          <w:sz w:val="28"/>
        </w:rPr>
        <w:t xml:space="preserve"> раздела «</w:t>
      </w:r>
      <w:r w:rsidR="00FF61B2" w:rsidRPr="00285F36">
        <w:rPr>
          <w:sz w:val="28"/>
        </w:rPr>
        <w:t>Образ женщины в русской живописи</w:t>
      </w:r>
      <w:r w:rsidRPr="00285F36">
        <w:rPr>
          <w:sz w:val="28"/>
        </w:rPr>
        <w:t>».</w:t>
      </w:r>
    </w:p>
    <w:p w:rsidR="00617155" w:rsidRPr="00285F36" w:rsidRDefault="00617155" w:rsidP="00285F36">
      <w:pPr>
        <w:pStyle w:val="3"/>
        <w:spacing w:line="360" w:lineRule="auto"/>
        <w:ind w:firstLine="709"/>
        <w:jc w:val="both"/>
        <w:rPr>
          <w:sz w:val="28"/>
          <w:lang w:val="ru-RU"/>
        </w:rPr>
      </w:pPr>
      <w:smartTag w:uri="urn:schemas-microsoft-com:office:smarttags" w:element="place">
        <w:r w:rsidRPr="00285F36">
          <w:rPr>
            <w:sz w:val="28"/>
            <w:u w:val="single"/>
          </w:rPr>
          <w:t>I</w:t>
        </w:r>
        <w:r w:rsidRPr="00285F36">
          <w:rPr>
            <w:sz w:val="28"/>
            <w:u w:val="single"/>
            <w:lang w:val="ru-RU"/>
          </w:rPr>
          <w:t>.</w:t>
        </w:r>
      </w:smartTag>
      <w:r w:rsidRPr="00285F36">
        <w:rPr>
          <w:sz w:val="28"/>
          <w:u w:val="single"/>
          <w:lang w:val="ru-RU"/>
        </w:rPr>
        <w:t xml:space="preserve"> Организационный момент:</w:t>
      </w:r>
      <w:r w:rsidRPr="00285F36">
        <w:rPr>
          <w:sz w:val="28"/>
          <w:lang w:val="ru-RU"/>
        </w:rPr>
        <w:t xml:space="preserve"> приветствие, сообщение целей и формы проведения урока, отмечание присутствующих.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  <w:u w:val="single"/>
        </w:rPr>
      </w:pPr>
      <w:r w:rsidRPr="00285F36">
        <w:rPr>
          <w:sz w:val="28"/>
          <w:u w:val="single"/>
          <w:lang w:val="en-US"/>
        </w:rPr>
        <w:t>II</w:t>
      </w:r>
      <w:r w:rsidRPr="00285F36">
        <w:rPr>
          <w:sz w:val="28"/>
          <w:u w:val="single"/>
        </w:rPr>
        <w:t>. Актуализация знаний по теме. Учитель з</w:t>
      </w:r>
      <w:r w:rsidR="00FF61B2" w:rsidRPr="00285F36">
        <w:rPr>
          <w:sz w:val="28"/>
          <w:u w:val="single"/>
        </w:rPr>
        <w:t>адает учащимся вводные вопросы</w:t>
      </w:r>
      <w:r w:rsidR="00132974" w:rsidRPr="00285F36">
        <w:rPr>
          <w:sz w:val="28"/>
          <w:u w:val="single"/>
        </w:rPr>
        <w:t>:</w:t>
      </w:r>
    </w:p>
    <w:p w:rsidR="00132974" w:rsidRPr="00285F36" w:rsidRDefault="00132974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>Что такое портрет?</w:t>
      </w:r>
    </w:p>
    <w:p w:rsidR="00132974" w:rsidRPr="00285F36" w:rsidRDefault="00132974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>Какие бывают портреты?</w:t>
      </w:r>
    </w:p>
    <w:p w:rsidR="00132974" w:rsidRPr="00285F36" w:rsidRDefault="00132974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>Для чего они нужны? Кто их заказывает?</w:t>
      </w:r>
    </w:p>
    <w:p w:rsidR="00617155" w:rsidRPr="00285F36" w:rsidRDefault="00132974" w:rsidP="00285F36">
      <w:pPr>
        <w:spacing w:line="360" w:lineRule="auto"/>
        <w:ind w:firstLine="709"/>
        <w:jc w:val="both"/>
        <w:rPr>
          <w:sz w:val="28"/>
        </w:rPr>
      </w:pPr>
      <w:r w:rsidRPr="00285F36">
        <w:rPr>
          <w:sz w:val="28"/>
        </w:rPr>
        <w:t>Каким образом, на ваш взгляд, художник приступает к созданию того или иного</w:t>
      </w:r>
      <w:r w:rsidR="00285F36" w:rsidRPr="00285F36">
        <w:rPr>
          <w:sz w:val="28"/>
        </w:rPr>
        <w:t xml:space="preserve"> </w:t>
      </w:r>
      <w:r w:rsidRPr="00285F36">
        <w:rPr>
          <w:sz w:val="28"/>
        </w:rPr>
        <w:t>портрета?</w:t>
      </w:r>
    </w:p>
    <w:p w:rsidR="00617155" w:rsidRPr="00285F36" w:rsidRDefault="00617155" w:rsidP="00285F3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85F36">
        <w:rPr>
          <w:sz w:val="28"/>
          <w:szCs w:val="28"/>
          <w:u w:val="single"/>
          <w:lang w:val="en-US"/>
        </w:rPr>
        <w:t>III</w:t>
      </w:r>
      <w:r w:rsidRPr="00285F36">
        <w:rPr>
          <w:sz w:val="28"/>
          <w:szCs w:val="28"/>
          <w:u w:val="single"/>
        </w:rPr>
        <w:t xml:space="preserve">. Сообщение знаний по теме: </w:t>
      </w:r>
    </w:p>
    <w:p w:rsidR="00617155" w:rsidRPr="00285F36" w:rsidRDefault="0061715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Звучит романс Г. Свиридова.</w:t>
      </w:r>
    </w:p>
    <w:p w:rsidR="00FF61B2" w:rsidRPr="00285F36" w:rsidRDefault="00FF61B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В искусстве существуют вечные темы. Одна из них – тема женщины, материнства, женской красоты. У каждой эпохи свой идеал женщины, вся история человечества отражается в том, как люди видели женщину, какие мифы о ней творили.</w:t>
      </w:r>
    </w:p>
    <w:p w:rsidR="00FF61B2" w:rsidRPr="00285F36" w:rsidRDefault="0085429B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Женский характер всегда привлекал особое внимание художников. Созданные в портретном искусстве образы женщин несут поэтический идеал в единстве душевных качеств и внешнего облика. По портретам мы можем судить, как на внешность женщины, на ее душевный склад влияют общественные события, мода, литература, искусство и сама живопись.</w:t>
      </w:r>
    </w:p>
    <w:p w:rsidR="00542649" w:rsidRPr="00285F36" w:rsidRDefault="0085429B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Не составляет исключения и Россия. В древней Руси не существовало светского искусства. Свой идеал женственности люди выражали в иконах, в образах Богородицы и святых. </w:t>
      </w:r>
    </w:p>
    <w:p w:rsidR="0085429B" w:rsidRPr="00285F36" w:rsidRDefault="0085429B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Петровская эпоха приносит обновление во все сферы жизни русского общества, в том числе и в искусство. На смену иконописи приходит портрет, иконописцы становятся живописцами.</w:t>
      </w:r>
    </w:p>
    <w:p w:rsidR="0085429B" w:rsidRPr="00285F36" w:rsidRDefault="0085429B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В конце </w:t>
      </w:r>
      <w:r w:rsidRPr="00285F36">
        <w:rPr>
          <w:sz w:val="28"/>
          <w:szCs w:val="28"/>
          <w:lang w:val="en-US"/>
        </w:rPr>
        <w:t>XVIII</w:t>
      </w:r>
      <w:r w:rsidRPr="00285F36">
        <w:rPr>
          <w:sz w:val="28"/>
          <w:szCs w:val="28"/>
        </w:rPr>
        <w:t xml:space="preserve"> века</w:t>
      </w:r>
      <w:r w:rsidR="00166191" w:rsidRPr="00285F36">
        <w:rPr>
          <w:sz w:val="28"/>
          <w:szCs w:val="28"/>
        </w:rPr>
        <w:t xml:space="preserve"> русская портретная живопись развивалась поистине блистательно. Одной из главных ее тем становится образ женщины. Художник должен был прежде всего изображать женское очарованье: женщины на этих портретах кокетливы и обольстительны. В портретах художников- иностранцев в России дамы напоминают кукол: игриво улыбаются, жеманно наклоняют головку и очень этим похожи друг на друга. Но русские художники – Рокотов, Левицкий, Аргунов, а позже Боровиковский </w:t>
      </w:r>
      <w:r w:rsidR="00213324" w:rsidRPr="00285F36">
        <w:rPr>
          <w:sz w:val="28"/>
          <w:szCs w:val="28"/>
        </w:rPr>
        <w:t>–</w:t>
      </w:r>
      <w:r w:rsidR="00166191" w:rsidRPr="00285F36">
        <w:rPr>
          <w:sz w:val="28"/>
          <w:szCs w:val="28"/>
        </w:rPr>
        <w:t xml:space="preserve"> </w:t>
      </w:r>
      <w:r w:rsidR="00213324" w:rsidRPr="00285F36">
        <w:rPr>
          <w:sz w:val="28"/>
          <w:szCs w:val="28"/>
        </w:rPr>
        <w:t>вносят в портрет психологическое оживление, конкретность характера. В их портретах облик дам передает живую картину нравов, моды и вкусов эпохи «женского всевластья»</w:t>
      </w:r>
      <w:r w:rsidR="004D3F95" w:rsidRPr="00285F36">
        <w:rPr>
          <w:sz w:val="28"/>
          <w:szCs w:val="28"/>
        </w:rPr>
        <w:t>, мы находим в них надменную красоту и нежную мечтательность, прихотливое кокетство и скромность, суровую замкнутость и душевное обаяние.</w:t>
      </w:r>
    </w:p>
    <w:p w:rsidR="00DA6E2A" w:rsidRPr="00285F36" w:rsidRDefault="00DA6E2A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 экране «Портрет А. Струйской» Ф. Рокотова.</w:t>
      </w:r>
    </w:p>
    <w:p w:rsidR="00CB2762" w:rsidRPr="00285F36" w:rsidRDefault="00DA6E2A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Особенно интересна судьба Александры Струйской. 18-ти лет от роду она была просватана за богатого, дикого и сумасбродного помещика</w:t>
      </w:r>
      <w:r w:rsidR="00CB2762" w:rsidRPr="00285F36">
        <w:rPr>
          <w:sz w:val="28"/>
          <w:szCs w:val="28"/>
        </w:rPr>
        <w:t>. К свадьбе Струйский готовился долго и торжественно. Известнейшему в те годы</w:t>
      </w:r>
      <w:r w:rsidR="00285F36" w:rsidRPr="00285F36">
        <w:rPr>
          <w:sz w:val="28"/>
          <w:szCs w:val="28"/>
        </w:rPr>
        <w:t xml:space="preserve"> </w:t>
      </w:r>
      <w:r w:rsidR="00CB2762" w:rsidRPr="00285F36">
        <w:rPr>
          <w:sz w:val="28"/>
          <w:szCs w:val="28"/>
        </w:rPr>
        <w:t>живописцу Федору Рокотову были заказаны парные портреты – Струйского и его невесты. Она была ангельски мила и приветлива. В отличие от многих известных красавиц того времени, красота Струйской несла в мир добро и любовь</w:t>
      </w:r>
      <w:r w:rsidR="00A707C1" w:rsidRPr="00285F36">
        <w:rPr>
          <w:sz w:val="28"/>
          <w:szCs w:val="28"/>
        </w:rPr>
        <w:t>.</w:t>
      </w:r>
    </w:p>
    <w:p w:rsidR="00CB2762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Звучит 2 часть (</w:t>
      </w:r>
      <w:r w:rsidRPr="00285F36">
        <w:rPr>
          <w:sz w:val="28"/>
          <w:szCs w:val="28"/>
          <w:lang w:val="en-US"/>
        </w:rPr>
        <w:t>Grave</w:t>
      </w:r>
      <w:r w:rsidRPr="00285F36">
        <w:rPr>
          <w:sz w:val="28"/>
          <w:szCs w:val="28"/>
        </w:rPr>
        <w:t>) Концерта для скрипки с оркестром ля минор А. Вивальди. На фоне музыки:</w:t>
      </w:r>
    </w:p>
    <w:p w:rsidR="003F249E" w:rsidRPr="00285F36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Ты помнишь, как из тьмы былого,</w:t>
      </w:r>
    </w:p>
    <w:p w:rsidR="00DA6E2A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Едва закутана в атлас,</w:t>
      </w:r>
      <w:r w:rsidR="00DA6E2A" w:rsidRPr="00285F36">
        <w:rPr>
          <w:sz w:val="28"/>
          <w:szCs w:val="28"/>
        </w:rPr>
        <w:t xml:space="preserve"> 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 портрета Рокотова снова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Смотрела Струйская на нас?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Ее глаза – как два тумана,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Полуулыбка, полуплач,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Ее глаза – как два обмана,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Покрытых мглою неудач.</w:t>
      </w:r>
    </w:p>
    <w:p w:rsidR="00CB2762" w:rsidRPr="00285F36" w:rsidRDefault="00CB2762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Соединенье двух загадок</w:t>
      </w:r>
      <w:r w:rsidR="00176906" w:rsidRPr="00285F36">
        <w:rPr>
          <w:sz w:val="28"/>
          <w:szCs w:val="28"/>
        </w:rPr>
        <w:t>,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Полувосторг, полуиспуг,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Безумной нежности припадок,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Предвосхищенье смертных мук.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Когда потемки наступают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И приближается гроза,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Со дна моей души мерцают</w:t>
      </w:r>
    </w:p>
    <w:p w:rsidR="00176906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Ее прекрасные глаза.</w:t>
      </w:r>
    </w:p>
    <w:p w:rsidR="00984F73" w:rsidRPr="00285F36" w:rsidRDefault="0017690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Н. Заболоцкий</w:t>
      </w:r>
    </w:p>
    <w:p w:rsidR="00984F73" w:rsidRPr="00285F36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4F73" w:rsidRPr="00285F36">
        <w:rPr>
          <w:sz w:val="28"/>
          <w:szCs w:val="28"/>
        </w:rPr>
        <w:t xml:space="preserve">В систему воспитания дворянских девушек как обязательные входят занятия литературой, музыкой, живописью, танцами. Под влиянием идей французского Просвещения Екатерина </w:t>
      </w:r>
      <w:r w:rsidR="00984F73" w:rsidRPr="00285F36">
        <w:rPr>
          <w:sz w:val="28"/>
          <w:szCs w:val="28"/>
          <w:lang w:val="en-US"/>
        </w:rPr>
        <w:t>II</w:t>
      </w:r>
      <w:r w:rsidR="00984F73" w:rsidRPr="00285F36">
        <w:rPr>
          <w:sz w:val="28"/>
          <w:szCs w:val="28"/>
        </w:rPr>
        <w:t xml:space="preserve"> сама составила программу воспитания «идеальной дворянки». Портреты воспитанниц </w:t>
      </w:r>
      <w:r w:rsidR="00855E2C" w:rsidRPr="00285F36">
        <w:rPr>
          <w:sz w:val="28"/>
          <w:szCs w:val="28"/>
        </w:rPr>
        <w:t>Смольного института благородных девиц кисти Д. Левицкого как бы отражают эту педагогику. По ним можно изучать и воспитательную систему, и характер каждой изображенной, и костюмы эпохи.</w:t>
      </w:r>
    </w:p>
    <w:p w:rsidR="00855E2C" w:rsidRDefault="00855E2C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 экране «Портрет Алымовой», «Портрет Хрущовой и Хованской» Д. Левицкого. Звучит 1-й полонез О. Козловского. На фоне музыки:</w:t>
      </w:r>
    </w:p>
    <w:p w:rsidR="003F249E" w:rsidRPr="00285F36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214024" w:rsidRPr="00285F36" w:rsidRDefault="00855E2C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Не нимфы ль богинь пред нами здесь предстали?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Иль сами ангелы со небеси сошли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Ко обиталищу меж смертных на земли,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Что взоры и сердца всех зрителей питали.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Как солнечны лучи, так взоры их сияют,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 красой небесною краса сих нимф равна,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 незлобием сердец невинность их явна,</w:t>
      </w:r>
    </w:p>
    <w:p w:rsidR="00214024" w:rsidRPr="00285F36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Конечно, божество они в себе являют…</w:t>
      </w:r>
    </w:p>
    <w:p w:rsidR="00214024" w:rsidRDefault="00214024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А. Сумароков</w:t>
      </w:r>
    </w:p>
    <w:p w:rsidR="003F249E" w:rsidRPr="00285F36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214024" w:rsidRPr="00285F36" w:rsidRDefault="00B6316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Так описал «смолянок» поэт Сумароков, ставший свидетелем их прогулки в Летнем саду.</w:t>
      </w:r>
    </w:p>
    <w:p w:rsidR="00B6316E" w:rsidRPr="00285F36" w:rsidRDefault="00B6316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В 90-е годы </w:t>
      </w:r>
      <w:r w:rsidRPr="00285F36">
        <w:rPr>
          <w:sz w:val="28"/>
          <w:szCs w:val="28"/>
          <w:lang w:val="en-US"/>
        </w:rPr>
        <w:t>XVIII</w:t>
      </w:r>
      <w:r w:rsidRPr="00285F36">
        <w:rPr>
          <w:sz w:val="28"/>
          <w:szCs w:val="28"/>
        </w:rPr>
        <w:t xml:space="preserve"> века в России распространилось стремление художников к героизации и возвышенному стилю в портретах, что диктовалось эстетическими нормами классицизма.</w:t>
      </w:r>
    </w:p>
    <w:p w:rsidR="002A75DA" w:rsidRPr="00285F36" w:rsidRDefault="00B6316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 портретах</w:t>
      </w:r>
      <w:r w:rsidR="00285F36" w:rsidRPr="00285F36">
        <w:rPr>
          <w:sz w:val="28"/>
          <w:szCs w:val="28"/>
        </w:rPr>
        <w:t xml:space="preserve"> </w:t>
      </w:r>
      <w:r w:rsidRPr="00285F36">
        <w:rPr>
          <w:sz w:val="28"/>
          <w:szCs w:val="28"/>
        </w:rPr>
        <w:t xml:space="preserve">Ф. Боровиковского женщины уже не носят </w:t>
      </w:r>
      <w:r w:rsidR="002A75DA" w:rsidRPr="00285F36">
        <w:rPr>
          <w:sz w:val="28"/>
          <w:szCs w:val="28"/>
        </w:rPr>
        <w:t>пышных обольстительных нарядов, а одеты в простые и величественные одеяния античных богинь. В самых его известных портретах М. Лопухиной и Е. Нарышкиной героини вполне соответствуют идеалу времени и в то же время неповторимы в своей красоте и обаянии.</w:t>
      </w:r>
    </w:p>
    <w:p w:rsidR="002A75DA" w:rsidRPr="00285F36" w:rsidRDefault="002A75DA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На экране «Портрет Лопухиной» Ф. Боровиковского.</w:t>
      </w:r>
    </w:p>
    <w:p w:rsidR="00A707C1" w:rsidRPr="00285F36" w:rsidRDefault="00E7501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Чередование противоречивых и тонких чувств у Лопухиной отражено нежной живописью, ее мягкой холодной и светлой гаммой. Это создает особую поэзию образа той, которая вдохновляла поэтов на стихи как при жизни, так и после смерти.</w:t>
      </w:r>
    </w:p>
    <w:p w:rsidR="00E75016" w:rsidRDefault="00E7501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Звучит «Вальс» А. Даргомыжского. На фоне музыки:</w:t>
      </w:r>
    </w:p>
    <w:p w:rsidR="003F249E" w:rsidRPr="00285F36" w:rsidRDefault="003F249E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E75016" w:rsidRPr="00285F36" w:rsidRDefault="00E7501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Она давно прошла – и нет уже тех глаз</w:t>
      </w:r>
    </w:p>
    <w:p w:rsidR="00E75016" w:rsidRPr="00285F36" w:rsidRDefault="00E7501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И той улыбки нет, что молча выражали </w:t>
      </w:r>
    </w:p>
    <w:p w:rsidR="006D0B85" w:rsidRPr="00285F36" w:rsidRDefault="00E75016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Страданье – тень любви, и мысли</w:t>
      </w:r>
      <w:r w:rsidR="006D0B85" w:rsidRPr="00285F36">
        <w:rPr>
          <w:sz w:val="28"/>
          <w:szCs w:val="28"/>
        </w:rPr>
        <w:t xml:space="preserve"> – тень печали…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Но красоту ее Боровиковский спас.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Так часть души ее от нас не улетела,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И будет этот взгляд и прелесть тела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К ней равнодушное потомство привлекать,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Уча его любить – страдать – прощать – молчать…</w:t>
      </w:r>
    </w:p>
    <w:p w:rsidR="006D0B85" w:rsidRPr="00285F36" w:rsidRDefault="006D0B85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Я. Полонский</w:t>
      </w:r>
    </w:p>
    <w:p w:rsidR="00A707C1" w:rsidRPr="00285F36" w:rsidRDefault="00A707C1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6D0B85" w:rsidRPr="00285F36" w:rsidRDefault="00AE3B9C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 xml:space="preserve">Образ женщины за девять веков русского искусства претерпевал значительные изменения во внешнем облике. Но по сути своей, сохранил непреходящие вечные </w:t>
      </w:r>
      <w:r w:rsidR="003D76F8" w:rsidRPr="00285F36">
        <w:rPr>
          <w:sz w:val="28"/>
          <w:szCs w:val="28"/>
        </w:rPr>
        <w:t>достоинства: материнство, нежность, красоту.</w:t>
      </w:r>
    </w:p>
    <w:p w:rsidR="00617155" w:rsidRPr="00285F36" w:rsidRDefault="003D76F8" w:rsidP="00285F3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285F36">
        <w:rPr>
          <w:sz w:val="28"/>
          <w:szCs w:val="28"/>
        </w:rPr>
        <w:t>Звучит «Романс» Г. Свиридова.</w:t>
      </w:r>
    </w:p>
    <w:p w:rsidR="00D67114" w:rsidRPr="003F249E" w:rsidRDefault="00617155" w:rsidP="003F249E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3F249E">
        <w:rPr>
          <w:sz w:val="28"/>
          <w:szCs w:val="28"/>
        </w:rPr>
        <w:t>V. Домашнее задание</w:t>
      </w:r>
      <w:r w:rsidR="00C110F0" w:rsidRPr="003F249E">
        <w:rPr>
          <w:sz w:val="28"/>
          <w:szCs w:val="28"/>
        </w:rPr>
        <w:t>: подумайте о том, какой идеал женской красоты существует в наше время, сравните его с идеалом 18 века. Постарайтесь описать каким-либо способом идеал настоящего время (рисунок, эссе и т.д. на выбор).</w:t>
      </w:r>
      <w:bookmarkStart w:id="5" w:name="_GoBack"/>
      <w:bookmarkEnd w:id="5"/>
    </w:p>
    <w:sectPr w:rsidR="00D67114" w:rsidRPr="003F249E" w:rsidSect="00E853FC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20" w:footer="72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4A3" w:rsidRDefault="00A244A3">
      <w:r>
        <w:separator/>
      </w:r>
    </w:p>
  </w:endnote>
  <w:endnote w:type="continuationSeparator" w:id="0">
    <w:p w:rsidR="00A244A3" w:rsidRDefault="00A2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4A3" w:rsidRDefault="00A244A3">
      <w:r>
        <w:separator/>
      </w:r>
    </w:p>
  </w:footnote>
  <w:footnote w:type="continuationSeparator" w:id="0">
    <w:p w:rsidR="00A244A3" w:rsidRDefault="00A244A3">
      <w:r>
        <w:continuationSeparator/>
      </w:r>
    </w:p>
  </w:footnote>
  <w:footnote w:id="1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Неменский Б.М. Распахни окно. - М.: Молодая гвардия, 1974. – С.14.</w:t>
      </w:r>
    </w:p>
  </w:footnote>
  <w:footnote w:id="2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Шацкая В.Н. Общие вопросы эстетического воспитания в школе. – М.: Советская педагогика,  1976. – С. 22.</w:t>
      </w:r>
    </w:p>
  </w:footnote>
  <w:footnote w:id="3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</w:t>
      </w:r>
      <w:r w:rsidRPr="000272EB">
        <w:t>Беляев, А.А.</w:t>
      </w:r>
      <w:r>
        <w:t>,</w:t>
      </w:r>
      <w:r w:rsidRPr="00ED64D1">
        <w:t xml:space="preserve"> </w:t>
      </w:r>
      <w:r w:rsidRPr="000272EB">
        <w:t>Новиков, Л.И.</w:t>
      </w:r>
      <w:r>
        <w:t>,</w:t>
      </w:r>
      <w:r w:rsidRPr="00ED64D1">
        <w:t xml:space="preserve"> </w:t>
      </w:r>
      <w:r w:rsidRPr="000272EB">
        <w:t>Толстых, В.И.</w:t>
      </w:r>
      <w:r>
        <w:t xml:space="preserve"> Эстетика. Словарь. –</w:t>
      </w:r>
      <w:r>
        <w:rPr>
          <w:lang w:val="en-US"/>
        </w:rPr>
        <w:t xml:space="preserve"> </w:t>
      </w:r>
      <w:r>
        <w:t>М.: Политиздат, 1989. – 448 с.</w:t>
      </w:r>
    </w:p>
  </w:footnote>
  <w:footnote w:id="4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51.</w:t>
      </w:r>
    </w:p>
  </w:footnote>
  <w:footnote w:id="5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Ильенков Э.В. К беседе об эстетическом воспитании </w:t>
      </w:r>
      <w:r w:rsidRPr="00552035">
        <w:t>//</w:t>
      </w:r>
      <w:r>
        <w:t xml:space="preserve"> Школа должна учить мыслить. – М. – Воронеж, 2002. С. 91-94.</w:t>
      </w:r>
    </w:p>
  </w:footnote>
  <w:footnote w:id="6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Печко Л.П. Эстетическая картина мира и школьного урока </w:t>
      </w:r>
      <w:r w:rsidRPr="00BD446C">
        <w:t>//</w:t>
      </w:r>
      <w:r>
        <w:t xml:space="preserve"> Советская педагогика. – 1976. - №6. – С. 92-102.</w:t>
      </w:r>
    </w:p>
  </w:footnote>
  <w:footnote w:id="7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Киященко Н.И. Вопросы формирования системы эстетического воспитания в СССР. – М.: Искусство, 1971. – С. 29.</w:t>
      </w:r>
    </w:p>
  </w:footnote>
  <w:footnote w:id="8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Эстетика воспитания. – М.: Педагогика, 1972. – С. 168.</w:t>
      </w:r>
    </w:p>
  </w:footnote>
  <w:footnote w:id="9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Там же, с. 169.</w:t>
      </w:r>
    </w:p>
  </w:footnote>
  <w:footnote w:id="10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Дремов А.К. Эстетический идеал современной литературы. – М.: Знание. – С. 42.</w:t>
      </w:r>
    </w:p>
  </w:footnote>
  <w:footnote w:id="11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20.</w:t>
      </w:r>
    </w:p>
  </w:footnote>
  <w:footnote w:id="12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51.</w:t>
      </w:r>
    </w:p>
  </w:footnote>
  <w:footnote w:id="13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20.</w:t>
      </w:r>
    </w:p>
  </w:footnote>
  <w:footnote w:id="14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 Кушаев Н.А. Основы эстетического воспитания. – М.: Просвещение. – 1986. – С. 12.</w:t>
      </w:r>
    </w:p>
  </w:footnote>
  <w:footnote w:id="15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Буров А.И. Эстетика: проблемы  и споры. – М.: Искусство, 1975. – С.20.</w:t>
      </w:r>
    </w:p>
  </w:footnote>
  <w:footnote w:id="16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Дремов А.К. Эстетический идеал современной литературы. – М.: Знание. – С. 56.</w:t>
      </w:r>
    </w:p>
  </w:footnote>
  <w:footnote w:id="17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35.</w:t>
      </w:r>
    </w:p>
  </w:footnote>
  <w:footnote w:id="18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55.</w:t>
      </w:r>
    </w:p>
  </w:footnote>
  <w:footnote w:id="19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Киященко Н.И. Вопросы формирования системы эстетического воспитания в СССР. – М.: Искусство, 1971. – С. 29.</w:t>
      </w:r>
    </w:p>
  </w:footnote>
  <w:footnote w:id="20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Таборидзе М.Д. Эстетическое воспитание школьников. – М.: Педагогика, 1988. – С.52.</w:t>
      </w:r>
    </w:p>
  </w:footnote>
  <w:footnote w:id="21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Гавриловец  К.В., Казимирская И.И. Работа классного руководителя по нравственному и эстетическому воспитанию школьников 4-8 классов. – Минск: Народная асвета. – 1978. – С. 14.</w:t>
      </w:r>
    </w:p>
  </w:footnote>
  <w:footnote w:id="22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Таборидзе М.Д. Эстетическое воспитание школьников. – М.: Педагогика, 1988. – С.37-38.</w:t>
      </w:r>
    </w:p>
  </w:footnote>
  <w:footnote w:id="23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Эстетика воспитания. – М.: Педагогика, 1972. – С. 55.</w:t>
      </w:r>
    </w:p>
  </w:footnote>
  <w:footnote w:id="24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Неменский Б.М. Мудрость красоты. – М.: Просвещение. – 1987. – С.203.</w:t>
      </w:r>
    </w:p>
  </w:footnote>
  <w:footnote w:id="25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Неменский Б.М. Мудрость красоты. – М.: Просвещение. – 1987. – С. 14.</w:t>
      </w:r>
    </w:p>
  </w:footnote>
  <w:footnote w:id="26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132.</w:t>
      </w:r>
    </w:p>
  </w:footnote>
  <w:footnote w:id="27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С.133.</w:t>
      </w:r>
    </w:p>
  </w:footnote>
  <w:footnote w:id="28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134.</w:t>
      </w:r>
    </w:p>
  </w:footnote>
  <w:footnote w:id="29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135.</w:t>
      </w:r>
    </w:p>
  </w:footnote>
  <w:footnote w:id="30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135.</w:t>
      </w:r>
    </w:p>
  </w:footnote>
  <w:footnote w:id="31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136.</w:t>
      </w:r>
    </w:p>
  </w:footnote>
  <w:footnote w:id="32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Лихачев Б.Т. Теория эстетического воспитания школьников. – М.: Просвещение, 1985. – С. 137.</w:t>
      </w:r>
    </w:p>
  </w:footnote>
  <w:footnote w:id="33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Неменский Б.М. Мудрость красоты. – М.: Просвещение. – 1987. – С. 14.</w:t>
      </w:r>
    </w:p>
  </w:footnote>
  <w:footnote w:id="34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Кушаева Н.А. Основы эстетического воспитания. – М.: Просвещение, 1986. – С. 111-112.</w:t>
      </w:r>
    </w:p>
  </w:footnote>
  <w:footnote w:id="35">
    <w:p w:rsidR="00A244A3" w:rsidRDefault="003A1119">
      <w:pPr>
        <w:pStyle w:val="a6"/>
      </w:pPr>
      <w:r>
        <w:rPr>
          <w:rStyle w:val="a8"/>
        </w:rPr>
        <w:footnoteRef/>
      </w:r>
      <w:r>
        <w:t xml:space="preserve"> Апанасенко О.Н., Потемкин А.В. Методический аспект творческого воспитания школьников: методическое пособие. – Барн: изд. БГПУ, 2005. – С. 10-12.</w:t>
      </w:r>
    </w:p>
  </w:footnote>
  <w:footnote w:id="36">
    <w:p w:rsidR="00A244A3" w:rsidRDefault="003A1119" w:rsidP="003F249E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5818D4">
        <w:t xml:space="preserve">Неменский Б.М. Мудрость красоты. – М.: Просвещение. – 1987. – С. </w:t>
      </w:r>
      <w:r>
        <w:t>205</w:t>
      </w:r>
      <w:r w:rsidRPr="005818D4">
        <w:t>.</w:t>
      </w:r>
    </w:p>
  </w:footnote>
  <w:footnote w:id="37">
    <w:p w:rsidR="00A244A3" w:rsidRDefault="003A1119" w:rsidP="003F249E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71E25">
        <w:t xml:space="preserve">Таборидзе М.Д. Эстетическое воспитание школьников. – М.: Педагогика, 1988. – </w:t>
      </w:r>
      <w:r>
        <w:t>С.58-59</w:t>
      </w:r>
      <w:r w:rsidRPr="00A71E2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19" w:rsidRDefault="003A1119" w:rsidP="0071139F">
    <w:pPr>
      <w:pStyle w:val="a3"/>
      <w:framePr w:wrap="around" w:vAnchor="text" w:hAnchor="margin" w:xAlign="right" w:y="1"/>
      <w:rPr>
        <w:rStyle w:val="a5"/>
      </w:rPr>
    </w:pPr>
  </w:p>
  <w:p w:rsidR="003A1119" w:rsidRDefault="003A1119" w:rsidP="00FB49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19" w:rsidRDefault="000272EB" w:rsidP="0071139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A1119" w:rsidRDefault="003A1119" w:rsidP="00FB491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F0684"/>
    <w:multiLevelType w:val="hybridMultilevel"/>
    <w:tmpl w:val="8C32BDCC"/>
    <w:lvl w:ilvl="0" w:tplc="107E039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4772C3B"/>
    <w:multiLevelType w:val="hybridMultilevel"/>
    <w:tmpl w:val="0AE2BB76"/>
    <w:lvl w:ilvl="0" w:tplc="2460F0D0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0803487"/>
    <w:multiLevelType w:val="hybridMultilevel"/>
    <w:tmpl w:val="38766B94"/>
    <w:lvl w:ilvl="0" w:tplc="AEC8BE7C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4553B90"/>
    <w:multiLevelType w:val="hybridMultilevel"/>
    <w:tmpl w:val="C3BEE6C4"/>
    <w:lvl w:ilvl="0" w:tplc="974A9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0227A14"/>
    <w:multiLevelType w:val="singleLevel"/>
    <w:tmpl w:val="6A1E6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>
    <w:nsid w:val="61D03D6B"/>
    <w:multiLevelType w:val="hybridMultilevel"/>
    <w:tmpl w:val="DB0025C4"/>
    <w:lvl w:ilvl="0" w:tplc="96EEC8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1B92248"/>
    <w:multiLevelType w:val="hybridMultilevel"/>
    <w:tmpl w:val="EF7AD2FA"/>
    <w:lvl w:ilvl="0" w:tplc="E1B68468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6BD"/>
    <w:rsid w:val="00022DB2"/>
    <w:rsid w:val="000272EB"/>
    <w:rsid w:val="00031F72"/>
    <w:rsid w:val="000340B8"/>
    <w:rsid w:val="0003421E"/>
    <w:rsid w:val="00037F76"/>
    <w:rsid w:val="00045E0A"/>
    <w:rsid w:val="00054F8D"/>
    <w:rsid w:val="00065245"/>
    <w:rsid w:val="0008587E"/>
    <w:rsid w:val="000964AE"/>
    <w:rsid w:val="000A6CE8"/>
    <w:rsid w:val="000C20AD"/>
    <w:rsid w:val="000C6C43"/>
    <w:rsid w:val="000D28AB"/>
    <w:rsid w:val="000F6697"/>
    <w:rsid w:val="00105AF0"/>
    <w:rsid w:val="00105BAA"/>
    <w:rsid w:val="00110967"/>
    <w:rsid w:val="001169FE"/>
    <w:rsid w:val="001205F0"/>
    <w:rsid w:val="00132974"/>
    <w:rsid w:val="001338A0"/>
    <w:rsid w:val="0014255E"/>
    <w:rsid w:val="00152988"/>
    <w:rsid w:val="00155948"/>
    <w:rsid w:val="00156471"/>
    <w:rsid w:val="00166191"/>
    <w:rsid w:val="00176906"/>
    <w:rsid w:val="001A0951"/>
    <w:rsid w:val="001A6A25"/>
    <w:rsid w:val="001A7DAF"/>
    <w:rsid w:val="001D11EE"/>
    <w:rsid w:val="00212ADA"/>
    <w:rsid w:val="00213324"/>
    <w:rsid w:val="00214024"/>
    <w:rsid w:val="002173CA"/>
    <w:rsid w:val="0023205C"/>
    <w:rsid w:val="0023492F"/>
    <w:rsid w:val="002471FF"/>
    <w:rsid w:val="00260BBC"/>
    <w:rsid w:val="002616F9"/>
    <w:rsid w:val="002617E9"/>
    <w:rsid w:val="002619B4"/>
    <w:rsid w:val="0027771D"/>
    <w:rsid w:val="00283DD6"/>
    <w:rsid w:val="0028435E"/>
    <w:rsid w:val="0028574B"/>
    <w:rsid w:val="00285F36"/>
    <w:rsid w:val="00293DB8"/>
    <w:rsid w:val="00296FB7"/>
    <w:rsid w:val="002A38B4"/>
    <w:rsid w:val="002A490B"/>
    <w:rsid w:val="002A75DA"/>
    <w:rsid w:val="002B0235"/>
    <w:rsid w:val="002B49FB"/>
    <w:rsid w:val="002B5071"/>
    <w:rsid w:val="002B7D76"/>
    <w:rsid w:val="002C7DDC"/>
    <w:rsid w:val="003017E7"/>
    <w:rsid w:val="003038DF"/>
    <w:rsid w:val="00304AF3"/>
    <w:rsid w:val="003053E1"/>
    <w:rsid w:val="0030589D"/>
    <w:rsid w:val="00305EB0"/>
    <w:rsid w:val="00311412"/>
    <w:rsid w:val="0033132D"/>
    <w:rsid w:val="0033467E"/>
    <w:rsid w:val="00334824"/>
    <w:rsid w:val="0034147A"/>
    <w:rsid w:val="00343144"/>
    <w:rsid w:val="00346CA9"/>
    <w:rsid w:val="003578FF"/>
    <w:rsid w:val="00364544"/>
    <w:rsid w:val="00396380"/>
    <w:rsid w:val="003A1119"/>
    <w:rsid w:val="003A275A"/>
    <w:rsid w:val="003C0914"/>
    <w:rsid w:val="003D76F8"/>
    <w:rsid w:val="003F249E"/>
    <w:rsid w:val="003F3C24"/>
    <w:rsid w:val="003F5991"/>
    <w:rsid w:val="003F6C31"/>
    <w:rsid w:val="00410357"/>
    <w:rsid w:val="0041118A"/>
    <w:rsid w:val="00427851"/>
    <w:rsid w:val="00432E20"/>
    <w:rsid w:val="004407A2"/>
    <w:rsid w:val="00441EB9"/>
    <w:rsid w:val="00455EF2"/>
    <w:rsid w:val="00471080"/>
    <w:rsid w:val="00475059"/>
    <w:rsid w:val="00475236"/>
    <w:rsid w:val="0047649A"/>
    <w:rsid w:val="00482D71"/>
    <w:rsid w:val="00493302"/>
    <w:rsid w:val="004939AA"/>
    <w:rsid w:val="00494CC5"/>
    <w:rsid w:val="004977A8"/>
    <w:rsid w:val="004A5766"/>
    <w:rsid w:val="004B4B90"/>
    <w:rsid w:val="004C0F24"/>
    <w:rsid w:val="004D3F95"/>
    <w:rsid w:val="004E1F94"/>
    <w:rsid w:val="004E26C3"/>
    <w:rsid w:val="004F3449"/>
    <w:rsid w:val="004F5D29"/>
    <w:rsid w:val="00510F68"/>
    <w:rsid w:val="005161E8"/>
    <w:rsid w:val="00516564"/>
    <w:rsid w:val="00536AFE"/>
    <w:rsid w:val="00542649"/>
    <w:rsid w:val="00547119"/>
    <w:rsid w:val="00550AD6"/>
    <w:rsid w:val="00552035"/>
    <w:rsid w:val="00555A7E"/>
    <w:rsid w:val="00561368"/>
    <w:rsid w:val="005818D4"/>
    <w:rsid w:val="0058433B"/>
    <w:rsid w:val="005A1980"/>
    <w:rsid w:val="005A2108"/>
    <w:rsid w:val="005B3347"/>
    <w:rsid w:val="005B6138"/>
    <w:rsid w:val="005C443F"/>
    <w:rsid w:val="005D3356"/>
    <w:rsid w:val="005D4BA2"/>
    <w:rsid w:val="005E056E"/>
    <w:rsid w:val="00610B50"/>
    <w:rsid w:val="00617155"/>
    <w:rsid w:val="00617B31"/>
    <w:rsid w:val="00632526"/>
    <w:rsid w:val="00636E0E"/>
    <w:rsid w:val="00661BF4"/>
    <w:rsid w:val="00662B4A"/>
    <w:rsid w:val="0067602F"/>
    <w:rsid w:val="00681135"/>
    <w:rsid w:val="006923B3"/>
    <w:rsid w:val="0069492D"/>
    <w:rsid w:val="00695F39"/>
    <w:rsid w:val="006A1191"/>
    <w:rsid w:val="006D0B85"/>
    <w:rsid w:val="006D2487"/>
    <w:rsid w:val="006E272E"/>
    <w:rsid w:val="006F1765"/>
    <w:rsid w:val="0071139F"/>
    <w:rsid w:val="0073694E"/>
    <w:rsid w:val="00741EA6"/>
    <w:rsid w:val="007511BD"/>
    <w:rsid w:val="0075696A"/>
    <w:rsid w:val="00771490"/>
    <w:rsid w:val="00774283"/>
    <w:rsid w:val="00780281"/>
    <w:rsid w:val="007809E9"/>
    <w:rsid w:val="0078274A"/>
    <w:rsid w:val="00782B6B"/>
    <w:rsid w:val="00785FDD"/>
    <w:rsid w:val="00793D96"/>
    <w:rsid w:val="007C1821"/>
    <w:rsid w:val="007D777E"/>
    <w:rsid w:val="007E0E49"/>
    <w:rsid w:val="007F10CE"/>
    <w:rsid w:val="007F6CAE"/>
    <w:rsid w:val="008179C4"/>
    <w:rsid w:val="00835D12"/>
    <w:rsid w:val="0085237C"/>
    <w:rsid w:val="0085429B"/>
    <w:rsid w:val="00855E2C"/>
    <w:rsid w:val="00870D1A"/>
    <w:rsid w:val="0087245D"/>
    <w:rsid w:val="0089471E"/>
    <w:rsid w:val="00897D36"/>
    <w:rsid w:val="008A3F5F"/>
    <w:rsid w:val="008A6033"/>
    <w:rsid w:val="008A6372"/>
    <w:rsid w:val="008A7F25"/>
    <w:rsid w:val="008D38C4"/>
    <w:rsid w:val="008F4903"/>
    <w:rsid w:val="00902885"/>
    <w:rsid w:val="00904083"/>
    <w:rsid w:val="009054C1"/>
    <w:rsid w:val="009368CA"/>
    <w:rsid w:val="009556B8"/>
    <w:rsid w:val="00984F73"/>
    <w:rsid w:val="00985D6A"/>
    <w:rsid w:val="009A31F5"/>
    <w:rsid w:val="009B00A1"/>
    <w:rsid w:val="009B19B6"/>
    <w:rsid w:val="009C462E"/>
    <w:rsid w:val="009D43A6"/>
    <w:rsid w:val="009D7976"/>
    <w:rsid w:val="009F01FD"/>
    <w:rsid w:val="009F48F3"/>
    <w:rsid w:val="009F6665"/>
    <w:rsid w:val="00A05374"/>
    <w:rsid w:val="00A055EE"/>
    <w:rsid w:val="00A07951"/>
    <w:rsid w:val="00A13592"/>
    <w:rsid w:val="00A214EC"/>
    <w:rsid w:val="00A244A3"/>
    <w:rsid w:val="00A308A2"/>
    <w:rsid w:val="00A707C1"/>
    <w:rsid w:val="00A70E6D"/>
    <w:rsid w:val="00A71E25"/>
    <w:rsid w:val="00A91324"/>
    <w:rsid w:val="00AC7344"/>
    <w:rsid w:val="00AD17A2"/>
    <w:rsid w:val="00AD3624"/>
    <w:rsid w:val="00AE1E8C"/>
    <w:rsid w:val="00AE3B9C"/>
    <w:rsid w:val="00B0666E"/>
    <w:rsid w:val="00B11DB0"/>
    <w:rsid w:val="00B136F3"/>
    <w:rsid w:val="00B172B4"/>
    <w:rsid w:val="00B21370"/>
    <w:rsid w:val="00B31FAE"/>
    <w:rsid w:val="00B34D26"/>
    <w:rsid w:val="00B36173"/>
    <w:rsid w:val="00B54633"/>
    <w:rsid w:val="00B62EDA"/>
    <w:rsid w:val="00B6316E"/>
    <w:rsid w:val="00B81237"/>
    <w:rsid w:val="00B812DB"/>
    <w:rsid w:val="00B912F3"/>
    <w:rsid w:val="00B93161"/>
    <w:rsid w:val="00BA356D"/>
    <w:rsid w:val="00BA644F"/>
    <w:rsid w:val="00BA74BA"/>
    <w:rsid w:val="00BD1986"/>
    <w:rsid w:val="00BD446C"/>
    <w:rsid w:val="00BF4F94"/>
    <w:rsid w:val="00C068CF"/>
    <w:rsid w:val="00C110F0"/>
    <w:rsid w:val="00C1396F"/>
    <w:rsid w:val="00C34CB3"/>
    <w:rsid w:val="00C57110"/>
    <w:rsid w:val="00C84CED"/>
    <w:rsid w:val="00CB2762"/>
    <w:rsid w:val="00CB2B1A"/>
    <w:rsid w:val="00CD391B"/>
    <w:rsid w:val="00CE5EEE"/>
    <w:rsid w:val="00D012DF"/>
    <w:rsid w:val="00D06E64"/>
    <w:rsid w:val="00D21402"/>
    <w:rsid w:val="00D33143"/>
    <w:rsid w:val="00D42252"/>
    <w:rsid w:val="00D5080B"/>
    <w:rsid w:val="00D60F5C"/>
    <w:rsid w:val="00D61553"/>
    <w:rsid w:val="00D646CD"/>
    <w:rsid w:val="00D67114"/>
    <w:rsid w:val="00D82CC8"/>
    <w:rsid w:val="00DA6695"/>
    <w:rsid w:val="00DA6E2A"/>
    <w:rsid w:val="00DC3669"/>
    <w:rsid w:val="00DD4983"/>
    <w:rsid w:val="00E0051E"/>
    <w:rsid w:val="00E121FC"/>
    <w:rsid w:val="00E206B9"/>
    <w:rsid w:val="00E272AB"/>
    <w:rsid w:val="00E456AF"/>
    <w:rsid w:val="00E56DDE"/>
    <w:rsid w:val="00E619D4"/>
    <w:rsid w:val="00E70982"/>
    <w:rsid w:val="00E75016"/>
    <w:rsid w:val="00E75306"/>
    <w:rsid w:val="00E76E81"/>
    <w:rsid w:val="00E853FC"/>
    <w:rsid w:val="00EA020B"/>
    <w:rsid w:val="00EA5091"/>
    <w:rsid w:val="00EB738D"/>
    <w:rsid w:val="00ED6222"/>
    <w:rsid w:val="00ED64D1"/>
    <w:rsid w:val="00ED6DAA"/>
    <w:rsid w:val="00EE147B"/>
    <w:rsid w:val="00EF56BD"/>
    <w:rsid w:val="00F024CE"/>
    <w:rsid w:val="00F05626"/>
    <w:rsid w:val="00F21D8C"/>
    <w:rsid w:val="00F22CDE"/>
    <w:rsid w:val="00F36C58"/>
    <w:rsid w:val="00F47D92"/>
    <w:rsid w:val="00F50257"/>
    <w:rsid w:val="00F75172"/>
    <w:rsid w:val="00F84E5B"/>
    <w:rsid w:val="00F920E2"/>
    <w:rsid w:val="00F939FB"/>
    <w:rsid w:val="00FA40DF"/>
    <w:rsid w:val="00FB491E"/>
    <w:rsid w:val="00FB4FF0"/>
    <w:rsid w:val="00FC4B1F"/>
    <w:rsid w:val="00FC6735"/>
    <w:rsid w:val="00FD0E9B"/>
    <w:rsid w:val="00FE2F38"/>
    <w:rsid w:val="00FE636B"/>
    <w:rsid w:val="00FF61B2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B40F21-BD67-40C1-BD65-668D7494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617155"/>
    <w:pPr>
      <w:keepNext/>
      <w:outlineLvl w:val="2"/>
    </w:pPr>
    <w:rPr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F5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FB49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B491E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FE636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FE636B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8A6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ED64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9231</Words>
  <Characters>52620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Mary Kay</Company>
  <LinksUpToDate>false</LinksUpToDate>
  <CharactersWithSpaces>61728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Аня</dc:creator>
  <cp:keywords/>
  <dc:description/>
  <cp:lastModifiedBy>admin</cp:lastModifiedBy>
  <cp:revision>2</cp:revision>
  <dcterms:created xsi:type="dcterms:W3CDTF">2014-03-02T07:52:00Z</dcterms:created>
  <dcterms:modified xsi:type="dcterms:W3CDTF">2014-03-02T07:52:00Z</dcterms:modified>
</cp:coreProperties>
</file>