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056" w:rsidRDefault="00BE5A6C">
      <w:pPr>
        <w:spacing w:line="360" w:lineRule="auto"/>
        <w:ind w:left="142" w:right="1136"/>
        <w:jc w:val="center"/>
        <w:rPr>
          <w:rFonts w:ascii="Times New Roman" w:hAnsi="Times New Roman"/>
          <w:color w:val="000000"/>
          <w:sz w:val="28"/>
        </w:rPr>
      </w:pPr>
      <w:r>
        <w:rPr>
          <w:rFonts w:ascii="Times New Roman" w:hAnsi="Times New Roman"/>
          <w:color w:val="000000"/>
          <w:sz w:val="28"/>
        </w:rPr>
        <w:t>КУРСКИЙ ГОСУДАРСТВЕННЫЙ МЕДИЦИНСКИЙ УНИВЕРСИТЕТ</w:t>
      </w:r>
    </w:p>
    <w:p w:rsidR="004F4056" w:rsidRDefault="004F4056">
      <w:pPr>
        <w:spacing w:line="360" w:lineRule="auto"/>
        <w:ind w:right="1136"/>
        <w:jc w:val="center"/>
        <w:rPr>
          <w:rFonts w:ascii="Times New Roman" w:hAnsi="Times New Roman"/>
          <w:color w:val="000000"/>
          <w:sz w:val="28"/>
        </w:rPr>
      </w:pPr>
    </w:p>
    <w:p w:rsidR="004F4056" w:rsidRDefault="00BE5A6C">
      <w:pPr>
        <w:pStyle w:val="2c"/>
        <w:spacing w:line="360" w:lineRule="auto"/>
        <w:rPr>
          <w:rFonts w:ascii="Times New Roman" w:hAnsi="Times New Roman"/>
        </w:rPr>
      </w:pPr>
      <w:r>
        <w:rPr>
          <w:rFonts w:ascii="Times New Roman" w:hAnsi="Times New Roman"/>
        </w:rPr>
        <w:t>КАФЕДРА ОНКОЛОГИИ</w:t>
      </w:r>
    </w:p>
    <w:p w:rsidR="004F4056" w:rsidRDefault="00BE5A6C">
      <w:pPr>
        <w:pStyle w:val="2c"/>
        <w:spacing w:line="360" w:lineRule="auto"/>
        <w:rPr>
          <w:rFonts w:ascii="Times New Roman" w:hAnsi="Times New Roman"/>
        </w:rPr>
      </w:pPr>
      <w:r>
        <w:rPr>
          <w:rFonts w:ascii="Times New Roman" w:hAnsi="Times New Roman"/>
        </w:rPr>
        <w:t xml:space="preserve"> С КУРСОМ ЛУЧЕВОЙ ДИАГНОСТИКИ</w:t>
      </w:r>
    </w:p>
    <w:p w:rsidR="004F4056" w:rsidRDefault="00BE5A6C">
      <w:pPr>
        <w:pStyle w:val="2c"/>
        <w:spacing w:line="360" w:lineRule="auto"/>
        <w:rPr>
          <w:rFonts w:ascii="Times New Roman" w:hAnsi="Times New Roman"/>
        </w:rPr>
      </w:pPr>
      <w:r>
        <w:rPr>
          <w:rFonts w:ascii="Times New Roman" w:hAnsi="Times New Roman"/>
        </w:rPr>
        <w:t xml:space="preserve"> И ЛУЧЕВОЙ ТЕРАПИИ</w:t>
      </w:r>
    </w:p>
    <w:p w:rsidR="004F4056" w:rsidRDefault="004F4056">
      <w:pPr>
        <w:pStyle w:val="2c"/>
        <w:spacing w:line="360" w:lineRule="auto"/>
        <w:rPr>
          <w:rFonts w:ascii="Times New Roman" w:hAnsi="Times New Roman"/>
        </w:rPr>
      </w:pPr>
    </w:p>
    <w:p w:rsidR="004F4056" w:rsidRDefault="00BE5A6C">
      <w:pPr>
        <w:spacing w:line="360" w:lineRule="auto"/>
        <w:ind w:right="1136"/>
        <w:rPr>
          <w:rFonts w:ascii="Times New Roman" w:hAnsi="Times New Roman"/>
          <w:color w:val="000000"/>
          <w:sz w:val="28"/>
        </w:rPr>
      </w:pPr>
      <w:r>
        <w:rPr>
          <w:rFonts w:ascii="Times New Roman" w:hAnsi="Times New Roman"/>
          <w:color w:val="000000"/>
          <w:sz w:val="28"/>
          <w:u w:val="single"/>
        </w:rPr>
        <w:t>ЗАВ.КАФЕДРОЙ</w:t>
      </w:r>
      <w:r>
        <w:rPr>
          <w:rFonts w:ascii="Times New Roman" w:hAnsi="Times New Roman"/>
          <w:color w:val="000000"/>
          <w:sz w:val="28"/>
        </w:rPr>
        <w:t>: проф. д.м.н. Сычов М.Д.</w:t>
      </w:r>
    </w:p>
    <w:p w:rsidR="004F4056" w:rsidRDefault="00BE5A6C">
      <w:pPr>
        <w:spacing w:line="360" w:lineRule="auto"/>
        <w:ind w:right="1136"/>
        <w:rPr>
          <w:rFonts w:ascii="Times New Roman" w:hAnsi="Times New Roman"/>
          <w:color w:val="000000"/>
          <w:sz w:val="28"/>
        </w:rPr>
      </w:pPr>
      <w:r>
        <w:rPr>
          <w:rFonts w:ascii="Times New Roman" w:hAnsi="Times New Roman"/>
          <w:color w:val="000000"/>
          <w:sz w:val="28"/>
          <w:u w:val="single"/>
        </w:rPr>
        <w:t xml:space="preserve">ПРЕПОДАВАТЕЛЬ: </w:t>
      </w:r>
      <w:r>
        <w:rPr>
          <w:rFonts w:ascii="Times New Roman" w:hAnsi="Times New Roman"/>
          <w:color w:val="000000"/>
          <w:sz w:val="28"/>
        </w:rPr>
        <w:t xml:space="preserve"> доц. Сергеев В.А.</w:t>
      </w:r>
    </w:p>
    <w:p w:rsidR="004F4056" w:rsidRDefault="00BE5A6C">
      <w:pPr>
        <w:spacing w:line="360" w:lineRule="auto"/>
        <w:ind w:right="1136"/>
        <w:rPr>
          <w:rFonts w:ascii="Times New Roman" w:hAnsi="Times New Roman"/>
          <w:color w:val="000000"/>
          <w:sz w:val="28"/>
        </w:rPr>
      </w:pPr>
      <w:r>
        <w:rPr>
          <w:rFonts w:ascii="Times New Roman" w:hAnsi="Times New Roman"/>
          <w:color w:val="000000"/>
          <w:sz w:val="28"/>
          <w:u w:val="single"/>
        </w:rPr>
        <w:t>КУРАТОР:</w:t>
      </w:r>
      <w:r>
        <w:rPr>
          <w:rFonts w:ascii="Times New Roman" w:hAnsi="Times New Roman"/>
          <w:color w:val="000000"/>
          <w:sz w:val="28"/>
        </w:rPr>
        <w:t xml:space="preserve"> студентка 4 группы V курса лечебного факультета</w:t>
      </w:r>
    </w:p>
    <w:p w:rsidR="004F4056" w:rsidRDefault="00BE5A6C">
      <w:pPr>
        <w:spacing w:line="360" w:lineRule="auto"/>
        <w:ind w:left="675" w:right="1136"/>
        <w:jc w:val="both"/>
        <w:rPr>
          <w:rFonts w:ascii="Times New Roman" w:hAnsi="Times New Roman"/>
          <w:color w:val="000000"/>
          <w:sz w:val="28"/>
        </w:rPr>
      </w:pPr>
      <w:r>
        <w:rPr>
          <w:rFonts w:ascii="Times New Roman" w:hAnsi="Times New Roman"/>
          <w:color w:val="000000"/>
          <w:sz w:val="28"/>
        </w:rPr>
        <w:t xml:space="preserve">              Чухраева Елена Александровна</w:t>
      </w:r>
    </w:p>
    <w:p w:rsidR="004F4056" w:rsidRDefault="004F4056">
      <w:pPr>
        <w:spacing w:line="360" w:lineRule="auto"/>
        <w:ind w:right="1136"/>
        <w:jc w:val="both"/>
        <w:rPr>
          <w:rFonts w:ascii="Times New Roman" w:hAnsi="Times New Roman"/>
          <w:color w:val="000000"/>
          <w:sz w:val="28"/>
        </w:rPr>
      </w:pPr>
    </w:p>
    <w:p w:rsidR="004F4056" w:rsidRDefault="00BE5A6C">
      <w:pPr>
        <w:spacing w:line="360" w:lineRule="auto"/>
        <w:ind w:right="1136"/>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ИСТОРИЯ БОЛЕЗНИ</w:t>
      </w:r>
    </w:p>
    <w:p w:rsidR="004F4056" w:rsidRDefault="004F4056">
      <w:pPr>
        <w:spacing w:line="360" w:lineRule="auto"/>
        <w:ind w:right="1136"/>
        <w:jc w:val="both"/>
        <w:rPr>
          <w:rFonts w:ascii="Times New Roman" w:hAnsi="Times New Roman"/>
          <w:color w:val="000000"/>
          <w:sz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4677"/>
      </w:tblGrid>
      <w:tr w:rsidR="004F4056">
        <w:tc>
          <w:tcPr>
            <w:tcW w:w="3369" w:type="dxa"/>
          </w:tcPr>
          <w:p w:rsidR="004F4056" w:rsidRDefault="00BE5A6C">
            <w:pPr>
              <w:spacing w:line="360" w:lineRule="auto"/>
              <w:ind w:right="67"/>
              <w:jc w:val="both"/>
              <w:rPr>
                <w:rFonts w:ascii="Times New Roman" w:hAnsi="Times New Roman"/>
                <w:color w:val="000000"/>
                <w:sz w:val="28"/>
              </w:rPr>
            </w:pPr>
            <w:r>
              <w:rPr>
                <w:rFonts w:ascii="Times New Roman" w:hAnsi="Times New Roman"/>
                <w:color w:val="000000"/>
                <w:sz w:val="28"/>
              </w:rPr>
              <w:t xml:space="preserve">Ф.И.О.      </w:t>
            </w:r>
          </w:p>
        </w:tc>
        <w:tc>
          <w:tcPr>
            <w:tcW w:w="4677" w:type="dxa"/>
          </w:tcPr>
          <w:p w:rsidR="004F4056" w:rsidRDefault="00BE5A6C">
            <w:pPr>
              <w:pStyle w:val="2"/>
              <w:spacing w:line="360" w:lineRule="auto"/>
              <w:ind w:firstLine="175"/>
              <w:jc w:val="both"/>
            </w:pPr>
            <w:r>
              <w:t>Ефименко Надежда Хаджиевна</w:t>
            </w:r>
          </w:p>
        </w:tc>
      </w:tr>
      <w:tr w:rsidR="004F4056">
        <w:tc>
          <w:tcPr>
            <w:tcW w:w="3369" w:type="dxa"/>
          </w:tcPr>
          <w:p w:rsidR="004F4056" w:rsidRDefault="00BE5A6C">
            <w:pPr>
              <w:spacing w:line="360" w:lineRule="auto"/>
              <w:ind w:right="67"/>
              <w:jc w:val="both"/>
              <w:rPr>
                <w:rFonts w:ascii="Times New Roman" w:hAnsi="Times New Roman"/>
                <w:color w:val="000000"/>
                <w:sz w:val="28"/>
              </w:rPr>
            </w:pPr>
            <w:r>
              <w:rPr>
                <w:rFonts w:ascii="Times New Roman" w:hAnsi="Times New Roman"/>
                <w:color w:val="000000"/>
                <w:sz w:val="28"/>
              </w:rPr>
              <w:t xml:space="preserve">Возраст   </w:t>
            </w:r>
          </w:p>
        </w:tc>
        <w:tc>
          <w:tcPr>
            <w:tcW w:w="4677" w:type="dxa"/>
          </w:tcPr>
          <w:p w:rsidR="004F4056" w:rsidRDefault="00BE5A6C">
            <w:pPr>
              <w:spacing w:line="360" w:lineRule="auto"/>
              <w:ind w:right="67" w:firstLine="142"/>
              <w:jc w:val="both"/>
              <w:rPr>
                <w:rFonts w:ascii="Times New Roman" w:hAnsi="Times New Roman"/>
                <w:color w:val="000000"/>
                <w:sz w:val="28"/>
              </w:rPr>
            </w:pPr>
            <w:r>
              <w:rPr>
                <w:rFonts w:ascii="Times New Roman" w:hAnsi="Times New Roman"/>
                <w:color w:val="000000"/>
                <w:sz w:val="28"/>
              </w:rPr>
              <w:t>34 года</w:t>
            </w:r>
          </w:p>
        </w:tc>
      </w:tr>
      <w:tr w:rsidR="004F4056">
        <w:tc>
          <w:tcPr>
            <w:tcW w:w="3369" w:type="dxa"/>
          </w:tcPr>
          <w:p w:rsidR="004F4056" w:rsidRDefault="00BE5A6C">
            <w:pPr>
              <w:spacing w:line="360" w:lineRule="auto"/>
              <w:ind w:right="67"/>
              <w:jc w:val="both"/>
              <w:rPr>
                <w:rFonts w:ascii="Times New Roman" w:hAnsi="Times New Roman"/>
                <w:color w:val="000000"/>
                <w:sz w:val="28"/>
              </w:rPr>
            </w:pPr>
            <w:r>
              <w:rPr>
                <w:rFonts w:ascii="Times New Roman" w:hAnsi="Times New Roman"/>
                <w:color w:val="000000"/>
                <w:sz w:val="28"/>
              </w:rPr>
              <w:t xml:space="preserve">Место жительства </w:t>
            </w:r>
          </w:p>
        </w:tc>
        <w:tc>
          <w:tcPr>
            <w:tcW w:w="4677" w:type="dxa"/>
          </w:tcPr>
          <w:p w:rsidR="004F4056" w:rsidRDefault="00BE5A6C">
            <w:pPr>
              <w:spacing w:line="360" w:lineRule="auto"/>
              <w:ind w:right="67" w:firstLine="142"/>
              <w:jc w:val="both"/>
              <w:rPr>
                <w:rFonts w:ascii="Times New Roman" w:hAnsi="Times New Roman"/>
                <w:color w:val="000000"/>
                <w:sz w:val="28"/>
              </w:rPr>
            </w:pPr>
            <w:r>
              <w:rPr>
                <w:rFonts w:ascii="Times New Roman" w:hAnsi="Times New Roman"/>
                <w:color w:val="000000"/>
                <w:sz w:val="28"/>
              </w:rPr>
              <w:t>Курск, 2-я Бугорская-8</w:t>
            </w:r>
          </w:p>
        </w:tc>
      </w:tr>
      <w:tr w:rsidR="004F4056">
        <w:tc>
          <w:tcPr>
            <w:tcW w:w="3369" w:type="dxa"/>
          </w:tcPr>
          <w:p w:rsidR="004F4056" w:rsidRDefault="00BE5A6C">
            <w:pPr>
              <w:pStyle w:val="3"/>
              <w:spacing w:line="360" w:lineRule="auto"/>
              <w:jc w:val="both"/>
            </w:pPr>
            <w:r>
              <w:t xml:space="preserve">Место  работы, должность </w:t>
            </w:r>
          </w:p>
        </w:tc>
        <w:tc>
          <w:tcPr>
            <w:tcW w:w="4677" w:type="dxa"/>
          </w:tcPr>
          <w:p w:rsidR="004F4056" w:rsidRDefault="00BE5A6C">
            <w:pPr>
              <w:spacing w:line="360" w:lineRule="auto"/>
              <w:ind w:right="67" w:firstLine="142"/>
              <w:jc w:val="both"/>
              <w:rPr>
                <w:rFonts w:ascii="Times New Roman" w:hAnsi="Times New Roman"/>
                <w:color w:val="000000"/>
                <w:sz w:val="28"/>
              </w:rPr>
            </w:pPr>
            <w:r>
              <w:rPr>
                <w:rFonts w:ascii="Times New Roman" w:hAnsi="Times New Roman"/>
                <w:color w:val="000000"/>
                <w:sz w:val="28"/>
              </w:rPr>
              <w:t xml:space="preserve">Домохозяйка </w:t>
            </w:r>
          </w:p>
        </w:tc>
      </w:tr>
      <w:tr w:rsidR="004F4056">
        <w:tc>
          <w:tcPr>
            <w:tcW w:w="3369" w:type="dxa"/>
          </w:tcPr>
          <w:p w:rsidR="004F4056" w:rsidRDefault="00BE5A6C">
            <w:pPr>
              <w:spacing w:line="360" w:lineRule="auto"/>
              <w:ind w:right="67"/>
              <w:jc w:val="both"/>
              <w:rPr>
                <w:rFonts w:ascii="Times New Roman" w:hAnsi="Times New Roman"/>
                <w:color w:val="000000"/>
                <w:sz w:val="28"/>
              </w:rPr>
            </w:pPr>
            <w:r>
              <w:rPr>
                <w:rFonts w:ascii="Times New Roman" w:hAnsi="Times New Roman"/>
                <w:color w:val="000000"/>
                <w:sz w:val="28"/>
              </w:rPr>
              <w:t xml:space="preserve">    Дата   поступления  </w:t>
            </w:r>
          </w:p>
        </w:tc>
        <w:tc>
          <w:tcPr>
            <w:tcW w:w="4677" w:type="dxa"/>
          </w:tcPr>
          <w:p w:rsidR="004F4056" w:rsidRDefault="00BE5A6C">
            <w:pPr>
              <w:spacing w:line="360" w:lineRule="auto"/>
              <w:ind w:right="67" w:firstLine="142"/>
              <w:jc w:val="both"/>
              <w:rPr>
                <w:rFonts w:ascii="Times New Roman" w:hAnsi="Times New Roman"/>
                <w:color w:val="000000"/>
                <w:sz w:val="28"/>
              </w:rPr>
            </w:pPr>
            <w:r>
              <w:rPr>
                <w:rFonts w:ascii="Times New Roman" w:hAnsi="Times New Roman"/>
                <w:color w:val="000000"/>
                <w:sz w:val="28"/>
              </w:rPr>
              <w:t xml:space="preserve"> 12.04.1999</w:t>
            </w:r>
          </w:p>
        </w:tc>
      </w:tr>
      <w:tr w:rsidR="004F4056">
        <w:tc>
          <w:tcPr>
            <w:tcW w:w="3369" w:type="dxa"/>
          </w:tcPr>
          <w:p w:rsidR="004F4056" w:rsidRDefault="00BE5A6C">
            <w:pPr>
              <w:spacing w:line="360" w:lineRule="auto"/>
              <w:ind w:right="67"/>
              <w:jc w:val="both"/>
              <w:rPr>
                <w:rFonts w:ascii="Times New Roman" w:hAnsi="Times New Roman"/>
                <w:color w:val="000000"/>
                <w:sz w:val="28"/>
              </w:rPr>
            </w:pPr>
            <w:r>
              <w:rPr>
                <w:rFonts w:ascii="Times New Roman" w:hAnsi="Times New Roman"/>
                <w:color w:val="000000"/>
                <w:sz w:val="28"/>
              </w:rPr>
              <w:t xml:space="preserve">                курации    </w:t>
            </w:r>
          </w:p>
        </w:tc>
        <w:tc>
          <w:tcPr>
            <w:tcW w:w="4677" w:type="dxa"/>
          </w:tcPr>
          <w:p w:rsidR="004F4056" w:rsidRDefault="00BE5A6C">
            <w:pPr>
              <w:spacing w:line="360" w:lineRule="auto"/>
              <w:ind w:right="67" w:firstLine="142"/>
              <w:jc w:val="both"/>
              <w:rPr>
                <w:rFonts w:ascii="Times New Roman" w:hAnsi="Times New Roman"/>
                <w:color w:val="000000"/>
                <w:sz w:val="28"/>
              </w:rPr>
            </w:pPr>
            <w:r>
              <w:rPr>
                <w:rFonts w:ascii="Times New Roman" w:hAnsi="Times New Roman"/>
                <w:color w:val="000000"/>
                <w:sz w:val="28"/>
              </w:rPr>
              <w:t>26-30.09.1999</w:t>
            </w:r>
          </w:p>
        </w:tc>
      </w:tr>
      <w:tr w:rsidR="004F4056">
        <w:tc>
          <w:tcPr>
            <w:tcW w:w="3369" w:type="dxa"/>
          </w:tcPr>
          <w:p w:rsidR="004F4056" w:rsidRDefault="00BE5A6C">
            <w:pPr>
              <w:pStyle w:val="1"/>
              <w:spacing w:line="360" w:lineRule="auto"/>
              <w:jc w:val="both"/>
              <w:rPr>
                <w:rFonts w:ascii="Times New Roman" w:hAnsi="Times New Roman"/>
                <w:i w:val="0"/>
                <w:sz w:val="28"/>
              </w:rPr>
            </w:pPr>
            <w:r>
              <w:rPr>
                <w:rFonts w:ascii="Times New Roman" w:hAnsi="Times New Roman"/>
                <w:i w:val="0"/>
                <w:sz w:val="28"/>
              </w:rPr>
              <w:t>Клинический диагноз</w:t>
            </w:r>
          </w:p>
        </w:tc>
        <w:tc>
          <w:tcPr>
            <w:tcW w:w="4677" w:type="dxa"/>
          </w:tcPr>
          <w:p w:rsidR="004F4056" w:rsidRDefault="00BE5A6C">
            <w:pPr>
              <w:spacing w:line="360" w:lineRule="auto"/>
              <w:ind w:right="67" w:firstLine="142"/>
              <w:jc w:val="both"/>
              <w:rPr>
                <w:rFonts w:ascii="Times New Roman" w:hAnsi="Times New Roman"/>
                <w:color w:val="000000"/>
                <w:sz w:val="28"/>
              </w:rPr>
            </w:pPr>
            <w:r>
              <w:rPr>
                <w:rFonts w:ascii="Times New Roman" w:hAnsi="Times New Roman"/>
                <w:color w:val="000000"/>
                <w:sz w:val="28"/>
              </w:rPr>
              <w:t>Непролиферативная фиброзно-кистозная мастопатия</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ЖАЛОБЫ</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На момент поступления больная предъявляла жалобы на</w:t>
      </w:r>
    </w:p>
    <w:p w:rsidR="004F4056" w:rsidRDefault="00BE5A6C">
      <w:pPr>
        <w:numPr>
          <w:ilvl w:val="0"/>
          <w:numId w:val="1"/>
        </w:numPr>
        <w:spacing w:line="360" w:lineRule="auto"/>
        <w:ind w:right="113"/>
        <w:jc w:val="both"/>
        <w:rPr>
          <w:rFonts w:ascii="Times New Roman" w:hAnsi="Times New Roman"/>
          <w:color w:val="000000"/>
          <w:sz w:val="28"/>
        </w:rPr>
      </w:pPr>
      <w:r>
        <w:rPr>
          <w:rFonts w:ascii="Times New Roman" w:hAnsi="Times New Roman"/>
          <w:color w:val="000000"/>
          <w:sz w:val="28"/>
        </w:rPr>
        <w:t>Опухолевидное образование правой груди</w:t>
      </w:r>
    </w:p>
    <w:p w:rsidR="004F4056" w:rsidRDefault="00BE5A6C">
      <w:pPr>
        <w:numPr>
          <w:ilvl w:val="0"/>
          <w:numId w:val="1"/>
        </w:numPr>
        <w:spacing w:line="360" w:lineRule="auto"/>
        <w:ind w:right="113"/>
        <w:jc w:val="both"/>
        <w:rPr>
          <w:rFonts w:ascii="Times New Roman" w:hAnsi="Times New Roman"/>
          <w:color w:val="000000"/>
          <w:sz w:val="28"/>
        </w:rPr>
      </w:pPr>
      <w:r>
        <w:rPr>
          <w:rFonts w:ascii="Times New Roman" w:hAnsi="Times New Roman"/>
          <w:color w:val="000000"/>
          <w:sz w:val="28"/>
        </w:rPr>
        <w:t>Боли в груди в предменструальный период</w:t>
      </w:r>
    </w:p>
    <w:p w:rsidR="004F4056" w:rsidRDefault="00BE5A6C">
      <w:pPr>
        <w:numPr>
          <w:ilvl w:val="0"/>
          <w:numId w:val="1"/>
        </w:numPr>
        <w:spacing w:line="360" w:lineRule="auto"/>
        <w:ind w:right="113"/>
        <w:jc w:val="both"/>
        <w:rPr>
          <w:rFonts w:ascii="Times New Roman" w:hAnsi="Times New Roman"/>
          <w:color w:val="000000"/>
          <w:sz w:val="28"/>
        </w:rPr>
      </w:pPr>
      <w:r>
        <w:rPr>
          <w:rFonts w:ascii="Times New Roman" w:hAnsi="Times New Roman"/>
          <w:color w:val="000000"/>
          <w:sz w:val="28"/>
        </w:rPr>
        <w:t>Чувство отечности груди к вечеру</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Жалоб на другие системы органов не предъявляет.</w:t>
      </w:r>
    </w:p>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ab/>
      </w:r>
    </w:p>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ANAMNESIS MORBI</w:t>
      </w:r>
    </w:p>
    <w:p w:rsidR="004F4056" w:rsidRDefault="004F4056">
      <w:pPr>
        <w:spacing w:line="360" w:lineRule="auto"/>
        <w:ind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 xml:space="preserve">Считает себя больной около 2-х лет, когда впервые обнаружила при самообследовании молочной железы (после медицинской программы по </w:t>
      </w:r>
      <w:r>
        <w:rPr>
          <w:rFonts w:ascii="Times New Roman" w:hAnsi="Times New Roman"/>
          <w:color w:val="000000"/>
          <w:sz w:val="28"/>
          <w:lang w:val="en-US"/>
        </w:rPr>
        <w:t>TV</w:t>
      </w:r>
      <w:r>
        <w:rPr>
          <w:rFonts w:ascii="Times New Roman" w:hAnsi="Times New Roman"/>
          <w:color w:val="000000"/>
          <w:sz w:val="28"/>
        </w:rPr>
        <w:t>), к врачу не обращалась до декабря прошлого года, когда отметила рост прощупываемого образования. Обратилась в ЦПС к маммологу, который рекомендовал пройти диагностический курс. По направлению врача поликлиники в январе в КООД была сделана биопсия и поставлен диагноз: фиброзно-кистозная мастопатия. 12.04.99 поступила в КООД для дальнейшего обследования и уточнения тактики лечения.</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br/>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br w:type="page"/>
        <w:t xml:space="preserve">                 ANAMNESIS VITAE</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84" w:right="113" w:firstLine="30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Родилась в г.Курске. Росла и развивалась нормально. В школу пошла с 7 лет, учеба давалась легко.   Материально обеспечена.  Питается регулярно, дома. Из перенесенных  заболеваний  отмечает ОРЗ, ангину, пневмонию, грипп. Семейный анамнез: туберкулез, венерические, кожные заболевания, психические расстройства, алкоголизм у  себя и близких родственников отрицает. Болезнью Боткина не болела. Генетический анамнез: бабушка умерла от саркомы, сестра матери – от рака молочной железы. Травм и оперативных вмешательств не было. Не курит, алкоголь употребляет умеренно.</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 xml:space="preserve">Гормонами не лечилась.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Аллергологический анамнез без особенностей. Отмечает  аллергическую  реакцию на лекарственный препарат - кламин.</w:t>
      </w:r>
    </w:p>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ab/>
      </w:r>
      <w:r>
        <w:rPr>
          <w:rFonts w:ascii="Times New Roman" w:hAnsi="Times New Roman"/>
          <w:color w:val="000000"/>
          <w:sz w:val="28"/>
        </w:rPr>
        <w:tab/>
        <w:t>Гемотрансфузий не было.</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ОБЩИЙ ОСМОТР.</w:t>
      </w:r>
      <w:r>
        <w:rPr>
          <w:rFonts w:ascii="Times New Roman" w:hAnsi="Times New Roman"/>
          <w:color w:val="000000"/>
          <w:sz w:val="28"/>
        </w:rPr>
        <w:tab/>
        <w:t xml:space="preserve">               </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Общее состояние  удовлетворительное.  Внешний  вид  соответствует возрасту. Сознание ясное. Положение тела - активное. Телосложение нормостеническое. Температура тела 36.6С (со слов больной). Выражение лица спокойное.</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Кожные покровы обычной окраски, теплые, сухие, без очагов депигментации. Сосудистых изменений не  выявлено, видимых опухолей не обнаружено. Ногти  нормальной  конфигурации, не ломкие. Волосы не ломкие. Подкожная клетчатка развита нормально, распространена равномерно. Отеков нет. Подкожной эмфиземы нет.</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Подчелюстные, шейные, затылочные, подключичные, кубитальные, паховые, подколенные  лимфатические узлы не увеличены,  безболезненны при пальпации. Кожа над ними нормальной температуры и окраски.</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Мускулатура развита нормально, симметрично с  обеих  сторон, тонус нормальный, мышцы безболезненны при пальпации. Судорог и мышечного дрожания нет. Мышечная сила одинаковая с обеих сторон, нормальна.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Кости не деформированы, безболезненны при пальпации  и  постукивании. Симптом "барабанных пальцев"  отсутствует.  Суставы  нормальной конфигурации, припухлости нет.  Болезненности при сгибании в суставах  конечностей,  поворотах и сгибании туловища нет. Движения во всех суставах в полном объеме. Позвоночник не имеет патологических изгибов. Болезненность остистых отростков и паравертебральных зон отсутствует. Подвижность в норме, походка естественная. Череп нормальной формы и размеров.</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Глаза без патологического блеска, склеры белые, роговицы нормальны, глазные синдромы отсутствуют.</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Нос правильной формы, крылья носа в акте дыхания не участвуют. Герпетических высыпаний нет.</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Губы нормальной окраски, без герпетических высыпаний, рубцов, трещин.</w:t>
      </w:r>
    </w:p>
    <w:p w:rsidR="004F4056" w:rsidRDefault="00BE5A6C">
      <w:pPr>
        <w:spacing w:line="360" w:lineRule="auto"/>
        <w:ind w:left="227" w:right="113" w:firstLine="1191"/>
        <w:jc w:val="both"/>
        <w:rPr>
          <w:rFonts w:ascii="Times New Roman" w:hAnsi="Times New Roman"/>
          <w:color w:val="000000"/>
          <w:sz w:val="28"/>
        </w:rPr>
      </w:pPr>
      <w:r>
        <w:rPr>
          <w:rFonts w:ascii="Times New Roman" w:hAnsi="Times New Roman"/>
          <w:color w:val="000000"/>
          <w:sz w:val="28"/>
        </w:rPr>
        <w:t>СИСТЕМА  ОРГАНОВ  ДЫХАНИЯ.</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Дыхание через нос свободное, отделяемого из носа  и  носовых кровотечений нет. Гортань недеформирована, припухлостей в  области гортани нет.</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Форма грудной клетки нормостеническая. Над-  и  подключичные ямки выражены умеренно. Межреберные промежутки  умеренные, эпигастральный угол прямой, лопатки и ключицы выступают умеренно. Грудная клетка симметрична.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Дыхание смешанное. Обе половины  грудной  клетки  равномерно участвуют в акте дыхания. Дыхание поверхностное, ритмичное. ЧДД - 18 в минуту. Признаков одышки не выявлено.</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При пальпации грудной клетки  выявлена  умеренная  резистентность. Межреберные промежутки умеренно ригидны. Голосовое дрожание на симметричных участках не ослаблено, одинаковое.</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При сравнительной перкуссии на симметричных  участках  грудной клетки звук ясный, легочный.</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xml:space="preserve"> </w:t>
      </w:r>
      <w:r>
        <w:rPr>
          <w:rFonts w:ascii="Times New Roman" w:hAnsi="Times New Roman"/>
          <w:color w:val="000000"/>
          <w:sz w:val="28"/>
        </w:rPr>
        <w:tab/>
        <w:t>Границы легких</w:t>
      </w:r>
    </w:p>
    <w:p w:rsidR="004F4056" w:rsidRDefault="004F4056">
      <w:pPr>
        <w:spacing w:line="360" w:lineRule="auto"/>
        <w:ind w:left="227" w:right="113"/>
        <w:jc w:val="both"/>
        <w:rPr>
          <w:rFonts w:ascii="Times New Roman" w:hAnsi="Times New Roman"/>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Нижняя граница легких </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Слева</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Справа</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parasternalis</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V межреберье</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mammilaris</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VI ребро</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w:t>
            </w:r>
          </w:p>
        </w:tc>
      </w:tr>
      <w:tr w:rsidR="004F4056">
        <w:trPr>
          <w:cantSplit/>
        </w:trPr>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axilaris anterior</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VII ребро</w:t>
            </w:r>
          </w:p>
        </w:tc>
        <w:tc>
          <w:tcPr>
            <w:tcW w:w="2926" w:type="dxa"/>
            <w:vMerge w:val="restart"/>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Не определялось из-за наличия п/о повязки</w:t>
            </w:r>
          </w:p>
        </w:tc>
      </w:tr>
      <w:tr w:rsidR="004F4056">
        <w:trPr>
          <w:cantSplit/>
        </w:trPr>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axilaris media</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VIII ребро</w:t>
            </w:r>
          </w:p>
        </w:tc>
        <w:tc>
          <w:tcPr>
            <w:tcW w:w="2926" w:type="dxa"/>
            <w:vMerge/>
          </w:tcPr>
          <w:p w:rsidR="004F4056" w:rsidRDefault="004F4056">
            <w:pPr>
              <w:spacing w:line="360" w:lineRule="auto"/>
              <w:jc w:val="both"/>
              <w:rPr>
                <w:rFonts w:ascii="Times New Roman" w:hAnsi="Times New Roman"/>
                <w:color w:val="000000"/>
                <w:sz w:val="28"/>
              </w:rPr>
            </w:pP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axilaris post.</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IX ребро</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IX ребро</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scapularis</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X ребро</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X ребро</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paravertebralis</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XI ребро</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XI ребро</w:t>
            </w:r>
          </w:p>
        </w:tc>
      </w:tr>
    </w:tbl>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Высота стояния верхушек легких</w:t>
      </w:r>
    </w:p>
    <w:p w:rsidR="004F4056" w:rsidRDefault="004F4056">
      <w:pPr>
        <w:spacing w:line="360" w:lineRule="auto"/>
        <w:ind w:left="227" w:right="113"/>
        <w:jc w:val="both"/>
        <w:rPr>
          <w:rFonts w:ascii="Times New Roman" w:hAnsi="Times New Roman"/>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4F4056">
        <w:tc>
          <w:tcPr>
            <w:tcW w:w="2926" w:type="dxa"/>
          </w:tcPr>
          <w:p w:rsidR="004F4056" w:rsidRDefault="004F4056">
            <w:pPr>
              <w:spacing w:line="360" w:lineRule="auto"/>
              <w:jc w:val="both"/>
              <w:rPr>
                <w:rFonts w:ascii="Times New Roman" w:hAnsi="Times New Roman"/>
                <w:color w:val="000000"/>
                <w:sz w:val="28"/>
              </w:rPr>
            </w:pP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Слева</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Справа</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Спереди</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3,5 см</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3,5 см</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Сзади</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на уровне VII </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шейного позвонка</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xml:space="preserve">Ширина полей Кренига справа и слева по 6 см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Подвижность нижнего края легких</w:t>
      </w:r>
    </w:p>
    <w:p w:rsidR="004F4056" w:rsidRDefault="004F4056">
      <w:pPr>
        <w:spacing w:line="360" w:lineRule="auto"/>
        <w:ind w:left="227" w:right="113"/>
        <w:jc w:val="both"/>
        <w:rPr>
          <w:rFonts w:ascii="Times New Roman" w:hAnsi="Times New Roman"/>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4F4056">
        <w:tc>
          <w:tcPr>
            <w:tcW w:w="2926" w:type="dxa"/>
          </w:tcPr>
          <w:p w:rsidR="004F4056" w:rsidRDefault="004F4056">
            <w:pPr>
              <w:spacing w:line="360" w:lineRule="auto"/>
              <w:jc w:val="both"/>
              <w:rPr>
                <w:rFonts w:ascii="Times New Roman" w:hAnsi="Times New Roman"/>
                <w:color w:val="000000"/>
                <w:sz w:val="28"/>
              </w:rPr>
            </w:pP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Слева</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Справа</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mammilaris</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4 см</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axilaris media</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6,5 см</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6,5 см</w:t>
            </w:r>
          </w:p>
        </w:tc>
      </w:tr>
      <w:tr w:rsidR="004F4056">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Linea scapularis</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4 см</w:t>
            </w:r>
          </w:p>
        </w:tc>
        <w:tc>
          <w:tcPr>
            <w:tcW w:w="2926"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4 см</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Над симметричными  участками  легких  дыхание  везикулярное.</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Бронхофония над симметричными участками легких не ослаблена. Шум трения плевры отсутствует.</w:t>
      </w:r>
    </w:p>
    <w:p w:rsidR="004F4056" w:rsidRDefault="00BE5A6C">
      <w:pPr>
        <w:pStyle w:val="8"/>
        <w:spacing w:line="360" w:lineRule="auto"/>
        <w:rPr>
          <w:rFonts w:ascii="Times New Roman" w:hAnsi="Times New Roman"/>
        </w:rPr>
      </w:pPr>
      <w:r>
        <w:rPr>
          <w:rFonts w:ascii="Times New Roman" w:hAnsi="Times New Roman"/>
        </w:rPr>
        <w:t>СИСТЕМА  ОРГАНОВ  КРОВООБРАЩЕНИЯ</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При осмотре области сердца выпячивания области сердца, видимой пульсации не обнаружено.</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ab/>
        <w:t>Верхушечный толчок пальпируется в V межреберье слева на 1 см кнутри от левой среднеключичной линии, сила умеренная, резистентный.</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ab/>
        <w:t>Сердечный толчок и эпигастральная пульсация не отмечаются.</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Дрожания в области сердца не выявлено, зон гиперстезии  и  болезненности при пальпации не обнаружено.</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Границы относительной тупости сердца, выявленные перкуторно</w:t>
      </w:r>
    </w:p>
    <w:p w:rsidR="004F4056" w:rsidRDefault="004F4056">
      <w:pPr>
        <w:spacing w:line="360" w:lineRule="auto"/>
        <w:ind w:left="227" w:right="113"/>
        <w:jc w:val="both"/>
        <w:rPr>
          <w:rFonts w:ascii="Times New Roman" w:hAnsi="Times New Roman"/>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4390"/>
        <w:gridCol w:w="4390"/>
      </w:tblGrid>
      <w:tr w:rsidR="004F4056">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           справа</w:t>
            </w:r>
          </w:p>
        </w:tc>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на 1 см вправо от правого края грудины в IV межреберье</w:t>
            </w:r>
          </w:p>
        </w:tc>
      </w:tr>
      <w:tr w:rsidR="004F4056">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           слева</w:t>
            </w:r>
          </w:p>
        </w:tc>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на 1 см кнутри от linea mammilaris в V межреберье</w:t>
            </w:r>
          </w:p>
        </w:tc>
      </w:tr>
      <w:tr w:rsidR="004F4056">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           вверху</w:t>
            </w:r>
          </w:p>
        </w:tc>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III ребро по linea parasternalis sinistra</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Границы абсолютной сердечной тупости, выявленные перкуторно.</w:t>
      </w:r>
    </w:p>
    <w:p w:rsidR="004F4056" w:rsidRDefault="004F4056">
      <w:pPr>
        <w:spacing w:line="360" w:lineRule="auto"/>
        <w:ind w:left="227" w:right="113"/>
        <w:jc w:val="both"/>
        <w:rPr>
          <w:rFonts w:ascii="Times New Roman" w:hAnsi="Times New Roman"/>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4390"/>
        <w:gridCol w:w="4390"/>
      </w:tblGrid>
      <w:tr w:rsidR="004F4056">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           справа</w:t>
            </w:r>
          </w:p>
        </w:tc>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левый край грудины</w:t>
            </w:r>
          </w:p>
        </w:tc>
      </w:tr>
      <w:tr w:rsidR="004F4056">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           слева</w:t>
            </w:r>
          </w:p>
        </w:tc>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на 2 см кнутри от linea mammilaris</w:t>
            </w:r>
          </w:p>
        </w:tc>
      </w:tr>
      <w:tr w:rsidR="004F4056">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 xml:space="preserve">           вверху</w:t>
            </w:r>
          </w:p>
        </w:tc>
        <w:tc>
          <w:tcPr>
            <w:tcW w:w="4390" w:type="dxa"/>
          </w:tcPr>
          <w:p w:rsidR="004F4056" w:rsidRDefault="00BE5A6C">
            <w:pPr>
              <w:spacing w:line="360" w:lineRule="auto"/>
              <w:jc w:val="both"/>
              <w:rPr>
                <w:rFonts w:ascii="Times New Roman" w:hAnsi="Times New Roman"/>
                <w:color w:val="000000"/>
                <w:sz w:val="28"/>
              </w:rPr>
            </w:pPr>
            <w:r>
              <w:rPr>
                <w:rFonts w:ascii="Times New Roman" w:hAnsi="Times New Roman"/>
                <w:color w:val="000000"/>
                <w:sz w:val="28"/>
              </w:rPr>
              <w:t>IV ребро</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Ширина сосудистого пучка - 5,5 см</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Конфигурация сердца - нормальная</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xml:space="preserve">      Тоны  сердца  ритмичные.  ЧСС - 76 уд.в  минуту.     Дополнительных  тонов,  органических  и  функциональных шумов не выслушивается. При осмотре артерий  пульсации  их не выявлено. Пальпаторно стенки артерий  эластичные,  гладкие. При аускультации побочные шумы не выслушиваются.  Артериальный  пульс на лучевых артериях синхронный, ритм правильный, наполнение  умеренное, напряжение  повышено. Пульс  на артериях  стоп  синхронен с таковым на лучевых артериях.  АД  на плечевых артериях - 120/80 мм.рт.ст.  При  осмотре  и  пальпации яремных вен их расширения и  набухания не выявлено,  видимой пульсации нет. Сосудистые симптомы не наблюдаются. </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СИСТЕМА  ОРГАНОВ  ПИЩЕВАРЕНИЯ</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firstLine="426"/>
        <w:jc w:val="both"/>
        <w:rPr>
          <w:rFonts w:ascii="Times New Roman" w:hAnsi="Times New Roman"/>
          <w:sz w:val="28"/>
        </w:rPr>
      </w:pPr>
      <w:r>
        <w:rPr>
          <w:rFonts w:ascii="Times New Roman" w:hAnsi="Times New Roman"/>
          <w:sz w:val="28"/>
        </w:rPr>
        <w:t>При поверхностной пальпации: живот мягкий, безболезненный. Белая линия живота без изменений. Симптом Щеткина-Блюмберга отрицательный. Симптом Менделя отрицательный. Болезненности в точке Мак-Бурнея нет. При определении методом флюктуации и перкуссии свободной жидкости не обнаружено.</w:t>
      </w:r>
    </w:p>
    <w:p w:rsidR="004F4056" w:rsidRDefault="00BE5A6C">
      <w:pPr>
        <w:spacing w:line="360" w:lineRule="auto"/>
        <w:ind w:firstLine="426"/>
        <w:jc w:val="both"/>
        <w:rPr>
          <w:rFonts w:ascii="Times New Roman" w:hAnsi="Times New Roman"/>
          <w:sz w:val="28"/>
        </w:rPr>
      </w:pPr>
      <w:r>
        <w:rPr>
          <w:rFonts w:ascii="Times New Roman" w:hAnsi="Times New Roman"/>
          <w:sz w:val="28"/>
        </w:rPr>
        <w:t>При глубокой методической пальпации по методу Образцова-Стражеско сигмовидная кишка прощупывается в виде цилиндра шириной 3 см, не урчит, располагается в левой подвздошной области на границе средней и наружной трети linea umbilicoileaca. Слепая кишка определяется на границе средней и наружной трети linea umbilicoiliaca справа в виде умеренно напряженного, слегка расширяющегося книзу цилиндра с закругленным дном диаметром 3-4 см, урчащего при надавливании.</w:t>
      </w:r>
    </w:p>
    <w:p w:rsidR="004F4056" w:rsidRDefault="00BE5A6C">
      <w:pPr>
        <w:spacing w:line="360" w:lineRule="auto"/>
        <w:ind w:firstLine="426"/>
        <w:jc w:val="both"/>
        <w:rPr>
          <w:rFonts w:ascii="Times New Roman" w:hAnsi="Times New Roman"/>
          <w:sz w:val="28"/>
        </w:rPr>
      </w:pPr>
      <w:r>
        <w:rPr>
          <w:rFonts w:ascii="Times New Roman" w:hAnsi="Times New Roman"/>
          <w:sz w:val="28"/>
        </w:rPr>
        <w:t>Подвздошная кишка определяется в виде плотного урчащего цилиндра диаметром 1 см.</w:t>
      </w:r>
    </w:p>
    <w:p w:rsidR="004F4056" w:rsidRDefault="00BE5A6C">
      <w:pPr>
        <w:spacing w:line="360" w:lineRule="auto"/>
        <w:ind w:firstLine="426"/>
        <w:jc w:val="both"/>
        <w:rPr>
          <w:rFonts w:ascii="Times New Roman" w:hAnsi="Times New Roman"/>
          <w:sz w:val="28"/>
        </w:rPr>
      </w:pPr>
      <w:r>
        <w:rPr>
          <w:rFonts w:ascii="Times New Roman" w:hAnsi="Times New Roman"/>
          <w:sz w:val="28"/>
        </w:rPr>
        <w:t>Восходящая и нисходящая части ободочной кишки пальпации не доступны из-зи избыточно развитого подкожно-жирового слоя; попытки пальпации безболезненны.</w:t>
      </w:r>
    </w:p>
    <w:p w:rsidR="004F4056" w:rsidRDefault="00BE5A6C">
      <w:pPr>
        <w:spacing w:line="360" w:lineRule="auto"/>
        <w:ind w:firstLine="426"/>
        <w:jc w:val="both"/>
        <w:rPr>
          <w:rFonts w:ascii="Times New Roman" w:hAnsi="Times New Roman"/>
          <w:sz w:val="28"/>
        </w:rPr>
      </w:pPr>
      <w:r>
        <w:rPr>
          <w:rFonts w:ascii="Times New Roman" w:hAnsi="Times New Roman"/>
          <w:sz w:val="28"/>
        </w:rPr>
        <w:t>Поперечно-ободочная кишка 2-2,5 см, не урчит, безболезненна.</w:t>
      </w:r>
    </w:p>
    <w:p w:rsidR="004F4056" w:rsidRDefault="00BE5A6C">
      <w:pPr>
        <w:spacing w:line="360" w:lineRule="auto"/>
        <w:ind w:firstLine="426"/>
        <w:jc w:val="both"/>
        <w:rPr>
          <w:rFonts w:ascii="Times New Roman" w:hAnsi="Times New Roman"/>
          <w:sz w:val="28"/>
        </w:rPr>
      </w:pPr>
      <w:r>
        <w:rPr>
          <w:rFonts w:ascii="Times New Roman" w:hAnsi="Times New Roman"/>
          <w:sz w:val="28"/>
        </w:rPr>
        <w:t>Нижняя граница желудка не прощупывается, шума плеска нет. Привратник в виде тяжа, слабо урчащего при перекатывании.</w:t>
      </w:r>
    </w:p>
    <w:p w:rsidR="004F4056" w:rsidRDefault="00BE5A6C">
      <w:pPr>
        <w:spacing w:line="360" w:lineRule="auto"/>
        <w:ind w:firstLine="426"/>
        <w:jc w:val="both"/>
        <w:rPr>
          <w:rFonts w:ascii="Times New Roman" w:hAnsi="Times New Roman"/>
          <w:sz w:val="28"/>
        </w:rPr>
      </w:pPr>
      <w:r>
        <w:rPr>
          <w:rFonts w:ascii="Times New Roman" w:hAnsi="Times New Roman"/>
          <w:sz w:val="28"/>
        </w:rPr>
        <w:t>При перкуссии границы печени по Курлову:</w:t>
      </w:r>
    </w:p>
    <w:p w:rsidR="004F4056" w:rsidRDefault="00BE5A6C">
      <w:pPr>
        <w:spacing w:line="360" w:lineRule="auto"/>
        <w:ind w:left="1701"/>
        <w:jc w:val="both"/>
        <w:rPr>
          <w:rFonts w:ascii="Times New Roman" w:hAnsi="Times New Roman"/>
          <w:sz w:val="28"/>
        </w:rPr>
      </w:pPr>
      <w:r>
        <w:rPr>
          <w:rFonts w:ascii="Times New Roman" w:hAnsi="Times New Roman"/>
          <w:sz w:val="28"/>
        </w:rPr>
        <w:t>Верхняя граница абсолютной тупости печени по правой среднеключичной линии на уровне нижнего края V ребра;</w:t>
      </w:r>
    </w:p>
    <w:p w:rsidR="004F4056" w:rsidRDefault="00BE5A6C">
      <w:pPr>
        <w:spacing w:line="360" w:lineRule="auto"/>
        <w:ind w:left="1701"/>
        <w:jc w:val="both"/>
        <w:rPr>
          <w:rFonts w:ascii="Times New Roman" w:hAnsi="Times New Roman"/>
          <w:sz w:val="28"/>
        </w:rPr>
      </w:pPr>
      <w:r>
        <w:rPr>
          <w:rFonts w:ascii="Times New Roman" w:hAnsi="Times New Roman"/>
          <w:sz w:val="28"/>
        </w:rPr>
        <w:t>Нижняя граница абсолютной тупости печени по правой среднеключичной линии на уровне края реберной дуги, по передней срединной линии – 2 см.</w:t>
      </w:r>
    </w:p>
    <w:p w:rsidR="004F4056" w:rsidRDefault="00BE5A6C">
      <w:pPr>
        <w:spacing w:line="360" w:lineRule="auto"/>
        <w:ind w:firstLine="426"/>
        <w:jc w:val="both"/>
        <w:rPr>
          <w:rFonts w:ascii="Times New Roman" w:hAnsi="Times New Roman"/>
          <w:sz w:val="28"/>
        </w:rPr>
      </w:pPr>
      <w:r>
        <w:rPr>
          <w:rFonts w:ascii="Times New Roman" w:hAnsi="Times New Roman"/>
          <w:sz w:val="28"/>
        </w:rPr>
        <w:t>При пальпации нижней край печени мягкий, острый, ровный, безболезненный.</w:t>
      </w:r>
    </w:p>
    <w:p w:rsidR="004F4056" w:rsidRDefault="00BE5A6C">
      <w:pPr>
        <w:spacing w:line="360" w:lineRule="auto"/>
        <w:ind w:firstLine="426"/>
        <w:jc w:val="both"/>
        <w:rPr>
          <w:rFonts w:ascii="Times New Roman" w:hAnsi="Times New Roman"/>
          <w:sz w:val="28"/>
        </w:rPr>
      </w:pPr>
      <w:r>
        <w:rPr>
          <w:rFonts w:ascii="Times New Roman" w:hAnsi="Times New Roman"/>
          <w:sz w:val="28"/>
        </w:rPr>
        <w:t>Размер печени по Курлову по среднеключичной линии – 9 см, серединной линии – 8 см, по краю реберной дуги слева – 7 см.</w:t>
      </w:r>
    </w:p>
    <w:p w:rsidR="004F4056" w:rsidRDefault="00BE5A6C">
      <w:pPr>
        <w:spacing w:line="360" w:lineRule="auto"/>
        <w:ind w:firstLine="426"/>
        <w:jc w:val="both"/>
        <w:rPr>
          <w:rFonts w:ascii="Times New Roman" w:hAnsi="Times New Roman"/>
          <w:sz w:val="28"/>
        </w:rPr>
      </w:pPr>
      <w:r>
        <w:rPr>
          <w:rFonts w:ascii="Times New Roman" w:hAnsi="Times New Roman"/>
          <w:sz w:val="28"/>
        </w:rPr>
        <w:t>Желчный пузырь не пальпируется.</w:t>
      </w:r>
    </w:p>
    <w:p w:rsidR="004F4056" w:rsidRDefault="00BE5A6C">
      <w:pPr>
        <w:spacing w:line="360" w:lineRule="auto"/>
        <w:ind w:firstLine="426"/>
        <w:jc w:val="both"/>
        <w:rPr>
          <w:rFonts w:ascii="Times New Roman" w:hAnsi="Times New Roman"/>
          <w:sz w:val="28"/>
        </w:rPr>
      </w:pPr>
      <w:r>
        <w:rPr>
          <w:rFonts w:ascii="Times New Roman" w:hAnsi="Times New Roman"/>
          <w:sz w:val="28"/>
        </w:rPr>
        <w:t>Симптомы Мюсси, Ражбе, Ортнера, Калька, Кера отрицательны.</w:t>
      </w:r>
    </w:p>
    <w:p w:rsidR="004F4056" w:rsidRDefault="00BE5A6C">
      <w:pPr>
        <w:spacing w:line="360" w:lineRule="auto"/>
        <w:ind w:left="227" w:right="113"/>
        <w:jc w:val="both"/>
        <w:rPr>
          <w:rFonts w:ascii="Times New Roman" w:hAnsi="Times New Roman"/>
          <w:sz w:val="28"/>
        </w:rPr>
      </w:pPr>
      <w:r>
        <w:rPr>
          <w:rFonts w:ascii="Times New Roman" w:hAnsi="Times New Roman"/>
          <w:sz w:val="28"/>
        </w:rPr>
        <w:t>Селезенка не пальпируется. Размеры по Курлову 0-4-6 см.</w:t>
      </w:r>
    </w:p>
    <w:p w:rsidR="004F4056" w:rsidRDefault="004F4056">
      <w:pPr>
        <w:spacing w:line="360" w:lineRule="auto"/>
        <w:ind w:left="227" w:right="113"/>
        <w:jc w:val="both"/>
        <w:rPr>
          <w:rFonts w:ascii="Times New Roman" w:hAnsi="Times New Roman"/>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r>
      <w:r>
        <w:rPr>
          <w:rFonts w:ascii="Times New Roman" w:hAnsi="Times New Roman"/>
          <w:color w:val="000000"/>
          <w:sz w:val="28"/>
        </w:rPr>
        <w:tab/>
        <w:t>МОЧЕВЫДЕЛИТЕЛЬНАЯ СИСТЕМА</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Покраснения, припухлости, отечности в поясничной области не наблюдается. Симптом поколачивания отрицательный с двух сторон. Почки не пальпируются.</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ЭНДОКРИННАЯ  СИСТЕМА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Гипоталамо-гипофизарная система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Телосложение  правильное,  пропорциональное, по женскому типу. Упитанность больного нормальная. Увеличения размеров конечностей, носа, языка, челюстей,  ушных  раковин  нет.  Лицо  округлое, нормальное.</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Щитовидная железа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Щитовидная железа не пальпируется. Безболезнена при пальпации. Тремор конечностей отсутствует. Глазные синдромы отсутствуют.</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Поджелудочная железа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 xml:space="preserve">Зона проекции поджелудочной железы безболезненна при пальпации.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Паращитовидные железы</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Судорожный синдром отсутствует. Парестезий нет. Симптомы Хвостека и Труссо отрицательные.</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Надпочечники</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 xml:space="preserve">  Подкожная жировая клетчатка развита нормально, равномерно. АД = 120/90.</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r>
    </w:p>
    <w:p w:rsidR="004F4056" w:rsidRDefault="00BE5A6C">
      <w:pPr>
        <w:spacing w:line="360" w:lineRule="auto"/>
        <w:ind w:right="113" w:firstLine="720"/>
        <w:jc w:val="both"/>
        <w:rPr>
          <w:rFonts w:ascii="Times New Roman" w:hAnsi="Times New Roman"/>
          <w:color w:val="000000"/>
          <w:sz w:val="28"/>
        </w:rPr>
      </w:pPr>
      <w:r>
        <w:rPr>
          <w:rFonts w:ascii="Times New Roman" w:hAnsi="Times New Roman"/>
          <w:color w:val="000000"/>
          <w:sz w:val="28"/>
        </w:rPr>
        <w:t xml:space="preserve">Половые железы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Вторичные половые признаки развиты нормально..</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НЕРВНАЯ  СИСТЕМА  И  ОРГАНЫ  ЧУВСТВ</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Сознание ясное, ориентация в пространстве, времени, ситуации не нарушена. Интеллект соответствует уровню развития, не ослаблен. Участков гипо-, гипер- и парестезий нет. В позе Ромберга устойчив. Рефлексы живые. Патологических рефлексов нет.</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Зрение, слух, вкус, осязание в норме.</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r>
      <w:r>
        <w:rPr>
          <w:rFonts w:ascii="Times New Roman" w:hAnsi="Times New Roman"/>
          <w:color w:val="000000"/>
          <w:sz w:val="28"/>
        </w:rPr>
        <w:tab/>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xml:space="preserve"> </w:t>
      </w:r>
      <w:r>
        <w:rPr>
          <w:rFonts w:ascii="Times New Roman" w:hAnsi="Times New Roman"/>
          <w:color w:val="000000"/>
          <w:sz w:val="28"/>
        </w:rPr>
        <w:tab/>
        <w:t>STATUS LOCALIS</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Форма грудной клетки нормостеническая. Над-  и  подключичные ямки выражены умеренно. Межреберные промежутки  умеренные, эпигастральный угол прямой, лопатки и ключицы выступают умеренно. Грудная клетка симметрична.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Дыхание смешанное. Обе половины  грудной  клетки  равномерно участвуют в акте дыхания. Дыхание поверхностное, ритмичное. ЧДД - 18 в минуту. Признаков одышки не выявлено.</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При пальпации грудной клетки  выявлена  умеренная  резистентность. Межреберные промежутки умеренно ригидны. Голосовое дрожание на симметричных участках не ослаблено, одинаковое.</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На правой груди в области верхних квадрантов имеется послеоперационный шов, на который наложена повязка.</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ПРЕДВАРИТЕЛЬНЫЙ ДИАГНОЗ:</w:t>
      </w:r>
    </w:p>
    <w:p w:rsidR="004F4056" w:rsidRDefault="00BE5A6C">
      <w:pPr>
        <w:pStyle w:val="4"/>
        <w:spacing w:line="360" w:lineRule="auto"/>
        <w:ind w:left="720" w:firstLine="0"/>
        <w:jc w:val="both"/>
      </w:pPr>
      <w:r>
        <w:t>Мастопатия</w:t>
      </w:r>
    </w:p>
    <w:p w:rsidR="004F4056" w:rsidRDefault="004F4056">
      <w:pPr>
        <w:spacing w:line="360" w:lineRule="auto"/>
        <w:jc w:val="both"/>
        <w:rPr>
          <w:rFonts w:ascii="Times New Roman" w:hAnsi="Times New Roman"/>
          <w:sz w:val="28"/>
        </w:rPr>
      </w:pPr>
    </w:p>
    <w:p w:rsidR="004F4056" w:rsidRDefault="00BE5A6C">
      <w:pPr>
        <w:spacing w:line="360" w:lineRule="auto"/>
        <w:rPr>
          <w:rFonts w:ascii="Times New Roman" w:hAnsi="Times New Roman"/>
          <w:sz w:val="28"/>
        </w:rPr>
      </w:pPr>
      <w:r>
        <w:rPr>
          <w:rFonts w:ascii="Times New Roman" w:hAnsi="Times New Roman"/>
        </w:rPr>
        <w:t xml:space="preserve">           ДИФФЕРЕНЦИАЛЬНЫЙ ДИАГНОЗ:</w:t>
      </w:r>
    </w:p>
    <w:p w:rsidR="004F4056" w:rsidRDefault="004F4056">
      <w:pPr>
        <w:spacing w:line="360" w:lineRule="auto"/>
        <w:jc w:val="both"/>
        <w:rPr>
          <w:rFonts w:ascii="Times New Roman" w:hAnsi="Times New Roman"/>
          <w:sz w:val="28"/>
        </w:rPr>
      </w:pPr>
    </w:p>
    <w:p w:rsidR="004F4056" w:rsidRDefault="00BE5A6C">
      <w:pPr>
        <w:spacing w:line="360" w:lineRule="auto"/>
        <w:ind w:firstLine="567"/>
        <w:jc w:val="both"/>
        <w:rPr>
          <w:rFonts w:ascii="Times New Roman" w:hAnsi="Times New Roman"/>
          <w:sz w:val="28"/>
        </w:rPr>
      </w:pPr>
      <w:r>
        <w:rPr>
          <w:rFonts w:ascii="Times New Roman" w:hAnsi="Times New Roman"/>
          <w:b/>
          <w:sz w:val="28"/>
        </w:rPr>
        <w:t>Липомы</w:t>
      </w:r>
      <w:r>
        <w:rPr>
          <w:rFonts w:ascii="Times New Roman" w:hAnsi="Times New Roman"/>
          <w:sz w:val="28"/>
        </w:rPr>
        <w:t xml:space="preserve"> молочной железы встречаются редко, имеют нечеткие, расплывчатые контуры, мягки па ощупь, без уплотнений в центре, что характерно для небольших раковых опухолей типа скирра и липосарком.</w:t>
      </w:r>
    </w:p>
    <w:p w:rsidR="004F4056" w:rsidRDefault="00BE5A6C">
      <w:pPr>
        <w:spacing w:line="360" w:lineRule="auto"/>
        <w:ind w:firstLine="567"/>
        <w:jc w:val="both"/>
        <w:rPr>
          <w:rFonts w:ascii="Times New Roman" w:hAnsi="Times New Roman"/>
          <w:sz w:val="28"/>
        </w:rPr>
      </w:pPr>
      <w:r>
        <w:rPr>
          <w:rFonts w:ascii="Times New Roman" w:hAnsi="Times New Roman"/>
          <w:b/>
          <w:sz w:val="28"/>
        </w:rPr>
        <w:t>Липогранулемы</w:t>
      </w:r>
      <w:r>
        <w:rPr>
          <w:rFonts w:ascii="Times New Roman" w:hAnsi="Times New Roman"/>
          <w:sz w:val="28"/>
        </w:rPr>
        <w:t xml:space="preserve"> молочной железы тоже наблюдаются редко. Воз</w:t>
      </w:r>
      <w:r>
        <w:rPr>
          <w:rFonts w:ascii="Times New Roman" w:hAnsi="Times New Roman"/>
          <w:sz w:val="28"/>
        </w:rPr>
        <w:softHyphen/>
        <w:t>никают вследствие травм или ограниченных воспалительных процес</w:t>
      </w:r>
      <w:r>
        <w:rPr>
          <w:rFonts w:ascii="Times New Roman" w:hAnsi="Times New Roman"/>
          <w:sz w:val="28"/>
        </w:rPr>
        <w:softHyphen/>
        <w:t>сов, а также после проводившихся ранее по какому-либо поводу инъ</w:t>
      </w:r>
      <w:r>
        <w:rPr>
          <w:rFonts w:ascii="Times New Roman" w:hAnsi="Times New Roman"/>
          <w:sz w:val="28"/>
        </w:rPr>
        <w:softHyphen/>
        <w:t>екций в молочную железу (антибиотики, новокаин). Липогранулемы не имеют четких границ, положительный симптом втяжения кожи над ними может симулировать ранние стадия скирра. Дифференциальный диагноз позволяет уточнить данные цитологического или гистологиче</w:t>
      </w:r>
      <w:r>
        <w:rPr>
          <w:rFonts w:ascii="Times New Roman" w:hAnsi="Times New Roman"/>
          <w:sz w:val="28"/>
        </w:rPr>
        <w:softHyphen/>
        <w:t>ского исследования.</w:t>
      </w:r>
    </w:p>
    <w:p w:rsidR="004F4056" w:rsidRDefault="00BE5A6C">
      <w:pPr>
        <w:spacing w:line="360" w:lineRule="auto"/>
        <w:ind w:firstLine="567"/>
        <w:jc w:val="both"/>
        <w:rPr>
          <w:rFonts w:ascii="Times New Roman" w:hAnsi="Times New Roman"/>
          <w:sz w:val="28"/>
        </w:rPr>
      </w:pPr>
      <w:r>
        <w:rPr>
          <w:rFonts w:ascii="Times New Roman" w:hAnsi="Times New Roman"/>
          <w:b/>
          <w:sz w:val="28"/>
        </w:rPr>
        <w:t>Галактоцеле</w:t>
      </w:r>
      <w:r>
        <w:rPr>
          <w:rFonts w:ascii="Times New Roman" w:hAnsi="Times New Roman"/>
          <w:sz w:val="28"/>
        </w:rPr>
        <w:t xml:space="preserve"> напоминает крупные кисты, развивается в период лактации и может долго существовать после ее окончания. Анамнез помогает дифференциальной диагностика; окончательное уточнение диагноза основывается на данных пункции, цитологического или гистологического исследования (биопсия).</w:t>
      </w:r>
    </w:p>
    <w:p w:rsidR="004F4056" w:rsidRDefault="00BE5A6C">
      <w:pPr>
        <w:spacing w:line="360" w:lineRule="auto"/>
        <w:ind w:firstLine="567"/>
        <w:jc w:val="both"/>
        <w:rPr>
          <w:rFonts w:ascii="Times New Roman" w:hAnsi="Times New Roman"/>
          <w:sz w:val="28"/>
        </w:rPr>
      </w:pPr>
      <w:r>
        <w:rPr>
          <w:rFonts w:ascii="Times New Roman" w:hAnsi="Times New Roman"/>
          <w:b/>
          <w:sz w:val="28"/>
        </w:rPr>
        <w:t xml:space="preserve">Ангиомы </w:t>
      </w:r>
      <w:r>
        <w:rPr>
          <w:rFonts w:ascii="Times New Roman" w:hAnsi="Times New Roman"/>
          <w:sz w:val="28"/>
        </w:rPr>
        <w:t xml:space="preserve"> молочной железы встречаются редко, не имеют четких границ, уменьшаются при сдавлении. При поверхностном расположении бывают типичной голубоватой окраски или типичного багрового цвета.</w:t>
      </w:r>
    </w:p>
    <w:p w:rsidR="004F4056" w:rsidRDefault="00BE5A6C">
      <w:pPr>
        <w:spacing w:line="360" w:lineRule="auto"/>
        <w:ind w:firstLine="567"/>
        <w:jc w:val="both"/>
        <w:rPr>
          <w:rFonts w:ascii="Times New Roman" w:hAnsi="Times New Roman"/>
          <w:sz w:val="28"/>
        </w:rPr>
      </w:pPr>
      <w:r>
        <w:rPr>
          <w:rFonts w:ascii="Times New Roman" w:hAnsi="Times New Roman"/>
          <w:sz w:val="28"/>
        </w:rPr>
        <w:t xml:space="preserve"> Значительные затруднения в диагностике возникают при</w:t>
      </w:r>
      <w:r>
        <w:rPr>
          <w:rFonts w:ascii="Times New Roman" w:hAnsi="Times New Roman"/>
          <w:b/>
          <w:sz w:val="28"/>
        </w:rPr>
        <w:t xml:space="preserve"> туберку</w:t>
      </w:r>
      <w:r>
        <w:rPr>
          <w:rFonts w:ascii="Times New Roman" w:hAnsi="Times New Roman"/>
          <w:b/>
          <w:sz w:val="28"/>
        </w:rPr>
        <w:softHyphen/>
        <w:t>лезе и актиномикозе</w:t>
      </w:r>
      <w:r>
        <w:rPr>
          <w:rFonts w:ascii="Times New Roman" w:hAnsi="Times New Roman"/>
          <w:sz w:val="28"/>
        </w:rPr>
        <w:t xml:space="preserve"> молочных желез. Анамнестические данные по</w:t>
      </w:r>
      <w:r>
        <w:rPr>
          <w:rFonts w:ascii="Times New Roman" w:hAnsi="Times New Roman"/>
          <w:sz w:val="28"/>
        </w:rPr>
        <w:softHyphen/>
        <w:t>могают поставить диагноз. Исследование отделяемого из свищей или содержимого, полученного при пункции, может выявить микобактерии туберкулеза или друзы актиномикоза. Туберкулез молочной железы в запущенных стадиях с образованием холодных гнойников и типич</w:t>
      </w:r>
      <w:r>
        <w:rPr>
          <w:rFonts w:ascii="Times New Roman" w:hAnsi="Times New Roman"/>
          <w:sz w:val="28"/>
        </w:rPr>
        <w:softHyphen/>
        <w:t>ными свищами при современной организации фтизиатрической служ</w:t>
      </w:r>
      <w:r>
        <w:rPr>
          <w:rFonts w:ascii="Times New Roman" w:hAnsi="Times New Roman"/>
          <w:sz w:val="28"/>
        </w:rPr>
        <w:softHyphen/>
        <w:t>бы представляет исключительную редкость. Начальные формы тубер</w:t>
      </w:r>
      <w:r>
        <w:rPr>
          <w:rFonts w:ascii="Times New Roman" w:hAnsi="Times New Roman"/>
          <w:sz w:val="28"/>
        </w:rPr>
        <w:softHyphen/>
        <w:t>кулеза молочной железы и специфического подмышечного лимфаде</w:t>
      </w:r>
      <w:r>
        <w:rPr>
          <w:rFonts w:ascii="Times New Roman" w:hAnsi="Times New Roman"/>
          <w:sz w:val="28"/>
        </w:rPr>
        <w:softHyphen/>
        <w:t>нита могут быть диагностированы при цитологическом исследовании или три биопсии с гистологическим исследованием.</w:t>
      </w:r>
    </w:p>
    <w:p w:rsidR="004F4056" w:rsidRDefault="00BE5A6C">
      <w:pPr>
        <w:spacing w:line="360" w:lineRule="auto"/>
        <w:ind w:firstLine="567"/>
        <w:jc w:val="both"/>
        <w:rPr>
          <w:rFonts w:ascii="Times New Roman" w:hAnsi="Times New Roman"/>
          <w:sz w:val="28"/>
        </w:rPr>
      </w:pPr>
      <w:r>
        <w:rPr>
          <w:rFonts w:ascii="Times New Roman" w:hAnsi="Times New Roman"/>
          <w:b/>
          <w:sz w:val="28"/>
        </w:rPr>
        <w:t>Сифилис</w:t>
      </w:r>
      <w:r>
        <w:rPr>
          <w:rFonts w:ascii="Times New Roman" w:hAnsi="Times New Roman"/>
          <w:sz w:val="28"/>
        </w:rPr>
        <w:t xml:space="preserve"> молочной железы встречается редко. Анамнез и серологические исследования крови в подозрительных случаях помогают направить мысль врача по правильному пути.</w:t>
      </w:r>
    </w:p>
    <w:p w:rsidR="004F4056" w:rsidRDefault="00BE5A6C">
      <w:pPr>
        <w:spacing w:line="360" w:lineRule="auto"/>
        <w:ind w:firstLine="567"/>
        <w:jc w:val="both"/>
        <w:rPr>
          <w:rFonts w:ascii="Times New Roman" w:hAnsi="Times New Roman"/>
          <w:sz w:val="28"/>
        </w:rPr>
      </w:pPr>
      <w:r>
        <w:rPr>
          <w:rFonts w:ascii="Times New Roman" w:hAnsi="Times New Roman"/>
          <w:b/>
          <w:sz w:val="28"/>
        </w:rPr>
        <w:t>Саркома</w:t>
      </w:r>
      <w:r>
        <w:rPr>
          <w:rFonts w:ascii="Times New Roman" w:hAnsi="Times New Roman"/>
          <w:sz w:val="28"/>
        </w:rPr>
        <w:t xml:space="preserve"> молочной железы встречается редко, составляя 1—3% к общему числу опухолей молочной железы. Отличается очень быст</w:t>
      </w:r>
      <w:r>
        <w:rPr>
          <w:rFonts w:ascii="Times New Roman" w:hAnsi="Times New Roman"/>
          <w:sz w:val="28"/>
        </w:rPr>
        <w:softHyphen/>
        <w:t>рым ростом, большими размерами, крупнобугристой поверхностью, неравномерной плотностью, истончением, как бы растянутой над опухолью кожей, расширением подкожных вен молочной железы, легкой гиперемией кожи, отсутствием увеличенных подмышечных лимфатических узлов при больших размерах опухоли.</w:t>
      </w:r>
    </w:p>
    <w:p w:rsidR="004F4056" w:rsidRDefault="00BE5A6C">
      <w:pPr>
        <w:spacing w:line="360" w:lineRule="auto"/>
        <w:ind w:firstLine="567"/>
        <w:jc w:val="both"/>
        <w:rPr>
          <w:rFonts w:ascii="Times New Roman" w:hAnsi="Times New Roman"/>
          <w:sz w:val="28"/>
        </w:rPr>
      </w:pPr>
      <w:r>
        <w:rPr>
          <w:rFonts w:ascii="Times New Roman" w:hAnsi="Times New Roman"/>
          <w:b/>
          <w:sz w:val="28"/>
        </w:rPr>
        <w:t xml:space="preserve">Рак </w:t>
      </w:r>
      <w:r>
        <w:rPr>
          <w:rFonts w:ascii="Times New Roman" w:hAnsi="Times New Roman"/>
          <w:sz w:val="28"/>
        </w:rPr>
        <w:t>молочной железы может иметь сходную картину, и окончательный диагноз должен базироваться на данных гистологического исследования.</w:t>
      </w:r>
    </w:p>
    <w:p w:rsidR="004F4056" w:rsidRDefault="00BE5A6C">
      <w:pPr>
        <w:spacing w:line="360" w:lineRule="auto"/>
        <w:jc w:val="both"/>
        <w:rPr>
          <w:rFonts w:ascii="Times New Roman" w:hAnsi="Times New Roman"/>
          <w:sz w:val="28"/>
        </w:rPr>
      </w:pPr>
      <w:r>
        <w:rPr>
          <w:rFonts w:ascii="Times New Roman" w:hAnsi="Times New Roman"/>
          <w:sz w:val="28"/>
        </w:rPr>
        <w:t>.</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b/>
          <w:color w:val="000000"/>
          <w:sz w:val="28"/>
        </w:rPr>
        <w:tab/>
      </w:r>
      <w:r>
        <w:rPr>
          <w:rFonts w:ascii="Times New Roman" w:hAnsi="Times New Roman"/>
          <w:color w:val="000000"/>
          <w:sz w:val="28"/>
        </w:rPr>
        <w:t>ПЛАН ОБСЛЕДОВАНИЯ</w:t>
      </w:r>
    </w:p>
    <w:p w:rsidR="004F4056" w:rsidRDefault="004F4056">
      <w:pPr>
        <w:spacing w:line="360" w:lineRule="auto"/>
        <w:ind w:left="227" w:right="113"/>
        <w:jc w:val="both"/>
        <w:rPr>
          <w:rFonts w:ascii="Times New Roman" w:hAnsi="Times New Roman"/>
          <w:color w:val="000000"/>
          <w:sz w:val="28"/>
        </w:rPr>
      </w:pP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 xml:space="preserve">Общий анализ крови. </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Анализ крови на сахар</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Биохимический анализ крови (общий белок, креатинин, мочевина, АСТ, АЛТ, билирубин)</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Анализ крови на ВИЧ, RW</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Общий анализ мочи</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Обзорная рентгенография грудной клетки</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Маммография</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Термография</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Радиоизотопное исследование</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 xml:space="preserve">Пункционная биопсия </w:t>
      </w:r>
    </w:p>
    <w:p w:rsidR="004F4056" w:rsidRDefault="00BE5A6C">
      <w:pPr>
        <w:numPr>
          <w:ilvl w:val="0"/>
          <w:numId w:val="5"/>
        </w:numPr>
        <w:spacing w:line="360" w:lineRule="auto"/>
        <w:ind w:right="113"/>
        <w:jc w:val="both"/>
        <w:rPr>
          <w:rFonts w:ascii="Times New Roman" w:hAnsi="Times New Roman"/>
          <w:color w:val="000000"/>
          <w:sz w:val="28"/>
        </w:rPr>
      </w:pPr>
      <w:r>
        <w:rPr>
          <w:rFonts w:ascii="Times New Roman" w:hAnsi="Times New Roman"/>
          <w:color w:val="000000"/>
          <w:sz w:val="28"/>
        </w:rPr>
        <w:t>ЭКГ</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br w:type="page"/>
      </w:r>
      <w:r>
        <w:rPr>
          <w:rFonts w:ascii="Times New Roman" w:hAnsi="Times New Roman"/>
          <w:color w:val="000000"/>
          <w:sz w:val="28"/>
        </w:rPr>
        <w:tab/>
      </w:r>
      <w:r>
        <w:rPr>
          <w:rFonts w:ascii="Times New Roman" w:hAnsi="Times New Roman"/>
          <w:color w:val="000000"/>
          <w:sz w:val="28"/>
        </w:rPr>
        <w:tab/>
        <w:t>РЕЗУЛЬТАТЫ ОБСЛЕДОВАНИЯ</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1. Общий анализ крови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701"/>
      </w:tblGrid>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Эритроциты </w:t>
            </w:r>
          </w:p>
        </w:tc>
        <w:tc>
          <w:tcPr>
            <w:tcW w:w="1701" w:type="dxa"/>
          </w:tcPr>
          <w:p w:rsidR="004F4056" w:rsidRDefault="00BE5A6C">
            <w:pPr>
              <w:spacing w:line="360" w:lineRule="auto"/>
              <w:ind w:right="113"/>
              <w:jc w:val="both"/>
              <w:rPr>
                <w:rFonts w:ascii="Times New Roman" w:hAnsi="Times New Roman"/>
                <w:color w:val="000000"/>
                <w:sz w:val="28"/>
                <w:vertAlign w:val="superscript"/>
              </w:rPr>
            </w:pPr>
            <w:r>
              <w:rPr>
                <w:rFonts w:ascii="Times New Roman" w:hAnsi="Times New Roman"/>
                <w:color w:val="000000"/>
                <w:sz w:val="28"/>
              </w:rPr>
              <w:t>4,0х10</w:t>
            </w:r>
            <w:r>
              <w:rPr>
                <w:rFonts w:ascii="Times New Roman" w:hAnsi="Times New Roman"/>
                <w:color w:val="000000"/>
                <w:sz w:val="28"/>
                <w:vertAlign w:val="superscript"/>
              </w:rPr>
              <w:t>12</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Гемоглобин </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137 г/л</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ЦП</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1,0</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Тромбоциты </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320х10</w:t>
            </w:r>
            <w:r>
              <w:rPr>
                <w:rFonts w:ascii="Times New Roman" w:hAnsi="Times New Roman"/>
                <w:color w:val="000000"/>
                <w:sz w:val="28"/>
                <w:vertAlign w:val="superscript"/>
              </w:rPr>
              <w:t>9</w:t>
            </w:r>
            <w:r>
              <w:rPr>
                <w:rFonts w:ascii="Times New Roman" w:hAnsi="Times New Roman"/>
                <w:color w:val="000000"/>
                <w:sz w:val="28"/>
              </w:rPr>
              <w:t>/л</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Лейкоциты</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6,1х10</w:t>
            </w:r>
            <w:r>
              <w:rPr>
                <w:rFonts w:ascii="Times New Roman" w:hAnsi="Times New Roman"/>
                <w:color w:val="000000"/>
                <w:sz w:val="28"/>
                <w:vertAlign w:val="superscript"/>
              </w:rPr>
              <w:t>9</w:t>
            </w:r>
            <w:r>
              <w:rPr>
                <w:rFonts w:ascii="Times New Roman" w:hAnsi="Times New Roman"/>
                <w:color w:val="000000"/>
                <w:sz w:val="28"/>
              </w:rPr>
              <w:t>/л</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П/ядерные</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7</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С/ядерные</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61</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Эозинофилы </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3</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Лимфоциты</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24</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Моноциты</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5</w:t>
            </w:r>
          </w:p>
        </w:tc>
      </w:tr>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СОЭ </w:t>
            </w:r>
          </w:p>
        </w:tc>
        <w:tc>
          <w:tcPr>
            <w:tcW w:w="1701"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6мм в час</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2. Биохимический анализ крови</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835"/>
      </w:tblGrid>
      <w:tr w:rsidR="004F4056">
        <w:tc>
          <w:tcPr>
            <w:tcW w:w="3936"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Общий белок   </w:t>
            </w:r>
          </w:p>
        </w:tc>
        <w:tc>
          <w:tcPr>
            <w:tcW w:w="2835"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78,5 г/л</w:t>
            </w:r>
          </w:p>
        </w:tc>
      </w:tr>
      <w:tr w:rsidR="004F4056">
        <w:tc>
          <w:tcPr>
            <w:tcW w:w="3936" w:type="dxa"/>
          </w:tcPr>
          <w:p w:rsidR="004F4056" w:rsidRDefault="00BE5A6C">
            <w:pPr>
              <w:spacing w:line="360" w:lineRule="auto"/>
              <w:ind w:right="-75"/>
              <w:jc w:val="both"/>
              <w:rPr>
                <w:rFonts w:ascii="Times New Roman" w:hAnsi="Times New Roman"/>
                <w:color w:val="000000"/>
                <w:sz w:val="28"/>
              </w:rPr>
            </w:pPr>
            <w:r>
              <w:rPr>
                <w:rFonts w:ascii="Times New Roman" w:hAnsi="Times New Roman"/>
                <w:color w:val="000000"/>
                <w:sz w:val="28"/>
              </w:rPr>
              <w:t xml:space="preserve">билирубин (о,п,н) </w:t>
            </w:r>
          </w:p>
        </w:tc>
        <w:tc>
          <w:tcPr>
            <w:tcW w:w="2835"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18,0- 6,2- 11,8</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3. Анализ крови на сахар</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глюкоза - 4,8</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4. Общий анализ мочи</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tblGrid>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Цвет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желтый</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Мутность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прозрачная</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Плотность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1020</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рН</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кислая</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Эритроциты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0 в п/з</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Лейкоциты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2-3 в п/з</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Эпителий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0 в п/з</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Белок </w:t>
            </w:r>
          </w:p>
        </w:tc>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0</w:t>
            </w:r>
          </w:p>
        </w:tc>
      </w:tr>
      <w:tr w:rsidR="004F4056">
        <w:tc>
          <w:tcPr>
            <w:tcW w:w="2268" w:type="dxa"/>
          </w:tcPr>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Цилиндры</w:t>
            </w:r>
          </w:p>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 xml:space="preserve">       Зернистые</w:t>
            </w:r>
          </w:p>
        </w:tc>
        <w:tc>
          <w:tcPr>
            <w:tcW w:w="2268" w:type="dxa"/>
          </w:tcPr>
          <w:p w:rsidR="004F4056" w:rsidRDefault="004F4056">
            <w:pPr>
              <w:spacing w:line="360" w:lineRule="auto"/>
              <w:ind w:right="113"/>
              <w:jc w:val="both"/>
              <w:rPr>
                <w:rFonts w:ascii="Times New Roman" w:hAnsi="Times New Roman"/>
                <w:color w:val="000000"/>
                <w:sz w:val="28"/>
              </w:rPr>
            </w:pPr>
          </w:p>
          <w:p w:rsidR="004F4056" w:rsidRDefault="00BE5A6C">
            <w:pPr>
              <w:spacing w:line="360" w:lineRule="auto"/>
              <w:ind w:right="113"/>
              <w:jc w:val="both"/>
              <w:rPr>
                <w:rFonts w:ascii="Times New Roman" w:hAnsi="Times New Roman"/>
                <w:color w:val="000000"/>
                <w:sz w:val="28"/>
              </w:rPr>
            </w:pPr>
            <w:r>
              <w:rPr>
                <w:rFonts w:ascii="Times New Roman" w:hAnsi="Times New Roman"/>
                <w:color w:val="000000"/>
                <w:sz w:val="28"/>
              </w:rPr>
              <w:t>0-1 в п/з</w:t>
            </w:r>
          </w:p>
        </w:tc>
      </w:tr>
    </w:tbl>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5. Анализ крови на</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ВИЧ - отрицательный</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RW - отрицательный</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6. ЭКГ</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 xml:space="preserve">Ритм синусовый правильный, синусовая тахикардия. ЭОС не смещена. Изменения в пределах возрастной нормы. </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7. Биопсия</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Макроскоически: участок ткани молочной железы размером 6х4 см, мраморного рисунка, желто-белого цвета, эластической консистенции, с наличием мелких полостей.</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Микроскопически: непролиферативная фиброзно-кистозная мастопатия.</w:t>
      </w:r>
    </w:p>
    <w:p w:rsidR="004F4056" w:rsidRDefault="004F4056">
      <w:pPr>
        <w:spacing w:line="360" w:lineRule="auto"/>
        <w:ind w:left="227" w:right="113" w:firstLine="482"/>
        <w:jc w:val="both"/>
        <w:rPr>
          <w:rFonts w:ascii="Times New Roman" w:hAnsi="Times New Roman"/>
          <w:color w:val="000000"/>
          <w:sz w:val="28"/>
        </w:rPr>
      </w:pPr>
    </w:p>
    <w:p w:rsidR="004F4056" w:rsidRDefault="00BE5A6C">
      <w:pPr>
        <w:pStyle w:val="6"/>
        <w:spacing w:line="360" w:lineRule="auto"/>
        <w:rPr>
          <w:rFonts w:ascii="Times New Roman" w:hAnsi="Times New Roman"/>
        </w:rPr>
      </w:pPr>
      <w:r>
        <w:rPr>
          <w:rFonts w:ascii="Times New Roman" w:hAnsi="Times New Roman"/>
        </w:rPr>
        <w:t>ПРЕДОПЕРАЦИОННЫЙ ЭПИКРИЗ</w:t>
      </w:r>
    </w:p>
    <w:p w:rsidR="004F4056" w:rsidRDefault="004F4056">
      <w:pPr>
        <w:spacing w:line="360" w:lineRule="auto"/>
        <w:ind w:left="227" w:right="113" w:firstLine="482"/>
        <w:jc w:val="both"/>
        <w:rPr>
          <w:rFonts w:ascii="Times New Roman" w:hAnsi="Times New Roman"/>
          <w:color w:val="000000"/>
          <w:sz w:val="28"/>
        </w:rPr>
      </w:pPr>
    </w:p>
    <w:p w:rsidR="004F4056" w:rsidRDefault="00BE5A6C">
      <w:pPr>
        <w:spacing w:line="360" w:lineRule="auto"/>
        <w:ind w:left="227" w:right="113" w:firstLine="482"/>
        <w:jc w:val="both"/>
        <w:rPr>
          <w:rFonts w:ascii="Times New Roman" w:hAnsi="Times New Roman"/>
          <w:color w:val="000000"/>
          <w:sz w:val="28"/>
        </w:rPr>
      </w:pPr>
      <w:r>
        <w:rPr>
          <w:rFonts w:ascii="Times New Roman" w:hAnsi="Times New Roman"/>
          <w:color w:val="000000"/>
          <w:sz w:val="28"/>
        </w:rPr>
        <w:t>Больная Ефименко Н.Х, 34 лет, поступила 12.04.1999 в торакальное отделение КООД для планового лечения по поводу фиброзно-кистозной мастопатии правой молочной железы. Больная была обследована, диагноз подтвержден. Рекомендовано оперативное вмешательство: секторальная резекция правой молочной железы. Противопоказаний к операции нет. Согласие больной на операцию получено.</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ab/>
        <w:t>ОПЕРАЦИЯ</w:t>
      </w:r>
    </w:p>
    <w:p w:rsidR="004F4056" w:rsidRDefault="00BE5A6C">
      <w:pPr>
        <w:spacing w:line="360" w:lineRule="auto"/>
        <w:ind w:left="227" w:right="113" w:firstLine="482"/>
        <w:jc w:val="both"/>
        <w:rPr>
          <w:rFonts w:ascii="Times New Roman" w:hAnsi="Times New Roman"/>
          <w:color w:val="000000"/>
          <w:sz w:val="28"/>
        </w:rPr>
      </w:pPr>
      <w:r>
        <w:rPr>
          <w:rFonts w:ascii="Times New Roman" w:hAnsi="Times New Roman"/>
          <w:color w:val="000000"/>
          <w:sz w:val="28"/>
        </w:rPr>
        <w:t xml:space="preserve">Операция №110: секторальная резекция правой молочной железы с </w:t>
      </w:r>
      <w:r>
        <w:rPr>
          <w:rFonts w:ascii="Times New Roman" w:hAnsi="Times New Roman"/>
          <w:color w:val="000000"/>
          <w:sz w:val="28"/>
          <w:lang w:val="en-US"/>
        </w:rPr>
        <w:t>cito</w:t>
      </w:r>
      <w:r>
        <w:rPr>
          <w:rFonts w:ascii="Times New Roman" w:hAnsi="Times New Roman"/>
          <w:color w:val="000000"/>
          <w:sz w:val="28"/>
        </w:rPr>
        <w:t>!-биопсией.</w:t>
      </w:r>
    </w:p>
    <w:p w:rsidR="004F4056" w:rsidRDefault="00BE5A6C">
      <w:pPr>
        <w:spacing w:line="360" w:lineRule="auto"/>
        <w:ind w:left="227" w:right="113" w:firstLine="482"/>
        <w:jc w:val="both"/>
        <w:rPr>
          <w:rFonts w:ascii="Times New Roman" w:hAnsi="Times New Roman"/>
          <w:color w:val="000000"/>
          <w:sz w:val="28"/>
        </w:rPr>
      </w:pPr>
      <w:r>
        <w:rPr>
          <w:rFonts w:ascii="Times New Roman" w:hAnsi="Times New Roman"/>
          <w:color w:val="000000"/>
          <w:sz w:val="28"/>
        </w:rPr>
        <w:t xml:space="preserve">Под местной анестезией  </w:t>
      </w:r>
      <w:r>
        <w:rPr>
          <w:rFonts w:ascii="Times New Roman" w:hAnsi="Times New Roman"/>
          <w:color w:val="000000"/>
          <w:sz w:val="28"/>
          <w:lang w:val="en-US"/>
        </w:rPr>
        <w:t>Sol/ Novocaini</w:t>
      </w:r>
      <w:r>
        <w:rPr>
          <w:rFonts w:ascii="Times New Roman" w:hAnsi="Times New Roman"/>
          <w:color w:val="000000"/>
          <w:sz w:val="28"/>
        </w:rPr>
        <w:t xml:space="preserve"> 0,25% - 100,0 проведена секторальная резекция правой молочной железы на границе верхних квадрантов. Заключение с</w:t>
      </w:r>
      <w:r>
        <w:rPr>
          <w:rFonts w:ascii="Times New Roman" w:hAnsi="Times New Roman"/>
          <w:color w:val="000000"/>
          <w:sz w:val="28"/>
          <w:lang w:val="en-US"/>
        </w:rPr>
        <w:t>ito!</w:t>
      </w:r>
      <w:r>
        <w:rPr>
          <w:rFonts w:ascii="Times New Roman" w:hAnsi="Times New Roman"/>
          <w:color w:val="000000"/>
          <w:sz w:val="28"/>
        </w:rPr>
        <w:t xml:space="preserve">-гистологического исследования: фиброзно-кистозная мастопатия. Гемостаз. Рана промыта перекисью водорода, послойно ушита наглухо. Наложена асептическая повязка.  </w:t>
      </w:r>
    </w:p>
    <w:p w:rsidR="004F4056" w:rsidRDefault="004F4056">
      <w:pPr>
        <w:spacing w:line="360" w:lineRule="auto"/>
        <w:ind w:left="227" w:right="113"/>
        <w:jc w:val="both"/>
        <w:rPr>
          <w:rFonts w:ascii="Times New Roman" w:hAnsi="Times New Roman"/>
          <w:color w:val="000000"/>
          <w:sz w:val="28"/>
        </w:rPr>
      </w:pPr>
    </w:p>
    <w:p w:rsidR="004F4056" w:rsidRDefault="00BE5A6C">
      <w:pPr>
        <w:spacing w:line="360" w:lineRule="auto"/>
        <w:ind w:left="227" w:right="113"/>
        <w:jc w:val="both"/>
        <w:rPr>
          <w:rFonts w:ascii="Times New Roman" w:hAnsi="Times New Roman"/>
          <w:color w:val="000000"/>
          <w:sz w:val="28"/>
          <w:u w:val="single"/>
        </w:rPr>
      </w:pPr>
      <w:r>
        <w:rPr>
          <w:rFonts w:ascii="Times New Roman" w:hAnsi="Times New Roman"/>
          <w:color w:val="000000"/>
          <w:sz w:val="28"/>
        </w:rPr>
        <w:tab/>
      </w:r>
      <w:r>
        <w:rPr>
          <w:rFonts w:ascii="Times New Roman" w:hAnsi="Times New Roman"/>
          <w:color w:val="000000"/>
          <w:sz w:val="28"/>
          <w:u w:val="single"/>
        </w:rPr>
        <w:t>КЛИНИЧЕСКИЙ ДИАГНОЗ</w:t>
      </w:r>
    </w:p>
    <w:p w:rsidR="004F4056" w:rsidRDefault="00BE5A6C">
      <w:pPr>
        <w:spacing w:line="360" w:lineRule="auto"/>
        <w:ind w:left="227" w:right="113"/>
        <w:rPr>
          <w:rFonts w:ascii="Times New Roman" w:hAnsi="Times New Roman"/>
          <w:color w:val="000000"/>
          <w:sz w:val="28"/>
        </w:rPr>
      </w:pPr>
      <w:r>
        <w:rPr>
          <w:rFonts w:ascii="Times New Roman" w:hAnsi="Times New Roman"/>
          <w:b/>
          <w:color w:val="000000"/>
          <w:sz w:val="28"/>
        </w:rPr>
        <w:t>Непролиферативная фиброзно-кистозная мастопатия.</w:t>
      </w:r>
    </w:p>
    <w:p w:rsidR="004F4056" w:rsidRDefault="004F4056">
      <w:pPr>
        <w:spacing w:line="360" w:lineRule="auto"/>
        <w:ind w:left="227" w:right="113"/>
        <w:jc w:val="both"/>
        <w:rPr>
          <w:rFonts w:ascii="Times New Roman" w:hAnsi="Times New Roman"/>
          <w:b/>
          <w:color w:val="000000"/>
          <w:sz w:val="28"/>
        </w:rPr>
      </w:pPr>
    </w:p>
    <w:p w:rsidR="004F4056" w:rsidRDefault="00BE5A6C">
      <w:pPr>
        <w:spacing w:line="360" w:lineRule="auto"/>
        <w:ind w:right="113"/>
        <w:jc w:val="both"/>
        <w:rPr>
          <w:rFonts w:ascii="Times New Roman" w:hAnsi="Times New Roman"/>
          <w:color w:val="000000"/>
          <w:sz w:val="28"/>
        </w:rPr>
      </w:pPr>
      <w:r>
        <w:rPr>
          <w:rFonts w:ascii="Times New Roman" w:hAnsi="Times New Roman"/>
          <w:b/>
          <w:color w:val="000000"/>
          <w:sz w:val="28"/>
        </w:rPr>
        <w:tab/>
      </w:r>
      <w:r>
        <w:rPr>
          <w:rFonts w:ascii="Times New Roman" w:hAnsi="Times New Roman"/>
          <w:b/>
          <w:color w:val="000000"/>
          <w:sz w:val="28"/>
        </w:rPr>
        <w:tab/>
      </w:r>
      <w:r>
        <w:rPr>
          <w:rFonts w:ascii="Times New Roman" w:hAnsi="Times New Roman"/>
          <w:color w:val="000000"/>
          <w:sz w:val="28"/>
        </w:rPr>
        <w:t>Диагноз поставлен на основании:</w:t>
      </w:r>
    </w:p>
    <w:p w:rsidR="004F4056" w:rsidRDefault="00BE5A6C">
      <w:pPr>
        <w:numPr>
          <w:ilvl w:val="0"/>
          <w:numId w:val="9"/>
        </w:numPr>
        <w:spacing w:line="360" w:lineRule="auto"/>
        <w:ind w:right="113"/>
        <w:jc w:val="both"/>
        <w:rPr>
          <w:rFonts w:ascii="Times New Roman" w:hAnsi="Times New Roman"/>
          <w:color w:val="000000"/>
          <w:sz w:val="28"/>
        </w:rPr>
      </w:pPr>
      <w:r>
        <w:rPr>
          <w:rFonts w:ascii="Times New Roman" w:hAnsi="Times New Roman"/>
          <w:color w:val="000000"/>
          <w:sz w:val="28"/>
        </w:rPr>
        <w:t>жалоб больной на опухолевидное образование правой груди,</w:t>
      </w:r>
    </w:p>
    <w:p w:rsidR="004F4056" w:rsidRDefault="00BE5A6C">
      <w:pPr>
        <w:numPr>
          <w:ilvl w:val="0"/>
          <w:numId w:val="9"/>
        </w:numPr>
        <w:spacing w:line="360" w:lineRule="auto"/>
        <w:ind w:right="113"/>
        <w:jc w:val="both"/>
        <w:rPr>
          <w:rFonts w:ascii="Times New Roman" w:hAnsi="Times New Roman"/>
          <w:color w:val="000000"/>
          <w:sz w:val="28"/>
        </w:rPr>
      </w:pPr>
      <w:r>
        <w:rPr>
          <w:rFonts w:ascii="Times New Roman" w:hAnsi="Times New Roman"/>
          <w:color w:val="000000"/>
          <w:sz w:val="28"/>
        </w:rPr>
        <w:t>объективных данных, полученных при поступлении: пальпируемое опухолевидное образование правой молочной железы.</w:t>
      </w:r>
    </w:p>
    <w:p w:rsidR="004F4056" w:rsidRDefault="00BE5A6C">
      <w:pPr>
        <w:numPr>
          <w:ilvl w:val="0"/>
          <w:numId w:val="9"/>
        </w:numPr>
        <w:spacing w:line="360" w:lineRule="auto"/>
        <w:ind w:right="113"/>
        <w:jc w:val="both"/>
        <w:rPr>
          <w:rFonts w:ascii="Times New Roman" w:hAnsi="Times New Roman"/>
          <w:color w:val="000000"/>
          <w:sz w:val="28"/>
        </w:rPr>
      </w:pPr>
      <w:r>
        <w:rPr>
          <w:rFonts w:ascii="Times New Roman" w:hAnsi="Times New Roman"/>
          <w:color w:val="000000"/>
          <w:sz w:val="28"/>
        </w:rPr>
        <w:t>объективных данных полученных в ходе оперативного вмешательства, в том числе и гистологическое исследование (макроскопически: участок ткани молочной железы размером 6х4 см, мраморного рисунка, желто-белого цвета, эластической консистенции, с наличием мелких полостей. Микроскопически: непролиферативная фиброзно-кистозная мастопатия).</w:t>
      </w:r>
    </w:p>
    <w:p w:rsidR="004F4056" w:rsidRDefault="00BE5A6C">
      <w:pPr>
        <w:spacing w:line="360" w:lineRule="auto"/>
        <w:ind w:left="227" w:right="113"/>
        <w:jc w:val="both"/>
        <w:rPr>
          <w:rFonts w:ascii="Times New Roman" w:hAnsi="Times New Roman"/>
          <w:color w:val="000000"/>
          <w:sz w:val="28"/>
        </w:rPr>
      </w:pPr>
      <w:r>
        <w:rPr>
          <w:rFonts w:ascii="Times New Roman" w:hAnsi="Times New Roman"/>
          <w:color w:val="000000"/>
          <w:sz w:val="28"/>
        </w:rPr>
        <w:tab/>
        <w:t>ПЛАН ЛЕЧЕНИЯ</w:t>
      </w:r>
    </w:p>
    <w:p w:rsidR="004F4056" w:rsidRDefault="004F4056">
      <w:pPr>
        <w:spacing w:line="360" w:lineRule="auto"/>
        <w:ind w:left="227" w:right="113"/>
        <w:jc w:val="both"/>
        <w:rPr>
          <w:rFonts w:ascii="Times New Roman" w:hAnsi="Times New Roman"/>
          <w:color w:val="000000"/>
          <w:sz w:val="28"/>
        </w:rPr>
      </w:pPr>
    </w:p>
    <w:p w:rsidR="004F4056" w:rsidRDefault="00BE5A6C">
      <w:pPr>
        <w:numPr>
          <w:ilvl w:val="0"/>
          <w:numId w:val="3"/>
        </w:numPr>
        <w:spacing w:line="360" w:lineRule="auto"/>
        <w:ind w:right="113"/>
        <w:jc w:val="both"/>
        <w:rPr>
          <w:rFonts w:ascii="Times New Roman" w:hAnsi="Times New Roman"/>
          <w:color w:val="000000"/>
          <w:sz w:val="28"/>
        </w:rPr>
      </w:pPr>
      <w:r>
        <w:rPr>
          <w:rFonts w:ascii="Times New Roman" w:hAnsi="Times New Roman"/>
          <w:color w:val="000000"/>
          <w:sz w:val="28"/>
        </w:rPr>
        <w:t>Диета №15</w:t>
      </w:r>
    </w:p>
    <w:p w:rsidR="004F4056" w:rsidRDefault="00BE5A6C">
      <w:pPr>
        <w:numPr>
          <w:ilvl w:val="0"/>
          <w:numId w:val="3"/>
        </w:numPr>
        <w:spacing w:line="360" w:lineRule="auto"/>
        <w:ind w:right="113"/>
        <w:jc w:val="both"/>
        <w:rPr>
          <w:rFonts w:ascii="Times New Roman" w:hAnsi="Times New Roman"/>
          <w:color w:val="000000"/>
          <w:sz w:val="28"/>
        </w:rPr>
      </w:pPr>
      <w:r>
        <w:rPr>
          <w:rFonts w:ascii="Times New Roman" w:hAnsi="Times New Roman"/>
          <w:color w:val="000000"/>
          <w:sz w:val="28"/>
        </w:rPr>
        <w:t>Ампициллин по 1 000 000 ЕД 4 раза в день</w:t>
      </w:r>
    </w:p>
    <w:p w:rsidR="004F4056" w:rsidRDefault="00BE5A6C">
      <w:pPr>
        <w:numPr>
          <w:ilvl w:val="0"/>
          <w:numId w:val="3"/>
        </w:numPr>
        <w:spacing w:line="360" w:lineRule="auto"/>
        <w:ind w:right="113"/>
        <w:jc w:val="both"/>
        <w:rPr>
          <w:rFonts w:ascii="Times New Roman" w:hAnsi="Times New Roman"/>
          <w:color w:val="000000"/>
          <w:sz w:val="28"/>
        </w:rPr>
      </w:pPr>
      <w:r>
        <w:rPr>
          <w:rFonts w:ascii="Times New Roman" w:hAnsi="Times New Roman"/>
          <w:color w:val="000000"/>
          <w:sz w:val="28"/>
        </w:rPr>
        <w:t>Глюкоза внутривенно капельно  (400 мл 1 раз в день)</w:t>
      </w:r>
    </w:p>
    <w:p w:rsidR="004F4056" w:rsidRDefault="00BE5A6C">
      <w:pPr>
        <w:numPr>
          <w:ilvl w:val="0"/>
          <w:numId w:val="3"/>
        </w:numPr>
        <w:spacing w:line="360" w:lineRule="auto"/>
        <w:ind w:right="113"/>
        <w:jc w:val="both"/>
        <w:rPr>
          <w:rFonts w:ascii="Times New Roman" w:hAnsi="Times New Roman"/>
          <w:color w:val="000000"/>
          <w:sz w:val="28"/>
        </w:rPr>
      </w:pPr>
      <w:r>
        <w:rPr>
          <w:rFonts w:ascii="Times New Roman" w:hAnsi="Times New Roman"/>
          <w:color w:val="000000"/>
          <w:sz w:val="28"/>
        </w:rPr>
        <w:t>Анальгин 50% 2 мл внутримышечно при болях</w:t>
      </w:r>
    </w:p>
    <w:p w:rsidR="004F4056" w:rsidRDefault="00BE5A6C">
      <w:pPr>
        <w:numPr>
          <w:ilvl w:val="12"/>
          <w:numId w:val="0"/>
        </w:numPr>
        <w:spacing w:line="360" w:lineRule="auto"/>
        <w:ind w:left="227" w:right="113"/>
        <w:jc w:val="both"/>
        <w:rPr>
          <w:rFonts w:ascii="Times New Roman" w:hAnsi="Times New Roman"/>
          <w:color w:val="000000"/>
          <w:sz w:val="28"/>
        </w:rPr>
      </w:pPr>
      <w:r>
        <w:rPr>
          <w:rFonts w:ascii="Times New Roman" w:hAnsi="Times New Roman"/>
          <w:color w:val="000000"/>
          <w:sz w:val="28"/>
        </w:rPr>
        <w:tab/>
      </w:r>
    </w:p>
    <w:p w:rsidR="004F4056" w:rsidRDefault="00BE5A6C">
      <w:pPr>
        <w:numPr>
          <w:ilvl w:val="12"/>
          <w:numId w:val="0"/>
        </w:numPr>
        <w:spacing w:line="360" w:lineRule="auto"/>
        <w:ind w:left="227" w:right="113"/>
        <w:jc w:val="both"/>
        <w:rPr>
          <w:rFonts w:ascii="Times New Roman" w:hAnsi="Times New Roman"/>
          <w:color w:val="000000"/>
          <w:sz w:val="28"/>
        </w:rPr>
      </w:pPr>
      <w:r>
        <w:rPr>
          <w:rFonts w:ascii="Times New Roman" w:hAnsi="Times New Roman"/>
          <w:color w:val="000000"/>
          <w:sz w:val="28"/>
        </w:rPr>
        <w:br w:type="page"/>
        <w:t>ДНЕВНИК КУРАЦИИ БОЛЬНОГО</w:t>
      </w:r>
    </w:p>
    <w:p w:rsidR="004F4056" w:rsidRDefault="00BE5A6C">
      <w:pPr>
        <w:numPr>
          <w:ilvl w:val="12"/>
          <w:numId w:val="0"/>
        </w:numPr>
        <w:spacing w:line="360" w:lineRule="auto"/>
        <w:ind w:left="227" w:right="113"/>
        <w:jc w:val="both"/>
        <w:rPr>
          <w:rFonts w:ascii="Times New Roman" w:hAnsi="Times New Roman"/>
          <w:color w:val="000000"/>
          <w:sz w:val="28"/>
        </w:rPr>
      </w:pPr>
      <w:r>
        <w:rPr>
          <w:rFonts w:ascii="Times New Roman" w:hAnsi="Times New Roman"/>
          <w:color w:val="000000"/>
          <w:sz w:val="28"/>
        </w:rPr>
        <w:t>26.04.1999</w:t>
      </w:r>
    </w:p>
    <w:p w:rsidR="004F4056" w:rsidRDefault="00BE5A6C">
      <w:pPr>
        <w:pStyle w:val="affffff2"/>
        <w:spacing w:line="360" w:lineRule="auto"/>
        <w:rPr>
          <w:rFonts w:ascii="Times New Roman" w:hAnsi="Times New Roman"/>
        </w:rPr>
      </w:pPr>
      <w:r>
        <w:rPr>
          <w:rFonts w:ascii="Times New Roman" w:hAnsi="Times New Roman"/>
        </w:rPr>
        <w:t>Жалоб на умеренные боли в области послеоперационной раны, слабость, вялость. Аппетит хороший. Стул и диурез со слов больной в норме.</w:t>
      </w:r>
      <w:r>
        <w:rPr>
          <w:rFonts w:ascii="Times New Roman" w:hAnsi="Times New Roman"/>
        </w:rPr>
        <w:tab/>
      </w:r>
    </w:p>
    <w:p w:rsidR="004F4056" w:rsidRDefault="00BE5A6C">
      <w:pPr>
        <w:numPr>
          <w:ilvl w:val="12"/>
          <w:numId w:val="0"/>
        </w:numPr>
        <w:spacing w:line="360" w:lineRule="auto"/>
        <w:ind w:left="227" w:right="113" w:firstLine="624"/>
        <w:jc w:val="both"/>
        <w:rPr>
          <w:rFonts w:ascii="Times New Roman" w:hAnsi="Times New Roman"/>
          <w:color w:val="000000"/>
          <w:sz w:val="28"/>
        </w:rPr>
      </w:pPr>
      <w:r>
        <w:rPr>
          <w:rFonts w:ascii="Times New Roman" w:hAnsi="Times New Roman"/>
          <w:color w:val="000000"/>
          <w:sz w:val="28"/>
        </w:rPr>
        <w:t xml:space="preserve">Общее состояние удовлетворительное. Положение тела активное. Кожа и видимые слизистые обычной окраски. Дыхание  везикулярное, хрипов  нет.  Тоны  сердца ритмичные, звучные. Пульс 76 уд/мин, АД  120/80.  Язык  сухой, у корня обложен белым налетом. Живот не вздут, при пальпации – безболезненен. </w:t>
      </w:r>
    </w:p>
    <w:p w:rsidR="004F4056" w:rsidRDefault="00BE5A6C">
      <w:pPr>
        <w:numPr>
          <w:ilvl w:val="12"/>
          <w:numId w:val="0"/>
        </w:numPr>
        <w:spacing w:line="360" w:lineRule="auto"/>
        <w:ind w:left="227" w:right="113" w:firstLine="624"/>
        <w:jc w:val="both"/>
        <w:rPr>
          <w:rFonts w:ascii="Times New Roman" w:hAnsi="Times New Roman"/>
          <w:color w:val="000000"/>
          <w:sz w:val="28"/>
        </w:rPr>
      </w:pPr>
      <w:r>
        <w:rPr>
          <w:rFonts w:ascii="Times New Roman" w:hAnsi="Times New Roman"/>
          <w:color w:val="000000"/>
          <w:sz w:val="28"/>
        </w:rPr>
        <w:t>Перевязка. Асептическая повязка на рану.</w:t>
      </w:r>
    </w:p>
    <w:p w:rsidR="004F4056" w:rsidRDefault="00BE5A6C">
      <w:pPr>
        <w:numPr>
          <w:ilvl w:val="12"/>
          <w:numId w:val="0"/>
        </w:numPr>
        <w:spacing w:line="360" w:lineRule="auto"/>
        <w:ind w:left="227" w:right="113"/>
        <w:jc w:val="both"/>
        <w:rPr>
          <w:rFonts w:ascii="Times New Roman" w:hAnsi="Times New Roman"/>
          <w:color w:val="000000"/>
          <w:sz w:val="28"/>
        </w:rPr>
      </w:pPr>
      <w:r>
        <w:rPr>
          <w:rFonts w:ascii="Times New Roman" w:hAnsi="Times New Roman"/>
          <w:color w:val="000000"/>
          <w:sz w:val="28"/>
        </w:rPr>
        <w:t>27.04.1999</w:t>
      </w:r>
    </w:p>
    <w:p w:rsidR="004F4056" w:rsidRDefault="00BE5A6C">
      <w:pPr>
        <w:pStyle w:val="affffff2"/>
        <w:spacing w:line="360" w:lineRule="auto"/>
        <w:rPr>
          <w:rFonts w:ascii="Times New Roman" w:hAnsi="Times New Roman"/>
        </w:rPr>
      </w:pPr>
      <w:r>
        <w:rPr>
          <w:rFonts w:ascii="Times New Roman" w:hAnsi="Times New Roman"/>
        </w:rPr>
        <w:t>Жалоб на незначительные боли в области послеоперационной раны, слабость, вялость. Аппетит хороший. Стул и диурез со слов больной в норме.</w:t>
      </w:r>
      <w:r>
        <w:rPr>
          <w:rFonts w:ascii="Times New Roman" w:hAnsi="Times New Roman"/>
        </w:rPr>
        <w:tab/>
      </w:r>
    </w:p>
    <w:p w:rsidR="004F4056" w:rsidRDefault="00BE5A6C">
      <w:pPr>
        <w:numPr>
          <w:ilvl w:val="12"/>
          <w:numId w:val="0"/>
        </w:numPr>
        <w:spacing w:line="360" w:lineRule="auto"/>
        <w:ind w:left="227" w:right="113" w:firstLine="624"/>
        <w:jc w:val="both"/>
        <w:rPr>
          <w:rFonts w:ascii="Times New Roman" w:hAnsi="Times New Roman"/>
          <w:color w:val="000000"/>
          <w:sz w:val="28"/>
        </w:rPr>
      </w:pPr>
      <w:r>
        <w:rPr>
          <w:rFonts w:ascii="Times New Roman" w:hAnsi="Times New Roman"/>
          <w:color w:val="000000"/>
          <w:sz w:val="28"/>
        </w:rPr>
        <w:t xml:space="preserve">Общее состояние удовлетворительное. Положение тела активное. Кожа и видимые слизистые обычной окраски. Дыхание  везикулярное, хрипов  нет.  Тоны  сердца ритмичные, звучные. Пульс 80 уд/мин, АД  120/70.  Язык  сухой, у корня обложен белым налетом. Живот не вздут, при пальпации – безболезненен. </w:t>
      </w:r>
    </w:p>
    <w:p w:rsidR="004F4056" w:rsidRDefault="00BE5A6C">
      <w:pPr>
        <w:pStyle w:val="affffff2"/>
        <w:tabs>
          <w:tab w:val="clear" w:pos="5103"/>
        </w:tabs>
        <w:spacing w:line="360" w:lineRule="auto"/>
        <w:rPr>
          <w:rFonts w:ascii="Times New Roman" w:hAnsi="Times New Roman"/>
        </w:rPr>
      </w:pPr>
      <w:r>
        <w:rPr>
          <w:rFonts w:ascii="Times New Roman" w:hAnsi="Times New Roman"/>
        </w:rPr>
        <w:t>Перевязка. Асептическая повязка на рану.</w:t>
      </w:r>
    </w:p>
    <w:p w:rsidR="004F4056" w:rsidRDefault="004F4056">
      <w:pPr>
        <w:numPr>
          <w:ilvl w:val="12"/>
          <w:numId w:val="0"/>
        </w:numPr>
        <w:spacing w:line="360" w:lineRule="auto"/>
        <w:ind w:left="227" w:right="113" w:firstLine="624"/>
        <w:jc w:val="both"/>
        <w:rPr>
          <w:rFonts w:ascii="Times New Roman" w:hAnsi="Times New Roman"/>
          <w:color w:val="000000"/>
          <w:sz w:val="28"/>
        </w:rPr>
      </w:pPr>
    </w:p>
    <w:p w:rsidR="004F4056" w:rsidRDefault="00BE5A6C">
      <w:pPr>
        <w:numPr>
          <w:ilvl w:val="12"/>
          <w:numId w:val="0"/>
        </w:numPr>
        <w:spacing w:line="360" w:lineRule="auto"/>
        <w:ind w:left="227" w:right="113" w:firstLine="482"/>
        <w:jc w:val="both"/>
        <w:rPr>
          <w:rFonts w:ascii="Times New Roman" w:hAnsi="Times New Roman"/>
          <w:sz w:val="28"/>
        </w:rPr>
      </w:pPr>
      <w:r>
        <w:rPr>
          <w:rFonts w:ascii="Times New Roman" w:hAnsi="Times New Roman"/>
          <w:sz w:val="28"/>
        </w:rPr>
        <w:t>ВЫПИСНОЙ ЭПИКРИЗ</w:t>
      </w:r>
    </w:p>
    <w:p w:rsidR="004F4056" w:rsidRDefault="004F4056">
      <w:pPr>
        <w:numPr>
          <w:ilvl w:val="12"/>
          <w:numId w:val="0"/>
        </w:numPr>
        <w:spacing w:line="360" w:lineRule="auto"/>
        <w:ind w:left="227" w:right="113" w:firstLine="482"/>
        <w:jc w:val="both"/>
        <w:rPr>
          <w:rFonts w:ascii="Times New Roman" w:hAnsi="Times New Roman"/>
          <w:sz w:val="28"/>
        </w:rPr>
      </w:pPr>
    </w:p>
    <w:p w:rsidR="004F4056" w:rsidRDefault="00BE5A6C">
      <w:pPr>
        <w:spacing w:line="360" w:lineRule="auto"/>
        <w:ind w:left="227" w:right="113" w:firstLine="482"/>
        <w:jc w:val="both"/>
        <w:rPr>
          <w:rFonts w:ascii="Times New Roman" w:hAnsi="Times New Roman"/>
          <w:color w:val="000000"/>
          <w:sz w:val="28"/>
        </w:rPr>
      </w:pPr>
      <w:r>
        <w:rPr>
          <w:rFonts w:ascii="Times New Roman" w:hAnsi="Times New Roman"/>
          <w:color w:val="000000"/>
          <w:sz w:val="28"/>
        </w:rPr>
        <w:t xml:space="preserve">Больная Ефименко Н.Х, 34 лет, поступила 12.04.1999 в торакальное отделение КООД для планового лечения с диагнозом фиброзно-кистозной мастопатии правой молочной железы. Больная была обследована, диагноз подтвержден. Рекомендовано оперативное вмешательство: секторальная резекция правой молочной железы. При отсутствии противопоказаний к операции и согласии больной на операцию 14.04.1999 больной под местной анестезией </w:t>
      </w:r>
      <w:r>
        <w:rPr>
          <w:rFonts w:ascii="Times New Roman" w:hAnsi="Times New Roman"/>
          <w:color w:val="000000"/>
          <w:sz w:val="28"/>
          <w:lang w:val="en-US"/>
        </w:rPr>
        <w:t>Sol. Novocaini</w:t>
      </w:r>
      <w:r>
        <w:rPr>
          <w:rFonts w:ascii="Times New Roman" w:hAnsi="Times New Roman"/>
          <w:color w:val="000000"/>
          <w:sz w:val="28"/>
        </w:rPr>
        <w:t xml:space="preserve"> 0,25% - 100,0 была проведена операция: секторальная резекция правой молочной железы на границе верхних квадрантов с </w:t>
      </w:r>
      <w:r>
        <w:rPr>
          <w:rFonts w:ascii="Times New Roman" w:hAnsi="Times New Roman"/>
          <w:color w:val="000000"/>
          <w:sz w:val="28"/>
          <w:lang w:val="en-US"/>
        </w:rPr>
        <w:t>cito</w:t>
      </w:r>
      <w:r>
        <w:rPr>
          <w:rFonts w:ascii="Times New Roman" w:hAnsi="Times New Roman"/>
          <w:color w:val="000000"/>
          <w:sz w:val="28"/>
        </w:rPr>
        <w:t>!-биопсией. Заключение с</w:t>
      </w:r>
      <w:r>
        <w:rPr>
          <w:rFonts w:ascii="Times New Roman" w:hAnsi="Times New Roman"/>
          <w:color w:val="000000"/>
          <w:sz w:val="28"/>
          <w:lang w:val="en-US"/>
        </w:rPr>
        <w:t>ito!</w:t>
      </w:r>
      <w:r>
        <w:rPr>
          <w:rFonts w:ascii="Times New Roman" w:hAnsi="Times New Roman"/>
          <w:color w:val="000000"/>
          <w:sz w:val="28"/>
        </w:rPr>
        <w:t xml:space="preserve">-гистологического исследования: фиброзно-кистозная мастопатия. Рана промыта перекисью водорода, послойно ушита наглухо. Наложена асептическая повязка. </w:t>
      </w:r>
    </w:p>
    <w:p w:rsidR="004F4056" w:rsidRDefault="00BE5A6C">
      <w:pPr>
        <w:spacing w:line="360" w:lineRule="auto"/>
        <w:ind w:left="142" w:right="113" w:firstLine="567"/>
        <w:jc w:val="both"/>
        <w:rPr>
          <w:rFonts w:ascii="Times New Roman" w:hAnsi="Times New Roman"/>
          <w:color w:val="000000"/>
          <w:sz w:val="28"/>
        </w:rPr>
      </w:pPr>
      <w:r>
        <w:rPr>
          <w:rFonts w:ascii="Times New Roman" w:hAnsi="Times New Roman"/>
          <w:color w:val="000000"/>
          <w:sz w:val="28"/>
        </w:rPr>
        <w:t>Послеоперационный период протекал без осложнений. Больная получала лечение антибиотиками для предотвращения инфекционных осложнений и анальгетиками. В удовлетворительном состоянии 28.04.1999 выписана домой под наблюдение онколога.</w:t>
      </w:r>
    </w:p>
    <w:p w:rsidR="004F4056" w:rsidRDefault="00BE5A6C">
      <w:pPr>
        <w:spacing w:line="360" w:lineRule="auto"/>
        <w:ind w:left="142" w:right="113" w:firstLine="567"/>
        <w:jc w:val="both"/>
        <w:rPr>
          <w:rFonts w:ascii="Times New Roman" w:hAnsi="Times New Roman"/>
          <w:color w:val="000000"/>
          <w:sz w:val="28"/>
        </w:rPr>
      </w:pPr>
      <w:r>
        <w:rPr>
          <w:rFonts w:ascii="Times New Roman" w:hAnsi="Times New Roman"/>
          <w:color w:val="000000"/>
          <w:sz w:val="28"/>
        </w:rPr>
        <w:t>Рекомендации.</w:t>
      </w:r>
    </w:p>
    <w:p w:rsidR="004F4056" w:rsidRDefault="00BE5A6C">
      <w:pPr>
        <w:numPr>
          <w:ilvl w:val="0"/>
          <w:numId w:val="10"/>
        </w:numPr>
        <w:tabs>
          <w:tab w:val="clear" w:pos="360"/>
          <w:tab w:val="num" w:pos="300"/>
          <w:tab w:val="num" w:pos="1129"/>
        </w:tabs>
        <w:spacing w:line="360" w:lineRule="auto"/>
        <w:ind w:left="142" w:right="113" w:firstLine="567"/>
        <w:jc w:val="both"/>
        <w:rPr>
          <w:rFonts w:ascii="Times New Roman" w:hAnsi="Times New Roman"/>
          <w:color w:val="000000"/>
          <w:sz w:val="28"/>
        </w:rPr>
      </w:pPr>
      <w:r>
        <w:rPr>
          <w:rFonts w:ascii="Times New Roman" w:hAnsi="Times New Roman"/>
          <w:color w:val="000000"/>
          <w:sz w:val="28"/>
        </w:rPr>
        <w:t xml:space="preserve">Щадящий режим </w:t>
      </w:r>
    </w:p>
    <w:p w:rsidR="004F4056" w:rsidRDefault="00BE5A6C">
      <w:pPr>
        <w:numPr>
          <w:ilvl w:val="0"/>
          <w:numId w:val="10"/>
        </w:numPr>
        <w:tabs>
          <w:tab w:val="clear" w:pos="360"/>
          <w:tab w:val="num" w:pos="300"/>
          <w:tab w:val="num" w:pos="1129"/>
        </w:tabs>
        <w:spacing w:line="360" w:lineRule="auto"/>
        <w:ind w:left="142" w:right="113" w:firstLine="567"/>
        <w:jc w:val="both"/>
        <w:rPr>
          <w:rFonts w:ascii="Times New Roman" w:hAnsi="Times New Roman"/>
          <w:color w:val="000000"/>
          <w:sz w:val="28"/>
        </w:rPr>
      </w:pPr>
      <w:r>
        <w:rPr>
          <w:rFonts w:ascii="Times New Roman" w:hAnsi="Times New Roman"/>
          <w:color w:val="000000"/>
          <w:sz w:val="28"/>
        </w:rPr>
        <w:t>Наблюдение онколога.</w:t>
      </w:r>
    </w:p>
    <w:p w:rsidR="004F4056" w:rsidRDefault="00BE5A6C">
      <w:pPr>
        <w:pStyle w:val="7"/>
        <w:spacing w:line="360" w:lineRule="auto"/>
        <w:ind w:left="142" w:firstLine="567"/>
        <w:rPr>
          <w:rFonts w:ascii="Times New Roman" w:hAnsi="Times New Roman"/>
        </w:rPr>
      </w:pPr>
      <w:r>
        <w:rPr>
          <w:rFonts w:ascii="Times New Roman" w:hAnsi="Times New Roman"/>
        </w:rPr>
        <w:t xml:space="preserve">Прогноз </w:t>
      </w:r>
    </w:p>
    <w:p w:rsidR="004F4056" w:rsidRDefault="00BE5A6C">
      <w:pPr>
        <w:numPr>
          <w:ilvl w:val="0"/>
          <w:numId w:val="11"/>
        </w:numPr>
        <w:tabs>
          <w:tab w:val="clear" w:pos="360"/>
          <w:tab w:val="num" w:pos="142"/>
        </w:tabs>
        <w:spacing w:line="360" w:lineRule="auto"/>
        <w:ind w:left="142" w:right="113" w:firstLine="425"/>
        <w:jc w:val="both"/>
        <w:rPr>
          <w:rFonts w:ascii="Times New Roman" w:hAnsi="Times New Roman"/>
          <w:color w:val="000000"/>
          <w:sz w:val="28"/>
        </w:rPr>
      </w:pPr>
      <w:r>
        <w:rPr>
          <w:rFonts w:ascii="Times New Roman" w:hAnsi="Times New Roman"/>
          <w:color w:val="000000"/>
          <w:sz w:val="28"/>
        </w:rPr>
        <w:t>Для выздоровления – благоприятный</w:t>
      </w:r>
    </w:p>
    <w:p w:rsidR="004F4056" w:rsidRDefault="00BE5A6C">
      <w:pPr>
        <w:numPr>
          <w:ilvl w:val="0"/>
          <w:numId w:val="11"/>
        </w:numPr>
        <w:tabs>
          <w:tab w:val="clear" w:pos="360"/>
          <w:tab w:val="num" w:pos="142"/>
        </w:tabs>
        <w:spacing w:line="360" w:lineRule="auto"/>
        <w:ind w:left="142" w:right="113" w:firstLine="425"/>
        <w:jc w:val="both"/>
        <w:rPr>
          <w:rFonts w:ascii="Times New Roman" w:hAnsi="Times New Roman"/>
          <w:color w:val="000000"/>
          <w:sz w:val="28"/>
        </w:rPr>
      </w:pPr>
      <w:r>
        <w:rPr>
          <w:rFonts w:ascii="Times New Roman" w:hAnsi="Times New Roman"/>
          <w:color w:val="000000"/>
          <w:sz w:val="28"/>
        </w:rPr>
        <w:t>Для восстановления трудоспособности – благоприятный</w:t>
      </w:r>
    </w:p>
    <w:p w:rsidR="004F4056" w:rsidRDefault="00BE5A6C">
      <w:pPr>
        <w:numPr>
          <w:ilvl w:val="0"/>
          <w:numId w:val="11"/>
        </w:numPr>
        <w:tabs>
          <w:tab w:val="clear" w:pos="360"/>
          <w:tab w:val="num" w:pos="142"/>
        </w:tabs>
        <w:spacing w:line="360" w:lineRule="auto"/>
        <w:ind w:left="142" w:right="113" w:firstLine="425"/>
        <w:jc w:val="both"/>
        <w:rPr>
          <w:rFonts w:ascii="Times New Roman" w:hAnsi="Times New Roman"/>
          <w:color w:val="000000"/>
          <w:sz w:val="28"/>
        </w:rPr>
      </w:pPr>
      <w:r>
        <w:rPr>
          <w:rFonts w:ascii="Times New Roman" w:hAnsi="Times New Roman"/>
          <w:color w:val="000000"/>
          <w:sz w:val="28"/>
        </w:rPr>
        <w:t>Для дальнейшей жизнедеятельности - благоприятный</w:t>
      </w:r>
    </w:p>
    <w:p w:rsidR="004F4056" w:rsidRDefault="004F4056">
      <w:pPr>
        <w:spacing w:line="360" w:lineRule="auto"/>
        <w:ind w:left="142" w:right="113" w:firstLine="425"/>
        <w:jc w:val="both"/>
        <w:rPr>
          <w:rFonts w:ascii="Times New Roman" w:hAnsi="Times New Roman"/>
          <w:color w:val="000000"/>
          <w:sz w:val="28"/>
        </w:rPr>
      </w:pPr>
    </w:p>
    <w:p w:rsidR="004F4056" w:rsidRDefault="004F4056">
      <w:pPr>
        <w:numPr>
          <w:ilvl w:val="12"/>
          <w:numId w:val="0"/>
          <w:ins w:id="0" w:author="Helena Tschoukhraeva" w:date="1999-04-29T22:58:00Z"/>
        </w:numPr>
        <w:spacing w:line="360" w:lineRule="auto"/>
        <w:ind w:left="227" w:right="113" w:firstLine="624"/>
        <w:jc w:val="both"/>
        <w:rPr>
          <w:ins w:id="1" w:author="Helena Tschoukhraeva" w:date="1999-04-29T22:58:00Z"/>
          <w:rFonts w:ascii="Times New Roman" w:hAnsi="Times New Roman"/>
          <w:sz w:val="28"/>
        </w:rPr>
      </w:pPr>
      <w:bookmarkStart w:id="2" w:name="_GoBack"/>
      <w:bookmarkEnd w:id="2"/>
    </w:p>
    <w:sectPr w:rsidR="004F4056">
      <w:endnotePr>
        <w:numFmt w:val="decimal"/>
        <w:numStart w:val="0"/>
      </w:endnotePr>
      <w:pgSz w:w="11907" w:h="16840" w:code="9"/>
      <w:pgMar w:top="567" w:right="1134" w:bottom="913"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12566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4E957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5CA2552"/>
    <w:multiLevelType w:val="singleLevel"/>
    <w:tmpl w:val="E530E17A"/>
    <w:lvl w:ilvl="0">
      <w:start w:val="1"/>
      <w:numFmt w:val="decimal"/>
      <w:lvlText w:val="%1."/>
      <w:legacy w:legacy="1" w:legacySpace="0" w:legacyIndent="283"/>
      <w:lvlJc w:val="left"/>
      <w:pPr>
        <w:ind w:left="283" w:hanging="283"/>
      </w:pPr>
    </w:lvl>
  </w:abstractNum>
  <w:abstractNum w:abstractNumId="4">
    <w:nsid w:val="17BA77F6"/>
    <w:multiLevelType w:val="singleLevel"/>
    <w:tmpl w:val="F9500F30"/>
    <w:lvl w:ilvl="0">
      <w:start w:val="1"/>
      <w:numFmt w:val="decimal"/>
      <w:lvlText w:val="%1."/>
      <w:legacy w:legacy="1" w:legacySpace="0" w:legacyIndent="283"/>
      <w:lvlJc w:val="left"/>
      <w:pPr>
        <w:ind w:left="510" w:hanging="283"/>
      </w:pPr>
    </w:lvl>
  </w:abstractNum>
  <w:abstractNum w:abstractNumId="5">
    <w:nsid w:val="20D95F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A87252E"/>
    <w:multiLevelType w:val="singleLevel"/>
    <w:tmpl w:val="0419000F"/>
    <w:lvl w:ilvl="0">
      <w:start w:val="1"/>
      <w:numFmt w:val="decimal"/>
      <w:lvlText w:val="%1."/>
      <w:lvlJc w:val="left"/>
      <w:pPr>
        <w:tabs>
          <w:tab w:val="num" w:pos="360"/>
        </w:tabs>
        <w:ind w:left="360" w:hanging="360"/>
      </w:pPr>
    </w:lvl>
  </w:abstractNum>
  <w:abstractNum w:abstractNumId="7">
    <w:nsid w:val="5FEE05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A3E13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E8E1BBF"/>
    <w:multiLevelType w:val="singleLevel"/>
    <w:tmpl w:val="0419000F"/>
    <w:lvl w:ilvl="0">
      <w:start w:val="1"/>
      <w:numFmt w:val="decimal"/>
      <w:lvlText w:val="%1."/>
      <w:lvlJc w:val="left"/>
      <w:pPr>
        <w:tabs>
          <w:tab w:val="num" w:pos="360"/>
        </w:tabs>
        <w:ind w:left="360" w:hanging="360"/>
      </w:pPr>
    </w:lvl>
  </w:abstractNum>
  <w:abstractNum w:abstractNumId="10">
    <w:nsid w:val="7FD6791F"/>
    <w:multiLevelType w:val="singleLevel"/>
    <w:tmpl w:val="E530E17A"/>
    <w:lvl w:ilvl="0">
      <w:start w:val="1"/>
      <w:numFmt w:val="decimal"/>
      <w:lvlText w:val="%1."/>
      <w:legacy w:legacy="1" w:legacySpace="0" w:legacyIndent="283"/>
      <w:lvlJc w:val="left"/>
      <w:pPr>
        <w:ind w:left="510" w:hanging="283"/>
      </w:pPr>
    </w:lvl>
  </w:abstractNum>
  <w:num w:numId="1">
    <w:abstractNumId w:val="0"/>
    <w:lvlOverride w:ilvl="0">
      <w:lvl w:ilvl="0">
        <w:start w:val="1"/>
        <w:numFmt w:val="bullet"/>
        <w:lvlText w:val=""/>
        <w:legacy w:legacy="1" w:legacySpace="0" w:legacyIndent="283"/>
        <w:lvlJc w:val="left"/>
        <w:pPr>
          <w:ind w:left="510" w:hanging="283"/>
        </w:pPr>
        <w:rPr>
          <w:rFonts w:ascii="Symbol" w:hAnsi="Symbol" w:hint="default"/>
        </w:rPr>
      </w:lvl>
    </w:lvlOverride>
  </w:num>
  <w:num w:numId="2">
    <w:abstractNumId w:val="4"/>
  </w:num>
  <w:num w:numId="3">
    <w:abstractNumId w:val="10"/>
  </w:num>
  <w:num w:numId="4">
    <w:abstractNumId w:val="3"/>
  </w:num>
  <w:num w:numId="5">
    <w:abstractNumId w:val="9"/>
  </w:num>
  <w:num w:numId="6">
    <w:abstractNumId w:val="1"/>
  </w:num>
  <w:num w:numId="7">
    <w:abstractNumId w:val="5"/>
  </w:num>
  <w:num w:numId="8">
    <w:abstractNumId w:val="7"/>
  </w:num>
  <w:num w:numId="9">
    <w:abstractNumId w:val="8"/>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A6C"/>
    <w:rsid w:val="003034A1"/>
    <w:rsid w:val="004F4056"/>
    <w:rsid w:val="00BE5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315883-652E-41BD-BD25-AA6E41869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2"/>
    </w:rPr>
  </w:style>
  <w:style w:type="paragraph" w:styleId="1">
    <w:name w:val="heading 1"/>
    <w:basedOn w:val="a"/>
    <w:next w:val="a"/>
    <w:qFormat/>
    <w:pPr>
      <w:keepNext/>
      <w:ind w:right="209"/>
      <w:outlineLvl w:val="0"/>
    </w:pPr>
    <w:rPr>
      <w:rFonts w:ascii="Arial Narrow" w:hAnsi="Arial Narrow"/>
      <w:i/>
      <w:color w:val="000000"/>
      <w:sz w:val="20"/>
    </w:rPr>
  </w:style>
  <w:style w:type="paragraph" w:styleId="2">
    <w:name w:val="heading 2"/>
    <w:basedOn w:val="a"/>
    <w:next w:val="a"/>
    <w:qFormat/>
    <w:pPr>
      <w:keepNext/>
      <w:ind w:right="-108" w:firstLine="33"/>
      <w:outlineLvl w:val="1"/>
    </w:pPr>
    <w:rPr>
      <w:rFonts w:ascii="Times New Roman" w:hAnsi="Times New Roman"/>
      <w:color w:val="000000"/>
      <w:sz w:val="28"/>
    </w:rPr>
  </w:style>
  <w:style w:type="paragraph" w:styleId="3">
    <w:name w:val="heading 3"/>
    <w:basedOn w:val="a"/>
    <w:next w:val="a"/>
    <w:qFormat/>
    <w:pPr>
      <w:keepNext/>
      <w:ind w:right="-108"/>
      <w:outlineLvl w:val="2"/>
    </w:pPr>
    <w:rPr>
      <w:rFonts w:ascii="Times New Roman" w:hAnsi="Times New Roman"/>
      <w:color w:val="000000"/>
      <w:sz w:val="28"/>
    </w:rPr>
  </w:style>
  <w:style w:type="paragraph" w:styleId="4">
    <w:name w:val="heading 4"/>
    <w:basedOn w:val="a"/>
    <w:next w:val="a"/>
    <w:qFormat/>
    <w:pPr>
      <w:keepNext/>
      <w:ind w:left="947" w:right="113" w:firstLine="493"/>
      <w:outlineLvl w:val="3"/>
    </w:pPr>
    <w:rPr>
      <w:rFonts w:ascii="Times New Roman" w:hAnsi="Times New Roman"/>
      <w:b/>
      <w:color w:val="000000"/>
      <w:sz w:val="28"/>
    </w:rPr>
  </w:style>
  <w:style w:type="paragraph" w:styleId="5">
    <w:name w:val="heading 5"/>
    <w:basedOn w:val="a"/>
    <w:next w:val="a"/>
    <w:qFormat/>
    <w:pPr>
      <w:keepNext/>
      <w:outlineLvl w:val="4"/>
    </w:pPr>
    <w:rPr>
      <w:rFonts w:ascii="Arial Narrow" w:hAnsi="Arial Narrow"/>
      <w:sz w:val="28"/>
    </w:rPr>
  </w:style>
  <w:style w:type="paragraph" w:styleId="6">
    <w:name w:val="heading 6"/>
    <w:basedOn w:val="a"/>
    <w:next w:val="a"/>
    <w:qFormat/>
    <w:pPr>
      <w:keepNext/>
      <w:ind w:left="227" w:right="113" w:firstLine="482"/>
      <w:jc w:val="both"/>
      <w:outlineLvl w:val="5"/>
    </w:pPr>
    <w:rPr>
      <w:rFonts w:ascii="Arial Narrow" w:hAnsi="Arial Narrow"/>
      <w:color w:val="000000"/>
      <w:sz w:val="28"/>
    </w:rPr>
  </w:style>
  <w:style w:type="paragraph" w:styleId="7">
    <w:name w:val="heading 7"/>
    <w:basedOn w:val="a"/>
    <w:next w:val="a"/>
    <w:qFormat/>
    <w:pPr>
      <w:keepNext/>
      <w:tabs>
        <w:tab w:val="num" w:pos="1129"/>
      </w:tabs>
      <w:ind w:right="113"/>
      <w:jc w:val="both"/>
      <w:outlineLvl w:val="6"/>
    </w:pPr>
    <w:rPr>
      <w:rFonts w:ascii="Arial Narrow" w:hAnsi="Arial Narrow"/>
      <w:color w:val="000000"/>
      <w:sz w:val="28"/>
    </w:rPr>
  </w:style>
  <w:style w:type="paragraph" w:styleId="8">
    <w:name w:val="heading 8"/>
    <w:basedOn w:val="a"/>
    <w:next w:val="a"/>
    <w:qFormat/>
    <w:pPr>
      <w:keepNext/>
      <w:ind w:left="227" w:right="113" w:firstLine="1191"/>
      <w:jc w:val="both"/>
      <w:outlineLvl w:val="7"/>
    </w:pPr>
    <w:rPr>
      <w:rFonts w:ascii="Arial Narrow" w:hAnsi="Arial Narrow"/>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çàãîëîâîê 1"/>
    <w:basedOn w:val="a"/>
    <w:next w:val="a"/>
    <w:pPr>
      <w:keepNext/>
      <w:spacing w:before="240" w:after="60"/>
    </w:pPr>
    <w:rPr>
      <w:b/>
      <w:kern w:val="28"/>
      <w:sz w:val="28"/>
    </w:rPr>
  </w:style>
  <w:style w:type="paragraph" w:customStyle="1" w:styleId="20">
    <w:name w:val="çàãîëîâîê 2"/>
    <w:basedOn w:val="a"/>
    <w:next w:val="a"/>
    <w:pPr>
      <w:keepNext/>
      <w:spacing w:before="240" w:after="60"/>
    </w:pPr>
    <w:rPr>
      <w:b/>
      <w:i/>
      <w:sz w:val="24"/>
    </w:rPr>
  </w:style>
  <w:style w:type="paragraph" w:customStyle="1" w:styleId="30">
    <w:name w:val="çàãîëîâîê 3"/>
    <w:basedOn w:val="a"/>
    <w:next w:val="a"/>
    <w:pPr>
      <w:keepNext/>
      <w:spacing w:before="240" w:after="60"/>
    </w:pPr>
    <w:rPr>
      <w:b/>
      <w:sz w:val="24"/>
    </w:rPr>
  </w:style>
  <w:style w:type="paragraph" w:customStyle="1" w:styleId="40">
    <w:name w:val="çàãîëîâîê 4"/>
    <w:basedOn w:val="a"/>
    <w:next w:val="a"/>
    <w:pPr>
      <w:keepNext/>
      <w:spacing w:before="240" w:after="60"/>
    </w:pPr>
    <w:rPr>
      <w:b/>
      <w:i/>
      <w:sz w:val="24"/>
    </w:rPr>
  </w:style>
  <w:style w:type="paragraph" w:customStyle="1" w:styleId="50">
    <w:name w:val="çàãîëîâîê 5"/>
    <w:basedOn w:val="a"/>
    <w:next w:val="a"/>
    <w:pPr>
      <w:spacing w:before="240" w:after="60"/>
    </w:pPr>
  </w:style>
  <w:style w:type="paragraph" w:customStyle="1" w:styleId="60">
    <w:name w:val="çàãîëîâîê 6"/>
    <w:basedOn w:val="a"/>
    <w:next w:val="a"/>
    <w:pPr>
      <w:spacing w:before="240" w:after="60"/>
    </w:pPr>
    <w:rPr>
      <w:i/>
    </w:rPr>
  </w:style>
  <w:style w:type="paragraph" w:customStyle="1" w:styleId="70">
    <w:name w:val="çàãîëîâîê 7"/>
    <w:basedOn w:val="a"/>
    <w:next w:val="a"/>
    <w:pPr>
      <w:spacing w:before="240" w:after="60"/>
    </w:pPr>
    <w:rPr>
      <w:sz w:val="20"/>
    </w:rPr>
  </w:style>
  <w:style w:type="paragraph" w:customStyle="1" w:styleId="80">
    <w:name w:val="çàãîëîâîê 8"/>
    <w:basedOn w:val="a"/>
    <w:next w:val="a"/>
    <w:pPr>
      <w:spacing w:before="240" w:after="60"/>
    </w:pPr>
    <w:rPr>
      <w:i/>
      <w:sz w:val="20"/>
    </w:rPr>
  </w:style>
  <w:style w:type="paragraph" w:customStyle="1" w:styleId="9">
    <w:name w:val="çàãîëîâîê 9"/>
    <w:basedOn w:val="a"/>
    <w:next w:val="a"/>
    <w:pPr>
      <w:spacing w:before="240" w:after="60"/>
    </w:pPr>
    <w:rPr>
      <w:i/>
      <w:sz w:val="18"/>
    </w:rPr>
  </w:style>
  <w:style w:type="character" w:customStyle="1" w:styleId="a3">
    <w:name w:val="Îñíîâíîé øðèôò"/>
  </w:style>
  <w:style w:type="paragraph" w:customStyle="1" w:styleId="a4">
    <w:name w:val="ÇàãîëîâîêÎñí"/>
    <w:basedOn w:val="a5"/>
    <w:next w:val="a5"/>
    <w:pPr>
      <w:keepNext/>
      <w:keepLines/>
      <w:spacing w:after="0"/>
      <w:jc w:val="left"/>
    </w:pPr>
    <w:rPr>
      <w:kern w:val="20"/>
    </w:rPr>
  </w:style>
  <w:style w:type="paragraph" w:styleId="a5">
    <w:name w:val="Body Text"/>
    <w:basedOn w:val="a"/>
    <w:semiHidden/>
    <w:pPr>
      <w:spacing w:after="120"/>
      <w:ind w:left="-1080" w:right="1080"/>
      <w:jc w:val="both"/>
    </w:pPr>
  </w:style>
  <w:style w:type="paragraph" w:customStyle="1" w:styleId="a6">
    <w:name w:val="ÑíîñêàÎñí"/>
    <w:basedOn w:val="a5"/>
    <w:pPr>
      <w:keepLines/>
      <w:spacing w:line="200" w:lineRule="atLeast"/>
    </w:pPr>
    <w:rPr>
      <w:sz w:val="18"/>
    </w:rPr>
  </w:style>
  <w:style w:type="paragraph" w:customStyle="1" w:styleId="11">
    <w:name w:val="Цитата1"/>
    <w:basedOn w:val="a5"/>
    <w:pPr>
      <w:keepLines/>
      <w:pBdr>
        <w:top w:val="single" w:sz="6" w:space="14" w:color="808080"/>
        <w:left w:val="single" w:sz="6" w:space="14" w:color="808080"/>
        <w:bottom w:val="single" w:sz="6" w:space="14" w:color="808080"/>
        <w:right w:val="single" w:sz="6" w:space="14" w:color="808080"/>
      </w:pBdr>
      <w:ind w:left="720" w:right="720"/>
    </w:pPr>
    <w:rPr>
      <w:i/>
    </w:rPr>
  </w:style>
  <w:style w:type="paragraph" w:customStyle="1" w:styleId="a7">
    <w:name w:val="ÎñíîâíîéÍåðàçðûâ"/>
    <w:basedOn w:val="a5"/>
    <w:pPr>
      <w:keepNext/>
    </w:pPr>
  </w:style>
  <w:style w:type="paragraph" w:styleId="a8">
    <w:name w:val="Title"/>
    <w:basedOn w:val="a9"/>
    <w:next w:val="a5"/>
    <w:qFormat/>
    <w:pPr>
      <w:keepNext w:val="0"/>
      <w:spacing w:before="120" w:after="120"/>
    </w:pPr>
    <w:rPr>
      <w:b/>
    </w:rPr>
  </w:style>
  <w:style w:type="paragraph" w:customStyle="1" w:styleId="a9">
    <w:name w:val="Ðèñóíîê"/>
    <w:basedOn w:val="a"/>
    <w:next w:val="a8"/>
    <w:pPr>
      <w:keepNext/>
    </w:pPr>
  </w:style>
  <w:style w:type="paragraph" w:customStyle="1" w:styleId="aa">
    <w:name w:val="Íàçâàíèå äîêóìåíòà"/>
    <w:next w:val="a"/>
    <w:pPr>
      <w:pBdr>
        <w:top w:val="single" w:sz="6" w:space="6" w:color="808080"/>
        <w:bottom w:val="single" w:sz="6" w:space="6" w:color="808080"/>
      </w:pBdr>
      <w:spacing w:line="240" w:lineRule="atLeast"/>
      <w:jc w:val="center"/>
    </w:pPr>
    <w:rPr>
      <w:rFonts w:ascii="Arial" w:hAnsi="Arial"/>
      <w:b/>
      <w:caps/>
      <w:spacing w:val="40"/>
      <w:sz w:val="18"/>
    </w:rPr>
  </w:style>
  <w:style w:type="paragraph" w:styleId="ab">
    <w:name w:val="footer"/>
    <w:basedOn w:val="ac"/>
    <w:semiHidden/>
    <w:pPr>
      <w:pBdr>
        <w:top w:val="single" w:sz="6" w:space="4" w:color="auto"/>
        <w:bottom w:val="none" w:sz="0" w:space="0" w:color="auto"/>
      </w:pBdr>
    </w:pPr>
  </w:style>
  <w:style w:type="paragraph" w:customStyle="1" w:styleId="ad">
    <w:name w:val="ÂåðõÊîëîíòèòóëÎñí"/>
    <w:basedOn w:val="a5"/>
    <w:pPr>
      <w:keepLines/>
      <w:tabs>
        <w:tab w:val="center" w:pos="4320"/>
        <w:tab w:val="right" w:pos="8640"/>
      </w:tabs>
      <w:spacing w:after="0"/>
      <w:jc w:val="center"/>
    </w:pPr>
    <w:rPr>
      <w:smallCaps/>
      <w:spacing w:val="15"/>
    </w:rPr>
  </w:style>
  <w:style w:type="character" w:customStyle="1" w:styleId="ae">
    <w:name w:val="çíàê ñíîñêè"/>
    <w:basedOn w:val="a3"/>
    <w:rPr>
      <w:vertAlign w:val="superscript"/>
    </w:rPr>
  </w:style>
  <w:style w:type="paragraph" w:customStyle="1" w:styleId="af">
    <w:name w:val="òåêñò ñíîñêè"/>
    <w:basedOn w:val="a"/>
    <w:rPr>
      <w:sz w:val="20"/>
    </w:rPr>
  </w:style>
  <w:style w:type="paragraph" w:styleId="af0">
    <w:name w:val="header"/>
    <w:basedOn w:val="ac"/>
    <w:semiHidden/>
  </w:style>
  <w:style w:type="paragraph" w:customStyle="1" w:styleId="12">
    <w:name w:val="óêàçàòåëü 1"/>
    <w:basedOn w:val="a"/>
    <w:next w:val="a"/>
    <w:pPr>
      <w:tabs>
        <w:tab w:val="right" w:leader="dot" w:pos="7230"/>
      </w:tabs>
      <w:ind w:left="220" w:hanging="220"/>
    </w:pPr>
  </w:style>
  <w:style w:type="paragraph" w:customStyle="1" w:styleId="af1">
    <w:name w:val="ÓêàçàòåëüÎñí"/>
    <w:basedOn w:val="a"/>
    <w:pPr>
      <w:spacing w:line="240" w:lineRule="atLeast"/>
      <w:ind w:left="360" w:hanging="360"/>
    </w:pPr>
  </w:style>
  <w:style w:type="paragraph" w:customStyle="1" w:styleId="21">
    <w:name w:val="óêàçàòåëü 2"/>
    <w:basedOn w:val="a"/>
    <w:next w:val="a"/>
    <w:pPr>
      <w:tabs>
        <w:tab w:val="right" w:leader="dot" w:pos="7230"/>
      </w:tabs>
      <w:ind w:left="440" w:hanging="220"/>
    </w:pPr>
  </w:style>
  <w:style w:type="paragraph" w:customStyle="1" w:styleId="31">
    <w:name w:val="óêàçàòåëü 3"/>
    <w:basedOn w:val="a"/>
    <w:next w:val="a"/>
    <w:pPr>
      <w:tabs>
        <w:tab w:val="right" w:leader="dot" w:pos="7230"/>
      </w:tabs>
      <w:ind w:left="660" w:hanging="220"/>
    </w:pPr>
  </w:style>
  <w:style w:type="paragraph" w:customStyle="1" w:styleId="41">
    <w:name w:val="óêàçàòåëü 4"/>
    <w:basedOn w:val="a"/>
    <w:next w:val="a"/>
    <w:pPr>
      <w:tabs>
        <w:tab w:val="right" w:leader="dot" w:pos="7230"/>
      </w:tabs>
      <w:ind w:left="880" w:hanging="220"/>
    </w:pPr>
  </w:style>
  <w:style w:type="paragraph" w:customStyle="1" w:styleId="51">
    <w:name w:val="óêàçàòåëü 5"/>
    <w:basedOn w:val="a"/>
    <w:next w:val="a"/>
    <w:pPr>
      <w:tabs>
        <w:tab w:val="right" w:leader="dot" w:pos="7230"/>
      </w:tabs>
      <w:ind w:left="1100" w:hanging="220"/>
    </w:pPr>
  </w:style>
  <w:style w:type="paragraph" w:customStyle="1" w:styleId="af2">
    <w:name w:val="Íàçâàíèå ðàçäåëà"/>
    <w:basedOn w:val="10"/>
  </w:style>
  <w:style w:type="character" w:customStyle="1" w:styleId="af3">
    <w:name w:val="Ââåäåíèå"/>
    <w:rPr>
      <w:caps/>
      <w:sz w:val="18"/>
    </w:rPr>
  </w:style>
  <w:style w:type="character" w:customStyle="1" w:styleId="af4">
    <w:name w:val="íîìåð ñòðîêè"/>
    <w:basedOn w:val="a3"/>
  </w:style>
  <w:style w:type="paragraph" w:styleId="af5">
    <w:name w:val="List"/>
    <w:basedOn w:val="a5"/>
    <w:semiHidden/>
    <w:pPr>
      <w:keepLines/>
      <w:tabs>
        <w:tab w:val="left" w:pos="-360"/>
      </w:tabs>
      <w:spacing w:before="60" w:after="60"/>
      <w:ind w:left="-360" w:hanging="360"/>
    </w:pPr>
  </w:style>
  <w:style w:type="paragraph" w:styleId="af6">
    <w:name w:val="List Bullet"/>
    <w:basedOn w:val="af5"/>
    <w:semiHidden/>
    <w:pPr>
      <w:tabs>
        <w:tab w:val="clear" w:pos="-360"/>
      </w:tabs>
      <w:ind w:left="-461" w:hanging="259"/>
    </w:pPr>
  </w:style>
  <w:style w:type="paragraph" w:styleId="af7">
    <w:name w:val="List Number"/>
    <w:basedOn w:val="af5"/>
    <w:semiHidden/>
    <w:pPr>
      <w:tabs>
        <w:tab w:val="clear" w:pos="-360"/>
      </w:tabs>
    </w:pPr>
  </w:style>
  <w:style w:type="paragraph" w:customStyle="1" w:styleId="af8">
    <w:name w:val="ìàêðîñ"/>
    <w:basedOn w:val="a5"/>
    <w:pPr>
      <w:ind w:left="0" w:right="0"/>
      <w:jc w:val="left"/>
    </w:pPr>
    <w:rPr>
      <w:rFonts w:ascii="Courier New" w:hAnsi="Courier New"/>
      <w:sz w:val="20"/>
    </w:rPr>
  </w:style>
  <w:style w:type="character" w:customStyle="1" w:styleId="af9">
    <w:name w:val="íîìåð ñòðàíèöû"/>
    <w:rPr>
      <w:b/>
    </w:rPr>
  </w:style>
  <w:style w:type="paragraph" w:customStyle="1" w:styleId="22">
    <w:name w:val="Çàãîëîâîê îáëîæêè2"/>
    <w:basedOn w:val="afa"/>
    <w:next w:val="a5"/>
    <w:pPr>
      <w:spacing w:before="1520"/>
      <w:ind w:right="1680"/>
    </w:pPr>
    <w:rPr>
      <w:b/>
      <w:i/>
      <w:spacing w:val="-20"/>
      <w:sz w:val="40"/>
    </w:rPr>
  </w:style>
  <w:style w:type="paragraph" w:customStyle="1" w:styleId="afa">
    <w:name w:val="Çàãîëîâîê îáëîæêè"/>
    <w:basedOn w:val="a4"/>
    <w:next w:val="23"/>
    <w:pPr>
      <w:spacing w:after="240" w:line="720" w:lineRule="atLeast"/>
      <w:jc w:val="center"/>
    </w:pPr>
    <w:rPr>
      <w:caps/>
      <w:spacing w:val="65"/>
      <w:sz w:val="64"/>
    </w:rPr>
  </w:style>
  <w:style w:type="character" w:customStyle="1" w:styleId="afb">
    <w:name w:val="Âåðõíèé èíäåêñ"/>
    <w:rPr>
      <w:vertAlign w:val="superscript"/>
    </w:rPr>
  </w:style>
  <w:style w:type="paragraph" w:customStyle="1" w:styleId="afc">
    <w:name w:val="Îãëàâëåíèå"/>
    <w:basedOn w:val="a"/>
    <w:pPr>
      <w:tabs>
        <w:tab w:val="right" w:leader="dot" w:pos="5040"/>
      </w:tabs>
      <w:spacing w:after="240" w:line="240" w:lineRule="atLeast"/>
    </w:pPr>
  </w:style>
  <w:style w:type="paragraph" w:customStyle="1" w:styleId="13">
    <w:name w:val="îãëàâëåíèå 1"/>
    <w:basedOn w:val="a"/>
    <w:next w:val="a"/>
    <w:pPr>
      <w:tabs>
        <w:tab w:val="right" w:leader="dot" w:pos="7230"/>
      </w:tabs>
    </w:pPr>
  </w:style>
  <w:style w:type="paragraph" w:customStyle="1" w:styleId="24">
    <w:name w:val="îãëàâëåíèå 2"/>
    <w:basedOn w:val="a"/>
    <w:next w:val="a"/>
    <w:pPr>
      <w:tabs>
        <w:tab w:val="right" w:leader="dot" w:pos="7230"/>
      </w:tabs>
      <w:ind w:left="220"/>
    </w:pPr>
  </w:style>
  <w:style w:type="paragraph" w:customStyle="1" w:styleId="32">
    <w:name w:val="îãëàâëåíèå 3"/>
    <w:basedOn w:val="a"/>
    <w:next w:val="a"/>
    <w:pPr>
      <w:tabs>
        <w:tab w:val="right" w:leader="dot" w:pos="7230"/>
      </w:tabs>
      <w:ind w:left="440"/>
    </w:pPr>
  </w:style>
  <w:style w:type="paragraph" w:customStyle="1" w:styleId="42">
    <w:name w:val="îãëàâëåíèå 4"/>
    <w:basedOn w:val="a"/>
    <w:next w:val="a"/>
    <w:pPr>
      <w:tabs>
        <w:tab w:val="right" w:leader="dot" w:pos="7230"/>
      </w:tabs>
      <w:ind w:left="660"/>
    </w:pPr>
  </w:style>
  <w:style w:type="paragraph" w:customStyle="1" w:styleId="52">
    <w:name w:val="îãëàâëåíèå 5"/>
    <w:basedOn w:val="a"/>
    <w:next w:val="a"/>
    <w:pPr>
      <w:tabs>
        <w:tab w:val="right" w:leader="dot" w:pos="7230"/>
      </w:tabs>
      <w:ind w:left="880"/>
    </w:pPr>
  </w:style>
  <w:style w:type="paragraph" w:customStyle="1" w:styleId="afd">
    <w:name w:val="ÐàçäåëÎñí"/>
    <w:basedOn w:val="a4"/>
    <w:next w:val="a5"/>
    <w:pPr>
      <w:pBdr>
        <w:bottom w:val="single" w:sz="6" w:space="24" w:color="808080"/>
      </w:pBdr>
      <w:spacing w:after="720"/>
      <w:jc w:val="center"/>
    </w:pPr>
    <w:rPr>
      <w:caps/>
      <w:spacing w:val="80"/>
      <w:sz w:val="48"/>
    </w:rPr>
  </w:style>
  <w:style w:type="paragraph" w:customStyle="1" w:styleId="afe">
    <w:name w:val="ÍèæÊîëîíòèòóëÏåðâ"/>
    <w:basedOn w:val="ab"/>
  </w:style>
  <w:style w:type="paragraph" w:customStyle="1" w:styleId="aff">
    <w:name w:val="ÍèæÊîëîíòèòóë×åò"/>
    <w:basedOn w:val="ab"/>
  </w:style>
  <w:style w:type="paragraph" w:customStyle="1" w:styleId="aff0">
    <w:name w:val="ÍèæÊîëîíòèòóëÍå÷åò"/>
    <w:basedOn w:val="ab"/>
  </w:style>
  <w:style w:type="paragraph" w:customStyle="1" w:styleId="aff1">
    <w:name w:val="ÂåðõÊîëîíòèòóëÏåðâ"/>
    <w:basedOn w:val="af0"/>
  </w:style>
  <w:style w:type="paragraph" w:customStyle="1" w:styleId="aff2">
    <w:name w:val="ÂåðõÊîëîíòèòóë×åò"/>
    <w:basedOn w:val="af0"/>
    <w:rPr>
      <w:i/>
      <w:smallCaps/>
      <w:spacing w:val="10"/>
    </w:rPr>
  </w:style>
  <w:style w:type="paragraph" w:customStyle="1" w:styleId="aff3">
    <w:name w:val="ÂåðõÊîëîíòèòóëÍå÷åò"/>
    <w:basedOn w:val="af0"/>
  </w:style>
  <w:style w:type="paragraph" w:customStyle="1" w:styleId="aff4">
    <w:name w:val="Íàçâàíèå ãëàâû"/>
    <w:basedOn w:val="afd"/>
  </w:style>
  <w:style w:type="paragraph" w:customStyle="1" w:styleId="aff5">
    <w:name w:val="Çàãîëîâîê ãëàâû"/>
    <w:basedOn w:val="a8"/>
  </w:style>
  <w:style w:type="paragraph" w:customStyle="1" w:styleId="25">
    <w:name w:val="Çàãîëîâîê ãëàâû2"/>
    <w:basedOn w:val="aff5"/>
    <w:next w:val="a5"/>
    <w:pPr>
      <w:spacing w:before="0" w:line="400" w:lineRule="atLeast"/>
    </w:pPr>
    <w:rPr>
      <w:i/>
      <w:spacing w:val="-14"/>
      <w:sz w:val="34"/>
    </w:rPr>
  </w:style>
  <w:style w:type="paragraph" w:styleId="aff6">
    <w:name w:val="Subtitle"/>
    <w:basedOn w:val="a"/>
    <w:qFormat/>
    <w:pPr>
      <w:spacing w:after="60"/>
      <w:jc w:val="center"/>
    </w:pPr>
    <w:rPr>
      <w:i/>
      <w:sz w:val="24"/>
    </w:rPr>
  </w:style>
  <w:style w:type="paragraph" w:styleId="53">
    <w:name w:val="List 5"/>
    <w:basedOn w:val="af5"/>
    <w:semiHidden/>
    <w:pPr>
      <w:tabs>
        <w:tab w:val="clear" w:pos="-360"/>
        <w:tab w:val="left" w:pos="1080"/>
      </w:tabs>
      <w:ind w:left="1080"/>
    </w:pPr>
  </w:style>
  <w:style w:type="paragraph" w:styleId="43">
    <w:name w:val="List 4"/>
    <w:basedOn w:val="af5"/>
    <w:semiHidden/>
    <w:pPr>
      <w:tabs>
        <w:tab w:val="clear" w:pos="-360"/>
        <w:tab w:val="left" w:pos="720"/>
      </w:tabs>
      <w:ind w:left="720"/>
    </w:pPr>
  </w:style>
  <w:style w:type="paragraph" w:styleId="33">
    <w:name w:val="List 3"/>
    <w:basedOn w:val="af5"/>
    <w:semiHidden/>
    <w:pPr>
      <w:tabs>
        <w:tab w:val="clear" w:pos="-360"/>
        <w:tab w:val="left" w:pos="360"/>
      </w:tabs>
      <w:ind w:left="360"/>
    </w:pPr>
  </w:style>
  <w:style w:type="paragraph" w:styleId="26">
    <w:name w:val="List 2"/>
    <w:basedOn w:val="af5"/>
    <w:semiHidden/>
    <w:pPr>
      <w:tabs>
        <w:tab w:val="clear" w:pos="-360"/>
        <w:tab w:val="left" w:pos="0"/>
      </w:tabs>
      <w:ind w:left="0"/>
    </w:pPr>
  </w:style>
  <w:style w:type="character" w:customStyle="1" w:styleId="aff7">
    <w:name w:val="Ñâåäåíèÿ"/>
    <w:rPr>
      <w:caps/>
      <w:sz w:val="18"/>
    </w:rPr>
  </w:style>
  <w:style w:type="character" w:customStyle="1" w:styleId="aff8">
    <w:name w:val="çíàê ïðèìå÷àíèÿ"/>
    <w:rPr>
      <w:sz w:val="16"/>
    </w:rPr>
  </w:style>
  <w:style w:type="paragraph" w:customStyle="1" w:styleId="aff9">
    <w:name w:val="òåêñò ïðèìå÷àíèÿ"/>
    <w:basedOn w:val="affa"/>
    <w:pPr>
      <w:spacing w:after="120"/>
    </w:pPr>
  </w:style>
  <w:style w:type="paragraph" w:customStyle="1" w:styleId="affb">
    <w:name w:val="Îáðàòíûé àäðåñ"/>
    <w:pPr>
      <w:framePr w:w="8640" w:wrap="notBeside" w:vAnchor="page" w:hAnchor="page" w:x="1729" w:y="14401" w:anchorLock="1"/>
      <w:tabs>
        <w:tab w:val="left" w:pos="2160"/>
      </w:tabs>
      <w:spacing w:line="240" w:lineRule="atLeast"/>
      <w:ind w:right="-240"/>
      <w:jc w:val="center"/>
    </w:pPr>
    <w:rPr>
      <w:rFonts w:ascii="Arial" w:hAnsi="Arial"/>
      <w:caps/>
      <w:spacing w:val="30"/>
      <w:sz w:val="14"/>
    </w:rPr>
  </w:style>
  <w:style w:type="character" w:customStyle="1" w:styleId="affc">
    <w:name w:val="Äåâèç"/>
    <w:basedOn w:val="a3"/>
    <w:rPr>
      <w:i/>
      <w:spacing w:val="70"/>
    </w:rPr>
  </w:style>
  <w:style w:type="paragraph" w:customStyle="1" w:styleId="affd">
    <w:name w:val="Îðãàíèçàöèÿ"/>
    <w:basedOn w:val="a5"/>
    <w:pPr>
      <w:keepLines/>
      <w:framePr w:w="8640" w:h="1440" w:wrap="notBeside" w:vAnchor="page" w:hAnchor="margin" w:xAlign="center" w:y="889"/>
      <w:spacing w:after="40"/>
      <w:jc w:val="center"/>
    </w:pPr>
    <w:rPr>
      <w:caps/>
      <w:spacing w:val="75"/>
      <w:kern w:val="18"/>
    </w:rPr>
  </w:style>
  <w:style w:type="paragraph" w:customStyle="1" w:styleId="affe">
    <w:name w:val="Íàçâàíèå ÷àñòè"/>
    <w:basedOn w:val="afd"/>
  </w:style>
  <w:style w:type="paragraph" w:customStyle="1" w:styleId="27">
    <w:name w:val="Çàãîëîâîê ÷àñòè2"/>
    <w:basedOn w:val="a"/>
    <w:next w:val="a5"/>
    <w:pPr>
      <w:keepNext/>
      <w:keepLines/>
      <w:spacing w:after="160" w:line="400" w:lineRule="atLeast"/>
      <w:ind w:right="2160"/>
    </w:pPr>
    <w:rPr>
      <w:i/>
      <w:spacing w:val="-14"/>
      <w:kern w:val="28"/>
      <w:sz w:val="34"/>
    </w:rPr>
  </w:style>
  <w:style w:type="paragraph" w:customStyle="1" w:styleId="afff">
    <w:name w:val="Çàãîëîâîê ÷àñòè"/>
    <w:basedOn w:val="a8"/>
  </w:style>
  <w:style w:type="paragraph" w:customStyle="1" w:styleId="afff0">
    <w:name w:val="òàáëèöà ññûëîê"/>
    <w:basedOn w:val="a"/>
    <w:next w:val="a"/>
    <w:pPr>
      <w:tabs>
        <w:tab w:val="right" w:leader="dot" w:pos="7230"/>
      </w:tabs>
      <w:ind w:left="220" w:hanging="220"/>
    </w:pPr>
  </w:style>
  <w:style w:type="paragraph" w:styleId="afff1">
    <w:name w:val="Message Header"/>
    <w:basedOn w:val="a"/>
    <w:semiHidden/>
    <w:pPr>
      <w:ind w:left="1134" w:hanging="1134"/>
    </w:pPr>
    <w:rPr>
      <w:sz w:val="24"/>
    </w:rPr>
  </w:style>
  <w:style w:type="paragraph" w:customStyle="1" w:styleId="afff2">
    <w:name w:val="ÌàðêèðîâàííûéÏåðâ"/>
    <w:basedOn w:val="af6"/>
    <w:next w:val="af6"/>
    <w:pPr>
      <w:spacing w:after="120" w:line="280" w:lineRule="exact"/>
      <w:ind w:left="1440" w:right="0"/>
    </w:pPr>
  </w:style>
  <w:style w:type="paragraph" w:customStyle="1" w:styleId="afff3">
    <w:name w:val="ÌàðêèðîâàííûéÏîñë"/>
    <w:basedOn w:val="af6"/>
    <w:next w:val="a5"/>
    <w:pPr>
      <w:spacing w:after="240" w:line="280" w:lineRule="exact"/>
      <w:ind w:left="1440" w:right="0"/>
    </w:pPr>
  </w:style>
  <w:style w:type="paragraph" w:customStyle="1" w:styleId="afff4">
    <w:name w:val="ÍóìåðîâàííûéÏåðâ"/>
    <w:basedOn w:val="af7"/>
    <w:next w:val="af7"/>
    <w:pPr>
      <w:spacing w:after="120" w:line="280" w:lineRule="exact"/>
      <w:ind w:left="1440" w:right="0"/>
    </w:pPr>
  </w:style>
  <w:style w:type="paragraph" w:customStyle="1" w:styleId="afff5">
    <w:name w:val="ÍóìåðîâàííûéÏîñë"/>
    <w:basedOn w:val="af7"/>
    <w:next w:val="a5"/>
    <w:pPr>
      <w:spacing w:after="240" w:line="280" w:lineRule="exact"/>
      <w:ind w:left="1440" w:right="0"/>
    </w:pPr>
  </w:style>
  <w:style w:type="paragraph" w:customStyle="1" w:styleId="14">
    <w:name w:val="Дата1"/>
    <w:basedOn w:val="a5"/>
    <w:pPr>
      <w:keepNext/>
      <w:framePr w:w="4608" w:vSpace="58" w:wrap="auto" w:vAnchor="text" w:hAnchor="margin" w:xAlign="right" w:y="116"/>
      <w:ind w:left="0"/>
      <w:jc w:val="right"/>
    </w:pPr>
    <w:rPr>
      <w:i/>
    </w:rPr>
  </w:style>
  <w:style w:type="paragraph" w:customStyle="1" w:styleId="61">
    <w:name w:val="óêàçàòåëü 6"/>
    <w:basedOn w:val="a"/>
    <w:next w:val="a"/>
    <w:pPr>
      <w:tabs>
        <w:tab w:val="right" w:leader="dot" w:pos="7230"/>
      </w:tabs>
      <w:ind w:left="1320" w:hanging="220"/>
    </w:pPr>
  </w:style>
  <w:style w:type="paragraph" w:customStyle="1" w:styleId="71">
    <w:name w:val="óêàçàòåëü 7"/>
    <w:basedOn w:val="a"/>
    <w:next w:val="a"/>
    <w:pPr>
      <w:tabs>
        <w:tab w:val="right" w:leader="dot" w:pos="7230"/>
      </w:tabs>
      <w:ind w:left="1540" w:hanging="220"/>
    </w:pPr>
  </w:style>
  <w:style w:type="paragraph" w:customStyle="1" w:styleId="81">
    <w:name w:val="óêàçàòåëü 8"/>
    <w:basedOn w:val="a"/>
    <w:next w:val="a"/>
    <w:pPr>
      <w:tabs>
        <w:tab w:val="right" w:leader="dot" w:pos="7230"/>
      </w:tabs>
      <w:ind w:left="1760" w:hanging="220"/>
    </w:pPr>
  </w:style>
  <w:style w:type="paragraph" w:customStyle="1" w:styleId="90">
    <w:name w:val="óêàçàòåëü 9"/>
    <w:basedOn w:val="a"/>
    <w:next w:val="a"/>
    <w:pPr>
      <w:tabs>
        <w:tab w:val="right" w:leader="dot" w:pos="7230"/>
      </w:tabs>
      <w:ind w:left="1980" w:hanging="220"/>
    </w:pPr>
  </w:style>
  <w:style w:type="paragraph" w:customStyle="1" w:styleId="62">
    <w:name w:val="îãëàâëåíèå 6"/>
    <w:basedOn w:val="a"/>
    <w:next w:val="a"/>
    <w:pPr>
      <w:tabs>
        <w:tab w:val="right" w:leader="dot" w:pos="7230"/>
      </w:tabs>
      <w:ind w:left="1100"/>
    </w:pPr>
  </w:style>
  <w:style w:type="paragraph" w:customStyle="1" w:styleId="72">
    <w:name w:val="îãëàâëåíèå 7"/>
    <w:basedOn w:val="a"/>
    <w:next w:val="a"/>
    <w:pPr>
      <w:tabs>
        <w:tab w:val="right" w:leader="dot" w:pos="7230"/>
      </w:tabs>
      <w:ind w:left="1320"/>
    </w:pPr>
  </w:style>
  <w:style w:type="paragraph" w:customStyle="1" w:styleId="82">
    <w:name w:val="îãëàâëåíèå 8"/>
    <w:basedOn w:val="a"/>
    <w:next w:val="a"/>
    <w:pPr>
      <w:tabs>
        <w:tab w:val="right" w:leader="dot" w:pos="7230"/>
      </w:tabs>
      <w:ind w:left="1540"/>
    </w:pPr>
  </w:style>
  <w:style w:type="paragraph" w:customStyle="1" w:styleId="91">
    <w:name w:val="îãëàâëåíèå 9"/>
    <w:basedOn w:val="a"/>
    <w:next w:val="a"/>
    <w:pPr>
      <w:tabs>
        <w:tab w:val="right" w:leader="dot" w:pos="7230"/>
      </w:tabs>
      <w:ind w:left="1760"/>
    </w:pPr>
  </w:style>
  <w:style w:type="paragraph" w:customStyle="1" w:styleId="afff6">
    <w:name w:val="Âíèìàíèå"/>
    <w:basedOn w:val="a5"/>
    <w:pPr>
      <w:spacing w:before="120" w:after="60" w:line="280" w:lineRule="exact"/>
      <w:ind w:left="0"/>
    </w:pPr>
    <w:rPr>
      <w:i/>
    </w:rPr>
  </w:style>
  <w:style w:type="paragraph" w:customStyle="1" w:styleId="afff7">
    <w:name w:val="Òåìà"/>
    <w:basedOn w:val="a5"/>
    <w:next w:val="a5"/>
    <w:pPr>
      <w:spacing w:before="120" w:line="280" w:lineRule="exact"/>
      <w:ind w:left="720"/>
    </w:pPr>
    <w:rPr>
      <w:b/>
      <w:i/>
    </w:rPr>
  </w:style>
  <w:style w:type="paragraph" w:customStyle="1" w:styleId="afff8">
    <w:name w:val="ÖèòàòàÏåðâ"/>
    <w:basedOn w:val="11"/>
    <w:next w:val="11"/>
    <w:pPr>
      <w:pBdr>
        <w:left w:val="none" w:sz="0" w:space="0" w:color="auto"/>
        <w:bottom w:val="none" w:sz="0" w:space="0" w:color="auto"/>
      </w:pBdr>
      <w:spacing w:before="60" w:line="280" w:lineRule="exact"/>
      <w:ind w:left="1080"/>
    </w:pPr>
  </w:style>
  <w:style w:type="paragraph" w:customStyle="1" w:styleId="afff9">
    <w:name w:val="ÖèòàòàÏîñë"/>
    <w:basedOn w:val="11"/>
    <w:next w:val="a5"/>
    <w:pPr>
      <w:pBdr>
        <w:left w:val="none" w:sz="0" w:space="0" w:color="auto"/>
        <w:bottom w:val="none" w:sz="0" w:space="0" w:color="auto"/>
      </w:pBdr>
      <w:spacing w:after="240" w:line="280" w:lineRule="exact"/>
      <w:ind w:left="1080"/>
    </w:pPr>
  </w:style>
  <w:style w:type="paragraph" w:customStyle="1" w:styleId="afffa">
    <w:name w:val="ÑïèñîêÏåðâ"/>
    <w:basedOn w:val="af5"/>
    <w:next w:val="af5"/>
    <w:pPr>
      <w:tabs>
        <w:tab w:val="left" w:pos="1440"/>
      </w:tabs>
      <w:spacing w:line="280" w:lineRule="exact"/>
    </w:pPr>
  </w:style>
  <w:style w:type="paragraph" w:customStyle="1" w:styleId="afffb">
    <w:name w:val="ÑïèñîêÏîñë"/>
    <w:basedOn w:val="af5"/>
    <w:next w:val="a5"/>
    <w:pPr>
      <w:tabs>
        <w:tab w:val="left" w:pos="1440"/>
      </w:tabs>
      <w:spacing w:after="240" w:line="280" w:lineRule="exact"/>
    </w:pPr>
  </w:style>
  <w:style w:type="paragraph" w:customStyle="1" w:styleId="afffc">
    <w:name w:val="Çàãîëîâîê òàáëèöû"/>
    <w:basedOn w:val="a"/>
    <w:pPr>
      <w:spacing w:before="20" w:after="20"/>
      <w:jc w:val="center"/>
    </w:pPr>
    <w:rPr>
      <w:b/>
      <w:sz w:val="16"/>
    </w:rPr>
  </w:style>
  <w:style w:type="paragraph" w:customStyle="1" w:styleId="afffd">
    <w:name w:val="Òåêñò òàáëèöû"/>
    <w:basedOn w:val="a"/>
    <w:pPr>
      <w:spacing w:before="40" w:line="200" w:lineRule="exact"/>
      <w:jc w:val="center"/>
    </w:pPr>
    <w:rPr>
      <w:sz w:val="16"/>
    </w:rPr>
  </w:style>
  <w:style w:type="character" w:customStyle="1" w:styleId="afffe">
    <w:name w:val="Ìåíþ"/>
    <w:basedOn w:val="a3"/>
    <w:rPr>
      <w:rFonts w:ascii="Arial" w:hAnsi="Arial"/>
      <w:spacing w:val="-6"/>
      <w:sz w:val="18"/>
    </w:rPr>
  </w:style>
  <w:style w:type="paragraph" w:customStyle="1" w:styleId="affff">
    <w:name w:val="Ïðèìåð"/>
    <w:pPr>
      <w:keepLines/>
      <w:framePr w:w="8640" w:h="1440" w:wrap="notBeside" w:vAnchor="page" w:hAnchor="margin" w:xAlign="center" w:y="889"/>
      <w:spacing w:after="40" w:line="240" w:lineRule="atLeast"/>
      <w:jc w:val="center"/>
    </w:pPr>
    <w:rPr>
      <w:rFonts w:ascii="Arial" w:hAnsi="Arial"/>
      <w:caps/>
      <w:spacing w:val="75"/>
      <w:kern w:val="18"/>
      <w:sz w:val="22"/>
    </w:rPr>
  </w:style>
  <w:style w:type="paragraph" w:customStyle="1" w:styleId="affff0">
    <w:name w:val="ÎãëàâëåíèåÎñí"/>
    <w:basedOn w:val="a"/>
    <w:pPr>
      <w:tabs>
        <w:tab w:val="right" w:leader="dot" w:pos="6480"/>
      </w:tabs>
      <w:spacing w:after="220" w:line="220" w:lineRule="atLeast"/>
    </w:pPr>
  </w:style>
  <w:style w:type="paragraph" w:customStyle="1" w:styleId="23">
    <w:name w:val="Çàãîëîâîê îáëîæêè 2"/>
    <w:basedOn w:val="afa"/>
    <w:next w:val="a5"/>
    <w:pPr>
      <w:pBdr>
        <w:top w:val="single" w:sz="6" w:space="12" w:color="808080"/>
      </w:pBdr>
      <w:spacing w:after="0" w:line="440" w:lineRule="atLeast"/>
    </w:pPr>
    <w:rPr>
      <w:caps w:val="0"/>
      <w:smallCaps/>
      <w:spacing w:val="30"/>
      <w:sz w:val="44"/>
    </w:rPr>
  </w:style>
  <w:style w:type="paragraph" w:customStyle="1" w:styleId="28">
    <w:name w:val="Çàãîëîâîê ãëàâû 2"/>
    <w:basedOn w:val="aff6"/>
  </w:style>
  <w:style w:type="character" w:styleId="affff1">
    <w:name w:val="endnote reference"/>
    <w:basedOn w:val="a3"/>
    <w:semiHidden/>
    <w:rPr>
      <w:vertAlign w:val="superscript"/>
    </w:rPr>
  </w:style>
  <w:style w:type="paragraph" w:styleId="affff2">
    <w:name w:val="endnote text"/>
    <w:basedOn w:val="a"/>
    <w:semiHidden/>
    <w:rPr>
      <w:sz w:val="20"/>
    </w:rPr>
  </w:style>
  <w:style w:type="paragraph" w:customStyle="1" w:styleId="affff3">
    <w:name w:val="ñïèñîê èëëþñòðàöèé"/>
    <w:basedOn w:val="a"/>
    <w:next w:val="a"/>
    <w:pPr>
      <w:tabs>
        <w:tab w:val="right" w:leader="dot" w:pos="7230"/>
      </w:tabs>
      <w:ind w:left="440" w:hanging="440"/>
    </w:pPr>
  </w:style>
  <w:style w:type="paragraph" w:customStyle="1" w:styleId="210">
    <w:name w:val="Основной текст 21"/>
    <w:basedOn w:val="a5"/>
    <w:pPr>
      <w:ind w:left="-720"/>
    </w:pPr>
  </w:style>
  <w:style w:type="paragraph" w:styleId="54">
    <w:name w:val="List Number 5"/>
    <w:basedOn w:val="af7"/>
    <w:semiHidden/>
    <w:pPr>
      <w:ind w:left="1080"/>
    </w:pPr>
  </w:style>
  <w:style w:type="paragraph" w:styleId="44">
    <w:name w:val="List Number 4"/>
    <w:basedOn w:val="af7"/>
    <w:semiHidden/>
    <w:pPr>
      <w:ind w:left="720"/>
    </w:pPr>
  </w:style>
  <w:style w:type="paragraph" w:styleId="34">
    <w:name w:val="List Number 3"/>
    <w:basedOn w:val="af7"/>
    <w:semiHidden/>
    <w:pPr>
      <w:ind w:left="360"/>
    </w:pPr>
  </w:style>
  <w:style w:type="paragraph" w:styleId="55">
    <w:name w:val="List Bullet 5"/>
    <w:basedOn w:val="af6"/>
    <w:semiHidden/>
    <w:pPr>
      <w:ind w:left="1181" w:hanging="360"/>
    </w:pPr>
  </w:style>
  <w:style w:type="paragraph" w:styleId="45">
    <w:name w:val="List Bullet 4"/>
    <w:basedOn w:val="af6"/>
    <w:semiHidden/>
    <w:pPr>
      <w:ind w:left="821" w:hanging="360"/>
    </w:pPr>
  </w:style>
  <w:style w:type="paragraph" w:styleId="35">
    <w:name w:val="List Bullet 3"/>
    <w:basedOn w:val="af6"/>
    <w:semiHidden/>
    <w:pPr>
      <w:ind w:left="461" w:hanging="360"/>
    </w:pPr>
  </w:style>
  <w:style w:type="paragraph" w:styleId="29">
    <w:name w:val="List Bullet 2"/>
    <w:basedOn w:val="af6"/>
    <w:semiHidden/>
    <w:pPr>
      <w:ind w:left="101" w:hanging="360"/>
    </w:pPr>
  </w:style>
  <w:style w:type="paragraph" w:styleId="2a">
    <w:name w:val="List Number 2"/>
    <w:basedOn w:val="af7"/>
    <w:semiHidden/>
    <w:pPr>
      <w:ind w:left="0"/>
    </w:pPr>
  </w:style>
  <w:style w:type="paragraph" w:styleId="affff4">
    <w:name w:val="List Continue"/>
    <w:basedOn w:val="af5"/>
    <w:semiHidden/>
    <w:pPr>
      <w:tabs>
        <w:tab w:val="clear" w:pos="-360"/>
      </w:tabs>
      <w:ind w:firstLine="0"/>
    </w:pPr>
  </w:style>
  <w:style w:type="paragraph" w:styleId="2b">
    <w:name w:val="List Continue 2"/>
    <w:basedOn w:val="affff4"/>
    <w:semiHidden/>
    <w:pPr>
      <w:ind w:left="0"/>
    </w:pPr>
  </w:style>
  <w:style w:type="paragraph" w:styleId="36">
    <w:name w:val="List Continue 3"/>
    <w:basedOn w:val="affff4"/>
    <w:semiHidden/>
    <w:pPr>
      <w:ind w:left="360"/>
    </w:pPr>
  </w:style>
  <w:style w:type="paragraph" w:styleId="46">
    <w:name w:val="List Continue 4"/>
    <w:basedOn w:val="affff4"/>
    <w:semiHidden/>
    <w:pPr>
      <w:ind w:left="720"/>
    </w:pPr>
  </w:style>
  <w:style w:type="paragraph" w:styleId="56">
    <w:name w:val="List Continue 5"/>
    <w:basedOn w:val="affff4"/>
    <w:semiHidden/>
    <w:pPr>
      <w:ind w:left="1080"/>
    </w:pPr>
  </w:style>
  <w:style w:type="paragraph" w:customStyle="1" w:styleId="affff5">
    <w:name w:val="Îáû÷íûé òåêñò ñ îòñòóïîì"/>
    <w:basedOn w:val="a"/>
    <w:pPr>
      <w:ind w:left="708"/>
    </w:pPr>
  </w:style>
  <w:style w:type="paragraph" w:customStyle="1" w:styleId="affff6">
    <w:name w:val="çàãîëîâîê ÒÑ"/>
    <w:basedOn w:val="a"/>
    <w:next w:val="a"/>
    <w:pPr>
      <w:spacing w:before="120"/>
    </w:pPr>
    <w:rPr>
      <w:b/>
      <w:sz w:val="24"/>
    </w:rPr>
  </w:style>
  <w:style w:type="paragraph" w:customStyle="1" w:styleId="ac">
    <w:name w:val="Âåðõí.êîëîíòèòóë áàçîâûé"/>
    <w:basedOn w:val="a"/>
    <w:pPr>
      <w:pBdr>
        <w:bottom w:val="single" w:sz="6" w:space="4" w:color="auto"/>
      </w:pBdr>
      <w:tabs>
        <w:tab w:val="center" w:pos="2430"/>
        <w:tab w:val="right" w:pos="6480"/>
      </w:tabs>
      <w:ind w:left="-1800" w:right="1080"/>
    </w:pPr>
    <w:rPr>
      <w:b/>
      <w:caps/>
      <w:spacing w:val="20"/>
      <w:sz w:val="18"/>
    </w:rPr>
  </w:style>
  <w:style w:type="paragraph" w:customStyle="1" w:styleId="affff7">
    <w:name w:val="Ìåòêà äîêóìåíòà"/>
    <w:basedOn w:val="affff8"/>
    <w:pPr>
      <w:spacing w:after="120" w:line="240" w:lineRule="atLeast"/>
      <w:jc w:val="center"/>
    </w:pPr>
    <w:rPr>
      <w:b w:val="0"/>
      <w:caps/>
      <w:sz w:val="32"/>
    </w:rPr>
  </w:style>
  <w:style w:type="paragraph" w:customStyle="1" w:styleId="affff9">
    <w:name w:val="àäðåñ"/>
    <w:basedOn w:val="a5"/>
    <w:pPr>
      <w:keepLines/>
      <w:spacing w:after="0"/>
      <w:ind w:left="-1800"/>
      <w:jc w:val="center"/>
    </w:pPr>
    <w:rPr>
      <w:i/>
    </w:rPr>
  </w:style>
  <w:style w:type="paragraph" w:customStyle="1" w:styleId="affffa">
    <w:name w:val="Íàçâàíèå îðãàíèçàöèè"/>
    <w:basedOn w:val="a5"/>
    <w:pPr>
      <w:keepNext/>
      <w:spacing w:before="120" w:after="0" w:line="280" w:lineRule="exact"/>
      <w:ind w:left="-1800"/>
      <w:jc w:val="left"/>
    </w:pPr>
    <w:rPr>
      <w:b/>
    </w:rPr>
  </w:style>
  <w:style w:type="paragraph" w:customStyle="1" w:styleId="affffb">
    <w:name w:val="Èìÿ"/>
    <w:basedOn w:val="a5"/>
    <w:pPr>
      <w:spacing w:before="120" w:after="0"/>
      <w:ind w:left="-1800"/>
      <w:jc w:val="center"/>
    </w:pPr>
    <w:rPr>
      <w:b/>
      <w:i/>
      <w:sz w:val="24"/>
    </w:rPr>
  </w:style>
  <w:style w:type="paragraph" w:customStyle="1" w:styleId="affffc">
    <w:name w:val="Öåëü"/>
    <w:basedOn w:val="a5"/>
    <w:pPr>
      <w:pBdr>
        <w:top w:val="single" w:sz="6" w:space="6" w:color="auto"/>
        <w:between w:val="single" w:sz="6" w:space="6" w:color="auto"/>
      </w:pBdr>
      <w:spacing w:before="240" w:line="280" w:lineRule="exact"/>
      <w:ind w:left="-1800"/>
    </w:pPr>
  </w:style>
  <w:style w:type="paragraph" w:customStyle="1" w:styleId="affffd">
    <w:name w:val="Ãîðîä/Îáëàñòü"/>
    <w:basedOn w:val="a5"/>
    <w:pPr>
      <w:keepNext/>
      <w:spacing w:after="0"/>
      <w:ind w:left="-1800"/>
      <w:jc w:val="left"/>
    </w:pPr>
  </w:style>
  <w:style w:type="paragraph" w:customStyle="1" w:styleId="affffe">
    <w:name w:val="Çàâåäåíèå"/>
    <w:basedOn w:val="a5"/>
    <w:pPr>
      <w:keepNext/>
      <w:spacing w:before="120" w:after="0" w:line="260" w:lineRule="exact"/>
      <w:ind w:left="-1800"/>
      <w:jc w:val="left"/>
    </w:pPr>
    <w:rPr>
      <w:b/>
    </w:rPr>
  </w:style>
  <w:style w:type="paragraph" w:customStyle="1" w:styleId="afffff">
    <w:name w:val="Äîñòèæåíèÿ"/>
    <w:basedOn w:val="a5"/>
    <w:pPr>
      <w:jc w:val="left"/>
    </w:pPr>
    <w:rPr>
      <w:smallCaps/>
      <w:spacing w:val="20"/>
      <w:sz w:val="20"/>
    </w:rPr>
  </w:style>
  <w:style w:type="character" w:customStyle="1" w:styleId="afffff0">
    <w:name w:val="Ïîëóæèðíûé êóðñèâ"/>
    <w:rPr>
      <w:b/>
      <w:i/>
    </w:rPr>
  </w:style>
  <w:style w:type="paragraph" w:customStyle="1" w:styleId="15">
    <w:name w:val="àäðåñ1"/>
    <w:basedOn w:val="a"/>
    <w:pPr>
      <w:framePr w:w="7920" w:h="1980" w:hRule="exact" w:hSpace="141" w:wrap="auto" w:hAnchor="page" w:xAlign="center" w:yAlign="bottom"/>
      <w:ind w:left="2880"/>
    </w:pPr>
    <w:rPr>
      <w:sz w:val="24"/>
    </w:rPr>
  </w:style>
  <w:style w:type="character" w:customStyle="1" w:styleId="afffff1">
    <w:name w:val="Äîëæíîñòü"/>
    <w:rPr>
      <w:smallCaps/>
      <w:spacing w:val="20"/>
      <w:sz w:val="20"/>
    </w:rPr>
  </w:style>
  <w:style w:type="paragraph" w:customStyle="1" w:styleId="afffff2">
    <w:name w:val="Ñïèñîê áþë. ïåðâûé"/>
    <w:basedOn w:val="af6"/>
    <w:next w:val="af6"/>
    <w:pPr>
      <w:spacing w:before="120"/>
    </w:pPr>
  </w:style>
  <w:style w:type="paragraph" w:customStyle="1" w:styleId="afffff3">
    <w:name w:val="Ñïèñîê áþë. ïîñëåäíèé"/>
    <w:basedOn w:val="af6"/>
    <w:next w:val="a5"/>
    <w:pPr>
      <w:spacing w:after="120"/>
    </w:pPr>
  </w:style>
  <w:style w:type="paragraph" w:customStyle="1" w:styleId="afffff4">
    <w:name w:val="Ñïèñîê íóì. ïåðâûé"/>
    <w:basedOn w:val="af7"/>
    <w:next w:val="af7"/>
    <w:pPr>
      <w:spacing w:before="120"/>
    </w:pPr>
  </w:style>
  <w:style w:type="paragraph" w:customStyle="1" w:styleId="afffff5">
    <w:name w:val="Ñïèñîê íóì. ïîñëåäíèé"/>
    <w:basedOn w:val="af7"/>
    <w:next w:val="a5"/>
    <w:pPr>
      <w:spacing w:after="120"/>
    </w:pPr>
  </w:style>
  <w:style w:type="paragraph" w:customStyle="1" w:styleId="afffff6">
    <w:name w:val="Ïîäçàãîëîâîê ðàçäåëà"/>
    <w:basedOn w:val="afffff7"/>
    <w:pPr>
      <w:pBdr>
        <w:top w:val="none" w:sz="0" w:space="0" w:color="auto"/>
      </w:pBdr>
      <w:jc w:val="left"/>
    </w:pPr>
    <w:rPr>
      <w:caps/>
      <w:smallCaps w:val="0"/>
      <w:spacing w:val="0"/>
      <w:sz w:val="18"/>
    </w:rPr>
  </w:style>
  <w:style w:type="paragraph" w:customStyle="1" w:styleId="affa">
    <w:name w:val="Áàçîâàÿ ñíîñêà"/>
    <w:basedOn w:val="a"/>
    <w:pPr>
      <w:spacing w:line="220" w:lineRule="exact"/>
    </w:pPr>
    <w:rPr>
      <w:sz w:val="18"/>
    </w:rPr>
  </w:style>
  <w:style w:type="paragraph" w:customStyle="1" w:styleId="afffff8">
    <w:name w:val="Ñïèñîê ïåðâûé"/>
    <w:basedOn w:val="af5"/>
    <w:next w:val="af5"/>
    <w:pPr>
      <w:spacing w:before="120"/>
    </w:pPr>
  </w:style>
  <w:style w:type="paragraph" w:customStyle="1" w:styleId="afffff9">
    <w:name w:val="Ñïèñîê ïîñëåäíèé"/>
    <w:basedOn w:val="af5"/>
    <w:next w:val="a5"/>
    <w:pPr>
      <w:spacing w:after="120"/>
    </w:pPr>
  </w:style>
  <w:style w:type="paragraph" w:customStyle="1" w:styleId="afffffa">
    <w:name w:val="Èëëþñòðàöèÿ"/>
    <w:basedOn w:val="a5"/>
  </w:style>
  <w:style w:type="character" w:customStyle="1" w:styleId="Supercript">
    <w:name w:val="Supercript"/>
    <w:rPr>
      <w:vertAlign w:val="superscript"/>
    </w:rPr>
  </w:style>
  <w:style w:type="character" w:customStyle="1" w:styleId="afffffb">
    <w:name w:val="Êóðñèâ"/>
    <w:rPr>
      <w:rFonts w:ascii="Arial" w:hAnsi="Arial"/>
      <w:i/>
    </w:rPr>
  </w:style>
  <w:style w:type="paragraph" w:customStyle="1" w:styleId="affff8">
    <w:name w:val="Áàçîâûé çàãîëîâîê"/>
    <w:basedOn w:val="a"/>
    <w:pPr>
      <w:keepNext/>
      <w:keepLines/>
      <w:ind w:left="-1800" w:right="1080"/>
    </w:pPr>
    <w:rPr>
      <w:b/>
    </w:rPr>
  </w:style>
  <w:style w:type="paragraph" w:customStyle="1" w:styleId="afffff7">
    <w:name w:val="Çàãîëîâîê ðàçäåëà"/>
    <w:basedOn w:val="affff8"/>
    <w:pPr>
      <w:pBdr>
        <w:top w:val="single" w:sz="6" w:space="6" w:color="auto"/>
      </w:pBdr>
      <w:spacing w:before="120" w:after="120" w:line="260" w:lineRule="exact"/>
      <w:jc w:val="center"/>
    </w:pPr>
    <w:rPr>
      <w:b w:val="0"/>
      <w:smallCaps/>
      <w:spacing w:val="120"/>
      <w:sz w:val="24"/>
    </w:rPr>
  </w:style>
  <w:style w:type="paragraph" w:customStyle="1" w:styleId="afffffc">
    <w:name w:val="Ëè÷íûå ñâåäåíèÿ"/>
    <w:basedOn w:val="a5"/>
    <w:rPr>
      <w:i/>
    </w:rPr>
  </w:style>
  <w:style w:type="paragraph" w:customStyle="1" w:styleId="afffffd">
    <w:name w:val="óêàçàòåëü"/>
    <w:basedOn w:val="a"/>
    <w:next w:val="12"/>
  </w:style>
  <w:style w:type="paragraph" w:customStyle="1" w:styleId="afffffe">
    <w:name w:val="îáðàòíûé àäðåñ"/>
    <w:basedOn w:val="a"/>
    <w:rPr>
      <w:sz w:val="20"/>
    </w:rPr>
  </w:style>
  <w:style w:type="paragraph" w:styleId="affffff">
    <w:name w:val="Closing"/>
    <w:basedOn w:val="a"/>
    <w:semiHidden/>
    <w:pPr>
      <w:ind w:left="4252"/>
    </w:pPr>
  </w:style>
  <w:style w:type="paragraph" w:styleId="affffff0">
    <w:name w:val="Signature"/>
    <w:basedOn w:val="a"/>
    <w:semiHidden/>
    <w:pPr>
      <w:ind w:left="4252"/>
    </w:pPr>
  </w:style>
  <w:style w:type="character" w:customStyle="1" w:styleId="affffff1">
    <w:name w:val="Ðàáîòà"/>
    <w:rPr>
      <w:i/>
    </w:rPr>
  </w:style>
  <w:style w:type="paragraph" w:styleId="affffff2">
    <w:name w:val="Block Text"/>
    <w:basedOn w:val="a"/>
    <w:semiHidden/>
    <w:pPr>
      <w:numPr>
        <w:ilvl w:val="12"/>
      </w:numPr>
      <w:tabs>
        <w:tab w:val="left" w:pos="5103"/>
      </w:tabs>
      <w:ind w:left="227" w:right="113" w:firstLine="624"/>
      <w:jc w:val="both"/>
    </w:pPr>
    <w:rPr>
      <w:rFonts w:ascii="Arial Narrow" w:hAnsi="Arial Narrow"/>
      <w:color w:val="000000"/>
      <w:sz w:val="28"/>
    </w:rPr>
  </w:style>
  <w:style w:type="paragraph" w:styleId="2c">
    <w:name w:val="Body Text 2"/>
    <w:basedOn w:val="a"/>
    <w:semiHidden/>
    <w:pPr>
      <w:ind w:right="1136"/>
      <w:jc w:val="center"/>
    </w:pPr>
    <w:rPr>
      <w:rFonts w:ascii="Arial Narrow" w:hAnsi="Arial Narrow"/>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КУРСКИЙ ГОСУДАРСТВЕННЫЙ МЕДИЦИНСКИЙ         УНИВЕРСИТЕТ     </vt:lpstr>
    </vt:vector>
  </TitlesOfParts>
  <Company> </Company>
  <LinksUpToDate>false</LinksUpToDate>
  <CharactersWithSpaces>18622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КУРСКИЙ ГОСУДАРСТВЕННЫЙ МЕДИЦИНСКИЙ         УНИВЕРСИТЕТ     </dc:title>
  <dc:subject/>
  <dc:creator>Helena Tsch</dc:creator>
  <cp:keywords/>
  <cp:lastModifiedBy>admin</cp:lastModifiedBy>
  <cp:revision>2</cp:revision>
  <cp:lastPrinted>1999-04-29T20:35:00Z</cp:lastPrinted>
  <dcterms:created xsi:type="dcterms:W3CDTF">2014-04-07T11:19:00Z</dcterms:created>
  <dcterms:modified xsi:type="dcterms:W3CDTF">2014-04-07T11:19:00Z</dcterms:modified>
</cp:coreProperties>
</file>