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45C" w:rsidRPr="002F76AB" w:rsidRDefault="00ED545C" w:rsidP="002F76AB">
      <w:pPr>
        <w:pStyle w:val="a6"/>
        <w:ind w:firstLine="709"/>
        <w:jc w:val="both"/>
        <w:rPr>
          <w:b/>
          <w:bCs/>
          <w:color w:val="000000"/>
          <w:lang w:val="ru-RU"/>
        </w:rPr>
      </w:pPr>
      <w:r w:rsidRPr="002F76AB">
        <w:rPr>
          <w:b/>
          <w:bCs/>
          <w:color w:val="000000"/>
          <w:lang w:val="ru-RU"/>
        </w:rPr>
        <w:t>Содержание</w:t>
      </w:r>
    </w:p>
    <w:p w:rsidR="00ED545C" w:rsidRPr="002F76AB" w:rsidRDefault="00ED545C" w:rsidP="002F76AB">
      <w:pPr>
        <w:pStyle w:val="a6"/>
        <w:ind w:firstLine="709"/>
        <w:jc w:val="both"/>
        <w:rPr>
          <w:color w:val="000000"/>
          <w:lang w:val="ru-RU"/>
        </w:rPr>
      </w:pPr>
    </w:p>
    <w:p w:rsidR="00591124" w:rsidRPr="00591124" w:rsidRDefault="00591124" w:rsidP="002F76AB">
      <w:pPr>
        <w:pStyle w:val="3"/>
        <w:keepNext w:val="0"/>
        <w:tabs>
          <w:tab w:val="left" w:pos="8362"/>
        </w:tabs>
        <w:spacing w:line="360" w:lineRule="auto"/>
        <w:rPr>
          <w:color w:val="000000"/>
          <w:szCs w:val="28"/>
        </w:rPr>
      </w:pPr>
      <w:r w:rsidRPr="00591124">
        <w:rPr>
          <w:color w:val="000000"/>
          <w:szCs w:val="28"/>
        </w:rPr>
        <w:t>1. Направления и методы исследования потребителей</w:t>
      </w:r>
    </w:p>
    <w:p w:rsidR="00591124" w:rsidRPr="00591124" w:rsidRDefault="00591124" w:rsidP="002F76AB">
      <w:pPr>
        <w:tabs>
          <w:tab w:val="left" w:pos="8362"/>
        </w:tabs>
        <w:spacing w:line="360" w:lineRule="auto"/>
        <w:rPr>
          <w:color w:val="000000"/>
          <w:sz w:val="28"/>
          <w:szCs w:val="28"/>
        </w:rPr>
      </w:pPr>
      <w:r w:rsidRPr="00591124">
        <w:rPr>
          <w:color w:val="000000"/>
          <w:sz w:val="28"/>
          <w:szCs w:val="28"/>
        </w:rPr>
        <w:t>2. Моделирование поведения потребителей на рынке</w:t>
      </w:r>
    </w:p>
    <w:p w:rsidR="00591124" w:rsidRPr="00591124" w:rsidRDefault="00591124" w:rsidP="00591124">
      <w:pPr>
        <w:pStyle w:val="3"/>
        <w:keepNext w:val="0"/>
        <w:spacing w:line="360" w:lineRule="auto"/>
        <w:jc w:val="both"/>
        <w:rPr>
          <w:color w:val="000000"/>
          <w:szCs w:val="28"/>
        </w:rPr>
      </w:pPr>
      <w:r w:rsidRPr="00591124">
        <w:t>3. Анализ состояния и разработка направлений совершенствования маркетинговой деятельности на СООО «Белполимерпласт»</w:t>
      </w:r>
    </w:p>
    <w:p w:rsidR="00591124" w:rsidRPr="00591124" w:rsidRDefault="00591124" w:rsidP="002F76AB">
      <w:pPr>
        <w:pStyle w:val="3"/>
        <w:keepNext w:val="0"/>
        <w:tabs>
          <w:tab w:val="left" w:pos="8362"/>
        </w:tabs>
        <w:spacing w:line="360" w:lineRule="auto"/>
        <w:rPr>
          <w:color w:val="000000"/>
          <w:szCs w:val="28"/>
        </w:rPr>
      </w:pPr>
      <w:r w:rsidRPr="00591124">
        <w:rPr>
          <w:color w:val="000000"/>
          <w:szCs w:val="28"/>
        </w:rPr>
        <w:t>Список использованных источников</w:t>
      </w:r>
    </w:p>
    <w:p w:rsidR="00591124" w:rsidRPr="00591124" w:rsidRDefault="00591124" w:rsidP="002F76AB">
      <w:pPr>
        <w:pStyle w:val="3"/>
        <w:keepNext w:val="0"/>
        <w:tabs>
          <w:tab w:val="left" w:pos="8362"/>
        </w:tabs>
        <w:spacing w:line="360" w:lineRule="auto"/>
        <w:rPr>
          <w:color w:val="000000"/>
          <w:szCs w:val="28"/>
        </w:rPr>
      </w:pPr>
      <w:r w:rsidRPr="00591124">
        <w:rPr>
          <w:color w:val="000000"/>
          <w:szCs w:val="28"/>
        </w:rPr>
        <w:t>Приложение</w:t>
      </w:r>
    </w:p>
    <w:p w:rsidR="00ED545C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591124" w:rsidRPr="002F76AB" w:rsidRDefault="00591124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2F76AB">
      <w:pPr>
        <w:pStyle w:val="7"/>
        <w:keepNext w:val="0"/>
        <w:ind w:firstLine="709"/>
        <w:jc w:val="both"/>
        <w:rPr>
          <w:b/>
          <w:bCs/>
          <w:color w:val="000000"/>
        </w:rPr>
      </w:pPr>
      <w:r w:rsidRPr="002F76AB">
        <w:rPr>
          <w:color w:val="000000"/>
        </w:rPr>
        <w:br w:type="page"/>
      </w:r>
      <w:r w:rsidRPr="002F76AB">
        <w:rPr>
          <w:b/>
          <w:bCs/>
          <w:color w:val="000000"/>
        </w:rPr>
        <w:t>1. Направления и методы исследования потребителей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Направления и методы исследования потребителей продукции в значительной степени отличаются в зависимости от того, является ли рынок промышленным или потребительским.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Промышленный рынок представляет собой совокупность взаимоотношений между деятелями рынка (производители, посредники, потребители, банки, государственные органы, агенты, брокеры, </w:t>
      </w:r>
      <w:r w:rsidR="002F76AB">
        <w:rPr>
          <w:color w:val="000000"/>
          <w:sz w:val="28"/>
          <w:szCs w:val="22"/>
        </w:rPr>
        <w:t>и т.п.</w:t>
      </w:r>
      <w:r w:rsidRPr="002F76AB">
        <w:rPr>
          <w:color w:val="000000"/>
          <w:sz w:val="28"/>
          <w:szCs w:val="22"/>
        </w:rPr>
        <w:t xml:space="preserve">, фирмы, предлагающие услуги, </w:t>
      </w:r>
      <w:r w:rsidR="002F76AB">
        <w:rPr>
          <w:color w:val="000000"/>
          <w:sz w:val="28"/>
          <w:szCs w:val="22"/>
        </w:rPr>
        <w:t>и т.д.</w:t>
      </w:r>
      <w:r w:rsidRPr="002F76AB">
        <w:rPr>
          <w:color w:val="000000"/>
          <w:sz w:val="28"/>
          <w:szCs w:val="22"/>
        </w:rPr>
        <w:t>), осуществляемые в границах определенной территории в определенный момент времени.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В отличие от промышленных деятелей, розничный покупатель действует на рынке не с целью получения прибыли, а для удовлетворения своих личных потребностей. При этом чаще всего люди совершают покупки самостоятельно и выступают только в роли покупателей. В роли продавцов на потребительском рынке выступают компании.</w:t>
      </w:r>
    </w:p>
    <w:p w:rsidR="00ED545C" w:rsidRPr="002F76AB" w:rsidRDefault="00ED545C" w:rsidP="002F76AB">
      <w:pPr>
        <w:pStyle w:val="33"/>
        <w:ind w:right="0" w:firstLine="709"/>
        <w:rPr>
          <w:color w:val="000000"/>
        </w:rPr>
      </w:pPr>
      <w:r w:rsidRPr="002F76AB">
        <w:rPr>
          <w:color w:val="000000"/>
          <w:szCs w:val="22"/>
        </w:rPr>
        <w:t xml:space="preserve">Таким образом, наиболее важное отличие промышленного рынка от потребительского в том, что на промышленном рынке действуют компании и организации, которые не являются только продавцами или только покупателями. Деятели промышленного рынка в разных сделках выступают в разном качестве </w:t>
      </w:r>
      <w:r w:rsidR="002F76AB">
        <w:rPr>
          <w:color w:val="000000"/>
          <w:szCs w:val="22"/>
        </w:rPr>
        <w:t>–</w:t>
      </w:r>
      <w:r w:rsidR="002F76AB" w:rsidRPr="002F76AB">
        <w:rPr>
          <w:color w:val="000000"/>
          <w:szCs w:val="22"/>
        </w:rPr>
        <w:t xml:space="preserve"> </w:t>
      </w:r>
      <w:r w:rsidRPr="002F76AB">
        <w:rPr>
          <w:color w:val="000000"/>
          <w:szCs w:val="22"/>
        </w:rPr>
        <w:t>могут быть и продавцами, и покупателями, и партнерами.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Из-за постоянной функциональной зависимости в товарах, запасных частях, других материальных ресурсах и обслуживании деятели промышленного рынка находятся в комплексной взаимозависимости друг от друга, что значительно сужает возможности выбора и перемены поставщика. Вследствие этого промышленные покупатели несвободны в выборе партнера. Особенно сильно эта зависимость проявляется на сырьевых рынках, добыча ресурсов на которых ограничена. Конечно, также ярко такая зависимость проявляется на монопольных рынках.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Стратегия промышленного маркетинга предполагает сосредоточение на отношениях с каждым отдельным покупателем, а значит разработку и реализацию отдельных маркетинговых стратегий для каждого конкретного клиента, включающих основные составляющие маркетинговой деятельности: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товарная (ассортиментная) политика;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сбытовая и сервисная политика;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ценовая политика;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 xml:space="preserve">стратегия коммуникаций. [1, </w:t>
      </w:r>
      <w:r w:rsidRPr="002F76AB">
        <w:rPr>
          <w:color w:val="000000"/>
          <w:sz w:val="28"/>
          <w:szCs w:val="22"/>
        </w:rPr>
        <w:t>с.</w:t>
      </w:r>
      <w:r>
        <w:rPr>
          <w:color w:val="000000"/>
          <w:sz w:val="28"/>
          <w:szCs w:val="22"/>
        </w:rPr>
        <w:t> </w:t>
      </w:r>
      <w:r w:rsidRPr="002F76AB">
        <w:rPr>
          <w:color w:val="000000"/>
          <w:sz w:val="28"/>
          <w:szCs w:val="22"/>
        </w:rPr>
        <w:t>1</w:t>
      </w:r>
      <w:r w:rsidR="00ED545C" w:rsidRPr="002F76AB">
        <w:rPr>
          <w:color w:val="000000"/>
          <w:sz w:val="28"/>
          <w:szCs w:val="22"/>
        </w:rPr>
        <w:t>26].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Проводимое анкетирование позволило выделить 17 свойств, влияющих на принятие решения о выборе поставщика при закупке товаров промышленного назначения: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общая репутация поставщика;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условия платежа;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способность адаптироваться к потребностям заказчика;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прежние связи в аналогичных ситуациях;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предлагаемые технические услуги;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доверие к продавцам;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удобство заказа;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надежность продукта;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цена;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техническая спецификация;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простота действия или использования;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предпочтения основного пользователя продукта;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обучение, предлагаемое поставщиком;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продолжительность необходимой подготовки;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соблюдение сроков поставки;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простота содержания, ухода;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послепродажное обслуживание.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В тех редких изданиях, которые посвящены проблеме конкуренции, в лучшем случае говорится лишь о потребителях как об одной из сторон рыночного механизма без изучения такой важнейшей составляющей поведения покупателя как потребительское поведение. [1., </w:t>
      </w:r>
      <w:r w:rsidR="002F76AB" w:rsidRPr="002F76AB">
        <w:rPr>
          <w:color w:val="000000"/>
          <w:sz w:val="28"/>
          <w:szCs w:val="22"/>
        </w:rPr>
        <w:t>с.</w:t>
      </w:r>
      <w:r w:rsidR="002F76AB">
        <w:rPr>
          <w:color w:val="000000"/>
          <w:sz w:val="28"/>
          <w:szCs w:val="22"/>
        </w:rPr>
        <w:t> </w:t>
      </w:r>
      <w:r w:rsidR="002F76AB" w:rsidRPr="002F76AB">
        <w:rPr>
          <w:color w:val="000000"/>
          <w:sz w:val="28"/>
          <w:szCs w:val="22"/>
        </w:rPr>
        <w:t>9</w:t>
      </w:r>
      <w:r w:rsidRPr="002F76AB">
        <w:rPr>
          <w:color w:val="000000"/>
          <w:sz w:val="28"/>
          <w:szCs w:val="22"/>
        </w:rPr>
        <w:t>5].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В экономической теории рассматривается несколько видов конкуренции, при анализе которых, опять-таки, исследуются только поставщики товара на рынок и их поведение, но никак не изучаются свойства потребителей и влияние этих свойств на конкуренцию и конкурентоспособность товаров. Единственный шаг в этом направлении экономисты, занимающиеся изучением конкуренции и конкурентоспособности, сделали, введя понятие дифференциация продукта. Таким образом, учитывается то обстоятельство, что различие в свойствах товара ведет к различной реакции на товар со стороны потребителя. В тех же случаях, когда существует возможность дифференциации, объем сбыта зависит, напротив, от того, насколько удачным является отличие данного товара от других и насколько оно способно заинтересовать особую группу покупателей. Однако дальше самой констатации того факта, что товары с различными (дифференцированными) свойствами могут различным образом конкурировать друг с другом на рынке, ученые не идут.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2"/>
        </w:rPr>
        <w:t xml:space="preserve">Экономическая практика, однако, уже давно показала, что потребители на рынке не выступают единым целым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они по-разному реагируют даже на один и тот же товар с одними и теми же свойствами и это свойство необходимо учитывать в теоретических разработках, посвященных конкурентоспособности. Именно это обстоятельство учитывается маркетологами при сегментировании рынка и позиционировании товара. Значит, для того, чтобы определить конкурентоспособность товара, мало просто сравнить его свойства со свойствами конкурентов. Необходимо изучить поведение потребителей и их реакцию на товар.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1"/>
        </w:rPr>
        <w:t>Сегментация рынка считается основным решением маркетинговой политики. Рынок представляет собой не единообразную картину. Вместо того чтобы «распыляться» по большим рынкам с множеством конкурентов, нужно целенаправленно обрабатывать мелкие сегменты рынка, С помощью этой стратегии частичного рынка создается лучшая и более сильная позиция в мелких сегментах рынка, нежели на рынке в целом.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1"/>
        </w:rPr>
        <w:t xml:space="preserve">Сегмент </w:t>
      </w:r>
      <w:r w:rsidR="002F76AB">
        <w:rPr>
          <w:color w:val="000000"/>
          <w:sz w:val="28"/>
          <w:szCs w:val="21"/>
        </w:rPr>
        <w:t>–</w:t>
      </w:r>
      <w:r w:rsidR="002F76AB" w:rsidRPr="002F76AB">
        <w:rPr>
          <w:color w:val="000000"/>
          <w:sz w:val="28"/>
          <w:szCs w:val="21"/>
        </w:rPr>
        <w:t xml:space="preserve"> </w:t>
      </w:r>
      <w:r w:rsidRPr="002F76AB">
        <w:rPr>
          <w:color w:val="000000"/>
          <w:sz w:val="28"/>
          <w:szCs w:val="21"/>
        </w:rPr>
        <w:t>это особым образом выделенная группа потребителей продукции предприятия, реакция которых на маркетинговые действия одинакова,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1"/>
        </w:rPr>
        <w:t>В современных условиях выделяют следующие критерии сегментации: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емкость рынка;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рентабельность;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доступность данного сегмента;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совместимость деятельности предприятия на данном сегменте с деятельностью конкурентов;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эффективность деятельности предприятия на выбранном сегменте (наличие финансов, трудовых ресурсов, которые бы отвечали требованиям сегмента);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1"/>
        </w:rPr>
        <w:t>– </w:t>
      </w:r>
      <w:r w:rsidR="00ED545C" w:rsidRPr="002F76AB">
        <w:rPr>
          <w:color w:val="000000"/>
          <w:sz w:val="28"/>
          <w:szCs w:val="21"/>
        </w:rPr>
        <w:t>существенность сегмента, тенденции, которые наблюдаются в его развитии.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Сегментацию рынка необходимо производить с позиции производителя товаров выбранной группы. В маркетинге используются две системы сегментации: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сегментация рынка относительно товаров и товарных групп;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сегментация рынка относительно групп потребителей, что позволяет выбрать сегмент более обоснованно.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Таким образом, исследование покупателей, выявление основных мотивов приобретения товаров и анализ покупательского поведения вооружает руководителей и специалистов знаниями, без которых невозможна успешная деятельность на современном рынке, а именно – знанием клиента. Кроме того, информация, полученная в процессе проведения исследования потребителей предоставляет предприятию следующие возможности: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улучшить взаимоотношения с потенциальными покупателями;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прогнозировать их потребности;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выявить товары, пользующиеся наибольшим спросом;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приобрести доверие покупателей, пользующихся наибольшим спросом;</w:t>
      </w:r>
    </w:p>
    <w:p w:rsid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выработать соответствующую стратегию маркетинга.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F76AB">
        <w:rPr>
          <w:b/>
          <w:bCs/>
          <w:color w:val="000000"/>
          <w:sz w:val="28"/>
        </w:rPr>
        <w:t>2. Моделирование поведения потребителей на рынке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В отличие от классической экономической теории маркетинг (как концепция рыночного существования фирмы) большее внимание уделяет вопросам поведения покупателя (потребителя), отдавая ему ведущую роль в формировании рынков конкурентных товаров. При этом акценты смещаются в сторону изучения неоднородности покупателей (в частности с использованием техники сегментирования), разрабатываются </w:t>
      </w:r>
      <w:r w:rsidR="00591124" w:rsidRPr="002F76AB">
        <w:rPr>
          <w:color w:val="000000"/>
          <w:sz w:val="28"/>
          <w:szCs w:val="22"/>
        </w:rPr>
        <w:t>разнообразные</w:t>
      </w:r>
      <w:r w:rsidRPr="002F76AB">
        <w:rPr>
          <w:color w:val="000000"/>
          <w:sz w:val="28"/>
          <w:szCs w:val="22"/>
        </w:rPr>
        <w:t xml:space="preserve"> модели принятия ими решений о покупке. Тем самым признается необходимость глубокого анализа потребителя на предмет его принадлежности к постоянной или временной рыночной группе(сегменту) с целью более полного учета этих различий в стратегии маркетинга фирмы.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Моделирование поведения потребителей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один из основных методов маркетинговых исследований, который, помимо всего прочего, является базой для разработки и использования моделей отклика рынка и моделей для выработки маркетинговой политики.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Существует определенная доля истины в том, что, люди, которые приобретают товары и услуги на профессиональной основе, ведут себя более рационально, чем средний розничный покупатель. Но это не значит, что на «профессиональных» покупателей производят впечатление только рациональные и экономические аргументы.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Многие, если не все, приобретения товаров являются частично результатом иррациональных оценок и субъективных решений между различными альтернативами. И, следовательно, немаловажно, как выглядит компьютер или какой цвет у станка. Не позволяйте иррациональным характеристикам сглаживаться рациональными и аналитическими величинами.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Для изучения моделей поведения покупателей необходимо проанализировать процесс покупки в компаниях.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Процесс покупки делится на 3 стадии (</w:t>
      </w:r>
      <w:r w:rsidR="002F76AB" w:rsidRPr="002F76AB">
        <w:rPr>
          <w:color w:val="000000"/>
          <w:sz w:val="28"/>
          <w:szCs w:val="22"/>
        </w:rPr>
        <w:t>рис.</w:t>
      </w:r>
      <w:r w:rsidR="002F76AB">
        <w:rPr>
          <w:color w:val="000000"/>
          <w:sz w:val="28"/>
          <w:szCs w:val="22"/>
        </w:rPr>
        <w:t> </w:t>
      </w:r>
      <w:r w:rsidR="002F76AB" w:rsidRPr="002F76AB">
        <w:rPr>
          <w:color w:val="000000"/>
          <w:sz w:val="28"/>
          <w:szCs w:val="22"/>
        </w:rPr>
        <w:t>1</w:t>
      </w:r>
      <w:r w:rsidRPr="002F76AB">
        <w:rPr>
          <w:color w:val="000000"/>
          <w:sz w:val="28"/>
          <w:szCs w:val="22"/>
        </w:rPr>
        <w:t>):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первая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признание наличия потребности;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вторая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принятие решения о способах удовлетворения возникшей потребности (поиск, оценка и выбор поставщика);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третья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заключение сделки.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B66F09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. 6. Ступени процесса принятия покупательского решения" style="width:328.5pt;height:117pt">
            <v:imagedata r:id="rId7" o:title=""/>
          </v:shape>
        </w:pic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bCs/>
          <w:color w:val="000000"/>
          <w:sz w:val="28"/>
        </w:rPr>
        <w:t>Рис.</w:t>
      </w:r>
      <w:r w:rsidR="002F76AB">
        <w:rPr>
          <w:bCs/>
          <w:color w:val="000000"/>
          <w:sz w:val="28"/>
        </w:rPr>
        <w:t> </w:t>
      </w:r>
      <w:r w:rsidR="002F76AB" w:rsidRPr="002F76AB">
        <w:rPr>
          <w:bCs/>
          <w:color w:val="000000"/>
          <w:sz w:val="28"/>
        </w:rPr>
        <w:t>1</w:t>
      </w:r>
      <w:r w:rsidRPr="002F76AB">
        <w:rPr>
          <w:bCs/>
          <w:color w:val="000000"/>
          <w:sz w:val="28"/>
        </w:rPr>
        <w:t>. Ступени процесса п</w:t>
      </w:r>
      <w:r w:rsidR="00591124">
        <w:rPr>
          <w:bCs/>
          <w:color w:val="000000"/>
          <w:sz w:val="28"/>
        </w:rPr>
        <w:t>ринятия покупательского решения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На первой стадии выявляется потребность. Ее формулируют непосредственные пользователи товара.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Вторая стадия делится на 2 этапа: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анализ имеющихся альтернативных возможностей;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выбор одного или нескольких конкретных поставщиков;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Именно на этой стадии необходимо решить что лучше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купить или изготовить самим.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На первой стадии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возникновение потребности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главными лицами являются пользователи товара, который необходимо купить. Это могут быть кто угодно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мастера участков, начальники цеха, рабочие, инженеры, технологи, маркетологи </w:t>
      </w:r>
      <w:r w:rsidR="002F76AB">
        <w:rPr>
          <w:color w:val="000000"/>
          <w:sz w:val="28"/>
          <w:szCs w:val="22"/>
        </w:rPr>
        <w:t>и т.п.</w:t>
      </w:r>
      <w:r w:rsidRPr="002F76AB">
        <w:rPr>
          <w:color w:val="000000"/>
          <w:sz w:val="28"/>
          <w:szCs w:val="22"/>
        </w:rPr>
        <w:t xml:space="preserve"> Продавцу важно выяснить, кто именно является конкретным пользователем его товара, чтобы послать информацию конкретно этим людям.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Формулируют конкретные характеристики и параметры потребности (в случае покупки продукции производственно-технического назначения) специалисты конструкторского или технологического бюро. Эти структуры в таком случае называют прескрипторами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лица, влияющие на выбор товаров и услуг. В случае с товарами широкого потребления обычно в роли прескрипторов выступают товароведы. Именно они грамотно формулируют потребность и составляют спецификации. [9., </w:t>
      </w:r>
      <w:r w:rsidR="002F76AB" w:rsidRPr="002F76AB">
        <w:rPr>
          <w:color w:val="000000"/>
          <w:sz w:val="28"/>
          <w:szCs w:val="22"/>
        </w:rPr>
        <w:t>с.</w:t>
      </w:r>
      <w:r w:rsidR="002F76AB">
        <w:rPr>
          <w:color w:val="000000"/>
          <w:sz w:val="28"/>
          <w:szCs w:val="22"/>
        </w:rPr>
        <w:t> </w:t>
      </w:r>
      <w:r w:rsidR="002F76AB" w:rsidRPr="002F76AB">
        <w:rPr>
          <w:color w:val="000000"/>
          <w:sz w:val="28"/>
          <w:szCs w:val="22"/>
        </w:rPr>
        <w:t>2</w:t>
      </w:r>
      <w:r w:rsidRPr="002F76AB">
        <w:rPr>
          <w:color w:val="000000"/>
          <w:sz w:val="28"/>
          <w:szCs w:val="22"/>
        </w:rPr>
        <w:t>8].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После возникновения потребности заказ на анализ имеющихся поставщиков товара передают в отдел снабжения или коммерческой логистики. Теперь продавцу важно донести информацию о своем товаре до снабженца, занимающегося этой товарной группой. Однако, снабженец чаще всего не принимает решения единолично. Он находится в зависимости и нуждается в советниках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начальник отдела снабжения, коммерческий директор, финансовый директор, </w:t>
      </w:r>
      <w:r w:rsidR="00591124" w:rsidRPr="002F76AB">
        <w:rPr>
          <w:color w:val="000000"/>
          <w:sz w:val="28"/>
          <w:szCs w:val="22"/>
        </w:rPr>
        <w:t>технический</w:t>
      </w:r>
      <w:r w:rsidRPr="002F76AB">
        <w:rPr>
          <w:color w:val="000000"/>
          <w:sz w:val="28"/>
          <w:szCs w:val="22"/>
        </w:rPr>
        <w:t xml:space="preserve"> директор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в зависимости от того какой приобретается товар и на какую сумму.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Исследование, проведенное фирмой «Макгроу Хилл», которое охватило 106 промышленных фирм, показало, что более чем в 3</w:t>
      </w:r>
      <w:r w:rsidR="002F76AB" w:rsidRPr="002F76AB">
        <w:rPr>
          <w:color w:val="000000"/>
          <w:sz w:val="28"/>
          <w:szCs w:val="22"/>
        </w:rPr>
        <w:t>8</w:t>
      </w:r>
      <w:r w:rsidR="002F76AB">
        <w:rPr>
          <w:color w:val="000000"/>
          <w:sz w:val="28"/>
          <w:szCs w:val="22"/>
        </w:rPr>
        <w:t>%</w:t>
      </w:r>
      <w:r w:rsidRPr="002F76AB">
        <w:rPr>
          <w:color w:val="000000"/>
          <w:sz w:val="28"/>
          <w:szCs w:val="22"/>
        </w:rPr>
        <w:t xml:space="preserve"> фирм по крайней мере четверо служащих влияли на решение о закупке, а в почти 7</w:t>
      </w:r>
      <w:r w:rsidR="002F76AB" w:rsidRPr="002F76AB">
        <w:rPr>
          <w:color w:val="000000"/>
          <w:sz w:val="28"/>
          <w:szCs w:val="22"/>
        </w:rPr>
        <w:t>8</w:t>
      </w:r>
      <w:r w:rsidR="002F76AB">
        <w:rPr>
          <w:color w:val="000000"/>
          <w:sz w:val="28"/>
          <w:szCs w:val="22"/>
        </w:rPr>
        <w:t>%</w:t>
      </w:r>
      <w:r w:rsidRPr="002F76AB">
        <w:rPr>
          <w:color w:val="000000"/>
          <w:sz w:val="28"/>
          <w:szCs w:val="22"/>
        </w:rPr>
        <w:t xml:space="preserve"> случаев таких служащих было не менее 3</w:t>
      </w:r>
      <w:r w:rsidR="002F76AB">
        <w:rPr>
          <w:color w:val="000000"/>
          <w:sz w:val="28"/>
          <w:szCs w:val="22"/>
        </w:rPr>
        <w:noBreakHyphen/>
      </w:r>
      <w:r w:rsidR="002F76AB" w:rsidRPr="002F76AB">
        <w:rPr>
          <w:color w:val="000000"/>
          <w:sz w:val="28"/>
          <w:szCs w:val="22"/>
        </w:rPr>
        <w:t>х</w:t>
      </w:r>
      <w:r w:rsidRPr="002F76AB">
        <w:rPr>
          <w:color w:val="000000"/>
          <w:sz w:val="28"/>
          <w:szCs w:val="22"/>
        </w:rPr>
        <w:t>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Коллективный характер решения о закупке имеет большое значение для поставщика. Он означает, что поставщик не может ограничиться поддержанием деловых контактов лишь с тем подразделением перспективного покупателя, которое официально производит закупку. Он должен в структуре каждого покупателя выявить тех служащих, от которых фактически зависит решение о закупке его товара (лица, принимающие решение), и тех, кто оказывает на принятие этого решения существенное влияние (советники). Затем поставщик должен изыскать способы контакта и также передать им информацию о своем товаре.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В процесс принятия решения о покупке вовлечено более, чем одно лицо. При этом закупка также осуществляется более, чем для одного лица. Коллективный характер решения о покупке является характерной особенностью промышленного покупателя.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Описанный выше анализ процесса закупки, целью которого является выявление всех лиц, участвующих в процессе принятия решения о закупке, представляет собой модель поведения промышленного покупателя с выделением «покупающего центра» (рис.</w:t>
      </w:r>
      <w:r w:rsidR="002F76AB">
        <w:rPr>
          <w:color w:val="000000"/>
          <w:sz w:val="28"/>
          <w:szCs w:val="22"/>
        </w:rPr>
        <w:t> </w:t>
      </w:r>
      <w:r w:rsidR="002F76AB" w:rsidRPr="002F76AB">
        <w:rPr>
          <w:color w:val="000000"/>
          <w:sz w:val="28"/>
          <w:szCs w:val="22"/>
        </w:rPr>
        <w:t>2</w:t>
      </w:r>
      <w:r w:rsidRPr="002F76AB">
        <w:rPr>
          <w:color w:val="000000"/>
          <w:sz w:val="28"/>
          <w:szCs w:val="22"/>
        </w:rPr>
        <w:t>).</w:t>
      </w:r>
    </w:p>
    <w:p w:rsidR="00591124" w:rsidRDefault="00591124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B66F09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pict>
          <v:shape id="_x0000_i1026" type="#_x0000_t75" alt="Рис. 7.  Модель &quot;покупающего центра&quot;" style="width:321.75pt;height:196.5pt">
            <v:imagedata r:id="rId8" o:title=""/>
          </v:shape>
        </w:pic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2F76AB">
        <w:rPr>
          <w:bCs/>
          <w:color w:val="000000"/>
          <w:sz w:val="28"/>
        </w:rPr>
        <w:t>Рис.</w:t>
      </w:r>
      <w:r w:rsidR="002F76AB">
        <w:rPr>
          <w:bCs/>
          <w:color w:val="000000"/>
          <w:sz w:val="28"/>
        </w:rPr>
        <w:t> </w:t>
      </w:r>
      <w:r w:rsidR="002F76AB" w:rsidRPr="002F76AB">
        <w:rPr>
          <w:bCs/>
          <w:color w:val="000000"/>
          <w:sz w:val="28"/>
        </w:rPr>
        <w:t>2</w:t>
      </w:r>
      <w:r w:rsidR="00591124">
        <w:rPr>
          <w:bCs/>
          <w:color w:val="000000"/>
          <w:sz w:val="28"/>
        </w:rPr>
        <w:t>. Модель «покупающего центра»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«Покупающим центром» являются все лица, участвующие и взаимодействующие при принятии решения о закупке. Это только одна из многочисленных моделей.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До сих пор не существует всеобщей принятой модели поведения промышленного покупателя. В 60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>7</w:t>
      </w:r>
      <w:r w:rsidRPr="002F76AB">
        <w:rPr>
          <w:color w:val="000000"/>
          <w:sz w:val="28"/>
          <w:szCs w:val="22"/>
        </w:rPr>
        <w:t>0</w:t>
      </w:r>
      <w:r w:rsidR="00591124">
        <w:rPr>
          <w:color w:val="000000"/>
          <w:sz w:val="28"/>
          <w:szCs w:val="22"/>
        </w:rPr>
        <w:t>-</w:t>
      </w:r>
      <w:r w:rsidR="002F76AB" w:rsidRPr="002F76AB">
        <w:rPr>
          <w:color w:val="000000"/>
          <w:sz w:val="28"/>
          <w:szCs w:val="22"/>
        </w:rPr>
        <w:t>е</w:t>
      </w:r>
      <w:r w:rsidRPr="002F76AB">
        <w:rPr>
          <w:color w:val="000000"/>
          <w:sz w:val="28"/>
          <w:szCs w:val="22"/>
        </w:rPr>
        <w:t xml:space="preserve"> годы ученые характеризовали создавшуюся ситуацию следующим образом: процессы покупки промышленных товаров столь отличны друг от друга, что обобщения невозможны; создание единой модели поведения покупателей промышленной продукции сталкивается с проблемами методологических издержек, нехватки ясно выраженных гипотез, трудности сбора информации, трудности в определении критериев, отсутствия всеобщего направления. При этом что в результате проведенных исследований процесс покупки оказался мало похожим на ожидаемый и не столь рациональным как предполагалось. Основные результаты исследования были следующие: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1. «Инерция»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наиболее влиятельный фактор. Но в этом случае должна присутствовать предыдущая покупка. Покупают люди, а не фирмы.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2. Роль управляющих среднего звена недооценивается.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3. Роли высшего руководства и отдела закупок переоцениваются.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Следует признать, что, конечно, не все решения являются продуктом процесса принятия решения. Некоторые решения о промышленных закупках основываются на наборе ситуационных факторов, для которых создание теории или модели не будет ни достоверно, ни полезно.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Существующие в мировой практике модели можно объединить в три группы: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1. Модель разделения с выделением «покупающего центра» (описана выше).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2. Двухэлементная модель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взаимодействующие отношения покупатель-продавец.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3. Системная модель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анализ всего процесса.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Указанные модели перечисляются в порядке роста степени их сложности, то есть роста количества факторов, реально влияющих на процесс принятия решения. Вряд ли можно говорить о причислении существующих моделей к вышеозначенным группам. Важным является то, какая степень сложности модели была приемлема для ученых при построении теории, адекватно отражающей действительность, и почему они удовлетворились именно выбранным набором факторов, обуславливающих принятое покупающей фирмой решение. Дискуссия вокруг системной модели предполагает, что индивидуальные решения о покупке вызваны рациональными причинами как экономическими, так и социальными.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По этому поводу учеными высказывались следующие мнения: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недостаточно рассматривать только одну сторону – «покупающий центр», необходимо принимать во внимание взаимосвязь с продавцом. Хотя системная модель может быть предпочтительнее, но она слишком всеобъемлюща, и поэтому двухэлементная модель наиболее удобна;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индивидуальное и институциональное поведение при покупке должно рассматриваться как организационный процесс;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 xml:space="preserve">при изучении поведения промышленных покупателей трудность заключается в недостаточности теории о взаимодействии. Кажется, достаточно просто идентифицировать участников покупающего центра, но трудно проанализировать их динамику и отношения. Поэтому, правильно утверждать, что в основном для нас остаются неизвестными характеристики покупающего центра, его структура, динамика </w:t>
      </w:r>
      <w:r>
        <w:rPr>
          <w:color w:val="000000"/>
          <w:sz w:val="28"/>
          <w:szCs w:val="22"/>
        </w:rPr>
        <w:t>и т.д.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Следующей ступенью развития после фазы «покупающего центра» стала двухэлементная концепция «отношений», где основное внимание уделяется внутри- и межорганизационым отношениям.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Кроме описательных моделей поведения потребителей, существует также множество моделей, предлагающих математический аппарат. Огромное значение этих моделей не вызывает сомнения при условии наличия доверия с математическим моделям в целом.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Рассмотрим одну из таких моделей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модели диффузии, основная идея которой заключается в следующем. Все потенциальные потребители делятся на «инноваторов» и «имитаторов». Первые принимают решение о покупке независимо от поведения остальных; вторые напротив, испытывают на себе влияние потребителей, уже купивших товар, то есть совершают покупку в подражание другим.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Математически эти процессы выглядят так:</w:t>
      </w:r>
    </w:p>
    <w:p w:rsidR="00591124" w:rsidRDefault="00591124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  <w:r w:rsidRPr="002F76AB">
        <w:rPr>
          <w:color w:val="000000"/>
          <w:sz w:val="28"/>
          <w:szCs w:val="22"/>
          <w:lang w:val="en-US"/>
        </w:rPr>
        <w:t>S</w:t>
      </w:r>
      <w:r w:rsidRPr="002F76AB">
        <w:rPr>
          <w:color w:val="000000"/>
          <w:sz w:val="28"/>
          <w:szCs w:val="22"/>
          <w:vertAlign w:val="subscript"/>
          <w:lang w:val="en-US"/>
        </w:rPr>
        <w:t>t</w:t>
      </w:r>
      <w:r w:rsidRPr="002F76AB">
        <w:rPr>
          <w:color w:val="000000"/>
          <w:sz w:val="28"/>
          <w:szCs w:val="22"/>
          <w:lang w:val="en-US"/>
        </w:rPr>
        <w:t xml:space="preserve"> = a*</w:t>
      </w:r>
      <w:r w:rsidR="002F76AB">
        <w:rPr>
          <w:color w:val="000000"/>
          <w:sz w:val="28"/>
          <w:szCs w:val="22"/>
          <w:lang w:val="en-US"/>
        </w:rPr>
        <w:t>(</w:t>
      </w:r>
      <w:r w:rsidRPr="002F76AB">
        <w:rPr>
          <w:color w:val="000000"/>
          <w:sz w:val="28"/>
          <w:szCs w:val="22"/>
          <w:lang w:val="en-US"/>
        </w:rPr>
        <w:t xml:space="preserve">M </w:t>
      </w:r>
      <w:r w:rsidR="002F76AB">
        <w:rPr>
          <w:color w:val="000000"/>
          <w:sz w:val="28"/>
          <w:szCs w:val="22"/>
          <w:lang w:val="en-US"/>
        </w:rPr>
        <w:t>–</w:t>
      </w:r>
      <w:r w:rsidR="002F76AB" w:rsidRPr="002F76AB">
        <w:rPr>
          <w:color w:val="000000"/>
          <w:sz w:val="28"/>
          <w:szCs w:val="22"/>
          <w:lang w:val="en-US"/>
        </w:rPr>
        <w:t xml:space="preserve"> </w:t>
      </w:r>
      <w:r w:rsidRPr="002F76AB">
        <w:rPr>
          <w:color w:val="000000"/>
          <w:sz w:val="28"/>
          <w:szCs w:val="22"/>
          <w:lang w:val="en-US"/>
        </w:rPr>
        <w:t xml:space="preserve">Q </w:t>
      </w:r>
      <w:r w:rsidRPr="002F76AB">
        <w:rPr>
          <w:color w:val="000000"/>
          <w:sz w:val="28"/>
          <w:szCs w:val="22"/>
          <w:vertAlign w:val="subscript"/>
          <w:lang w:val="en-US"/>
        </w:rPr>
        <w:t>t-1</w:t>
      </w:r>
      <w:r w:rsidRPr="002F76AB">
        <w:rPr>
          <w:color w:val="000000"/>
          <w:sz w:val="28"/>
          <w:szCs w:val="22"/>
          <w:lang w:val="en-US"/>
        </w:rPr>
        <w:t xml:space="preserve">) + b </w:t>
      </w:r>
      <w:r w:rsidR="002F76AB">
        <w:rPr>
          <w:color w:val="000000"/>
          <w:sz w:val="28"/>
          <w:szCs w:val="22"/>
          <w:lang w:val="en-US"/>
        </w:rPr>
        <w:t>(</w:t>
      </w:r>
      <w:r w:rsidRPr="002F76AB">
        <w:rPr>
          <w:color w:val="000000"/>
          <w:sz w:val="28"/>
          <w:szCs w:val="22"/>
          <w:lang w:val="en-US"/>
        </w:rPr>
        <w:t xml:space="preserve">Q </w:t>
      </w:r>
      <w:r w:rsidRPr="002F76AB">
        <w:rPr>
          <w:color w:val="000000"/>
          <w:sz w:val="28"/>
          <w:szCs w:val="22"/>
          <w:vertAlign w:val="subscript"/>
          <w:lang w:val="en-US"/>
        </w:rPr>
        <w:t>t-1</w:t>
      </w:r>
      <w:r w:rsidRPr="002F76AB">
        <w:rPr>
          <w:color w:val="000000"/>
          <w:sz w:val="28"/>
          <w:szCs w:val="22"/>
          <w:lang w:val="en-US"/>
        </w:rPr>
        <w:t xml:space="preserve"> / M</w:t>
      </w:r>
      <w:r w:rsidR="002F76AB" w:rsidRPr="002F76AB">
        <w:rPr>
          <w:color w:val="000000"/>
          <w:sz w:val="28"/>
          <w:szCs w:val="22"/>
          <w:lang w:val="en-US"/>
        </w:rPr>
        <w:t>)</w:t>
      </w:r>
      <w:r w:rsidR="002F76AB">
        <w:rPr>
          <w:color w:val="000000"/>
          <w:sz w:val="28"/>
          <w:szCs w:val="22"/>
          <w:lang w:val="en-US"/>
        </w:rPr>
        <w:t xml:space="preserve"> (</w:t>
      </w:r>
      <w:r w:rsidR="002F76AB" w:rsidRPr="002F76AB">
        <w:rPr>
          <w:color w:val="000000"/>
          <w:sz w:val="28"/>
          <w:szCs w:val="22"/>
          <w:lang w:val="en-US"/>
        </w:rPr>
        <w:t>M</w:t>
      </w:r>
      <w:r w:rsidRPr="002F76AB">
        <w:rPr>
          <w:color w:val="000000"/>
          <w:sz w:val="28"/>
          <w:szCs w:val="22"/>
          <w:lang w:val="en-US"/>
        </w:rPr>
        <w:t xml:space="preserve"> </w:t>
      </w:r>
      <w:r w:rsidR="002F76AB">
        <w:rPr>
          <w:color w:val="000000"/>
          <w:sz w:val="28"/>
          <w:szCs w:val="22"/>
          <w:lang w:val="en-US"/>
        </w:rPr>
        <w:t>–</w:t>
      </w:r>
      <w:r w:rsidR="002F76AB" w:rsidRPr="002F76AB">
        <w:rPr>
          <w:color w:val="000000"/>
          <w:sz w:val="28"/>
          <w:szCs w:val="22"/>
          <w:lang w:val="en-US"/>
        </w:rPr>
        <w:t xml:space="preserve"> </w:t>
      </w:r>
      <w:r w:rsidRPr="002F76AB">
        <w:rPr>
          <w:color w:val="000000"/>
          <w:sz w:val="28"/>
          <w:szCs w:val="22"/>
          <w:lang w:val="en-US"/>
        </w:rPr>
        <w:t xml:space="preserve">Q </w:t>
      </w:r>
      <w:r w:rsidRPr="002F76AB">
        <w:rPr>
          <w:color w:val="000000"/>
          <w:sz w:val="28"/>
          <w:szCs w:val="22"/>
          <w:vertAlign w:val="subscript"/>
          <w:lang w:val="en-US"/>
        </w:rPr>
        <w:t>t-1</w:t>
      </w:r>
      <w:r w:rsidRPr="002F76AB">
        <w:rPr>
          <w:color w:val="000000"/>
          <w:sz w:val="28"/>
          <w:szCs w:val="22"/>
          <w:lang w:val="en-US"/>
        </w:rPr>
        <w:t xml:space="preserve">), </w:t>
      </w:r>
      <w:r w:rsidRPr="002F76AB">
        <w:rPr>
          <w:color w:val="000000"/>
          <w:sz w:val="28"/>
          <w:szCs w:val="22"/>
        </w:rPr>
        <w:t>где</w:t>
      </w:r>
    </w:p>
    <w:p w:rsidR="00591124" w:rsidRPr="00591124" w:rsidRDefault="00591124" w:rsidP="002F76AB">
      <w:pPr>
        <w:spacing w:line="360" w:lineRule="auto"/>
        <w:ind w:firstLine="709"/>
        <w:jc w:val="both"/>
        <w:rPr>
          <w:color w:val="000000"/>
          <w:sz w:val="28"/>
          <w:szCs w:val="22"/>
          <w:lang w:val="en-US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S</w:t>
      </w:r>
      <w:r w:rsidRPr="002F76AB">
        <w:rPr>
          <w:color w:val="000000"/>
          <w:sz w:val="28"/>
          <w:szCs w:val="22"/>
          <w:vertAlign w:val="subscript"/>
        </w:rPr>
        <w:t>t</w:t>
      </w:r>
      <w:r w:rsidRPr="002F76AB">
        <w:rPr>
          <w:color w:val="000000"/>
          <w:sz w:val="28"/>
          <w:szCs w:val="22"/>
        </w:rPr>
        <w:t xml:space="preserve">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объем сбыта в период t;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Q </w:t>
      </w:r>
      <w:r w:rsidRPr="002F76AB">
        <w:rPr>
          <w:color w:val="000000"/>
          <w:sz w:val="28"/>
          <w:szCs w:val="22"/>
          <w:vertAlign w:val="subscript"/>
        </w:rPr>
        <w:t>t-1</w:t>
      </w:r>
      <w:r w:rsidRPr="002F76AB">
        <w:rPr>
          <w:color w:val="000000"/>
          <w:sz w:val="28"/>
          <w:szCs w:val="22"/>
        </w:rPr>
        <w:t xml:space="preserve"> = St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накопленный объем сбыта;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M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рыночный потенциал, равный количеству потенциальных потребителей данного товара;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 xml:space="preserve">a, b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параметры модели.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 xml:space="preserve">Первое слагаемое правой части уравнения описывает поведение «инноваторов» и соответствует экспоненциальной модели (коэффициент а </w:t>
      </w:r>
      <w:r w:rsidR="002F76AB">
        <w:rPr>
          <w:color w:val="000000"/>
          <w:sz w:val="28"/>
        </w:rPr>
        <w:t>–</w:t>
      </w:r>
      <w:r w:rsidR="002F76AB" w:rsidRPr="002F76AB">
        <w:rPr>
          <w:color w:val="000000"/>
          <w:sz w:val="28"/>
        </w:rPr>
        <w:t xml:space="preserve"> </w:t>
      </w:r>
      <w:r w:rsidRPr="002F76AB">
        <w:rPr>
          <w:color w:val="000000"/>
          <w:sz w:val="28"/>
        </w:rPr>
        <w:t xml:space="preserve">это доля «инноваторов» в социальной системе); второе слагаемое отражает поведение </w:t>
      </w:r>
      <w:r w:rsidR="002F76AB">
        <w:rPr>
          <w:color w:val="000000"/>
          <w:sz w:val="28"/>
        </w:rPr>
        <w:t>«</w:t>
      </w:r>
      <w:r w:rsidR="002F76AB" w:rsidRPr="002F76AB">
        <w:rPr>
          <w:color w:val="000000"/>
          <w:sz w:val="28"/>
        </w:rPr>
        <w:t>и</w:t>
      </w:r>
      <w:r w:rsidRPr="002F76AB">
        <w:rPr>
          <w:color w:val="000000"/>
          <w:sz w:val="28"/>
        </w:rPr>
        <w:t>митаторов</w:t>
      </w:r>
      <w:r w:rsidR="002F76AB">
        <w:rPr>
          <w:color w:val="000000"/>
          <w:sz w:val="28"/>
        </w:rPr>
        <w:t>»</w:t>
      </w:r>
      <w:r w:rsidR="002F76AB" w:rsidRPr="002F76AB">
        <w:rPr>
          <w:color w:val="000000"/>
          <w:sz w:val="28"/>
        </w:rPr>
        <w:t xml:space="preserve"> </w:t>
      </w:r>
      <w:r w:rsidRPr="002F76AB">
        <w:rPr>
          <w:color w:val="000000"/>
          <w:sz w:val="28"/>
        </w:rPr>
        <w:t xml:space="preserve">и соответствует логистической модели (b </w:t>
      </w:r>
      <w:r w:rsidR="002F76AB">
        <w:rPr>
          <w:color w:val="000000"/>
          <w:sz w:val="28"/>
        </w:rPr>
        <w:t>–</w:t>
      </w:r>
      <w:r w:rsidR="002F76AB" w:rsidRPr="002F76AB">
        <w:rPr>
          <w:color w:val="000000"/>
          <w:sz w:val="28"/>
        </w:rPr>
        <w:t xml:space="preserve"> </w:t>
      </w:r>
      <w:r w:rsidRPr="002F76AB">
        <w:rPr>
          <w:color w:val="000000"/>
          <w:sz w:val="28"/>
        </w:rPr>
        <w:t>коэффициент имитации).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2F76AB">
        <w:rPr>
          <w:b/>
          <w:bCs/>
          <w:color w:val="000000"/>
          <w:sz w:val="28"/>
        </w:rPr>
        <w:t>3. Анализ состояния и разработка направлений совершенствования маркетинговой деятельности на СООО «Белполимерпласт»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Совместное белорусско-немецкое общество с ограниченной ответственностью СООО «Белполимерпласт» было организовано 24 июня 1998 года. Целью создания предприятия является хозяйственная деятельность, направленная на извлечение прибыли. Основными видами его деятельности является: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изготовление изделий из пластмасс производственно-технического назначения;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rStyle w:val="HTML"/>
          <w:rFonts w:ascii="Times New Roman" w:hAnsi="Times New Roman" w:cs="Times New Roman"/>
          <w:color w:val="000000"/>
          <w:sz w:val="28"/>
        </w:rPr>
        <w:t>переработка пластмасс, производство листов из полистирола и пластика;</w:t>
      </w:r>
    </w:p>
    <w:p w:rsidR="00ED545C" w:rsidRPr="002F76AB" w:rsidRDefault="002F76AB" w:rsidP="002F76AB">
      <w:pPr>
        <w:pStyle w:val="21"/>
        <w:ind w:left="0" w:firstLine="709"/>
        <w:jc w:val="both"/>
        <w:rPr>
          <w:rStyle w:val="HTML"/>
          <w:rFonts w:ascii="Times New Roman" w:hAnsi="Times New Roman" w:cs="Times New Roman"/>
          <w:color w:val="000000"/>
          <w:sz w:val="28"/>
        </w:rPr>
      </w:pPr>
      <w:r>
        <w:rPr>
          <w:rStyle w:val="HTML"/>
          <w:rFonts w:ascii="Times New Roman" w:hAnsi="Times New Roman" w:cs="Times New Roman"/>
          <w:color w:val="000000"/>
          <w:sz w:val="28"/>
        </w:rPr>
        <w:t>– </w:t>
      </w:r>
      <w:r w:rsidR="00ED545C" w:rsidRPr="002F76AB">
        <w:rPr>
          <w:rStyle w:val="HTML"/>
          <w:rFonts w:ascii="Times New Roman" w:hAnsi="Times New Roman" w:cs="Times New Roman"/>
          <w:color w:val="000000"/>
          <w:sz w:val="28"/>
        </w:rPr>
        <w:t>нанесение защитных и декоративных покрытий;</w:t>
      </w:r>
    </w:p>
    <w:p w:rsidR="00ED545C" w:rsidRPr="002F76AB" w:rsidRDefault="002F76AB" w:rsidP="002F76AB">
      <w:pPr>
        <w:pStyle w:val="21"/>
        <w:ind w:left="0" w:firstLine="709"/>
        <w:jc w:val="both"/>
        <w:rPr>
          <w:color w:val="000000"/>
          <w:highlight w:val="green"/>
        </w:rPr>
      </w:pPr>
      <w:r>
        <w:rPr>
          <w:color w:val="000000"/>
        </w:rPr>
        <w:t>– </w:t>
      </w:r>
      <w:r w:rsidR="00ED545C" w:rsidRPr="002F76AB">
        <w:rPr>
          <w:color w:val="000000"/>
        </w:rPr>
        <w:t>производство товаров народного потребления.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Предприятие осуществляет владение, пользование и распоряжение своим имуществом в соответствии с целью и видами своей деятельности в пределах, установленных законодательством и утверждаемых Уставом.</w:t>
      </w:r>
    </w:p>
    <w:p w:rsidR="00ED545C" w:rsidRPr="002F76AB" w:rsidRDefault="00ED545C" w:rsidP="002F76AB">
      <w:pPr>
        <w:pStyle w:val="21"/>
        <w:ind w:left="0" w:firstLine="709"/>
        <w:jc w:val="both"/>
        <w:rPr>
          <w:rStyle w:val="HTML"/>
          <w:rFonts w:ascii="Times New Roman" w:hAnsi="Times New Roman" w:cs="Times New Roman"/>
          <w:color w:val="000000"/>
          <w:sz w:val="28"/>
        </w:rPr>
      </w:pPr>
      <w:r w:rsidRPr="002F76AB">
        <w:rPr>
          <w:rStyle w:val="HTML"/>
          <w:rFonts w:ascii="Times New Roman" w:hAnsi="Times New Roman" w:cs="Times New Roman"/>
          <w:color w:val="000000"/>
          <w:sz w:val="28"/>
        </w:rPr>
        <w:t>Предприятие располагает обученным производственным и техническим персоналом, имеющим опыт производства изделий из пластмасс. Предприятие в своем составе имеет три производственных участка:</w:t>
      </w:r>
    </w:p>
    <w:p w:rsidR="00ED545C" w:rsidRPr="002F76AB" w:rsidRDefault="002F76AB" w:rsidP="002F76AB">
      <w:pPr>
        <w:pStyle w:val="21"/>
        <w:ind w:left="0" w:firstLine="709"/>
        <w:jc w:val="both"/>
        <w:rPr>
          <w:rStyle w:val="HTML"/>
          <w:rFonts w:ascii="Times New Roman" w:hAnsi="Times New Roman" w:cs="Times New Roman"/>
          <w:color w:val="000000"/>
          <w:sz w:val="28"/>
        </w:rPr>
      </w:pPr>
      <w:r>
        <w:rPr>
          <w:rStyle w:val="HTML"/>
          <w:rFonts w:ascii="Times New Roman" w:hAnsi="Times New Roman" w:cs="Times New Roman"/>
          <w:color w:val="000000"/>
          <w:sz w:val="28"/>
        </w:rPr>
        <w:t>– </w:t>
      </w:r>
      <w:r w:rsidR="00ED545C" w:rsidRPr="002F76AB">
        <w:rPr>
          <w:rStyle w:val="HTML"/>
          <w:rFonts w:ascii="Times New Roman" w:hAnsi="Times New Roman" w:cs="Times New Roman"/>
          <w:color w:val="000000"/>
          <w:sz w:val="28"/>
        </w:rPr>
        <w:t>участок литья пластмасс;</w:t>
      </w:r>
    </w:p>
    <w:p w:rsidR="00ED545C" w:rsidRPr="002F76AB" w:rsidRDefault="002F76AB" w:rsidP="002F76AB">
      <w:pPr>
        <w:pStyle w:val="21"/>
        <w:ind w:left="0" w:firstLine="709"/>
        <w:jc w:val="both"/>
        <w:rPr>
          <w:rStyle w:val="HTML"/>
          <w:rFonts w:ascii="Times New Roman" w:hAnsi="Times New Roman" w:cs="Times New Roman"/>
          <w:color w:val="000000"/>
          <w:sz w:val="28"/>
        </w:rPr>
      </w:pPr>
      <w:r>
        <w:rPr>
          <w:rStyle w:val="HTML"/>
          <w:rFonts w:ascii="Times New Roman" w:hAnsi="Times New Roman" w:cs="Times New Roman"/>
          <w:color w:val="000000"/>
          <w:sz w:val="28"/>
        </w:rPr>
        <w:t>– </w:t>
      </w:r>
      <w:r w:rsidR="00ED545C" w:rsidRPr="002F76AB">
        <w:rPr>
          <w:rStyle w:val="HTML"/>
          <w:rFonts w:ascii="Times New Roman" w:hAnsi="Times New Roman" w:cs="Times New Roman"/>
          <w:color w:val="000000"/>
          <w:sz w:val="28"/>
        </w:rPr>
        <w:t>участок выдува полимерной пленки;</w:t>
      </w:r>
    </w:p>
    <w:p w:rsidR="00ED545C" w:rsidRPr="002F76AB" w:rsidRDefault="002F76AB" w:rsidP="002F76AB">
      <w:pPr>
        <w:pStyle w:val="21"/>
        <w:ind w:left="0" w:firstLine="709"/>
        <w:jc w:val="both"/>
        <w:rPr>
          <w:rStyle w:val="HTML"/>
          <w:rFonts w:ascii="Times New Roman" w:hAnsi="Times New Roman" w:cs="Times New Roman"/>
          <w:color w:val="000000"/>
          <w:sz w:val="28"/>
        </w:rPr>
      </w:pPr>
      <w:r>
        <w:rPr>
          <w:rStyle w:val="HTML"/>
          <w:rFonts w:ascii="Times New Roman" w:hAnsi="Times New Roman" w:cs="Times New Roman"/>
          <w:color w:val="000000"/>
          <w:sz w:val="28"/>
        </w:rPr>
        <w:t>– </w:t>
      </w:r>
      <w:r w:rsidR="00ED545C" w:rsidRPr="002F76AB">
        <w:rPr>
          <w:rStyle w:val="HTML"/>
          <w:rFonts w:ascii="Times New Roman" w:hAnsi="Times New Roman" w:cs="Times New Roman"/>
          <w:color w:val="000000"/>
          <w:sz w:val="28"/>
        </w:rPr>
        <w:t>участок нанесения полимерных покрытий.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rStyle w:val="HTML"/>
          <w:rFonts w:ascii="Times New Roman" w:hAnsi="Times New Roman" w:cs="Times New Roman"/>
          <w:color w:val="000000"/>
          <w:sz w:val="28"/>
        </w:rPr>
        <w:t xml:space="preserve">Предприятие </w:t>
      </w:r>
      <w:r w:rsidRPr="002F76AB">
        <w:rPr>
          <w:color w:val="000000"/>
          <w:sz w:val="28"/>
        </w:rPr>
        <w:t>СООО «Белполимерпласт»</w:t>
      </w:r>
      <w:r w:rsidRPr="002F76AB">
        <w:rPr>
          <w:rStyle w:val="HTML"/>
          <w:rFonts w:ascii="Times New Roman" w:hAnsi="Times New Roman" w:cs="Times New Roman"/>
          <w:color w:val="000000"/>
          <w:sz w:val="28"/>
        </w:rPr>
        <w:t xml:space="preserve"> занимает площадь 0,6 гектара, </w:t>
      </w:r>
      <w:r w:rsidRPr="002F76AB">
        <w:rPr>
          <w:color w:val="000000"/>
          <w:sz w:val="28"/>
        </w:rPr>
        <w:t>на которой расположены административное здание, складские и производственные помещения.</w:t>
      </w:r>
    </w:p>
    <w:p w:rsidR="00ED545C" w:rsidRPr="002F76AB" w:rsidRDefault="00ED545C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Предприятие выпускает разнообразную продукцию из пластмасс:</w:t>
      </w:r>
    </w:p>
    <w:p w:rsidR="00ED545C" w:rsidRPr="002F76AB" w:rsidRDefault="002F76AB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пленку полиэтиленовую;</w:t>
      </w:r>
    </w:p>
    <w:p w:rsidR="00ED545C" w:rsidRPr="002F76AB" w:rsidRDefault="002F76AB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изделия из пластмасс производственного назначения;</w:t>
      </w:r>
    </w:p>
    <w:p w:rsidR="00ED545C" w:rsidRPr="002F76AB" w:rsidRDefault="002F76AB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товары народного потребления.</w:t>
      </w:r>
    </w:p>
    <w:p w:rsidR="00ED545C" w:rsidRPr="002F76AB" w:rsidRDefault="00ED545C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Пленка полиэтиленовая в дальнейшем является исходным материалом для производства полиэтиленовых пакетов для фасовки.</w:t>
      </w:r>
    </w:p>
    <w:p w:rsidR="00ED545C" w:rsidRPr="002F76AB" w:rsidRDefault="00ED545C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К изделиям производственного назначения можно отнести листовой корпусные детали для изделий электронной техники, различные виды кнопочной продукции, изоляционные материалы для предприятий электротехнической промышленности.</w:t>
      </w:r>
    </w:p>
    <w:p w:rsidR="00ED545C" w:rsidRPr="002F76AB" w:rsidRDefault="00ED545C" w:rsidP="002F76AB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Среди товаров народного потребления можно выделить пластмассовую посуду, хозяйственный инвентарь и изоляционные комплектующие для инструмента.</w:t>
      </w:r>
    </w:p>
    <w:p w:rsidR="00ED545C" w:rsidRPr="002F76AB" w:rsidRDefault="00ED545C" w:rsidP="002F76AB">
      <w:pPr>
        <w:pStyle w:val="31"/>
        <w:tabs>
          <w:tab w:val="left" w:pos="0"/>
        </w:tabs>
        <w:ind w:firstLine="709"/>
        <w:rPr>
          <w:color w:val="000000"/>
        </w:rPr>
      </w:pPr>
      <w:r w:rsidRPr="002F76AB">
        <w:rPr>
          <w:color w:val="000000"/>
        </w:rPr>
        <w:t>Нанесение полимерных покрытий осуществляется на основе заказов промышленных предприятий на изделия и детали с целью придания им электроизолирующих свойств и предотвращения коррозии.</w:t>
      </w:r>
    </w:p>
    <w:p w:rsidR="00ED545C" w:rsidRPr="002F76AB" w:rsidRDefault="00ED545C" w:rsidP="002F76AB">
      <w:pPr>
        <w:pStyle w:val="2"/>
        <w:keepNext w:val="0"/>
        <w:ind w:firstLine="709"/>
        <w:jc w:val="both"/>
        <w:rPr>
          <w:color w:val="000000"/>
        </w:rPr>
      </w:pPr>
      <w:r w:rsidRPr="002F76AB">
        <w:rPr>
          <w:color w:val="000000"/>
        </w:rPr>
        <w:t>Как видно, ассортимент выпускаемой предприятием продукции довольно широкий. Это обуславливает стабильно высокий сбыт выпускаемой продукции.</w:t>
      </w:r>
    </w:p>
    <w:p w:rsidR="00ED545C" w:rsidRPr="002F76AB" w:rsidRDefault="00ED545C" w:rsidP="002F76AB">
      <w:pPr>
        <w:pStyle w:val="a8"/>
        <w:tabs>
          <w:tab w:val="left" w:pos="567"/>
        </w:tabs>
        <w:ind w:left="0" w:firstLine="709"/>
        <w:jc w:val="both"/>
        <w:rPr>
          <w:color w:val="000000"/>
          <w:lang w:val="ru-RU"/>
        </w:rPr>
      </w:pPr>
      <w:r w:rsidRPr="002F76AB">
        <w:rPr>
          <w:color w:val="000000"/>
          <w:lang w:val="ru-RU"/>
        </w:rPr>
        <w:t>Ввиду небольших размеров предприятия используется бесцеховая структура управления.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Основные технико-экономические показатели работы СООО «Белполимер-пласт» за 2004</w:t>
      </w:r>
      <w:r w:rsidR="002F76AB">
        <w:rPr>
          <w:color w:val="000000"/>
        </w:rPr>
        <w:t>–</w:t>
      </w:r>
      <w:r w:rsidR="002F76AB" w:rsidRPr="002F76AB">
        <w:rPr>
          <w:color w:val="000000"/>
        </w:rPr>
        <w:t>2</w:t>
      </w:r>
      <w:r w:rsidRPr="002F76AB">
        <w:rPr>
          <w:color w:val="000000"/>
        </w:rPr>
        <w:t>005</w:t>
      </w:r>
      <w:r w:rsidR="002F76AB">
        <w:rPr>
          <w:color w:val="000000"/>
        </w:rPr>
        <w:t> </w:t>
      </w:r>
      <w:r w:rsidR="002F76AB" w:rsidRPr="002F76AB">
        <w:rPr>
          <w:color w:val="000000"/>
        </w:rPr>
        <w:t>гг</w:t>
      </w:r>
      <w:r w:rsidRPr="002F76AB">
        <w:rPr>
          <w:color w:val="000000"/>
        </w:rPr>
        <w:t>. приведены в таблице 1.</w:t>
      </w:r>
    </w:p>
    <w:p w:rsidR="00591124" w:rsidRDefault="00591124" w:rsidP="002F76AB">
      <w:pPr>
        <w:pStyle w:val="a8"/>
        <w:tabs>
          <w:tab w:val="left" w:pos="567"/>
        </w:tabs>
        <w:ind w:left="0" w:firstLine="709"/>
        <w:jc w:val="both"/>
        <w:rPr>
          <w:color w:val="000000"/>
          <w:lang w:val="ru-RU"/>
        </w:rPr>
      </w:pPr>
    </w:p>
    <w:p w:rsidR="00ED545C" w:rsidRPr="00591124" w:rsidRDefault="00ED545C" w:rsidP="00591124">
      <w:pPr>
        <w:pStyle w:val="a8"/>
        <w:tabs>
          <w:tab w:val="left" w:pos="567"/>
        </w:tabs>
        <w:ind w:left="0" w:firstLine="709"/>
        <w:jc w:val="both"/>
        <w:rPr>
          <w:color w:val="000000"/>
          <w:lang w:val="ru-RU"/>
        </w:rPr>
      </w:pPr>
      <w:r w:rsidRPr="002F76AB">
        <w:rPr>
          <w:lang w:val="ru-RU"/>
        </w:rPr>
        <w:t>Таблица 1</w:t>
      </w:r>
      <w:r w:rsidR="00591124">
        <w:rPr>
          <w:lang w:val="ru-RU"/>
        </w:rPr>
        <w:t xml:space="preserve">. </w:t>
      </w:r>
      <w:r w:rsidRPr="00591124">
        <w:rPr>
          <w:lang w:val="ru-RU"/>
        </w:rPr>
        <w:t>Основные показатели работы СООО «Белполимерпласт» в 2004</w:t>
      </w:r>
      <w:r w:rsidR="002F76AB" w:rsidRPr="00591124">
        <w:rPr>
          <w:lang w:val="ru-RU"/>
        </w:rPr>
        <w:t>–2</w:t>
      </w:r>
      <w:r w:rsidRPr="00591124">
        <w:rPr>
          <w:lang w:val="ru-RU"/>
        </w:rPr>
        <w:t>005</w:t>
      </w:r>
      <w:r w:rsidR="002F76AB">
        <w:t> </w:t>
      </w:r>
      <w:r w:rsidR="002F76AB" w:rsidRPr="00591124">
        <w:rPr>
          <w:lang w:val="ru-RU"/>
        </w:rPr>
        <w:t>гг</w:t>
      </w:r>
      <w:r w:rsidRPr="00591124">
        <w:rPr>
          <w:lang w:val="ru-RU"/>
        </w:rPr>
        <w:t>.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98"/>
        <w:gridCol w:w="3210"/>
        <w:gridCol w:w="1169"/>
        <w:gridCol w:w="1170"/>
        <w:gridCol w:w="1530"/>
        <w:gridCol w:w="1443"/>
      </w:tblGrid>
      <w:tr w:rsidR="00591124" w:rsidRPr="00281245" w:rsidTr="00281245">
        <w:trPr>
          <w:cantSplit/>
          <w:trHeight w:val="62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№№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пп</w:t>
            </w: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Показатели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Единица</w:t>
            </w:r>
          </w:p>
          <w:p w:rsidR="00ED545C" w:rsidRPr="00281245" w:rsidRDefault="00591124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измере</w:t>
            </w:r>
            <w:r w:rsidR="00ED545C" w:rsidRPr="00281245">
              <w:rPr>
                <w:color w:val="000000"/>
                <w:sz w:val="20"/>
                <w:szCs w:val="22"/>
              </w:rPr>
              <w:t>ния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В 2004</w:t>
            </w:r>
            <w:r w:rsidR="002F76AB" w:rsidRPr="00281245">
              <w:rPr>
                <w:color w:val="000000"/>
                <w:sz w:val="20"/>
                <w:szCs w:val="22"/>
              </w:rPr>
              <w:t> г</w:t>
            </w:r>
            <w:r w:rsidRPr="00281245">
              <w:rPr>
                <w:color w:val="000000"/>
                <w:sz w:val="20"/>
                <w:szCs w:val="22"/>
              </w:rPr>
              <w:t>.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В 2005</w:t>
            </w:r>
            <w:r w:rsidR="002F76AB" w:rsidRPr="00281245">
              <w:rPr>
                <w:color w:val="000000"/>
                <w:sz w:val="20"/>
                <w:szCs w:val="22"/>
              </w:rPr>
              <w:t> г</w:t>
            </w:r>
            <w:r w:rsidRPr="00281245">
              <w:rPr>
                <w:color w:val="000000"/>
                <w:sz w:val="20"/>
                <w:szCs w:val="22"/>
              </w:rPr>
              <w:t>.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Темп</w:t>
            </w:r>
            <w:r w:rsidR="00591124" w:rsidRPr="00281245">
              <w:rPr>
                <w:rFonts w:eastAsia="Arial Unicode MS"/>
                <w:color w:val="000000"/>
                <w:sz w:val="20"/>
                <w:szCs w:val="22"/>
              </w:rPr>
              <w:t xml:space="preserve"> </w:t>
            </w:r>
            <w:r w:rsidRPr="00281245">
              <w:rPr>
                <w:color w:val="000000"/>
                <w:sz w:val="20"/>
                <w:szCs w:val="22"/>
              </w:rPr>
              <w:t>роста,</w:t>
            </w:r>
            <w:r w:rsidR="00591124" w:rsidRPr="00281245">
              <w:rPr>
                <w:rFonts w:eastAsia="Arial Unicode MS"/>
                <w:color w:val="000000"/>
                <w:sz w:val="20"/>
                <w:szCs w:val="22"/>
              </w:rPr>
              <w:t xml:space="preserve"> </w:t>
            </w:r>
            <w:r w:rsidRPr="00281245">
              <w:rPr>
                <w:color w:val="000000"/>
                <w:sz w:val="20"/>
                <w:szCs w:val="22"/>
              </w:rPr>
              <w:t>%</w:t>
            </w:r>
          </w:p>
        </w:tc>
      </w:tr>
      <w:tr w:rsidR="00591124" w:rsidRPr="00281245" w:rsidTr="00281245">
        <w:trPr>
          <w:cantSplit/>
          <w:trHeight w:val="504"/>
        </w:trPr>
        <w:tc>
          <w:tcPr>
            <w:tcW w:w="328" w:type="pct"/>
            <w:shd w:val="clear" w:color="auto" w:fill="auto"/>
            <w:noWrap/>
          </w:tcPr>
          <w:p w:rsidR="002F76AB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1.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Объем товарной продукции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в сопоставимых ценах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1 045 171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1 182 688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113,2</w:t>
            </w:r>
          </w:p>
        </w:tc>
      </w:tr>
      <w:tr w:rsidR="00591124" w:rsidRPr="00281245" w:rsidTr="00281245">
        <w:trPr>
          <w:cantSplit/>
          <w:trHeight w:val="414"/>
        </w:trPr>
        <w:tc>
          <w:tcPr>
            <w:tcW w:w="328" w:type="pct"/>
            <w:shd w:val="clear" w:color="auto" w:fill="auto"/>
            <w:noWrap/>
          </w:tcPr>
          <w:p w:rsidR="002F76AB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2.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Объем товарной продукции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в действующих ценах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1 045 171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1 348 264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129,0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3.</w:t>
            </w: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Объем реализованной продукции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1 045 145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1 348 237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128,9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4.</w:t>
            </w: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Количество персонала, всего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115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122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106,1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в т.ч. руководители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4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4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100,0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служащие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38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41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107,9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рабочие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чел.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73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77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105,5</w:t>
            </w:r>
          </w:p>
        </w:tc>
      </w:tr>
      <w:tr w:rsidR="00591124" w:rsidRPr="00281245" w:rsidTr="00281245">
        <w:trPr>
          <w:cantSplit/>
          <w:trHeight w:val="423"/>
        </w:trPr>
        <w:tc>
          <w:tcPr>
            <w:tcW w:w="328" w:type="pct"/>
            <w:shd w:val="clear" w:color="auto" w:fill="auto"/>
            <w:noWrap/>
          </w:tcPr>
          <w:p w:rsidR="002F76AB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5.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Себестоимость товарной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продукции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783 859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984 213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125,6</w:t>
            </w:r>
          </w:p>
        </w:tc>
      </w:tr>
      <w:tr w:rsidR="00591124" w:rsidRPr="00281245" w:rsidTr="00281245">
        <w:trPr>
          <w:cantSplit/>
          <w:trHeight w:val="413"/>
        </w:trPr>
        <w:tc>
          <w:tcPr>
            <w:tcW w:w="328" w:type="pct"/>
            <w:shd w:val="clear" w:color="auto" w:fill="auto"/>
            <w:noWrap/>
          </w:tcPr>
          <w:p w:rsidR="002F76AB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6.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Себестоимость реализованной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продукции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658 441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826 738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125,6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7.</w:t>
            </w: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Прибыль балансовая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тыс.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173 076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206 108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119,1</w:t>
            </w:r>
          </w:p>
        </w:tc>
      </w:tr>
      <w:tr w:rsidR="00591124" w:rsidRPr="00281245" w:rsidTr="00281245">
        <w:trPr>
          <w:cantSplit/>
          <w:trHeight w:val="300"/>
        </w:trPr>
        <w:tc>
          <w:tcPr>
            <w:tcW w:w="32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8.</w:t>
            </w: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Рентабельность продукции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%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26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25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rFonts w:eastAsia="Arial Unicode MS"/>
                <w:color w:val="000000"/>
                <w:sz w:val="20"/>
                <w:szCs w:val="22"/>
              </w:rPr>
              <w:t>94,8</w:t>
            </w:r>
          </w:p>
        </w:tc>
      </w:tr>
      <w:tr w:rsidR="00591124" w:rsidRPr="00281245" w:rsidTr="00281245">
        <w:trPr>
          <w:cantSplit/>
          <w:trHeight w:val="524"/>
        </w:trPr>
        <w:tc>
          <w:tcPr>
            <w:tcW w:w="328" w:type="pct"/>
            <w:shd w:val="clear" w:color="auto" w:fill="auto"/>
            <w:noWrap/>
          </w:tcPr>
          <w:p w:rsidR="002F76AB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9.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</w:tc>
        <w:tc>
          <w:tcPr>
            <w:tcW w:w="1777" w:type="pct"/>
            <w:shd w:val="clear" w:color="auto" w:fill="auto"/>
            <w:noWrap/>
          </w:tcPr>
          <w:p w:rsidR="00ED545C" w:rsidRPr="00281245" w:rsidRDefault="00ED545C" w:rsidP="00281245">
            <w:pPr>
              <w:pStyle w:val="ad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Стоимость основных</w:t>
            </w: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производственных фондов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2F76AB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млн. р</w:t>
            </w:r>
            <w:r w:rsidR="00ED545C" w:rsidRPr="00281245">
              <w:rPr>
                <w:color w:val="000000"/>
                <w:sz w:val="20"/>
                <w:szCs w:val="22"/>
              </w:rPr>
              <w:t>уб.</w:t>
            </w:r>
          </w:p>
        </w:tc>
        <w:tc>
          <w:tcPr>
            <w:tcW w:w="658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1 956,5</w:t>
            </w:r>
          </w:p>
        </w:tc>
        <w:tc>
          <w:tcPr>
            <w:tcW w:w="855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2 003,8</w:t>
            </w:r>
          </w:p>
        </w:tc>
        <w:tc>
          <w:tcPr>
            <w:tcW w:w="724" w:type="pct"/>
            <w:shd w:val="clear" w:color="auto" w:fill="auto"/>
            <w:noWrap/>
          </w:tcPr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</w:p>
          <w:p w:rsidR="00ED545C" w:rsidRPr="00281245" w:rsidRDefault="00ED545C" w:rsidP="00281245">
            <w:pPr>
              <w:spacing w:line="360" w:lineRule="auto"/>
              <w:jc w:val="both"/>
              <w:rPr>
                <w:rFonts w:eastAsia="Arial Unicode MS"/>
                <w:color w:val="000000"/>
                <w:sz w:val="20"/>
                <w:szCs w:val="22"/>
              </w:rPr>
            </w:pPr>
            <w:r w:rsidRPr="00281245">
              <w:rPr>
                <w:color w:val="000000"/>
                <w:sz w:val="20"/>
                <w:szCs w:val="22"/>
              </w:rPr>
              <w:t>102,4</w:t>
            </w:r>
          </w:p>
        </w:tc>
      </w:tr>
    </w:tbl>
    <w:p w:rsidR="00ED545C" w:rsidRPr="002F76AB" w:rsidRDefault="00ED545C" w:rsidP="002F76AB">
      <w:pPr>
        <w:pStyle w:val="31"/>
        <w:ind w:firstLine="709"/>
        <w:rPr>
          <w:color w:val="000000"/>
        </w:rPr>
      </w:pP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  <w:r w:rsidRPr="002F76AB">
        <w:rPr>
          <w:color w:val="000000"/>
        </w:rPr>
        <w:t>Широкая номенклатура выпускаемой продукции предприятия обуславливает широкие рынки сбыта.</w:t>
      </w: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  <w:r w:rsidRPr="002F76AB">
        <w:rPr>
          <w:color w:val="000000"/>
          <w:szCs w:val="22"/>
        </w:rPr>
        <w:t>Значительные объемы производства продукции позволяют предприятию устанавливать сравнительно невысокие цены на продукцию, что обуславливает ее конкурентоспособность.</w:t>
      </w: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  <w:r w:rsidRPr="002F76AB">
        <w:rPr>
          <w:color w:val="000000"/>
          <w:szCs w:val="22"/>
        </w:rPr>
        <w:t>Организационно служба маркетинга подчинена непосредственно директору предприятия, что обеспечивает независимость ее положения по отношению к другим подразделениям и объективную оценку возможностей предприятия при разработке его маркетинговой политики.</w:t>
      </w: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  <w:r w:rsidRPr="002F76AB">
        <w:rPr>
          <w:color w:val="000000"/>
          <w:szCs w:val="22"/>
        </w:rPr>
        <w:t>Отдел маркетинга СООО «Белполимерпласт» состоит из 4 человек. Руководит отделом начальник отдела. Кроме этого, в штате подразделения работают:</w:t>
      </w:r>
    </w:p>
    <w:p w:rsidR="00ED545C" w:rsidRPr="002F76AB" w:rsidRDefault="002F76AB" w:rsidP="002F76AB">
      <w:pPr>
        <w:pStyle w:val="31"/>
        <w:ind w:firstLine="709"/>
        <w:rPr>
          <w:color w:val="000000"/>
          <w:szCs w:val="22"/>
        </w:rPr>
      </w:pPr>
      <w:r>
        <w:rPr>
          <w:color w:val="000000"/>
          <w:szCs w:val="22"/>
        </w:rPr>
        <w:t>– </w:t>
      </w:r>
      <w:r w:rsidR="00ED545C" w:rsidRPr="002F76AB">
        <w:rPr>
          <w:color w:val="000000"/>
          <w:szCs w:val="22"/>
        </w:rPr>
        <w:t>ведущий менеджер по маркетингу, который осуществляет поиск новых рынков сбыта, занимается координационными функциями при подготовке и заключению договоров;</w:t>
      </w:r>
    </w:p>
    <w:p w:rsidR="00ED545C" w:rsidRPr="002F76AB" w:rsidRDefault="002F76AB" w:rsidP="002F76AB">
      <w:pPr>
        <w:pStyle w:val="31"/>
        <w:ind w:firstLine="709"/>
        <w:rPr>
          <w:color w:val="000000"/>
          <w:szCs w:val="22"/>
        </w:rPr>
      </w:pPr>
      <w:r>
        <w:rPr>
          <w:color w:val="000000"/>
          <w:szCs w:val="22"/>
        </w:rPr>
        <w:t>– </w:t>
      </w:r>
      <w:r w:rsidR="00ED545C" w:rsidRPr="002F76AB">
        <w:rPr>
          <w:color w:val="000000"/>
          <w:szCs w:val="22"/>
        </w:rPr>
        <w:t>экономист-маркетолог, который занимается разработкой ценовой политики предприятия на продукцию, а также занимается сбором и анализом информации о качестве, ассортименте и ценовых характеристиках продукции, выпускаемой предприятиями-конкурентами;</w:t>
      </w:r>
    </w:p>
    <w:p w:rsidR="00ED545C" w:rsidRPr="002F76AB" w:rsidRDefault="002F76AB" w:rsidP="002F76AB">
      <w:pPr>
        <w:pStyle w:val="31"/>
        <w:ind w:firstLine="709"/>
        <w:rPr>
          <w:color w:val="000000"/>
          <w:szCs w:val="22"/>
        </w:rPr>
      </w:pPr>
      <w:r>
        <w:rPr>
          <w:color w:val="000000"/>
          <w:szCs w:val="22"/>
        </w:rPr>
        <w:t>– </w:t>
      </w:r>
      <w:r w:rsidR="00ED545C" w:rsidRPr="002F76AB">
        <w:rPr>
          <w:color w:val="000000"/>
          <w:szCs w:val="22"/>
        </w:rPr>
        <w:t>менеджер по маркетингу, который занимается рассылкой коммерческих предложений, осуществляет поиск и привлечение заказов посредством интернет и отслеживает проведение тендеров.</w:t>
      </w: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  <w:r w:rsidRPr="002F76AB">
        <w:rPr>
          <w:color w:val="000000"/>
          <w:szCs w:val="22"/>
        </w:rPr>
        <w:t>С целью совершенствования деятельности службы маркетинга на СООО «Белполимерпласт» необходимо обосновать выбор типа маркетинга для каждого этапа жизненного цикла товара. Результаты работы занесем в табл. 2.</w:t>
      </w:r>
    </w:p>
    <w:p w:rsidR="00ED545C" w:rsidRPr="002F76AB" w:rsidRDefault="00ED545C" w:rsidP="002F76AB">
      <w:pPr>
        <w:pStyle w:val="31"/>
        <w:ind w:firstLine="709"/>
        <w:rPr>
          <w:color w:val="000000"/>
          <w:szCs w:val="22"/>
        </w:rPr>
      </w:pP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Т</w:t>
      </w:r>
      <w:r w:rsidR="00591124">
        <w:rPr>
          <w:color w:val="000000"/>
        </w:rPr>
        <w:t>аблица 2. Выбор типа маркетинга</w:t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126"/>
        <w:gridCol w:w="2194"/>
        <w:gridCol w:w="2079"/>
        <w:gridCol w:w="1966"/>
        <w:gridCol w:w="1755"/>
      </w:tblGrid>
      <w:tr w:rsidR="00591124" w:rsidRPr="00281245" w:rsidTr="00281245">
        <w:trPr>
          <w:cantSplit/>
        </w:trPr>
        <w:tc>
          <w:tcPr>
            <w:tcW w:w="617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  <w:r w:rsidRPr="00281245">
              <w:rPr>
                <w:bCs/>
                <w:color w:val="000000"/>
                <w:sz w:val="20"/>
              </w:rPr>
              <w:t>Этап ЖЦТ</w:t>
            </w:r>
          </w:p>
        </w:tc>
        <w:tc>
          <w:tcPr>
            <w:tcW w:w="1203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  <w:r w:rsidRPr="00281245">
              <w:rPr>
                <w:bCs/>
                <w:color w:val="000000"/>
                <w:sz w:val="20"/>
                <w:szCs w:val="22"/>
              </w:rPr>
              <w:t>Вид маркетинга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140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  <w:r w:rsidRPr="00281245">
              <w:rPr>
                <w:bCs/>
                <w:color w:val="000000"/>
                <w:sz w:val="20"/>
                <w:szCs w:val="22"/>
              </w:rPr>
              <w:t>Динамика сбыта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  <w:r w:rsidRPr="00281245">
              <w:rPr>
                <w:bCs/>
                <w:color w:val="000000"/>
                <w:sz w:val="20"/>
                <w:szCs w:val="22"/>
              </w:rPr>
              <w:t>Уровень прибыльности</w:t>
            </w:r>
          </w:p>
        </w:tc>
        <w:tc>
          <w:tcPr>
            <w:tcW w:w="962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bCs/>
                <w:color w:val="000000"/>
                <w:sz w:val="20"/>
              </w:rPr>
            </w:pPr>
            <w:r w:rsidRPr="00281245">
              <w:rPr>
                <w:bCs/>
                <w:color w:val="000000"/>
                <w:sz w:val="20"/>
                <w:szCs w:val="22"/>
              </w:rPr>
              <w:t>Причина выбранного типа маркетинга</w:t>
            </w:r>
          </w:p>
        </w:tc>
      </w:tr>
      <w:tr w:rsidR="00591124" w:rsidRPr="00281245" w:rsidTr="00281245">
        <w:trPr>
          <w:cantSplit/>
        </w:trPr>
        <w:tc>
          <w:tcPr>
            <w:tcW w:w="617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Этап выведения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14"/>
              </w:rPr>
              <w:t>на рынок.</w:t>
            </w:r>
          </w:p>
        </w:tc>
        <w:tc>
          <w:tcPr>
            <w:tcW w:w="1203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Стимулирующий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140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Слабый сбыт.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Ничтожный.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962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Для осведомленности о товаре.</w:t>
            </w:r>
          </w:p>
        </w:tc>
      </w:tr>
      <w:tr w:rsidR="00591124" w:rsidRPr="00281245" w:rsidTr="00281245">
        <w:trPr>
          <w:cantSplit/>
        </w:trPr>
        <w:tc>
          <w:tcPr>
            <w:tcW w:w="617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Этап роста.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203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Развивающийся.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140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Быстрорастущая.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Максимальный.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962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Создание предпочтения о марке.**</w:t>
            </w:r>
          </w:p>
        </w:tc>
      </w:tr>
      <w:tr w:rsidR="00591124" w:rsidRPr="00281245" w:rsidTr="00281245">
        <w:trPr>
          <w:cantSplit/>
        </w:trPr>
        <w:tc>
          <w:tcPr>
            <w:tcW w:w="617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Этап зрелости.</w:t>
            </w:r>
          </w:p>
        </w:tc>
        <w:tc>
          <w:tcPr>
            <w:tcW w:w="1203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Поддерживающий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140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Медленно растущая.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Падающий.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962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Создание приверженности марке.***</w:t>
            </w:r>
          </w:p>
        </w:tc>
      </w:tr>
      <w:tr w:rsidR="00591124" w:rsidRPr="00281245" w:rsidTr="00281245">
        <w:trPr>
          <w:cantSplit/>
        </w:trPr>
        <w:tc>
          <w:tcPr>
            <w:tcW w:w="617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Этап упадка.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203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Ремаркетинг.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140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Падающая.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1078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  <w:szCs w:val="22"/>
              </w:rPr>
              <w:t>Низкий или нулевой сбыт.</w:t>
            </w:r>
          </w:p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</w:p>
        </w:tc>
        <w:tc>
          <w:tcPr>
            <w:tcW w:w="962" w:type="pct"/>
            <w:shd w:val="clear" w:color="auto" w:fill="auto"/>
          </w:tcPr>
          <w:p w:rsidR="00ED545C" w:rsidRPr="00281245" w:rsidRDefault="00ED545C" w:rsidP="00281245">
            <w:pPr>
              <w:pStyle w:val="12"/>
              <w:widowControl/>
              <w:jc w:val="both"/>
              <w:rPr>
                <w:color w:val="000000"/>
                <w:sz w:val="20"/>
              </w:rPr>
            </w:pPr>
            <w:r w:rsidRPr="00281245">
              <w:rPr>
                <w:color w:val="000000"/>
                <w:sz w:val="20"/>
              </w:rPr>
              <w:t>Восстановление снижающегося спроса, поиск путей оживления.****</w:t>
            </w:r>
          </w:p>
        </w:tc>
      </w:tr>
    </w:tbl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2"/>
        </w:rPr>
        <w:t>*</w:t>
      </w:r>
      <w:r w:rsidR="002F76AB">
        <w:rPr>
          <w:color w:val="000000"/>
          <w:sz w:val="28"/>
          <w:szCs w:val="22"/>
        </w:rPr>
        <w:t> 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на первом этапе необходимо проинформировать потребителя о выходе нового товара на рынок. Стимулирующий маркетинг применяется при отсутствии спроса на неизвестный товар. Нам необходимо убедить покупателя, что ему предлагается не дорогой и качественный товар. И побудить его к, потреблению именно нашего товара.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2"/>
        </w:rPr>
        <w:t>**</w:t>
      </w:r>
      <w:r w:rsidR="002F76AB">
        <w:rPr>
          <w:color w:val="000000"/>
          <w:sz w:val="28"/>
          <w:szCs w:val="22"/>
        </w:rPr>
        <w:t> 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 xml:space="preserve">на втором этапе </w:t>
      </w:r>
      <w:r w:rsidR="002F76AB">
        <w:rPr>
          <w:color w:val="000000"/>
          <w:sz w:val="28"/>
          <w:szCs w:val="22"/>
        </w:rPr>
        <w:t>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этап роста, если наш товар понравился покупателям, начнет расти уровень сбыта. Необходимо будет завоевать новые рынки, это требует дополнительных расходов на рекламу по информированию новых потребителей.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2"/>
        </w:rPr>
        <w:t>***</w:t>
      </w:r>
      <w:r w:rsidR="002F76AB">
        <w:rPr>
          <w:color w:val="000000"/>
          <w:sz w:val="28"/>
          <w:szCs w:val="22"/>
        </w:rPr>
        <w:t> 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на третьем этапе рост объемов сбыта начнет замедляться. Необходимо будет применить поддерживающий маркетинг. Смысл его будет заключаться в том, чтобы замедлить падение объемов продаж и уверить тех потребителей, которые приобрели наш товар, в правильности выбора.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  <w:szCs w:val="22"/>
        </w:rPr>
        <w:t>****</w:t>
      </w:r>
      <w:r w:rsidR="002F76AB">
        <w:rPr>
          <w:color w:val="000000"/>
          <w:sz w:val="28"/>
          <w:szCs w:val="22"/>
        </w:rPr>
        <w:t> –</w:t>
      </w:r>
      <w:r w:rsidR="002F76AB" w:rsidRPr="002F76AB">
        <w:rPr>
          <w:color w:val="000000"/>
          <w:sz w:val="28"/>
          <w:szCs w:val="22"/>
        </w:rPr>
        <w:t xml:space="preserve"> </w:t>
      </w:r>
      <w:r w:rsidRPr="002F76AB">
        <w:rPr>
          <w:color w:val="000000"/>
          <w:sz w:val="28"/>
          <w:szCs w:val="22"/>
        </w:rPr>
        <w:t>на четвертом этапе наш товар будет вытесняться с рынка современным. Нам необходимо будет искать те сегменты рынка, где наша продукция сможет удовлетворить потребности. Целесообразно будет прекратить производство данного товара (модели товара), и средства которые должны были пойти на ремаркетинг, лучше направить на разработку новых, более современных моделей.</w:t>
      </w:r>
    </w:p>
    <w:p w:rsidR="00591124" w:rsidRDefault="00591124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2F76AB">
        <w:rPr>
          <w:color w:val="000000"/>
          <w:sz w:val="28"/>
          <w:szCs w:val="22"/>
        </w:rPr>
        <w:t>Результаты деятельности службы маркетинга, необходимы для успешного осуществления первой и второй стадии ЖЦТ, состоят в следующем: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 xml:space="preserve">данные о потребности в изделии внутри страны и на внешнем рынке (оценки областей применения, возможных объемов продаж, географическое размещение потребителей </w:t>
      </w:r>
      <w:r>
        <w:rPr>
          <w:color w:val="000000"/>
          <w:sz w:val="28"/>
          <w:szCs w:val="22"/>
        </w:rPr>
        <w:t>и т.п.</w:t>
      </w:r>
      <w:r w:rsidR="00ED545C" w:rsidRPr="002F76AB">
        <w:rPr>
          <w:color w:val="000000"/>
          <w:sz w:val="28"/>
          <w:szCs w:val="22"/>
        </w:rPr>
        <w:t>);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прогноз затрат на разработку, освоение и эксплуатацию изделия;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данные о фирмах-конкурентах и их возможностях по разработке и производству аналогичных товаров;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параметры отечественных и зарубежных аналогов, оценка конкурентоспособности изделия;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предложения по улучшению характеристик перспективного образца;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предложения по модернизации технологии производства и оборудования;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предложения по стратегии цен и динамики выпуска изделий;</w:t>
      </w:r>
    </w:p>
    <w:p w:rsidR="00ED545C" w:rsidRPr="002F76AB" w:rsidRDefault="002F76AB" w:rsidP="002F76AB">
      <w:pPr>
        <w:pStyle w:val="31"/>
        <w:ind w:firstLine="709"/>
        <w:rPr>
          <w:color w:val="000000"/>
          <w:szCs w:val="22"/>
        </w:rPr>
      </w:pPr>
      <w:r>
        <w:rPr>
          <w:color w:val="000000"/>
          <w:szCs w:val="22"/>
        </w:rPr>
        <w:t>– </w:t>
      </w:r>
      <w:r w:rsidR="00ED545C" w:rsidRPr="002F76AB">
        <w:rPr>
          <w:color w:val="000000"/>
          <w:szCs w:val="22"/>
        </w:rPr>
        <w:t xml:space="preserve">рекомендации по привлечению сторонних организаций, предприятий, специалистов (как источников идей, технологий, ресурсов </w:t>
      </w:r>
      <w:r>
        <w:rPr>
          <w:color w:val="000000"/>
          <w:szCs w:val="22"/>
        </w:rPr>
        <w:t>и т.д.</w:t>
      </w:r>
      <w:r w:rsidR="00ED545C" w:rsidRPr="002F76AB">
        <w:rPr>
          <w:color w:val="000000"/>
          <w:szCs w:val="22"/>
        </w:rPr>
        <w:t>);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– </w:t>
      </w:r>
      <w:r w:rsidR="00ED545C" w:rsidRPr="002F76AB">
        <w:rPr>
          <w:color w:val="000000"/>
          <w:sz w:val="28"/>
          <w:szCs w:val="22"/>
        </w:rPr>
        <w:t>предложения по формированию спроса на изделия, инфраструктуры реализации продукции предприятия.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2F76AB">
        <w:rPr>
          <w:color w:val="000000"/>
          <w:sz w:val="28"/>
        </w:rPr>
        <w:t>Чтобы работать успешно, перспективной фирме необходимо быть такой организацией, вся деятельность которой ориентируется на покупателя. Все работающие в ней должны понимать, что покупает клиент, почему он покупает именно это, что ему предлагают конкуренты и каким образом компания может наилучшим образом предугадать и удовлетворить его запросы.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По результатам проведенных опросов 25 потребителей путем анкетирования (форма анкеты приведена в приложении) выяснилось, что при приобретении продукции СООО «Белполимерпласт» они руководствовались следующими факторами: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качеством продукции – 4</w:t>
      </w:r>
      <w:r w:rsidRPr="002F76AB">
        <w:rPr>
          <w:color w:val="000000"/>
          <w:sz w:val="28"/>
        </w:rPr>
        <w:t>8</w:t>
      </w:r>
      <w:r>
        <w:rPr>
          <w:color w:val="000000"/>
          <w:sz w:val="28"/>
        </w:rPr>
        <w:t>%</w:t>
      </w:r>
      <w:r w:rsidR="00ED545C" w:rsidRPr="002F76AB">
        <w:rPr>
          <w:color w:val="000000"/>
          <w:sz w:val="28"/>
        </w:rPr>
        <w:t>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ценовыми характеристиками продукции – 3</w:t>
      </w:r>
      <w:r w:rsidRPr="002F76AB">
        <w:rPr>
          <w:color w:val="000000"/>
          <w:sz w:val="28"/>
        </w:rPr>
        <w:t>6</w:t>
      </w:r>
      <w:r>
        <w:rPr>
          <w:color w:val="000000"/>
          <w:sz w:val="28"/>
        </w:rPr>
        <w:t>%</w:t>
      </w:r>
      <w:r w:rsidR="00ED545C" w:rsidRPr="002F76AB">
        <w:rPr>
          <w:color w:val="000000"/>
          <w:sz w:val="28"/>
        </w:rPr>
        <w:t>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>сроками поставки – 1</w:t>
      </w:r>
      <w:r w:rsidRPr="002F76AB">
        <w:rPr>
          <w:color w:val="000000"/>
          <w:sz w:val="28"/>
        </w:rPr>
        <w:t>2</w:t>
      </w:r>
      <w:r>
        <w:rPr>
          <w:color w:val="000000"/>
          <w:sz w:val="28"/>
        </w:rPr>
        <w:t>%</w:t>
      </w:r>
      <w:r w:rsidR="00ED545C" w:rsidRPr="002F76AB">
        <w:rPr>
          <w:color w:val="000000"/>
          <w:sz w:val="28"/>
        </w:rPr>
        <w:t>;</w:t>
      </w:r>
    </w:p>
    <w:p w:rsidR="00ED545C" w:rsidRPr="002F76AB" w:rsidRDefault="002F76AB" w:rsidP="002F76A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ED545C" w:rsidRPr="002F76AB">
        <w:rPr>
          <w:color w:val="000000"/>
          <w:sz w:val="28"/>
        </w:rPr>
        <w:t xml:space="preserve">условиями расчетов за продукцию – </w:t>
      </w:r>
      <w:r w:rsidRPr="002F76AB">
        <w:rPr>
          <w:color w:val="000000"/>
          <w:sz w:val="28"/>
        </w:rPr>
        <w:t>4</w:t>
      </w:r>
      <w:r>
        <w:rPr>
          <w:color w:val="000000"/>
          <w:sz w:val="28"/>
        </w:rPr>
        <w:t>%</w:t>
      </w:r>
      <w:r w:rsidR="00ED545C" w:rsidRPr="002F76AB">
        <w:rPr>
          <w:color w:val="000000"/>
          <w:sz w:val="28"/>
        </w:rPr>
        <w:t>.</w:t>
      </w:r>
    </w:p>
    <w:p w:rsidR="00ED545C" w:rsidRPr="002F76AB" w:rsidRDefault="00ED545C" w:rsidP="002F76AB">
      <w:p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В связи с тем, что доминирующим фактором, влияющим на принятие решения о приобретении продукции СООО «Белполимерпласт» является качество продукции, необходимо дальнейшее совершенствование деятельности в области повышения качества.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Функция маркетинга СООО «Белполимерпласт» должна играть ведущую роль в определении требований, предъявляемых к качеству продукции. Она должна:</w:t>
      </w:r>
    </w:p>
    <w:p w:rsidR="00ED545C" w:rsidRPr="002F76AB" w:rsidRDefault="00ED545C" w:rsidP="002F76AB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определять потребности в продукции;</w:t>
      </w:r>
    </w:p>
    <w:p w:rsidR="00ED545C" w:rsidRPr="002F76AB" w:rsidRDefault="00ED545C" w:rsidP="002F76AB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давать точное определение рыночного спроса и области реализации, поскольку это важно для оценки нужного количества, стоимости и сроков производства продукции;</w:t>
      </w:r>
    </w:p>
    <w:p w:rsidR="00ED545C" w:rsidRPr="002F76AB" w:rsidRDefault="00ED545C" w:rsidP="002F76AB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давать четкое определение требований потребителя на основе постоянного анализа контрактов или потребностей рынка;</w:t>
      </w:r>
    </w:p>
    <w:p w:rsidR="00ED545C" w:rsidRPr="002F76AB" w:rsidRDefault="00ED545C" w:rsidP="002F76AB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четко информировать в рамках предприятия о всех требованиях, предъявляемых потребителем.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Отдел маркетинга должен обеспечивать предприятие подробным официальным отчетом и руководящими указаниями по требованиям, предъявляемым к продукции, например, кратким описанием продукции. Краткое описание продукции содержит требования и пожелания потребителя в виде предварительного перечня технических условий, которые послужат основой для выполнения последующих работ по проектированию.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Отдел маркетинга СООО «Белполимерпласт» должен установить на постоянной основе систему обратной связи и контроля получаемой информации от потребителей продукции. Вся информация, относящаяся к качеству продукции, должна анализироваться, сравниваться, интерпретироваться и доводиться до сведения в соответствии с установленными процедурами; подобная информация помогает определить характер и объем проблем, связанных с качеством продукции, на основании опыта и пожеланий потребителя. Кроме того, обратная связь с потребителем может явиться средством получения данных, необходимых как для внесения возможных изменений в проектируемую продукцию, так и для соответствующих действий руководства по управлению качеством продукции.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В связи с этим необходима доработка положения об отделе маркетинга рассматриваемого предприятия с определением сроков осуществления доработки; лиц, ответственных за разработку, контроль и осуществление перечисленных выше видов работ.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Совершенствование организационной структуры управления качеством продукции на СООО «Белполимерпласт» должно обеспечить:</w:t>
      </w:r>
    </w:p>
    <w:p w:rsidR="00ED545C" w:rsidRPr="002F76AB" w:rsidRDefault="00ED545C" w:rsidP="002F76AB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1) малую ступенчатость и максимальную простоту управления;</w:t>
      </w:r>
    </w:p>
    <w:p w:rsidR="00ED545C" w:rsidRPr="002F76AB" w:rsidRDefault="00ED545C" w:rsidP="002F76AB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2) высокую оперативность в решении задач, четкое разграничение функций;</w:t>
      </w:r>
    </w:p>
    <w:p w:rsidR="00ED545C" w:rsidRPr="002F76AB" w:rsidRDefault="00ED545C" w:rsidP="002F76AB">
      <w:pPr>
        <w:numPr>
          <w:ilvl w:val="12"/>
          <w:numId w:val="0"/>
        </w:numPr>
        <w:spacing w:line="360" w:lineRule="auto"/>
        <w:ind w:firstLine="709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>3) взаимосвязь подразделений, занимающихся вопросами управления качеством продукции, устранение дублирования в их работе.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  <w:r w:rsidRPr="002F76AB">
        <w:rPr>
          <w:color w:val="000000"/>
        </w:rPr>
        <w:t>Проведение данных мероприятий обеспечит сохранение достигнутых позиций на рынке и дальнейшее завоевание новых рынков сбыта путем установления оптимального соотношения цены и качества выпускаемой продукции.</w:t>
      </w:r>
    </w:p>
    <w:p w:rsidR="00ED545C" w:rsidRPr="002F76AB" w:rsidRDefault="00ED545C" w:rsidP="002F76AB">
      <w:pPr>
        <w:pStyle w:val="31"/>
        <w:ind w:firstLine="709"/>
        <w:rPr>
          <w:color w:val="000000"/>
        </w:rPr>
      </w:pPr>
    </w:p>
    <w:p w:rsidR="00ED545C" w:rsidRPr="00591124" w:rsidRDefault="00ED545C" w:rsidP="002F76AB">
      <w:pPr>
        <w:pStyle w:val="7"/>
        <w:keepNext w:val="0"/>
        <w:ind w:firstLine="709"/>
        <w:jc w:val="both"/>
        <w:rPr>
          <w:b/>
          <w:color w:val="000000"/>
        </w:rPr>
      </w:pPr>
      <w:r w:rsidRPr="002F76AB">
        <w:rPr>
          <w:color w:val="000000"/>
        </w:rPr>
        <w:br w:type="page"/>
      </w:r>
      <w:r w:rsidR="00591124" w:rsidRPr="00591124">
        <w:rPr>
          <w:b/>
          <w:color w:val="000000"/>
        </w:rPr>
        <w:t>Список использованных источников</w:t>
      </w:r>
    </w:p>
    <w:p w:rsidR="00ED545C" w:rsidRPr="002F76AB" w:rsidRDefault="00ED545C" w:rsidP="002F76AB">
      <w:pPr>
        <w:numPr>
          <w:ilvl w:val="12"/>
          <w:numId w:val="0"/>
        </w:numPr>
        <w:tabs>
          <w:tab w:val="left" w:pos="142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ED545C" w:rsidRPr="002F76AB" w:rsidRDefault="00ED545C" w:rsidP="00591124">
      <w:pPr>
        <w:spacing w:line="360" w:lineRule="auto"/>
        <w:jc w:val="both"/>
        <w:rPr>
          <w:color w:val="000000"/>
          <w:sz w:val="28"/>
        </w:rPr>
      </w:pPr>
      <w:r w:rsidRPr="002F76AB">
        <w:rPr>
          <w:color w:val="000000"/>
          <w:sz w:val="28"/>
        </w:rPr>
        <w:t xml:space="preserve">1. </w:t>
      </w:r>
      <w:r w:rsidR="002F76AB" w:rsidRPr="002F76AB">
        <w:rPr>
          <w:color w:val="000000"/>
          <w:sz w:val="28"/>
        </w:rPr>
        <w:t>Басовский</w:t>
      </w:r>
      <w:r w:rsidR="002F76AB">
        <w:rPr>
          <w:color w:val="000000"/>
          <w:sz w:val="28"/>
        </w:rPr>
        <w:t> </w:t>
      </w:r>
      <w:r w:rsidR="002F76AB" w:rsidRPr="002F76AB">
        <w:rPr>
          <w:color w:val="000000"/>
          <w:sz w:val="28"/>
        </w:rPr>
        <w:t>Л.Е.</w:t>
      </w:r>
      <w:r w:rsidR="002F76AB">
        <w:rPr>
          <w:color w:val="000000"/>
          <w:sz w:val="28"/>
        </w:rPr>
        <w:t> </w:t>
      </w:r>
      <w:r w:rsidR="002F76AB" w:rsidRPr="002F76AB">
        <w:rPr>
          <w:color w:val="000000"/>
          <w:sz w:val="28"/>
        </w:rPr>
        <w:t>Маркетинг</w:t>
      </w:r>
      <w:r w:rsidRPr="002F76AB">
        <w:rPr>
          <w:color w:val="000000"/>
          <w:sz w:val="28"/>
        </w:rPr>
        <w:t>: курс лекций. М.: Инфра</w:t>
      </w:r>
      <w:r w:rsidR="002F76AB">
        <w:rPr>
          <w:color w:val="000000"/>
          <w:sz w:val="28"/>
        </w:rPr>
        <w:noBreakHyphen/>
      </w:r>
      <w:r w:rsidR="002F76AB" w:rsidRPr="002F76AB">
        <w:rPr>
          <w:color w:val="000000"/>
          <w:sz w:val="28"/>
        </w:rPr>
        <w:t>М,</w:t>
      </w:r>
      <w:r w:rsidRPr="002F76AB">
        <w:rPr>
          <w:color w:val="000000"/>
          <w:sz w:val="28"/>
        </w:rPr>
        <w:t xml:space="preserve"> 2004.</w:t>
      </w:r>
    </w:p>
    <w:p w:rsidR="00ED545C" w:rsidRPr="002F76AB" w:rsidRDefault="00591124" w:rsidP="00591124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ED545C" w:rsidRPr="002F76AB">
        <w:rPr>
          <w:color w:val="000000"/>
          <w:sz w:val="28"/>
        </w:rPr>
        <w:t>. Котлер Ф. Маркетинг, менеджмент – Спб.: Питер Ком, 2003.</w:t>
      </w:r>
    </w:p>
    <w:p w:rsidR="00ED545C" w:rsidRPr="002F76AB" w:rsidRDefault="00591124" w:rsidP="00591124">
      <w:pPr>
        <w:pStyle w:val="af"/>
        <w:ind w:right="0"/>
        <w:rPr>
          <w:color w:val="000000"/>
          <w:szCs w:val="20"/>
        </w:rPr>
      </w:pPr>
      <w:r>
        <w:rPr>
          <w:color w:val="000000"/>
        </w:rPr>
        <w:t>3</w:t>
      </w:r>
      <w:r w:rsidR="00ED545C" w:rsidRPr="002F76AB">
        <w:rPr>
          <w:color w:val="000000"/>
        </w:rPr>
        <w:t xml:space="preserve">. </w:t>
      </w:r>
      <w:r w:rsidR="002F76AB" w:rsidRPr="002F76AB">
        <w:rPr>
          <w:color w:val="000000"/>
        </w:rPr>
        <w:t>Абрамашвили</w:t>
      </w:r>
      <w:r w:rsidR="002F76AB">
        <w:rPr>
          <w:color w:val="000000"/>
        </w:rPr>
        <w:t> </w:t>
      </w:r>
      <w:r w:rsidR="002F76AB" w:rsidRPr="002F76AB">
        <w:rPr>
          <w:color w:val="000000"/>
        </w:rPr>
        <w:t>Г.Г.</w:t>
      </w:r>
      <w:r w:rsidR="002F76AB">
        <w:rPr>
          <w:color w:val="000000"/>
        </w:rPr>
        <w:t> </w:t>
      </w:r>
      <w:r w:rsidR="002F76AB" w:rsidRPr="002F76AB">
        <w:rPr>
          <w:color w:val="000000"/>
        </w:rPr>
        <w:t>Проблемы</w:t>
      </w:r>
      <w:r w:rsidR="00ED545C" w:rsidRPr="002F76AB">
        <w:rPr>
          <w:color w:val="000000"/>
        </w:rPr>
        <w:t xml:space="preserve"> международного маркетинга. М.: 2003</w:t>
      </w:r>
      <w:r w:rsidR="002F76AB">
        <w:rPr>
          <w:color w:val="000000"/>
        </w:rPr>
        <w:t>.</w:t>
      </w:r>
      <w:bookmarkStart w:id="0" w:name="_GoBack"/>
      <w:bookmarkEnd w:id="0"/>
    </w:p>
    <w:sectPr w:rsidR="00ED545C" w:rsidRPr="002F76AB" w:rsidSect="002F76AB">
      <w:headerReference w:type="even" r:id="rId9"/>
      <w:footerReference w:type="even" r:id="rId10"/>
      <w:footerReference w:type="default" r:id="rId11"/>
      <w:pgSz w:w="11907" w:h="16840" w:code="9"/>
      <w:pgMar w:top="1134" w:right="850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45" w:rsidRDefault="00281245">
      <w:r>
        <w:separator/>
      </w:r>
    </w:p>
  </w:endnote>
  <w:endnote w:type="continuationSeparator" w:id="0">
    <w:p w:rsidR="00281245" w:rsidRDefault="0028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45C" w:rsidRDefault="00ED545C">
    <w:pPr>
      <w:pStyle w:val="ad"/>
      <w:framePr w:wrap="around" w:vAnchor="text" w:hAnchor="margin" w:xAlign="center" w:y="1"/>
      <w:rPr>
        <w:rStyle w:val="a5"/>
      </w:rPr>
    </w:pPr>
  </w:p>
  <w:p w:rsidR="00ED545C" w:rsidRDefault="00ED545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45C" w:rsidRDefault="00E854A7">
    <w:pPr>
      <w:pStyle w:val="ad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ED545C" w:rsidRDefault="00ED54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45" w:rsidRDefault="00281245">
      <w:r>
        <w:separator/>
      </w:r>
    </w:p>
  </w:footnote>
  <w:footnote w:type="continuationSeparator" w:id="0">
    <w:p w:rsidR="00281245" w:rsidRDefault="00281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45C" w:rsidRDefault="00ED545C">
    <w:pPr>
      <w:pStyle w:val="a3"/>
      <w:framePr w:wrap="around" w:vAnchor="text" w:hAnchor="margin" w:xAlign="right" w:y="1"/>
      <w:rPr>
        <w:rStyle w:val="a5"/>
      </w:rPr>
    </w:pPr>
    <w:ins w:id="1" w:author="debil" w:date="1998-06-16T17:23:00Z">
      <w:r>
        <w:rPr>
          <w:rStyle w:val="a5"/>
          <w:noProof/>
        </w:rPr>
        <w:t>6</w:t>
      </w:r>
    </w:ins>
    <w:del w:id="2" w:author="debil" w:date="1998-06-16T17:23:00Z">
      <w:r>
        <w:rPr>
          <w:rStyle w:val="a5"/>
          <w:noProof/>
        </w:rPr>
        <w:delText>6</w:delText>
      </w:r>
    </w:del>
  </w:p>
  <w:p w:rsidR="00ED545C" w:rsidRDefault="00ED545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943FB"/>
    <w:multiLevelType w:val="singleLevel"/>
    <w:tmpl w:val="F28EC150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 CYR" w:hAnsi="Times New Roman CYR" w:cs="Times New Roman" w:hint="default"/>
        <w:b w:val="0"/>
        <w:i w:val="0"/>
        <w:sz w:val="28"/>
        <w:u w:val="none"/>
      </w:rPr>
    </w:lvl>
  </w:abstractNum>
  <w:abstractNum w:abstractNumId="1">
    <w:nsid w:val="717B3C8F"/>
    <w:multiLevelType w:val="multilevel"/>
    <w:tmpl w:val="6FFC7708"/>
    <w:lvl w:ilvl="0">
      <w:start w:val="1"/>
      <w:numFmt w:val="decimal"/>
      <w:pStyle w:val="1"/>
      <w:suff w:val="space"/>
      <w:lvlText w:val="%1."/>
      <w:lvlJc w:val="left"/>
      <w:pPr>
        <w:ind w:left="1152" w:hanging="432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296" w:hanging="576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45C"/>
    <w:rsid w:val="00065166"/>
    <w:rsid w:val="00141D00"/>
    <w:rsid w:val="00281245"/>
    <w:rsid w:val="002F76AB"/>
    <w:rsid w:val="0046471F"/>
    <w:rsid w:val="00591124"/>
    <w:rsid w:val="00B66F09"/>
    <w:rsid w:val="00E854A7"/>
    <w:rsid w:val="00ED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42EA8E7-C88F-4608-B4EF-720BC95F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pPr>
      <w:keepNext/>
      <w:spacing w:line="360" w:lineRule="auto"/>
      <w:ind w:firstLine="284"/>
      <w:outlineLvl w:val="0"/>
    </w:pPr>
    <w:rPr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284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28"/>
      <w:szCs w:val="2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ind w:firstLine="612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284" w:right="-142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numPr>
        <w:ilvl w:val="12"/>
      </w:numPr>
      <w:tabs>
        <w:tab w:val="left" w:pos="0"/>
      </w:tabs>
      <w:spacing w:line="360" w:lineRule="auto"/>
      <w:ind w:right="-105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firstLine="54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24" w:lineRule="auto"/>
      <w:ind w:right="-81" w:firstLine="284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nb-NO"/>
    </w:r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Title"/>
    <w:basedOn w:val="a"/>
    <w:link w:val="a7"/>
    <w:uiPriority w:val="99"/>
    <w:qFormat/>
    <w:pPr>
      <w:spacing w:line="360" w:lineRule="auto"/>
      <w:ind w:firstLine="284"/>
      <w:jc w:val="center"/>
    </w:pPr>
    <w:rPr>
      <w:sz w:val="28"/>
      <w:szCs w:val="20"/>
      <w:lang w:val="en-US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"/>
    <w:link w:val="a9"/>
    <w:uiPriority w:val="99"/>
    <w:pPr>
      <w:spacing w:line="360" w:lineRule="auto"/>
      <w:ind w:left="567" w:hanging="283"/>
    </w:pPr>
    <w:rPr>
      <w:sz w:val="28"/>
      <w:szCs w:val="20"/>
      <w:lang w:val="en-US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left="1134" w:hanging="490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character" w:styleId="aa">
    <w:name w:val="annotation reference"/>
    <w:uiPriority w:val="99"/>
    <w:semiHidden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Pr>
      <w:sz w:val="20"/>
      <w:szCs w:val="20"/>
    </w:rPr>
  </w:style>
  <w:style w:type="character" w:styleId="HTML">
    <w:name w:val="HTML Typewriter"/>
    <w:uiPriority w:val="99"/>
    <w:rPr>
      <w:rFonts w:ascii="Tahoma" w:eastAsia="Arial Unicode MS" w:hAnsi="Tahoma" w:cs="Tahoma"/>
      <w:color w:val="333333"/>
      <w:sz w:val="20"/>
      <w:szCs w:val="20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">
    <w:name w:val="Body Text"/>
    <w:basedOn w:val="a"/>
    <w:link w:val="af0"/>
    <w:uiPriority w:val="99"/>
    <w:pPr>
      <w:spacing w:line="360" w:lineRule="auto"/>
      <w:ind w:right="-142"/>
      <w:jc w:val="both"/>
    </w:pPr>
    <w:rPr>
      <w:sz w:val="28"/>
    </w:rPr>
  </w:style>
  <w:style w:type="character" w:customStyle="1" w:styleId="af0">
    <w:name w:val="Основной текст Знак"/>
    <w:link w:val="af"/>
    <w:uiPriority w:val="99"/>
    <w:semiHidden/>
    <w:rPr>
      <w:sz w:val="24"/>
      <w:szCs w:val="24"/>
    </w:rPr>
  </w:style>
  <w:style w:type="paragraph" w:styleId="af1">
    <w:name w:val="Block Text"/>
    <w:basedOn w:val="a"/>
    <w:uiPriority w:val="99"/>
    <w:pPr>
      <w:spacing w:line="324" w:lineRule="auto"/>
      <w:ind w:left="284" w:right="-81" w:firstLine="540"/>
      <w:jc w:val="both"/>
    </w:pPr>
    <w:rPr>
      <w:sz w:val="28"/>
    </w:rPr>
  </w:style>
  <w:style w:type="paragraph" w:styleId="af2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</w:rPr>
  </w:style>
  <w:style w:type="paragraph" w:styleId="23">
    <w:name w:val="Body Text 2"/>
    <w:basedOn w:val="a"/>
    <w:link w:val="24"/>
    <w:uiPriority w:val="99"/>
    <w:pPr>
      <w:spacing w:line="360" w:lineRule="auto"/>
      <w:ind w:right="-142"/>
      <w:jc w:val="center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HTML0">
    <w:name w:val="HTML Preformatted"/>
    <w:basedOn w:val="a"/>
    <w:link w:val="HTML1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Hyperlink"/>
    <w:uiPriority w:val="99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pPr>
      <w:spacing w:line="360" w:lineRule="auto"/>
      <w:ind w:right="-81"/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character" w:styleId="af4">
    <w:name w:val="FollowedHyperlink"/>
    <w:uiPriority w:val="99"/>
    <w:rPr>
      <w:rFonts w:cs="Times New Roman"/>
      <w:color w:val="800080"/>
      <w:u w:val="single"/>
    </w:rPr>
  </w:style>
  <w:style w:type="paragraph" w:customStyle="1" w:styleId="1">
    <w:name w:val="Стиль Заголовок 1 + по ширине"/>
    <w:basedOn w:val="10"/>
    <w:uiPriority w:val="99"/>
    <w:pPr>
      <w:numPr>
        <w:numId w:val="1"/>
      </w:numPr>
      <w:spacing w:before="240" w:after="60" w:line="240" w:lineRule="auto"/>
      <w:jc w:val="center"/>
    </w:pPr>
    <w:rPr>
      <w:b/>
      <w:bCs/>
      <w:kern w:val="32"/>
      <w:sz w:val="32"/>
      <w:lang w:val="ru-RU"/>
    </w:rPr>
  </w:style>
  <w:style w:type="paragraph" w:customStyle="1" w:styleId="12">
    <w:name w:val="Таблица 1"/>
    <w:basedOn w:val="a"/>
    <w:uiPriority w:val="99"/>
    <w:pPr>
      <w:widowControl w:val="0"/>
      <w:autoSpaceDE w:val="0"/>
      <w:autoSpaceDN w:val="0"/>
      <w:adjustRightInd w:val="0"/>
      <w:spacing w:line="360" w:lineRule="auto"/>
    </w:pPr>
    <w:rPr>
      <w:sz w:val="28"/>
      <w:szCs w:val="20"/>
    </w:rPr>
  </w:style>
  <w:style w:type="paragraph" w:customStyle="1" w:styleId="13">
    <w:name w:val="Заголовок таблицы 1"/>
    <w:basedOn w:val="a"/>
    <w:uiPriority w:val="99"/>
    <w:pPr>
      <w:keepNext/>
      <w:widowControl w:val="0"/>
      <w:autoSpaceDE w:val="0"/>
      <w:autoSpaceDN w:val="0"/>
      <w:adjustRightInd w:val="0"/>
      <w:spacing w:line="360" w:lineRule="auto"/>
    </w:pPr>
    <w:rPr>
      <w:sz w:val="28"/>
      <w:szCs w:val="21"/>
    </w:rPr>
  </w:style>
  <w:style w:type="table" w:styleId="14">
    <w:name w:val="Table Grid 1"/>
    <w:basedOn w:val="a1"/>
    <w:uiPriority w:val="99"/>
    <w:rsid w:val="002F76A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4068</Words>
  <Characters>23194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9</vt:lpstr>
    </vt:vector>
  </TitlesOfParts>
  <Company/>
  <LinksUpToDate>false</LinksUpToDate>
  <CharactersWithSpaces>27208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subject/>
  <dc:creator>9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2014-02-24T04:48:00Z</dcterms:created>
  <dcterms:modified xsi:type="dcterms:W3CDTF">2014-02-24T04:48:00Z</dcterms:modified>
</cp:coreProperties>
</file>