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b/>
          <w:bCs/>
          <w:szCs w:val="28"/>
        </w:rPr>
      </w:pPr>
    </w:p>
    <w:p w:rsidR="00CC10E6" w:rsidRPr="00590847" w:rsidRDefault="00674C43" w:rsidP="00590847">
      <w:pPr>
        <w:widowControl w:val="0"/>
        <w:spacing w:line="360" w:lineRule="auto"/>
        <w:ind w:firstLine="720"/>
        <w:jc w:val="center"/>
        <w:rPr>
          <w:b/>
          <w:bCs/>
          <w:szCs w:val="28"/>
        </w:rPr>
      </w:pPr>
      <w:r w:rsidRPr="00590847">
        <w:rPr>
          <w:b/>
          <w:bCs/>
          <w:szCs w:val="28"/>
        </w:rPr>
        <w:t>Реферат</w:t>
      </w:r>
    </w:p>
    <w:p w:rsidR="00CC10E6" w:rsidRPr="00590847" w:rsidRDefault="00674C43" w:rsidP="00590847">
      <w:pPr>
        <w:spacing w:line="360" w:lineRule="auto"/>
        <w:ind w:firstLine="720"/>
        <w:jc w:val="center"/>
        <w:rPr>
          <w:b/>
          <w:caps/>
          <w:szCs w:val="28"/>
        </w:rPr>
      </w:pPr>
      <w:r w:rsidRPr="00590847">
        <w:rPr>
          <w:szCs w:val="28"/>
        </w:rPr>
        <w:t xml:space="preserve">На тему: </w:t>
      </w:r>
      <w:r w:rsidRPr="00590847">
        <w:rPr>
          <w:b/>
          <w:szCs w:val="28"/>
        </w:rPr>
        <w:t>«</w:t>
      </w:r>
      <w:r w:rsidR="00CC10E6" w:rsidRPr="00590847">
        <w:rPr>
          <w:b/>
          <w:szCs w:val="28"/>
        </w:rPr>
        <w:t>СХЕМЫ АВТОГЕНЕРАТОРОВ. ОБЩИЙ ПРИНЦИП</w:t>
      </w:r>
      <w:r w:rsidR="00CC10E6" w:rsidRPr="00590847">
        <w:rPr>
          <w:szCs w:val="28"/>
        </w:rPr>
        <w:t xml:space="preserve"> </w:t>
      </w:r>
      <w:r w:rsidR="00CC10E6" w:rsidRPr="00590847">
        <w:rPr>
          <w:b/>
          <w:caps/>
          <w:szCs w:val="28"/>
        </w:rPr>
        <w:t>СТАБИЛИЗАЦИИ ЧАСТОТЫ КОЛЕБАНИЙ</w:t>
      </w:r>
      <w:r w:rsidRPr="00590847">
        <w:rPr>
          <w:b/>
          <w:caps/>
          <w:szCs w:val="28"/>
        </w:rPr>
        <w:t>»</w:t>
      </w:r>
    </w:p>
    <w:p w:rsidR="00CC10E6" w:rsidRPr="00590847" w:rsidRDefault="00CC10E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674C43" w:rsidRDefault="00590847" w:rsidP="00590847">
      <w:pPr>
        <w:widowControl w:val="0"/>
        <w:spacing w:line="360" w:lineRule="auto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674C43" w:rsidRPr="00590847">
        <w:rPr>
          <w:b/>
          <w:szCs w:val="28"/>
        </w:rPr>
        <w:t>Содержание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b/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jc w:val="both"/>
        <w:rPr>
          <w:szCs w:val="28"/>
        </w:rPr>
      </w:pPr>
      <w:r w:rsidRPr="00590847">
        <w:rPr>
          <w:szCs w:val="28"/>
        </w:rPr>
        <w:t>1. Схемы автогенераторов</w:t>
      </w:r>
    </w:p>
    <w:p w:rsidR="009369A6" w:rsidRPr="00590847" w:rsidRDefault="009369A6" w:rsidP="00590847">
      <w:pPr>
        <w:widowControl w:val="0"/>
        <w:spacing w:line="360" w:lineRule="auto"/>
        <w:jc w:val="both"/>
        <w:rPr>
          <w:szCs w:val="28"/>
        </w:rPr>
      </w:pPr>
      <w:r w:rsidRPr="00590847">
        <w:rPr>
          <w:szCs w:val="28"/>
        </w:rPr>
        <w:t>2. Задача стабилизации частоты автогенератора</w:t>
      </w:r>
    </w:p>
    <w:p w:rsidR="00893D3C" w:rsidRPr="00590847" w:rsidRDefault="00893D3C" w:rsidP="00590847">
      <w:pPr>
        <w:pStyle w:val="4"/>
        <w:keepNext w:val="0"/>
        <w:jc w:val="both"/>
        <w:rPr>
          <w:i w:val="0"/>
          <w:szCs w:val="28"/>
          <w:u w:val="none"/>
        </w:rPr>
      </w:pPr>
      <w:r w:rsidRPr="00590847">
        <w:rPr>
          <w:i w:val="0"/>
          <w:szCs w:val="28"/>
          <w:u w:val="none"/>
        </w:rPr>
        <w:t>Библиографический список</w:t>
      </w:r>
    </w:p>
    <w:p w:rsidR="00B650DC" w:rsidRPr="00590847" w:rsidRDefault="00B650DC" w:rsidP="00590847">
      <w:pPr>
        <w:pStyle w:val="2"/>
        <w:keepNext w:val="0"/>
        <w:tabs>
          <w:tab w:val="clear" w:pos="851"/>
        </w:tabs>
        <w:jc w:val="both"/>
        <w:rPr>
          <w:szCs w:val="28"/>
        </w:rPr>
      </w:pPr>
    </w:p>
    <w:p w:rsidR="009369A6" w:rsidRPr="00590847" w:rsidRDefault="00590847" w:rsidP="00590847">
      <w:pPr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Pr="00590847">
        <w:rPr>
          <w:b/>
          <w:szCs w:val="28"/>
        </w:rPr>
        <w:t xml:space="preserve">1. </w:t>
      </w:r>
      <w:r w:rsidR="009369A6" w:rsidRPr="00590847">
        <w:rPr>
          <w:b/>
          <w:szCs w:val="28"/>
        </w:rPr>
        <w:t>Схемы автогенераторов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pStyle w:val="4"/>
        <w:ind w:firstLine="720"/>
        <w:jc w:val="both"/>
        <w:rPr>
          <w:szCs w:val="28"/>
        </w:rPr>
      </w:pPr>
      <w:r w:rsidRPr="00590847">
        <w:rPr>
          <w:szCs w:val="28"/>
        </w:rPr>
        <w:t>Автогенератор с автотрансформаторной обратной связью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Схема генерато</w:t>
      </w:r>
      <w:r w:rsidR="00674C43" w:rsidRPr="00590847">
        <w:rPr>
          <w:szCs w:val="28"/>
        </w:rPr>
        <w:t>ра представлена на рисунке 1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147.75pt" o:allowoverlap="f">
            <v:imagedata r:id="rId7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1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Автогенератор с автотрансформаторной ОС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 этой схеме индуктивность </w:t>
      </w:r>
      <w:r w:rsidRPr="00590847">
        <w:rPr>
          <w:i/>
          <w:szCs w:val="28"/>
        </w:rPr>
        <w:t>L</w:t>
      </w:r>
      <w:r w:rsidRPr="00590847">
        <w:rPr>
          <w:szCs w:val="28"/>
          <w:vertAlign w:val="subscript"/>
        </w:rPr>
        <w:t>БЭ</w:t>
      </w:r>
      <w:r w:rsidRPr="00590847">
        <w:rPr>
          <w:szCs w:val="28"/>
        </w:rPr>
        <w:t xml:space="preserve"> по переменному току включена между базой и эмиттером, индуктивность </w:t>
      </w:r>
      <w:r w:rsidRPr="00590847">
        <w:rPr>
          <w:i/>
          <w:szCs w:val="28"/>
        </w:rPr>
        <w:t>L</w:t>
      </w:r>
      <w:r w:rsidRPr="00590847">
        <w:rPr>
          <w:szCs w:val="28"/>
          <w:vertAlign w:val="subscript"/>
        </w:rPr>
        <w:t>КЭ</w:t>
      </w:r>
      <w:r w:rsidRPr="00590847">
        <w:rPr>
          <w:szCs w:val="28"/>
        </w:rPr>
        <w:t xml:space="preserve"> – между коллектором и эмиттером, а емкость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К</w:t>
      </w:r>
      <w:r w:rsidRPr="00590847">
        <w:rPr>
          <w:szCs w:val="28"/>
        </w:rPr>
        <w:t xml:space="preserve"> – между коллектором и базой. Таким образом, правило построения индуктивной трехточки выполнено и, значит, выполняется фазовое условие самовозбуждения. Конденсатор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</w:t>
      </w:r>
      <w:r w:rsidRPr="00590847">
        <w:rPr>
          <w:szCs w:val="28"/>
        </w:rPr>
        <w:t xml:space="preserve"> предотвращает непосредственную связь источника </w:t>
      </w:r>
      <w:r w:rsidRPr="00590847">
        <w:rPr>
          <w:i/>
          <w:szCs w:val="28"/>
        </w:rPr>
        <w:t>Е</w:t>
      </w:r>
      <w:r w:rsidRPr="00590847">
        <w:rPr>
          <w:szCs w:val="28"/>
          <w:vertAlign w:val="subscript"/>
        </w:rPr>
        <w:t>К</w:t>
      </w:r>
      <w:r w:rsidRPr="00590847">
        <w:rPr>
          <w:szCs w:val="28"/>
        </w:rPr>
        <w:t xml:space="preserve"> с базой транзистора по постоянному току. Конденсатор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БЛ</w:t>
      </w:r>
      <w:r w:rsidRPr="00590847">
        <w:rPr>
          <w:szCs w:val="28"/>
        </w:rPr>
        <w:t xml:space="preserve"> шунтирует источник питания по переменному току, исключая потери энергии на его внутреннем сопротивлении. Конденсатор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Р</w:t>
      </w:r>
      <w:r w:rsidRPr="00590847">
        <w:rPr>
          <w:szCs w:val="28"/>
        </w:rPr>
        <w:t xml:space="preserve"> разделяет генератор и его нагрузку по постоянному току.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Амплитудное условие самовозбуждения достигается выбором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26" type="#_x0000_t75" style="width:105.75pt;height:39.75pt" fillcolor="window">
            <v:imagedata r:id="rId8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где</w:t>
      </w:r>
      <w:r w:rsidR="00590847">
        <w:rPr>
          <w:szCs w:val="28"/>
        </w:rPr>
        <w:t xml:space="preserve"> </w:t>
      </w:r>
      <w:r w:rsidRPr="00590847">
        <w:rPr>
          <w:i/>
          <w:szCs w:val="28"/>
        </w:rPr>
        <w:t>К</w:t>
      </w:r>
      <w:r w:rsidRPr="00590847">
        <w:rPr>
          <w:szCs w:val="28"/>
          <w:vertAlign w:val="subscript"/>
        </w:rPr>
        <w:t>РЕЗ</w:t>
      </w:r>
      <w:r w:rsidRPr="00590847">
        <w:rPr>
          <w:szCs w:val="28"/>
        </w:rPr>
        <w:t xml:space="preserve"> = </w:t>
      </w:r>
      <w:r w:rsidRPr="00590847">
        <w:rPr>
          <w:i/>
          <w:szCs w:val="28"/>
        </w:rPr>
        <w:t>S p</w:t>
      </w:r>
      <w:r w:rsidRPr="00590847">
        <w:rPr>
          <w:szCs w:val="28"/>
          <w:vertAlign w:val="superscript"/>
        </w:rPr>
        <w:t>2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Э0</w:t>
      </w:r>
      <w:r w:rsidRPr="00590847">
        <w:rPr>
          <w:szCs w:val="28"/>
        </w:rPr>
        <w:t xml:space="preserve"> – коэффициент усиления на резонансной частоте контура;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 xml:space="preserve">S </w:t>
      </w:r>
      <w:r w:rsidRPr="00590847">
        <w:rPr>
          <w:szCs w:val="28"/>
        </w:rPr>
        <w:t>– крутизна проходной характеристики в рабочей точке, определяемой величиной начального смещения на эмиттерном переходе;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40"/>
          <w:szCs w:val="28"/>
        </w:rPr>
        <w:pict>
          <v:shape id="_x0000_i1027" type="#_x0000_t75" style="width:224.25pt;height:45pt" fillcolor="window">
            <v:imagedata r:id="rId9" o:title=""/>
          </v:shape>
        </w:pict>
      </w:r>
      <w:r w:rsidR="009369A6" w:rsidRPr="00590847">
        <w:rPr>
          <w:szCs w:val="28"/>
        </w:rPr>
        <w:t xml:space="preserve"> </w:t>
      </w: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– коэффициент включения контура в коллекторную цепь;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Э0</w:t>
      </w:r>
      <w:r w:rsidRPr="00590847">
        <w:rPr>
          <w:szCs w:val="28"/>
        </w:rPr>
        <w:t xml:space="preserve"> = </w:t>
      </w:r>
      <w:r w:rsidRPr="00590847">
        <w:rPr>
          <w:szCs w:val="28"/>
        </w:rPr>
        <w:sym w:font="SymbolProp BT" w:char="F072"/>
      </w:r>
      <w:r w:rsidRPr="00590847">
        <w:rPr>
          <w:i/>
          <w:szCs w:val="28"/>
        </w:rPr>
        <w:t>Q</w:t>
      </w:r>
      <w:r w:rsidRPr="00590847">
        <w:rPr>
          <w:szCs w:val="28"/>
        </w:rPr>
        <w:t xml:space="preserve"> – резонансное сопротивление контура.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Коэффициент обратной связи на резонансной частоте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28" type="#_x0000_t75" style="width:222.75pt;height:42.75pt" fillcolor="window">
            <v:imagedata r:id="rId10" o:title=""/>
          </v:shape>
        </w:pic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(8.43)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Это же соотношение можно получить, используя выражения (8.40) и (8.41), полученные для обобщенной схемы трехточечного автогенератора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76"/>
          <w:szCs w:val="28"/>
        </w:rPr>
        <w:pict>
          <v:shape id="_x0000_i1029" type="#_x0000_t75" style="width:174pt;height:62.25pt" fillcolor="window">
            <v:imagedata r:id="rId11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Частота генерируемых колебаний определяется из уравнения баланса фаз </w:t>
      </w:r>
      <w:r w:rsidRPr="00590847">
        <w:rPr>
          <w:szCs w:val="28"/>
        </w:rPr>
        <w:sym w:font="SymbolProp BT" w:char="F06A"/>
      </w:r>
      <w:r w:rsidRPr="00590847">
        <w:rPr>
          <w:i/>
          <w:szCs w:val="28"/>
          <w:vertAlign w:val="subscript"/>
        </w:rPr>
        <w:t>S</w:t>
      </w:r>
      <w:r w:rsidRPr="00590847">
        <w:rPr>
          <w:szCs w:val="28"/>
        </w:rPr>
        <w:t xml:space="preserve"> + </w:t>
      </w:r>
      <w:r w:rsidRPr="00590847">
        <w:rPr>
          <w:szCs w:val="28"/>
        </w:rPr>
        <w:sym w:font="SymbolProp BT" w:char="F06A"/>
      </w:r>
      <w:r w:rsidRPr="00590847">
        <w:rPr>
          <w:szCs w:val="28"/>
          <w:vertAlign w:val="subscript"/>
        </w:rPr>
        <w:t>ОС</w:t>
      </w:r>
      <w:r w:rsidRPr="00590847">
        <w:rPr>
          <w:szCs w:val="28"/>
        </w:rPr>
        <w:t xml:space="preserve"> + </w:t>
      </w:r>
      <w:r w:rsidRPr="00590847">
        <w:rPr>
          <w:szCs w:val="28"/>
        </w:rPr>
        <w:sym w:font="SymbolProp BT" w:char="F06A"/>
      </w:r>
      <w:r w:rsidRPr="00590847">
        <w:rPr>
          <w:i/>
          <w:szCs w:val="28"/>
          <w:vertAlign w:val="subscript"/>
        </w:rPr>
        <w:t>Z</w:t>
      </w:r>
      <w:r w:rsidRPr="00590847">
        <w:rPr>
          <w:szCs w:val="28"/>
        </w:rPr>
        <w:t xml:space="preserve"> = 0.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Если </w:t>
      </w:r>
      <w:r w:rsidRPr="00590847">
        <w:rPr>
          <w:szCs w:val="28"/>
        </w:rPr>
        <w:sym w:font="SymbolProp BT" w:char="F06A"/>
      </w:r>
      <w:r w:rsidRPr="00590847">
        <w:rPr>
          <w:i/>
          <w:szCs w:val="28"/>
          <w:vertAlign w:val="subscript"/>
        </w:rPr>
        <w:t>S</w:t>
      </w:r>
      <w:r w:rsidRPr="00590847">
        <w:rPr>
          <w:szCs w:val="28"/>
        </w:rPr>
        <w:t xml:space="preserve"> =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 xml:space="preserve">, </w:t>
      </w:r>
      <w:r w:rsidRPr="00590847">
        <w:rPr>
          <w:szCs w:val="28"/>
        </w:rPr>
        <w:sym w:font="SymbolProp BT" w:char="F06A"/>
      </w:r>
      <w:r w:rsidRPr="00590847">
        <w:rPr>
          <w:szCs w:val="28"/>
          <w:vertAlign w:val="subscript"/>
        </w:rPr>
        <w:t>ОС</w:t>
      </w:r>
      <w:r w:rsidRPr="00590847">
        <w:rPr>
          <w:szCs w:val="28"/>
        </w:rPr>
        <w:t xml:space="preserve"> =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 xml:space="preserve">, то </w:t>
      </w:r>
      <w:r w:rsidRPr="00590847">
        <w:rPr>
          <w:szCs w:val="28"/>
        </w:rPr>
        <w:sym w:font="SymbolProp BT" w:char="F06A"/>
      </w:r>
      <w:r w:rsidRPr="00590847">
        <w:rPr>
          <w:i/>
          <w:szCs w:val="28"/>
          <w:vertAlign w:val="subscript"/>
        </w:rPr>
        <w:t>Z</w:t>
      </w:r>
      <w:r w:rsidRPr="00590847">
        <w:rPr>
          <w:szCs w:val="28"/>
        </w:rPr>
        <w:t xml:space="preserve"> = 0 и частота генератора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46"/>
          <w:szCs w:val="28"/>
        </w:rPr>
        <w:pict>
          <v:shape id="_x0000_i1030" type="#_x0000_t75" style="width:149.25pt;height:45pt" fillcolor="window">
            <v:imagedata r:id="rId12" o:title=""/>
          </v:shape>
        </w:pic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(8.44)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При рассмотрении схемы не учитывались паразитные параметры – междуэлектродные емкости и инерционность усилительного элемента. Поэтому коэффициент обратной связи оказался независимым от частоты, что справедливо при относительно невысоких частотах (в половину меньших граничной частоты транзистора). С повышением частоты схема замещения автогенератора усложняется, и коэффициент обратной связи должен рассматриваться с учетом перечисленных факторов.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Амплитуда генерируемых колебаний определяется из уравнения баланса амплитуд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14"/>
          <w:szCs w:val="28"/>
        </w:rPr>
        <w:pict>
          <v:shape id="_x0000_i1031" type="#_x0000_t75" style="width:125.25pt;height:24.75pt" fillcolor="window">
            <v:imagedata r:id="rId13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Регулировка амплитуды колебаний производится изменением величины коэффициента обратной связи </w:t>
      </w:r>
      <w:r w:rsidRPr="00590847">
        <w:rPr>
          <w:szCs w:val="28"/>
        </w:rPr>
        <w:sym w:font="SymbolProp BT" w:char="F062"/>
      </w:r>
      <w:r w:rsidRPr="00590847">
        <w:rPr>
          <w:szCs w:val="28"/>
        </w:rPr>
        <w:t xml:space="preserve">, т. е. точки подключения эмиттера к контуру по переменному току. Кроме того, для осуществления плавной регулировки </w:t>
      </w:r>
      <w:r w:rsidRPr="00590847">
        <w:rPr>
          <w:szCs w:val="28"/>
        </w:rPr>
        <w:sym w:font="SymbolProp BT" w:char="F062"/>
      </w:r>
      <w:r w:rsidRPr="00590847">
        <w:rPr>
          <w:szCs w:val="28"/>
        </w:rPr>
        <w:t xml:space="preserve"> необходимо, чтобы контурная катушка имела не менее 20 витков и однослойную намотку.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Достоинства схемы заключаются в возможности применения в диапазоне весьма высоких радиочастот (УКВ).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Недостатком автогенератора является невозможность заземлить ротор конденсатора переменной емкости.</w:t>
      </w:r>
    </w:p>
    <w:p w:rsidR="009369A6" w:rsidRPr="00590847" w:rsidRDefault="009369A6" w:rsidP="00590847">
      <w:pPr>
        <w:pStyle w:val="4"/>
        <w:ind w:firstLine="720"/>
        <w:jc w:val="both"/>
        <w:rPr>
          <w:szCs w:val="28"/>
        </w:rPr>
      </w:pPr>
      <w:r w:rsidRPr="00590847">
        <w:rPr>
          <w:szCs w:val="28"/>
        </w:rPr>
        <w:t>Автогенератор с емкостной обратной связью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Схема генератора пред</w:t>
      </w:r>
      <w:r w:rsidR="00674C43" w:rsidRPr="00590847">
        <w:rPr>
          <w:szCs w:val="28"/>
        </w:rPr>
        <w:t>ставлена на рисунке 2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 этой схеме контур составлен из элементов </w:t>
      </w:r>
      <w:r w:rsidRPr="00590847">
        <w:rPr>
          <w:i/>
          <w:szCs w:val="28"/>
        </w:rPr>
        <w:t>L</w:t>
      </w:r>
      <w:r w:rsidRPr="00590847">
        <w:rPr>
          <w:szCs w:val="28"/>
          <w:vertAlign w:val="subscript"/>
        </w:rPr>
        <w:t>K</w:t>
      </w:r>
      <w:r w:rsidRPr="00590847">
        <w:rPr>
          <w:szCs w:val="28"/>
        </w:rPr>
        <w:t xml:space="preserve">, </w:t>
      </w:r>
      <w:r w:rsidRPr="00590847">
        <w:rPr>
          <w:i/>
          <w:szCs w:val="28"/>
        </w:rPr>
        <w:t>C</w:t>
      </w:r>
      <w:r w:rsidRPr="00590847">
        <w:rPr>
          <w:szCs w:val="28"/>
          <w:vertAlign w:val="subscript"/>
        </w:rPr>
        <w:t>КЭ</w:t>
      </w:r>
      <w:r w:rsidRPr="00590847">
        <w:rPr>
          <w:szCs w:val="28"/>
        </w:rPr>
        <w:t xml:space="preserve">,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БЭ</w:t>
      </w:r>
      <w:r w:rsidRPr="00590847">
        <w:rPr>
          <w:szCs w:val="28"/>
        </w:rPr>
        <w:t xml:space="preserve">, причем между базой и эмиттером включена емкость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БЭ</w:t>
      </w:r>
      <w:r w:rsidRPr="00590847">
        <w:rPr>
          <w:szCs w:val="28"/>
        </w:rPr>
        <w:t xml:space="preserve">, между коллектором и эмиттером – емкость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КЭ</w:t>
      </w:r>
      <w:r w:rsidRPr="00590847">
        <w:rPr>
          <w:szCs w:val="28"/>
        </w:rPr>
        <w:t xml:space="preserve">, а между коллектором и базой – индуктивность </w:t>
      </w:r>
      <w:r w:rsidRPr="00590847">
        <w:rPr>
          <w:i/>
          <w:szCs w:val="28"/>
        </w:rPr>
        <w:t>L</w:t>
      </w:r>
      <w:r w:rsidRPr="00590847">
        <w:rPr>
          <w:szCs w:val="28"/>
          <w:vertAlign w:val="subscript"/>
        </w:rPr>
        <w:t>К</w:t>
      </w:r>
      <w:r w:rsidRPr="00590847">
        <w:rPr>
          <w:szCs w:val="28"/>
        </w:rPr>
        <w:t>, значит правило построения емкостной трехточки выполнено, чем гарантировано выполнение фазового условия самовозбуждения.</w:t>
      </w: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szCs w:val="28"/>
        </w:rPr>
        <w:pict>
          <v:shape id="_x0000_i1032" type="#_x0000_t75" style="width:324.75pt;height:117.75pt" o:allowoverlap="f">
            <v:imagedata r:id="rId14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2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Автогенератор с емкостной обратной связью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Последовательное питание коллекторной цепи в емкостной трехточке реализовать не удается ввиду того, что нет пути протекания постоянному току через контур. Поэтому применено параллельное питание, включающее элементы фильтра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БЛ</w:t>
      </w:r>
      <w:r w:rsidRPr="00590847">
        <w:rPr>
          <w:szCs w:val="28"/>
        </w:rPr>
        <w:t xml:space="preserve">,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Р1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</w:rPr>
        <w:t>L</w:t>
      </w:r>
      <w:r w:rsidRPr="00590847">
        <w:rPr>
          <w:szCs w:val="28"/>
          <w:vertAlign w:val="subscript"/>
        </w:rPr>
        <w:t>ДР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Амплитудное условие самовозбуждения достигается выбором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33" type="#_x0000_t75" style="width:105.75pt;height:39.75pt" fillcolor="window">
            <v:imagedata r:id="rId8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где</w:t>
      </w:r>
      <w:r w:rsidR="00590847">
        <w:rPr>
          <w:szCs w:val="28"/>
        </w:rPr>
        <w:t xml:space="preserve"> </w:t>
      </w:r>
      <w:r w:rsidRPr="00590847">
        <w:rPr>
          <w:i/>
          <w:szCs w:val="28"/>
        </w:rPr>
        <w:t>К</w:t>
      </w:r>
      <w:r w:rsidRPr="00590847">
        <w:rPr>
          <w:szCs w:val="28"/>
          <w:vertAlign w:val="subscript"/>
        </w:rPr>
        <w:t>РЕЗ</w:t>
      </w:r>
      <w:r w:rsidRPr="00590847">
        <w:rPr>
          <w:szCs w:val="28"/>
        </w:rPr>
        <w:t xml:space="preserve"> = </w:t>
      </w:r>
      <w:r w:rsidRPr="00590847">
        <w:rPr>
          <w:i/>
          <w:szCs w:val="28"/>
        </w:rPr>
        <w:t>S p</w:t>
      </w:r>
      <w:r w:rsidRPr="00590847">
        <w:rPr>
          <w:szCs w:val="28"/>
          <w:vertAlign w:val="superscript"/>
        </w:rPr>
        <w:t>2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Э0</w:t>
      </w:r>
      <w:r w:rsidRPr="00590847">
        <w:rPr>
          <w:szCs w:val="28"/>
        </w:rPr>
        <w:t xml:space="preserve"> – коэффициент усиления на резонансной частоте контура;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 xml:space="preserve">S </w:t>
      </w:r>
      <w:r w:rsidRPr="00590847">
        <w:rPr>
          <w:szCs w:val="28"/>
        </w:rPr>
        <w:t xml:space="preserve">– крутизна проходной характеристики в рабочей точке, определяемой величиной начального смещения на эмиттерном переходе, обеспечиваемым базовым делителем 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Б1</w:t>
      </w:r>
      <w:r w:rsidRPr="00590847">
        <w:rPr>
          <w:szCs w:val="28"/>
        </w:rPr>
        <w:t xml:space="preserve">, 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Б2</w:t>
      </w:r>
      <w:r w:rsidRPr="00590847">
        <w:rPr>
          <w:szCs w:val="28"/>
        </w:rPr>
        <w:t>;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82"/>
          <w:szCs w:val="28"/>
        </w:rPr>
        <w:pict>
          <v:shape id="_x0000_i1034" type="#_x0000_t75" style="width:201pt;height:53.25pt" fillcolor="window">
            <v:imagedata r:id="rId15" o:title=""/>
          </v:shape>
        </w:pict>
      </w: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 – коэффициент включения контура в коллекторную цепь;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Э0</w:t>
      </w:r>
      <w:r w:rsidRPr="00590847">
        <w:rPr>
          <w:szCs w:val="28"/>
        </w:rPr>
        <w:t xml:space="preserve"> = </w:t>
      </w:r>
      <w:r w:rsidRPr="00590847">
        <w:rPr>
          <w:szCs w:val="28"/>
        </w:rPr>
        <w:sym w:font="SymbolProp BT" w:char="F072"/>
      </w:r>
      <w:r w:rsidRPr="00590847">
        <w:rPr>
          <w:i/>
          <w:szCs w:val="28"/>
        </w:rPr>
        <w:t>Q</w:t>
      </w:r>
      <w:r w:rsidRPr="00590847">
        <w:rPr>
          <w:szCs w:val="28"/>
        </w:rPr>
        <w:t xml:space="preserve"> – резонансное сопротивление контура.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Коэффициент обратной связи на резонансной частоте контура</w:t>
      </w: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position w:val="-74"/>
          <w:szCs w:val="28"/>
        </w:rPr>
        <w:pict>
          <v:shape id="_x0000_i1035" type="#_x0000_t75" style="width:231pt;height:81pt" fillcolor="window">
            <v:imagedata r:id="rId16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pStyle w:val="21"/>
        <w:ind w:firstLine="720"/>
        <w:rPr>
          <w:szCs w:val="28"/>
        </w:rPr>
      </w:pPr>
      <w:r w:rsidRPr="00590847">
        <w:rPr>
          <w:szCs w:val="28"/>
        </w:rPr>
        <w:t>Частота генерируемых колебаний определяется из уравнения баланса фаз, и пока транзистор можно считать безынерционным, примерно равна резонансной частоте контура</w:t>
      </w:r>
    </w:p>
    <w:p w:rsidR="00590847" w:rsidRPr="00590847" w:rsidRDefault="00590847" w:rsidP="00590847">
      <w:pPr>
        <w:pStyle w:val="21"/>
        <w:ind w:firstLine="720"/>
        <w:rPr>
          <w:szCs w:val="28"/>
        </w:rPr>
      </w:pPr>
    </w:p>
    <w:p w:rsidR="009369A6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46"/>
          <w:szCs w:val="28"/>
        </w:rPr>
        <w:pict>
          <v:shape id="_x0000_i1036" type="#_x0000_t75" style="width:117pt;height:45pt" fillcolor="window">
            <v:imagedata r:id="rId17" o:title=""/>
          </v:shape>
        </w:pic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где </w:t>
      </w:r>
      <w:r w:rsidR="00055AC8">
        <w:rPr>
          <w:position w:val="-36"/>
          <w:szCs w:val="28"/>
        </w:rPr>
        <w:pict>
          <v:shape id="_x0000_i1037" type="#_x0000_t75" style="width:138pt;height:42pt" fillcolor="window">
            <v:imagedata r:id="rId18" o:title=""/>
          </v:shape>
        </w:pic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Для регулировки частоты колебаний ставится конденсатор переменной емкости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К</w:t>
      </w:r>
      <w:r w:rsidRPr="00590847">
        <w:rPr>
          <w:szCs w:val="28"/>
        </w:rPr>
        <w:t xml:space="preserve"> параллельно катушке контура, тогда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38" type="#_x0000_t75" style="width:174pt;height:42pt" fillcolor="window">
            <v:imagedata r:id="rId19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pStyle w:val="31"/>
        <w:ind w:firstLine="720"/>
        <w:rPr>
          <w:szCs w:val="28"/>
        </w:rPr>
      </w:pPr>
      <w:r w:rsidRPr="00590847">
        <w:rPr>
          <w:szCs w:val="28"/>
        </w:rPr>
        <w:t xml:space="preserve">Амплитуда генерируемых колебаний определяется из уравнения баланса амплитуд </w:t>
      </w:r>
      <w:r w:rsidR="00055AC8">
        <w:rPr>
          <w:position w:val="-14"/>
          <w:szCs w:val="28"/>
        </w:rPr>
        <w:pict>
          <v:shape id="_x0000_i1039" type="#_x0000_t75" style="width:125.25pt;height:24.75pt" fillcolor="window">
            <v:imagedata r:id="rId13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Регулировка амплитуды колебаний осуществляется изменением величины </w:t>
      </w:r>
      <w:r w:rsidRPr="00590847">
        <w:rPr>
          <w:szCs w:val="28"/>
        </w:rPr>
        <w:sym w:font="SymbolProp BT" w:char="F062"/>
      </w:r>
      <w:r w:rsidRPr="00590847">
        <w:rPr>
          <w:szCs w:val="28"/>
        </w:rPr>
        <w:t xml:space="preserve">, т. е. изменением емкостей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БЭ</w:t>
      </w:r>
      <w:r w:rsidRPr="00590847">
        <w:rPr>
          <w:szCs w:val="28"/>
        </w:rPr>
        <w:t xml:space="preserve">, либо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КЭ</w:t>
      </w:r>
      <w:r w:rsidRPr="00590847">
        <w:rPr>
          <w:szCs w:val="28"/>
        </w:rPr>
        <w:t>. Катушка контура не должна иметь отводов (должна быть многослойной или с малым числом витков).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Достоинства схемы заключаются в возможности плавной регулировки амплитуды колебаний и использовании автогенератора в диапазоне весьма высоких радиочастот (КВ и УКВ).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Недостатками являются необходимость применения параллельного питания коллекторной цепи и невозможности заземления ротора конденсатора переменной емкости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К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pStyle w:val="4"/>
        <w:ind w:firstLine="720"/>
        <w:jc w:val="both"/>
        <w:rPr>
          <w:szCs w:val="28"/>
        </w:rPr>
      </w:pPr>
      <w:r w:rsidRPr="00590847">
        <w:rPr>
          <w:szCs w:val="28"/>
        </w:rPr>
        <w:t>RC-генераторы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-генератором называют генератор гармонических колебаний, в котором вместо колебательной системы, содержащей элементы </w:t>
      </w:r>
      <w:r w:rsidRPr="00590847">
        <w:rPr>
          <w:i/>
          <w:szCs w:val="28"/>
        </w:rPr>
        <w:t>L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</w:rPr>
        <w:t>С</w:t>
      </w:r>
      <w:r w:rsidRPr="00590847">
        <w:rPr>
          <w:szCs w:val="28"/>
        </w:rPr>
        <w:t>, применяется резистивно-емкостная цепь (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-цепь), обладающая частотной избирательностью.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Исключение из схемы катушек индуктивности позволяет существенно уменьшить габариты и массу генератора, особенно на низких частотах, так как с понижением частоты резко увеличиваются размеры катушек индуктивности. Важным достоинством </w:t>
      </w: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-генераторов по сравнению с </w:t>
      </w:r>
      <w:r w:rsidRPr="00590847">
        <w:rPr>
          <w:i/>
          <w:szCs w:val="28"/>
        </w:rPr>
        <w:t>LC</w:t>
      </w:r>
      <w:r w:rsidRPr="00590847">
        <w:rPr>
          <w:szCs w:val="28"/>
        </w:rPr>
        <w:t xml:space="preserve">-генераторами является возможность их изготовления по интегральной технологии. Однако </w:t>
      </w: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-генераторы имеют низкую стабильность частоты генерируемых колебаний, обусловленную низкой добротностью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-цепей, а также плохую форму колебаний в силу плохой фильтрации высших гармоник в спектре выходного колебания.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-генераторы могут работать в широком диапазоне частот (от долей герца до десятков мегагерц), однако нашли применение в аппаратуре связи и измерительной технике преимущественно на низких частотах.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Основы теории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-генераторов были разработаны советскими учеными В. П. Асеевым, К. Ф. Теодорчиком, Э. О. Сааковым, В. Г. Криксуновым и др.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-генератор обычно включает в себя широкополосный усилитель, выполненный на лампе, транзисторе или интегральной схеме и </w:t>
      </w: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-цепь обратной связи, обладающую избирательными свойствами и определяющую частоту колебаний. Усилитель компенсирует потери энергии в пассивных элементах и обеспечивает выполнение амплитудного условия самовозбуждения. Цепь обратной связи обеспечивает выполнение фазового условия самовозбуждения только на одной частоте. По виду цепи обратной связи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-генераторы делятся на две группы:</w:t>
      </w:r>
    </w:p>
    <w:p w:rsidR="009369A6" w:rsidRPr="00590847" w:rsidRDefault="009369A6" w:rsidP="00590847">
      <w:pPr>
        <w:widowControl w:val="0"/>
        <w:numPr>
          <w:ilvl w:val="0"/>
          <w:numId w:val="19"/>
        </w:numPr>
        <w:tabs>
          <w:tab w:val="clear" w:pos="1069"/>
        </w:tabs>
        <w:spacing w:line="360" w:lineRule="auto"/>
        <w:ind w:left="0" w:firstLine="720"/>
        <w:jc w:val="both"/>
        <w:rPr>
          <w:szCs w:val="28"/>
        </w:rPr>
      </w:pPr>
      <w:r w:rsidRPr="00590847">
        <w:rPr>
          <w:szCs w:val="28"/>
        </w:rPr>
        <w:t>с нулевым фазовым сдвигом в цепи обратной связи;</w:t>
      </w:r>
    </w:p>
    <w:p w:rsidR="009369A6" w:rsidRPr="00590847" w:rsidRDefault="009369A6" w:rsidP="00590847">
      <w:pPr>
        <w:widowControl w:val="0"/>
        <w:numPr>
          <w:ilvl w:val="0"/>
          <w:numId w:val="19"/>
        </w:numPr>
        <w:tabs>
          <w:tab w:val="clear" w:pos="1069"/>
        </w:tabs>
        <w:spacing w:line="360" w:lineRule="auto"/>
        <w:ind w:left="0" w:firstLine="720"/>
        <w:jc w:val="both"/>
        <w:rPr>
          <w:szCs w:val="28"/>
        </w:rPr>
      </w:pPr>
      <w:r w:rsidRPr="00590847">
        <w:rPr>
          <w:szCs w:val="28"/>
        </w:rPr>
        <w:t>со сдвигом фазы в цепи обратной связи на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>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Для улучшения формы генерируемых колебаний в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-генераторах применяют элементы, обладающие нелинейностью, которые ограничивают нарастание амплитуды колебаний. Параметры такого элемента изменяются в зависимости от амплитуды колебаний, а не от их мгновенных значений (терморезистор, сопротивление которого зависит от степени нагрева проходящим через него током). При таком ограничении форма колебаний не меняется, они остаются гармоническими и в стационарном режиме.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Рассмотрим оба типа </w:t>
      </w: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-автогенераторов. 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  <w:u w:val="single"/>
        </w:rPr>
      </w:pPr>
      <w:r w:rsidRPr="00590847">
        <w:rPr>
          <w:szCs w:val="28"/>
          <w:u w:val="single"/>
        </w:rPr>
        <w:t>Автогенератор со сдвигом фазы на 180</w:t>
      </w:r>
      <w:r w:rsidRPr="00590847">
        <w:rPr>
          <w:szCs w:val="28"/>
          <w:u w:val="single"/>
        </w:rPr>
        <w:sym w:font="SymbolProp BT" w:char="F0B0"/>
      </w:r>
      <w:r w:rsidRPr="00590847">
        <w:rPr>
          <w:szCs w:val="28"/>
          <w:u w:val="single"/>
        </w:rPr>
        <w:t xml:space="preserve"> в цепи обратной связи.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Такой автогенератор еще называют автогенератором с трехзвенной цепью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 схемах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-генераторов со сдвигом фазы в цепи обратной связи на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 xml:space="preserve"> используются усилители, инвертирующие фазу входного напряжения. В качестве такого усилителя может, например, использоваться операционный усилитель с инвертирующим входом, однокаскадный усилитель или многокаскадный усилитель с нечетным числом инвертирующих каскадов.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Для того, чтобы выполнялось уравнение баланса фаз, цепь обратной связи должна обеспечить фазовый сдвиг </w:t>
      </w:r>
      <w:r w:rsidRPr="00590847">
        <w:rPr>
          <w:szCs w:val="28"/>
        </w:rPr>
        <w:sym w:font="SymbolProp BT" w:char="F06A"/>
      </w:r>
      <w:r w:rsidRPr="00590847">
        <w:rPr>
          <w:szCs w:val="28"/>
          <w:vertAlign w:val="subscript"/>
        </w:rPr>
        <w:t>ОС</w:t>
      </w:r>
      <w:r w:rsidRPr="00590847">
        <w:rPr>
          <w:szCs w:val="28"/>
        </w:rPr>
        <w:t xml:space="preserve"> = </w:t>
      </w:r>
      <w:r w:rsidRPr="00590847">
        <w:rPr>
          <w:szCs w:val="28"/>
        </w:rPr>
        <w:sym w:font="SymbolProp BT" w:char="F0B1"/>
      </w:r>
      <w:r w:rsidRPr="00590847">
        <w:rPr>
          <w:szCs w:val="28"/>
        </w:rPr>
        <w:t>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>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Для обоснования структуры цепи обратной связи воспроизведем фазочастотные характеристики простейших </w:t>
      </w:r>
      <w:r w:rsidRPr="00590847">
        <w:rPr>
          <w:i/>
          <w:szCs w:val="28"/>
        </w:rPr>
        <w:t>RC</w:t>
      </w:r>
      <w:r w:rsidR="00674C43" w:rsidRPr="00590847">
        <w:rPr>
          <w:szCs w:val="28"/>
        </w:rPr>
        <w:t>-звеньев (рис. 3,4</w:t>
      </w:r>
      <w:r w:rsidRPr="00590847">
        <w:rPr>
          <w:szCs w:val="28"/>
        </w:rPr>
        <w:t>).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0B008F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pict>
          <v:shape id="_x0000_i1040" type="#_x0000_t75" style="width:228.75pt;height:79.5pt" o:allowoverlap="f">
            <v:imagedata r:id="rId20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3</w:t>
      </w:r>
      <w:r w:rsidR="009369A6" w:rsidRPr="00590847">
        <w:rPr>
          <w:szCs w:val="28"/>
        </w:rPr>
        <w:t xml:space="preserve"> Вариант </w:t>
      </w:r>
      <w:r w:rsidR="009369A6" w:rsidRPr="00590847">
        <w:rPr>
          <w:i/>
          <w:szCs w:val="28"/>
        </w:rPr>
        <w:t>RC</w:t>
      </w:r>
      <w:r w:rsidR="009369A6" w:rsidRPr="00590847">
        <w:rPr>
          <w:szCs w:val="28"/>
        </w:rPr>
        <w:t>-звена и его ФЧХ</w:t>
      </w:r>
    </w:p>
    <w:p w:rsidR="000B008F" w:rsidRDefault="000B008F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szCs w:val="28"/>
        </w:rPr>
        <w:pict>
          <v:shape id="_x0000_i1041" type="#_x0000_t75" style="width:246.75pt;height:66.75pt" o:allowoverlap="f">
            <v:imagedata r:id="rId21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4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 xml:space="preserve">Вариант </w:t>
      </w:r>
      <w:r w:rsidR="009369A6" w:rsidRPr="00590847">
        <w:rPr>
          <w:i/>
          <w:szCs w:val="28"/>
        </w:rPr>
        <w:t>RC</w:t>
      </w:r>
      <w:r w:rsidR="009369A6" w:rsidRPr="00590847">
        <w:rPr>
          <w:szCs w:val="28"/>
        </w:rPr>
        <w:t>-звена и его ФЧХ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Из графиков видно, что одно простейшее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-звено вносит сдвиг фаз, не превышающий 90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>. Поэтому сдвиг по фазе величиной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 xml:space="preserve"> можно осуществить путем каскадного соединения трех элементарных </w:t>
      </w:r>
      <w:r w:rsidRPr="00590847">
        <w:rPr>
          <w:i/>
          <w:szCs w:val="28"/>
        </w:rPr>
        <w:t>RC</w:t>
      </w:r>
      <w:r w:rsidR="00674C43" w:rsidRPr="00590847">
        <w:rPr>
          <w:szCs w:val="28"/>
        </w:rPr>
        <w:t>-звеньев (рис.5</w:t>
      </w:r>
      <w:r w:rsidRPr="00590847">
        <w:rPr>
          <w:szCs w:val="28"/>
        </w:rPr>
        <w:t>).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pict>
          <v:shape id="_x0000_i1042" type="#_x0000_t75" style="width:201.75pt;height:131.25pt" o:allowoverlap="f">
            <v:imagedata r:id="rId22" o:title=""/>
          </v:shape>
        </w:pict>
      </w:r>
    </w:p>
    <w:p w:rsidR="009369A6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5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 xml:space="preserve">Схемы и ФЧХ трехзвенных </w:t>
      </w:r>
      <w:r w:rsidR="009369A6" w:rsidRPr="00590847">
        <w:rPr>
          <w:i/>
          <w:szCs w:val="28"/>
        </w:rPr>
        <w:t>RC</w:t>
      </w:r>
      <w:r w:rsidR="009369A6" w:rsidRPr="00590847">
        <w:rPr>
          <w:szCs w:val="28"/>
        </w:rPr>
        <w:t>-цепей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Элементы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-цепи рассчитываются так, чтобы на частоте генерации получить сдвиг фаз 180</w:t>
      </w:r>
      <w:r w:rsidRPr="00590847">
        <w:rPr>
          <w:szCs w:val="28"/>
        </w:rPr>
        <w:sym w:font="SymbolProp BT" w:char="F0B0"/>
      </w:r>
      <w:r w:rsidRPr="00590847">
        <w:rPr>
          <w:szCs w:val="28"/>
        </w:rPr>
        <w:t>.</w:t>
      </w:r>
      <w:r w:rsidR="00343256" w:rsidRPr="00590847">
        <w:rPr>
          <w:szCs w:val="28"/>
        </w:rPr>
        <w:t xml:space="preserve"> </w:t>
      </w:r>
      <w:r w:rsidRPr="00590847">
        <w:rPr>
          <w:szCs w:val="28"/>
        </w:rPr>
        <w:t>Один из вариантов генератора с трехзвенной цепью</w:t>
      </w:r>
      <w:r w:rsidRPr="00590847">
        <w:rPr>
          <w:i/>
          <w:szCs w:val="28"/>
        </w:rPr>
        <w:t xml:space="preserve"> RC</w:t>
      </w:r>
      <w:r w:rsidRPr="00590847">
        <w:rPr>
          <w:szCs w:val="28"/>
        </w:rPr>
        <w:t xml:space="preserve"> показан на ри</w:t>
      </w:r>
      <w:r w:rsidR="00674C43" w:rsidRPr="00590847">
        <w:rPr>
          <w:szCs w:val="28"/>
        </w:rPr>
        <w:t>сунке 6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pict>
          <v:shape id="_x0000_i1043" type="#_x0000_t75" style="width:247.5pt;height:138pt" o:allowoverlap="f">
            <v:imagedata r:id="rId23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6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 xml:space="preserve">Генератор с трехзвенной цепью </w:t>
      </w:r>
      <w:r w:rsidR="009369A6" w:rsidRPr="00590847">
        <w:rPr>
          <w:i/>
          <w:szCs w:val="28"/>
        </w:rPr>
        <w:t>RC</w:t>
      </w:r>
    </w:p>
    <w:p w:rsidR="009369A6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9369A6" w:rsidRPr="00590847">
        <w:rPr>
          <w:szCs w:val="28"/>
        </w:rPr>
        <w:t xml:space="preserve">Генератор состоит из резистивного усилителя на транзисторе и цепи обратной связи. Однокаскадный усилитель с общим эмиттером осуществляет сдвиг фазы между напряжением на коллекторе и базе </w:t>
      </w:r>
      <w:r w:rsidR="009369A6" w:rsidRPr="00590847">
        <w:rPr>
          <w:szCs w:val="28"/>
        </w:rPr>
        <w:sym w:font="SymbolProp BT" w:char="F06A"/>
      </w:r>
      <w:r w:rsidR="009369A6" w:rsidRPr="00590847">
        <w:rPr>
          <w:szCs w:val="28"/>
          <w:vertAlign w:val="subscript"/>
        </w:rPr>
        <w:t>К</w:t>
      </w:r>
      <w:r w:rsidR="009369A6" w:rsidRPr="00590847">
        <w:rPr>
          <w:szCs w:val="28"/>
        </w:rPr>
        <w:t xml:space="preserve"> = 180</w:t>
      </w:r>
      <w:r w:rsidR="009369A6" w:rsidRPr="00590847">
        <w:rPr>
          <w:szCs w:val="28"/>
        </w:rPr>
        <w:sym w:font="SymbolProp BT" w:char="F0B0"/>
      </w:r>
      <w:r w:rsidR="009369A6" w:rsidRPr="00590847">
        <w:rPr>
          <w:szCs w:val="28"/>
        </w:rPr>
        <w:t xml:space="preserve">. Следовательно, для выполнения баланса фаз цепь обратной связи должна обеспечивать на частоте генерируемых колебаний </w:t>
      </w:r>
      <w:r w:rsidR="009369A6" w:rsidRPr="00590847">
        <w:rPr>
          <w:szCs w:val="28"/>
        </w:rPr>
        <w:sym w:font="SymbolProp BT" w:char="F06A"/>
      </w:r>
      <w:r w:rsidR="009369A6" w:rsidRPr="00590847">
        <w:rPr>
          <w:szCs w:val="28"/>
          <w:vertAlign w:val="subscript"/>
        </w:rPr>
        <w:t>ОС</w:t>
      </w:r>
      <w:r w:rsidR="009369A6" w:rsidRPr="00590847">
        <w:rPr>
          <w:szCs w:val="28"/>
        </w:rPr>
        <w:t xml:space="preserve"> = 180</w:t>
      </w:r>
      <w:r w:rsidR="009369A6" w:rsidRPr="00590847">
        <w:rPr>
          <w:szCs w:val="28"/>
        </w:rPr>
        <w:sym w:font="SymbolProp BT" w:char="F0B0"/>
      </w:r>
      <w:r w:rsidR="009369A6" w:rsidRPr="00590847">
        <w:rPr>
          <w:szCs w:val="28"/>
        </w:rPr>
        <w:t>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Проведем анализ цепи обратной связи, для чего составим систему уравнений по методу контурных токов.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44" type="#_x0000_t75" style="width:123pt;height:31.5pt" fillcolor="window">
            <v:imagedata r:id="rId24" o:title=""/>
          </v:shape>
        </w:pict>
      </w: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45" type="#_x0000_t75" style="width:147.75pt;height:31.5pt" fillcolor="window">
            <v:imagedata r:id="rId25" o:title=""/>
          </v:shape>
        </w:pict>
      </w: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8"/>
          <w:szCs w:val="28"/>
        </w:rPr>
        <w:pict>
          <v:shape id="_x0000_i1046" type="#_x0000_t75" style="width:2in;height:36pt" fillcolor="window">
            <v:imagedata r:id="rId26" o:title=""/>
          </v:shape>
        </w:pict>
      </w:r>
    </w:p>
    <w:p w:rsidR="009369A6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14"/>
          <w:szCs w:val="28"/>
        </w:rPr>
        <w:pict>
          <v:shape id="_x0000_i1047" type="#_x0000_t75" style="width:72.75pt;height:21pt" fillcolor="window">
            <v:imagedata r:id="rId27" o:title=""/>
          </v:shape>
        </w:pic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Решая полученную систему относительно коэффициента обратной связи </w:t>
      </w:r>
      <w:r w:rsidRPr="00590847">
        <w:rPr>
          <w:szCs w:val="28"/>
        </w:rPr>
        <w:sym w:font="SymbolProp BT" w:char="F062"/>
      </w:r>
      <w:r w:rsidRPr="00590847">
        <w:rPr>
          <w:szCs w:val="28"/>
        </w:rPr>
        <w:t>, получим выражение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90"/>
          <w:szCs w:val="28"/>
        </w:rPr>
        <w:pict>
          <v:shape id="_x0000_i1048" type="#_x0000_t75" style="width:187.5pt;height:47.25pt" fillcolor="window">
            <v:imagedata r:id="rId28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674C43" w:rsidP="00590847">
      <w:pPr>
        <w:pStyle w:val="31"/>
        <w:ind w:firstLine="720"/>
        <w:rPr>
          <w:szCs w:val="28"/>
        </w:rPr>
      </w:pPr>
      <w:r w:rsidRPr="00590847">
        <w:rPr>
          <w:szCs w:val="28"/>
        </w:rPr>
        <w:t>Из выражения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следует, что фазовый сдвиг 180</w:t>
      </w:r>
      <w:r w:rsidR="009369A6" w:rsidRPr="00590847">
        <w:rPr>
          <w:szCs w:val="28"/>
        </w:rPr>
        <w:sym w:font="SymbolProp BT" w:char="F0B0"/>
      </w:r>
      <w:r w:rsidR="009369A6" w:rsidRPr="00590847">
        <w:rPr>
          <w:szCs w:val="28"/>
        </w:rPr>
        <w:t xml:space="preserve"> получается в том случае, когда </w:t>
      </w:r>
      <w:r w:rsidR="00055AC8">
        <w:rPr>
          <w:position w:val="-12"/>
          <w:szCs w:val="28"/>
        </w:rPr>
        <w:pict>
          <v:shape id="_x0000_i1049" type="#_x0000_t75" style="width:14.25pt;height:21pt" fillcolor="window">
            <v:imagedata r:id="rId29" o:title=""/>
          </v:shape>
        </w:pict>
      </w:r>
      <w:r w:rsidR="009369A6" w:rsidRPr="00590847">
        <w:rPr>
          <w:szCs w:val="28"/>
        </w:rPr>
        <w:t xml:space="preserve"> будет вещественной и отрицательной величиной, т. е.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40"/>
          <w:szCs w:val="28"/>
        </w:rPr>
        <w:pict>
          <v:shape id="_x0000_i1050" type="#_x0000_t75" style="width:91.5pt;height:32.25pt" fillcolor="window">
            <v:imagedata r:id="rId30" o:title=""/>
          </v:shape>
        </w:pict>
      </w:r>
      <w:r w:rsidR="009369A6" w:rsidRPr="00590847">
        <w:rPr>
          <w:szCs w:val="28"/>
        </w:rPr>
        <w:t>,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следовательно, генерация возможна на частоте</w:t>
      </w:r>
    </w:p>
    <w:p w:rsid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position w:val="-32"/>
          <w:szCs w:val="28"/>
        </w:rPr>
        <w:pict>
          <v:shape id="_x0000_i1051" type="#_x0000_t75" style="width:78.75pt;height:38.25pt" fillcolor="window">
            <v:imagedata r:id="rId31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На этой частоте модуль коэффициента обратной связи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28"/>
          <w:szCs w:val="28"/>
        </w:rPr>
        <w:pict>
          <v:shape id="_x0000_i1052" type="#_x0000_t75" style="width:47.25pt;height:36pt" fillcolor="window">
            <v:imagedata r:id="rId32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pStyle w:val="31"/>
        <w:ind w:firstLine="720"/>
        <w:rPr>
          <w:szCs w:val="28"/>
        </w:rPr>
      </w:pPr>
      <w:r w:rsidRPr="00590847">
        <w:rPr>
          <w:szCs w:val="28"/>
        </w:rPr>
        <w:t>Это означает, что для возбуждения автоколебаний коэффициент усилителя должен быть больше 29.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Выходное напряжение генератора обычно снимают с коллектора транзистора. Для получения колебаний гармонической формы в цепь эмиттера включен терморезистор 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Т</w:t>
      </w:r>
      <w:r w:rsidRPr="00590847">
        <w:rPr>
          <w:szCs w:val="28"/>
        </w:rPr>
        <w:t xml:space="preserve"> с положительным температурным коэффициентом сопротивления. При увеличении амплитуды колебаний сопротивление </w:t>
      </w:r>
      <w:r w:rsidRPr="00590847">
        <w:rPr>
          <w:i/>
          <w:szCs w:val="28"/>
        </w:rPr>
        <w:t>R</w:t>
      </w:r>
      <w:r w:rsidRPr="00590847">
        <w:rPr>
          <w:szCs w:val="28"/>
          <w:vertAlign w:val="subscript"/>
        </w:rPr>
        <w:t>Т</w:t>
      </w:r>
      <w:r w:rsidRPr="00590847">
        <w:rPr>
          <w:szCs w:val="28"/>
        </w:rPr>
        <w:t xml:space="preserve"> возрастает и увеличивается глубина отрицательной обратной связи в усилителе по переменному току, соответственно, падает коэффициент усиления. Когда наступает стационарный режим колебаний (</w:t>
      </w:r>
      <w:r w:rsidRPr="00590847">
        <w:rPr>
          <w:i/>
          <w:szCs w:val="28"/>
        </w:rPr>
        <w:t>К</w:t>
      </w:r>
      <w:r w:rsidRPr="00590847">
        <w:rPr>
          <w:szCs w:val="28"/>
        </w:rPr>
        <w:sym w:font="SymbolProp BT" w:char="F062"/>
      </w:r>
      <w:r w:rsidRPr="00590847">
        <w:rPr>
          <w:szCs w:val="28"/>
        </w:rPr>
        <w:t xml:space="preserve"> = 1), усилитель остается линейным и искажения формы коллекторного тока не происходит.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  <w:u w:val="single"/>
        </w:rPr>
      </w:pPr>
      <w:r w:rsidRPr="00590847">
        <w:rPr>
          <w:szCs w:val="28"/>
          <w:u w:val="single"/>
        </w:rPr>
        <w:t>Автогенератор с нулевым фазовым сдвигом в цепи обратной связи.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Характерной особенностью схем </w:t>
      </w:r>
      <w:r w:rsidRPr="00590847">
        <w:rPr>
          <w:i/>
          <w:szCs w:val="28"/>
        </w:rPr>
        <w:t>RC</w:t>
      </w:r>
      <w:r w:rsidRPr="00590847">
        <w:rPr>
          <w:szCs w:val="28"/>
        </w:rPr>
        <w:t xml:space="preserve">-генераторов с нулевым фазовым сдвигом в цепи обратной связи является использование в них усилителей, не инвертирующих фазу входного сигнала. В качестве такого усилителя может, например, использоваться операционный усилитель с неинвертирующим входом или многокаскадный усилитель с четным числом инвертирующих каскадов. Рассмотрим некоторые возможные варианты цепей обратной связи, обеспечивающих </w:t>
      </w:r>
      <w:r w:rsidR="00674C43" w:rsidRPr="00590847">
        <w:rPr>
          <w:szCs w:val="28"/>
        </w:rPr>
        <w:t>нулевой фазовый сдвиг (рис. 7</w:t>
      </w:r>
      <w:r w:rsidRPr="00590847">
        <w:rPr>
          <w:szCs w:val="28"/>
        </w:rPr>
        <w:t>).</w:t>
      </w:r>
    </w:p>
    <w:p w:rsidR="00343256" w:rsidRDefault="0034325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szCs w:val="28"/>
        </w:rPr>
        <w:pict>
          <v:shape id="_x0000_i1053" type="#_x0000_t75" style="width:185.25pt;height:130.5pt" o:allowoverlap="f">
            <v:imagedata r:id="rId33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7</w:t>
      </w:r>
      <w:r w:rsidR="00590847">
        <w:rPr>
          <w:szCs w:val="28"/>
        </w:rPr>
        <w:t xml:space="preserve"> </w:t>
      </w:r>
      <w:r w:rsidR="009369A6" w:rsidRPr="00590847">
        <w:rPr>
          <w:szCs w:val="28"/>
        </w:rPr>
        <w:t>Варианты цепей ОС, обеспечивающие нулевой фазовый сдвиг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Они состоят из двух звеньев, одно из которых представляет </w:t>
      </w:r>
      <w:r w:rsidRPr="00590847">
        <w:rPr>
          <w:i/>
          <w:szCs w:val="28"/>
        </w:rPr>
        <w:t>RС</w:t>
      </w:r>
      <w:r w:rsidRPr="00590847">
        <w:rPr>
          <w:szCs w:val="28"/>
        </w:rPr>
        <w:t>-звено с положительным фазовым сдвигом, а второе – с отрицательным сдвигом фазы. В результате сложения ФЧХ на определенной частоте (частоте генерации) можно получить фазовый сдвиг, равный нулю.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На практике наиболее часто в качестве избирательной цепи с нулевым фазовым сдвигом применяют фазобалансный мост, или</w:t>
      </w:r>
      <w:r w:rsidR="00674C43" w:rsidRPr="00590847">
        <w:rPr>
          <w:szCs w:val="28"/>
        </w:rPr>
        <w:t xml:space="preserve"> по-другому мост Вина (рис. 7</w:t>
      </w:r>
      <w:r w:rsidRPr="00590847">
        <w:rPr>
          <w:szCs w:val="28"/>
        </w:rPr>
        <w:t xml:space="preserve"> в), применение которого показано в схеме </w:t>
      </w:r>
      <w:r w:rsidRPr="00590847">
        <w:rPr>
          <w:i/>
          <w:szCs w:val="28"/>
        </w:rPr>
        <w:t>RC</w:t>
      </w:r>
      <w:r w:rsidRPr="00590847">
        <w:rPr>
          <w:szCs w:val="28"/>
        </w:rPr>
        <w:t>-генератора с нулевым фазовым сдвигом, выполненного на о</w:t>
      </w:r>
      <w:r w:rsidR="00674C43" w:rsidRPr="00590847">
        <w:rPr>
          <w:szCs w:val="28"/>
        </w:rPr>
        <w:t>перационном усилителе (рис. 8</w:t>
      </w:r>
      <w:r w:rsidRPr="00590847">
        <w:rPr>
          <w:szCs w:val="28"/>
        </w:rPr>
        <w:t>).</w:t>
      </w:r>
    </w:p>
    <w:p w:rsidR="00343256" w:rsidRPr="00590847" w:rsidRDefault="0034325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pict>
          <v:shape id="_x0000_i1054" type="#_x0000_t75" style="width:190.5pt;height:87pt" o:allowoverlap="f">
            <v:imagedata r:id="rId34" o:title=""/>
          </v:shape>
        </w:pict>
      </w:r>
    </w:p>
    <w:p w:rsidR="009369A6" w:rsidRPr="00590847" w:rsidRDefault="00674C43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8</w:t>
      </w:r>
      <w:r w:rsidR="00590847">
        <w:rPr>
          <w:szCs w:val="28"/>
        </w:rPr>
        <w:t xml:space="preserve"> </w:t>
      </w:r>
      <w:r w:rsidR="009369A6" w:rsidRPr="00590847">
        <w:rPr>
          <w:i/>
          <w:szCs w:val="28"/>
        </w:rPr>
        <w:t>RC</w:t>
      </w:r>
      <w:r w:rsidR="009369A6" w:rsidRPr="00590847">
        <w:rPr>
          <w:szCs w:val="28"/>
        </w:rPr>
        <w:t>-генератор с нулевым фазовым сдвигом в цепи ОС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 этой схеме напряжение с выхода усилителя подается на его неинвертирующий вход через цепь обратной связи, образованную элементами моста Вина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1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  <w:lang w:val="en-US"/>
        </w:rPr>
        <w:t>R</w:t>
      </w:r>
      <w:r w:rsidRPr="00590847">
        <w:rPr>
          <w:i/>
          <w:szCs w:val="28"/>
        </w:rPr>
        <w:t xml:space="preserve"> </w:t>
      </w:r>
      <w:r w:rsidRPr="00590847">
        <w:rPr>
          <w:szCs w:val="28"/>
          <w:vertAlign w:val="subscript"/>
        </w:rPr>
        <w:t>2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. Резистивная цепочка </w:t>
      </w:r>
      <w:r w:rsidRPr="00590847">
        <w:rPr>
          <w:i/>
          <w:szCs w:val="28"/>
          <w:lang w:val="en-US"/>
        </w:rPr>
        <w:t>RR</w:t>
      </w:r>
      <w:r w:rsidRPr="00590847">
        <w:rPr>
          <w:szCs w:val="28"/>
          <w:vertAlign w:val="subscript"/>
        </w:rPr>
        <w:t>Т</w:t>
      </w:r>
      <w:r w:rsidRPr="00590847">
        <w:rPr>
          <w:szCs w:val="28"/>
        </w:rPr>
        <w:t xml:space="preserve"> образует еще одну обратную связь – отрицательную, которая предназначена для ограничения нарастания амплитуды колебаний и сохранения их гармонической формы. Напряжение отрицательной обратной связи поступает на инвертирующий вход операционного усилителя. Терморезистор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Т</w:t>
      </w:r>
      <w:r w:rsidRPr="00590847">
        <w:rPr>
          <w:szCs w:val="28"/>
        </w:rPr>
        <w:t xml:space="preserve"> должен иметь отрицательный температурный коэффициент сопротивления.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Коэффициент передачи цепи обратной связи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168"/>
          <w:szCs w:val="28"/>
        </w:rPr>
        <w:pict>
          <v:shape id="_x0000_i1055" type="#_x0000_t75" style="width:240pt;height:110.25pt" fillcolor="window">
            <v:imagedata r:id="rId35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должен быть вещественной и положительной величиной, а это возможно при выполнении равенства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44"/>
          <w:szCs w:val="28"/>
        </w:rPr>
        <w:pict>
          <v:shape id="_x0000_i1056" type="#_x0000_t75" style="width:138.75pt;height:51pt" fillcolor="window">
            <v:imagedata r:id="rId36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Отсюда определяется частота генерируемых колебаний.</w:t>
      </w:r>
      <w:r w:rsidR="00590847">
        <w:rPr>
          <w:szCs w:val="28"/>
        </w:rPr>
        <w:t xml:space="preserve"> </w:t>
      </w:r>
      <w:r w:rsidRPr="00590847">
        <w:rPr>
          <w:szCs w:val="28"/>
        </w:rPr>
        <w:t>Если</w:t>
      </w:r>
      <w:r w:rsidR="00590847">
        <w:rPr>
          <w:szCs w:val="28"/>
        </w:rPr>
        <w:t xml:space="preserve">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</w:rPr>
        <w:t xml:space="preserve">,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</w:rPr>
        <w:t xml:space="preserve">, то 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28"/>
          <w:szCs w:val="28"/>
        </w:rPr>
        <w:pict>
          <v:shape id="_x0000_i1057" type="#_x0000_t75" style="width:63pt;height:36pt" fillcolor="window">
            <v:imagedata r:id="rId37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Амплитудное условие самовозбуждения на частоте </w:t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t xml:space="preserve"> требует выполнения неравенства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58" type="#_x0000_t75" style="width:132pt;height:42pt" fillcolor="window">
            <v:imagedata r:id="rId38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При равенстве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R</w:t>
      </w:r>
      <w:r w:rsidR="00590847">
        <w:rPr>
          <w:szCs w:val="28"/>
        </w:rPr>
        <w:t xml:space="preserve"> </w:t>
      </w:r>
      <w:r w:rsidRPr="00590847">
        <w:rPr>
          <w:szCs w:val="28"/>
        </w:rPr>
        <w:t xml:space="preserve">и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C</w:t>
      </w:r>
      <w:r w:rsidR="00590847">
        <w:rPr>
          <w:szCs w:val="28"/>
        </w:rPr>
        <w:t xml:space="preserve"> </w:t>
      </w:r>
      <w:r w:rsidRPr="00590847">
        <w:rPr>
          <w:szCs w:val="28"/>
        </w:rPr>
        <w:t xml:space="preserve">коэффициент усиления </w:t>
      </w:r>
      <w:r w:rsidRPr="00590847">
        <w:rPr>
          <w:i/>
          <w:szCs w:val="28"/>
        </w:rPr>
        <w:t>К</w:t>
      </w:r>
      <w:r w:rsidRPr="00590847">
        <w:rPr>
          <w:szCs w:val="28"/>
        </w:rPr>
        <w:t xml:space="preserve"> &gt; 3.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Частоту колебаний можно изменять путем изменения сопротивлений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</w:rPr>
        <w:t xml:space="preserve"> или емкостей конденсаторов </w:t>
      </w:r>
      <w:r w:rsidRPr="00590847">
        <w:rPr>
          <w:i/>
          <w:szCs w:val="28"/>
        </w:rPr>
        <w:t>С</w:t>
      </w:r>
      <w:r w:rsidRPr="00590847">
        <w:rPr>
          <w:szCs w:val="28"/>
        </w:rPr>
        <w:t xml:space="preserve">, входящих в состав моста Вина, а амплитуда колебаний регулируется сопротивлением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Основное преимущество </w:t>
      </w:r>
      <w:r w:rsidRPr="00590847">
        <w:rPr>
          <w:i/>
          <w:szCs w:val="28"/>
          <w:lang w:val="en-US"/>
        </w:rPr>
        <w:t>RC</w:t>
      </w:r>
      <w:r w:rsidRPr="00590847">
        <w:rPr>
          <w:szCs w:val="28"/>
        </w:rPr>
        <w:t xml:space="preserve">-генераторов перед </w:t>
      </w:r>
      <w:r w:rsidRPr="00590847">
        <w:rPr>
          <w:i/>
          <w:szCs w:val="28"/>
          <w:lang w:val="en-US"/>
        </w:rPr>
        <w:t>LC</w:t>
      </w:r>
      <w:r w:rsidRPr="00590847">
        <w:rPr>
          <w:szCs w:val="28"/>
        </w:rPr>
        <w:t xml:space="preserve">-генераторами заключается в том, что первые легче реализовать для низких частот. Например, если в схеме генератора с нулевым фазовым сдвигом </w:t>
      </w:r>
      <w:r w:rsidR="00674C43" w:rsidRPr="00590847">
        <w:rPr>
          <w:szCs w:val="28"/>
        </w:rPr>
        <w:t>в цепи обратной связи (рис. 8</w:t>
      </w:r>
      <w:r w:rsidRPr="00590847">
        <w:rPr>
          <w:szCs w:val="28"/>
        </w:rPr>
        <w:t xml:space="preserve">)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R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 1 МОм,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  <w:lang w:val="en-US"/>
        </w:rPr>
        <w:t>C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 = 1 мкФ, то генерируемая частота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28"/>
          <w:szCs w:val="28"/>
        </w:rPr>
        <w:pict>
          <v:shape id="_x0000_i1059" type="#_x0000_t75" style="width:168.75pt;height:36.75pt" fillcolor="window">
            <v:imagedata r:id="rId39" o:title=""/>
          </v:shape>
        </w:pict>
      </w:r>
      <w:r w:rsidR="009369A6" w:rsidRPr="00590847">
        <w:rPr>
          <w:szCs w:val="28"/>
        </w:rPr>
        <w:t>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Чтобы получить такую же частоту в </w:t>
      </w:r>
      <w:r w:rsidRPr="00590847">
        <w:rPr>
          <w:i/>
          <w:szCs w:val="28"/>
          <w:lang w:val="en-US"/>
        </w:rPr>
        <w:t>LC</w:t>
      </w:r>
      <w:r w:rsidRPr="00590847">
        <w:rPr>
          <w:szCs w:val="28"/>
        </w:rPr>
        <w:t xml:space="preserve">-генераторе, потребовалась бы индуктивность </w:t>
      </w:r>
      <w:r w:rsidRPr="00590847">
        <w:rPr>
          <w:i/>
          <w:szCs w:val="28"/>
          <w:lang w:val="en-US"/>
        </w:rPr>
        <w:t>L</w:t>
      </w:r>
      <w:r w:rsidRPr="00590847">
        <w:rPr>
          <w:szCs w:val="28"/>
        </w:rPr>
        <w:t xml:space="preserve"> = 10</w:t>
      </w:r>
      <w:r w:rsidRPr="00590847">
        <w:rPr>
          <w:szCs w:val="28"/>
          <w:vertAlign w:val="superscript"/>
        </w:rPr>
        <w:t>16</w:t>
      </w:r>
      <w:r w:rsidRPr="00590847">
        <w:rPr>
          <w:szCs w:val="28"/>
        </w:rPr>
        <w:t xml:space="preserve"> Гн при </w:t>
      </w:r>
      <w:r w:rsidRPr="00590847">
        <w:rPr>
          <w:i/>
          <w:szCs w:val="28"/>
        </w:rPr>
        <w:t>С</w:t>
      </w:r>
      <w:r w:rsidRPr="00590847">
        <w:rPr>
          <w:szCs w:val="28"/>
        </w:rPr>
        <w:t xml:space="preserve"> = 1 мкФ, что трудно осуществить.</w:t>
      </w:r>
    </w:p>
    <w:p w:rsidR="009369A6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 </w:t>
      </w:r>
      <w:r w:rsidRPr="00590847">
        <w:rPr>
          <w:i/>
          <w:szCs w:val="28"/>
          <w:lang w:val="en-US"/>
        </w:rPr>
        <w:t>RC</w:t>
      </w:r>
      <w:r w:rsidRPr="00590847">
        <w:rPr>
          <w:szCs w:val="28"/>
        </w:rPr>
        <w:t xml:space="preserve">-генераторах можно, изменяя одновременно величины емкостей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2</w:t>
      </w:r>
      <w:r w:rsidRPr="00590847">
        <w:rPr>
          <w:szCs w:val="28"/>
        </w:rPr>
        <w:t xml:space="preserve">, получить более широкий диапазон перестройки частоты, чем это имеет место в </w:t>
      </w:r>
      <w:r w:rsidRPr="00590847">
        <w:rPr>
          <w:i/>
          <w:szCs w:val="28"/>
          <w:lang w:val="en-US"/>
        </w:rPr>
        <w:t>LC</w:t>
      </w:r>
      <w:r w:rsidRPr="00590847">
        <w:rPr>
          <w:szCs w:val="28"/>
        </w:rPr>
        <w:t xml:space="preserve">-генераторах. Для </w:t>
      </w:r>
      <w:r w:rsidRPr="00590847">
        <w:rPr>
          <w:i/>
          <w:szCs w:val="28"/>
          <w:lang w:val="en-US"/>
        </w:rPr>
        <w:t>LC</w:t>
      </w:r>
      <w:r w:rsidRPr="00590847">
        <w:rPr>
          <w:szCs w:val="28"/>
        </w:rPr>
        <w:t>-генераторов</w: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60" type="#_x0000_t75" style="width:138.75pt;height:44.25pt" fillcolor="window">
            <v:imagedata r:id="rId40" o:title=""/>
          </v:shape>
        </w:pic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  <w:vertAlign w:val="subscript"/>
        </w:rPr>
      </w:pPr>
      <w:r w:rsidRPr="00590847">
        <w:rPr>
          <w:szCs w:val="28"/>
        </w:rPr>
        <w:t xml:space="preserve">в то время как для </w:t>
      </w:r>
      <w:r w:rsidRPr="00590847">
        <w:rPr>
          <w:i/>
          <w:szCs w:val="28"/>
          <w:lang w:val="en-US"/>
        </w:rPr>
        <w:t>RC</w:t>
      </w:r>
      <w:r w:rsidRPr="00590847">
        <w:rPr>
          <w:szCs w:val="28"/>
        </w:rPr>
        <w:t xml:space="preserve">-генераторов, при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1</w:t>
      </w:r>
      <w:r w:rsidRPr="00590847">
        <w:rPr>
          <w:szCs w:val="28"/>
        </w:rPr>
        <w:t xml:space="preserve"> = </w:t>
      </w:r>
      <w:r w:rsidRPr="00590847">
        <w:rPr>
          <w:i/>
          <w:szCs w:val="28"/>
        </w:rPr>
        <w:t>С</w:t>
      </w:r>
      <w:r w:rsidRPr="00590847">
        <w:rPr>
          <w:szCs w:val="28"/>
          <w:vertAlign w:val="subscript"/>
        </w:rPr>
        <w:t>2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Default="00055AC8" w:rsidP="00590847">
      <w:pPr>
        <w:widowControl w:val="0"/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61" type="#_x0000_t75" style="width:81pt;height:42pt" fillcolor="window">
            <v:imagedata r:id="rId41" o:title=""/>
          </v:shape>
        </w:pict>
      </w:r>
    </w:p>
    <w:p w:rsidR="00590847" w:rsidRPr="00590847" w:rsidRDefault="00590847" w:rsidP="0059084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К недостаткам </w:t>
      </w:r>
      <w:r w:rsidRPr="00590847">
        <w:rPr>
          <w:i/>
          <w:szCs w:val="28"/>
          <w:lang w:val="en-US"/>
        </w:rPr>
        <w:t>RC</w:t>
      </w:r>
      <w:r w:rsidRPr="00590847">
        <w:rPr>
          <w:szCs w:val="28"/>
        </w:rPr>
        <w:t xml:space="preserve">-генераторов следует отнести тот факт, что на относительно высоких частотах они труднее реализуются, чем </w:t>
      </w:r>
      <w:r w:rsidRPr="00590847">
        <w:rPr>
          <w:i/>
          <w:szCs w:val="28"/>
          <w:lang w:val="en-US"/>
        </w:rPr>
        <w:t>LC</w:t>
      </w:r>
      <w:r w:rsidRPr="00590847">
        <w:rPr>
          <w:szCs w:val="28"/>
        </w:rPr>
        <w:t>-генераторы. Действительно, величину емкости нельзя снизить меньше емкости монтажа, а уменьшение сопротивлений резисторов приводит к падению коэффициента усиления, что затрудняет выполнение амплитудного условия самовозбуждения.</w:t>
      </w:r>
    </w:p>
    <w:p w:rsidR="009369A6" w:rsidRPr="00590847" w:rsidRDefault="009369A6" w:rsidP="00590847">
      <w:pPr>
        <w:widowControl w:val="0"/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Перечисленные достоинства и недостатки </w:t>
      </w:r>
      <w:r w:rsidRPr="00590847">
        <w:rPr>
          <w:i/>
          <w:szCs w:val="28"/>
          <w:lang w:val="en-US"/>
        </w:rPr>
        <w:t>RC</w:t>
      </w:r>
      <w:r w:rsidRPr="00590847">
        <w:rPr>
          <w:szCs w:val="28"/>
        </w:rPr>
        <w:t>-генераторов обусловили их применение в низкочастотном диапазоне с большим коэффициентом перекрытия по частоте.</w: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9369A6" w:rsidRPr="00590847" w:rsidRDefault="00590847" w:rsidP="00590847">
      <w:pPr>
        <w:pStyle w:val="a3"/>
        <w:tabs>
          <w:tab w:val="clear" w:pos="851"/>
        </w:tabs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="009369A6" w:rsidRPr="00590847">
        <w:rPr>
          <w:b/>
          <w:szCs w:val="28"/>
        </w:rPr>
        <w:t>Задача стабилизации частоты автогенераторов</w: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>Стабильность частоты автогенератора является одной из важнейших его характеристик, которая в значительной степени определяет надежность работы системы связи. В частности, высокая степень постоянства частоты обеспечивает возможность вхождения в связь без предварительного поиска корреспондента и ведение связи без подстройки.</w: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>Изменение частоты под воздействием различных дестабилизирующих факторов называется нестабильностью частоты.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Различают абсолютную нестабильность частоты, равную абсолютному значению отклонения частоты от её номинального значения 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spacing w:line="360" w:lineRule="auto"/>
        <w:ind w:firstLine="720"/>
        <w:jc w:val="both"/>
        <w:rPr>
          <w:szCs w:val="28"/>
        </w:rPr>
      </w:pPr>
      <w:r>
        <w:rPr>
          <w:position w:val="-14"/>
          <w:szCs w:val="28"/>
        </w:rPr>
        <w:pict>
          <v:shape id="_x0000_i1062" type="#_x0000_t75" style="width:102.75pt;height:21pt" fillcolor="window">
            <v:imagedata r:id="rId42" o:title=""/>
          </v:shape>
        </w:pic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и относительную нестабильность, выражаемую отношением 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spacing w:line="360" w:lineRule="auto"/>
        <w:ind w:firstLine="720"/>
        <w:jc w:val="both"/>
        <w:rPr>
          <w:szCs w:val="28"/>
        </w:rPr>
      </w:pPr>
      <w:r>
        <w:rPr>
          <w:position w:val="-36"/>
          <w:szCs w:val="28"/>
        </w:rPr>
        <w:pict>
          <v:shape id="_x0000_i1063" type="#_x0000_t75" style="width:45.75pt;height:39.75pt" fillcolor="window">
            <v:imagedata r:id="rId43" o:title=""/>
          </v:shape>
        </w:pict>
      </w:r>
      <w:r w:rsidR="009369A6" w:rsidRPr="00590847">
        <w:rPr>
          <w:szCs w:val="28"/>
        </w:rPr>
        <w:t>,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где </w:t>
      </w:r>
      <w:r w:rsidRPr="00590847">
        <w:rPr>
          <w:i/>
          <w:szCs w:val="28"/>
          <w:lang w:val="en-US"/>
        </w:rPr>
        <w:t>f</w:t>
      </w:r>
      <w:r w:rsidRPr="00590847">
        <w:rPr>
          <w:szCs w:val="28"/>
        </w:rPr>
        <w:t xml:space="preserve"> – текущее (реальное) значение частоты;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i/>
          <w:szCs w:val="28"/>
          <w:lang w:val="en-US"/>
        </w:rPr>
        <w:t>f</w:t>
      </w:r>
      <w:r w:rsidRPr="00590847">
        <w:rPr>
          <w:szCs w:val="28"/>
          <w:vertAlign w:val="subscript"/>
        </w:rPr>
        <w:t>НОМ</w:t>
      </w:r>
      <w:r w:rsidRPr="00590847">
        <w:rPr>
          <w:szCs w:val="28"/>
        </w:rPr>
        <w:t xml:space="preserve"> – номинальное ( заданное) значение частоты.</w: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>Современная техника стабилизации частоты дает возможность достаточно просто обеспечить относительную нестабильность до 10</w:t>
      </w:r>
      <w:r w:rsidRPr="00590847">
        <w:rPr>
          <w:szCs w:val="28"/>
          <w:vertAlign w:val="superscript"/>
        </w:rPr>
        <w:t>-4</w:t>
      </w:r>
      <w:r w:rsidRPr="00590847">
        <w:rPr>
          <w:szCs w:val="28"/>
        </w:rPr>
        <w:t>–10</w:t>
      </w:r>
      <w:r w:rsidRPr="00590847">
        <w:rPr>
          <w:szCs w:val="28"/>
          <w:vertAlign w:val="superscript"/>
        </w:rPr>
        <w:t>-5</w:t>
      </w:r>
      <w:r w:rsidRPr="00590847">
        <w:rPr>
          <w:szCs w:val="28"/>
        </w:rPr>
        <w:t xml:space="preserve">. Широко распространены автогенераторы, имеющие </w:t>
      </w:r>
      <w:r w:rsidRPr="00590847">
        <w:rPr>
          <w:szCs w:val="28"/>
        </w:rPr>
        <w:sym w:font="Symbol" w:char="F044"/>
      </w:r>
      <w:r w:rsidRPr="00590847">
        <w:rPr>
          <w:i/>
          <w:szCs w:val="28"/>
          <w:lang w:val="en-US"/>
        </w:rPr>
        <w:t>f</w:t>
      </w:r>
      <w:r w:rsidRPr="00590847">
        <w:rPr>
          <w:szCs w:val="28"/>
        </w:rPr>
        <w:t xml:space="preserve"> / </w:t>
      </w:r>
      <w:r w:rsidRPr="00590847">
        <w:rPr>
          <w:i/>
          <w:szCs w:val="28"/>
          <w:lang w:val="en-US"/>
        </w:rPr>
        <w:t>f</w:t>
      </w:r>
      <w:r w:rsidRPr="00590847">
        <w:rPr>
          <w:szCs w:val="28"/>
          <w:vertAlign w:val="subscript"/>
        </w:rPr>
        <w:t>НОМ</w:t>
      </w:r>
      <w:r w:rsidRPr="00590847">
        <w:rPr>
          <w:szCs w:val="28"/>
        </w:rPr>
        <w:t xml:space="preserve"> = 10</w:t>
      </w:r>
      <w:r w:rsidRPr="00590847">
        <w:rPr>
          <w:szCs w:val="28"/>
          <w:vertAlign w:val="superscript"/>
        </w:rPr>
        <w:t>-7</w:t>
      </w:r>
      <w:r w:rsidRPr="00590847">
        <w:rPr>
          <w:szCs w:val="28"/>
        </w:rPr>
        <w:t>–10</w:t>
      </w:r>
      <w:r w:rsidRPr="00590847">
        <w:rPr>
          <w:szCs w:val="28"/>
          <w:vertAlign w:val="superscript"/>
        </w:rPr>
        <w:t>-8</w:t>
      </w:r>
      <w:r w:rsidRPr="00590847">
        <w:rPr>
          <w:szCs w:val="28"/>
        </w:rPr>
        <w:t>, а предельные возможности в настоящее время достигают 10</w:t>
      </w:r>
      <w:r w:rsidRPr="00590847">
        <w:rPr>
          <w:szCs w:val="28"/>
          <w:vertAlign w:val="superscript"/>
        </w:rPr>
        <w:t>-16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Вычислим </w:t>
      </w:r>
      <w:r w:rsidRPr="00590847">
        <w:rPr>
          <w:szCs w:val="28"/>
        </w:rPr>
        <w:sym w:font="SymbolProp BT" w:char="F044"/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sym w:font="SymbolProp BT" w:char="F02F"/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t xml:space="preserve">, имея в виду, что </w:t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t xml:space="preserve"> = 1/</w:t>
      </w:r>
      <w:r w:rsidR="00055AC8">
        <w:rPr>
          <w:position w:val="-6"/>
          <w:szCs w:val="28"/>
        </w:rPr>
        <w:pict>
          <v:shape id="_x0000_i1064" type="#_x0000_t75" style="width:35.25pt;height:18.75pt" fillcolor="window">
            <v:imagedata r:id="rId44" o:title=""/>
          </v:shape>
        </w:pict>
      </w:r>
      <w:r w:rsidRPr="00590847">
        <w:rPr>
          <w:szCs w:val="28"/>
        </w:rPr>
        <w:t xml:space="preserve"> задается параметрами избирательной системы автогенератора (колебательным контуром). Полный дифференциал от </w:t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t xml:space="preserve"> как функции двух переменных (</w:t>
      </w:r>
      <w:r w:rsidRPr="00590847">
        <w:rPr>
          <w:i/>
          <w:szCs w:val="28"/>
        </w:rPr>
        <w:t>С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  <w:lang w:val="en-US"/>
        </w:rPr>
        <w:t>L</w:t>
      </w:r>
      <w:r w:rsidRPr="00590847">
        <w:rPr>
          <w:szCs w:val="28"/>
        </w:rPr>
        <w:t xml:space="preserve">) равен 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spacing w:line="360" w:lineRule="auto"/>
        <w:ind w:firstLine="720"/>
        <w:jc w:val="both"/>
        <w:rPr>
          <w:szCs w:val="28"/>
        </w:rPr>
      </w:pPr>
      <w:r>
        <w:rPr>
          <w:position w:val="-34"/>
          <w:szCs w:val="28"/>
          <w:lang w:val="en-US"/>
        </w:rPr>
        <w:pict>
          <v:shape id="_x0000_i1065" type="#_x0000_t75" style="width:308.25pt;height:41.25pt" fillcolor="window">
            <v:imagedata r:id="rId45" o:title=""/>
          </v:shape>
        </w:pic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9369A6" w:rsidP="00590847">
      <w:pPr>
        <w:pStyle w:val="FR2"/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r w:rsidRPr="00590847">
        <w:rPr>
          <w:rFonts w:ascii="Times New Roman" w:hAnsi="Times New Roman"/>
          <w:szCs w:val="28"/>
        </w:rPr>
        <w:t>Заменяя дифференциалы приращениями, получим окончательно:</w:t>
      </w:r>
    </w:p>
    <w:p w:rsidR="009369A6" w:rsidRPr="00590847" w:rsidRDefault="009369A6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055AC8" w:rsidP="00590847">
      <w:pPr>
        <w:spacing w:line="360" w:lineRule="auto"/>
        <w:ind w:firstLine="720"/>
        <w:jc w:val="both"/>
        <w:rPr>
          <w:szCs w:val="28"/>
        </w:rPr>
      </w:pPr>
      <w:r>
        <w:rPr>
          <w:position w:val="-34"/>
          <w:szCs w:val="28"/>
        </w:rPr>
        <w:pict>
          <v:shape id="_x0000_i1066" type="#_x0000_t75" style="width:141.75pt;height:39.75pt" fillcolor="window">
            <v:imagedata r:id="rId46" o:title=""/>
          </v:shape>
        </w:pic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 xml:space="preserve">Знак "минус" в формуле означает, что увеличение (положительное приращение) индуктивности или емкости вызывает уменьшение частоты </w:t>
      </w:r>
      <w:r w:rsidRPr="00590847">
        <w:rPr>
          <w:szCs w:val="28"/>
        </w:rPr>
        <w:sym w:font="SymbolProp BT" w:char="F077"/>
      </w:r>
      <w:r w:rsidRPr="00590847">
        <w:rPr>
          <w:szCs w:val="28"/>
          <w:vertAlign w:val="subscript"/>
        </w:rPr>
        <w:t>0</w:t>
      </w:r>
      <w:r w:rsidRPr="00590847">
        <w:rPr>
          <w:szCs w:val="28"/>
        </w:rPr>
        <w:t>.</w: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>Для обеспечения требуемой стабильности частоты необходимо применять комплекс специальных мер, направленных на ослабление влияния дестабилизирующих факторов на частоту колебаний автогенераторов: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>параметрическая стабилизация – выбор схемы автогенератора и расчет элементов, позволяющих стабилизировать режимы работы транзистора (лампы);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>термостабилизация – выбор элементов автогенератора с малыми температурными изменениями параметров; помещение колебательной системы или автогенератора в целом в термостат и т. д.;</w:t>
      </w:r>
    </w:p>
    <w:p w:rsidR="009369A6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 xml:space="preserve">термокомпенсация – выбор элементов </w:t>
      </w:r>
      <w:r w:rsidRPr="00590847">
        <w:rPr>
          <w:i/>
          <w:szCs w:val="28"/>
          <w:lang w:val="en-US"/>
        </w:rPr>
        <w:t>L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</w:rPr>
        <w:t>С</w:t>
      </w:r>
      <w:r w:rsidRPr="00590847">
        <w:rPr>
          <w:szCs w:val="28"/>
        </w:rPr>
        <w:t xml:space="preserve">, имеющих температурные коэффициенты противоположных знаков и взаимно компенсирующимися отклонениями </w:t>
      </w:r>
      <w:r w:rsidRPr="00590847">
        <w:rPr>
          <w:szCs w:val="28"/>
        </w:rPr>
        <w:sym w:font="SymbolProp BT" w:char="F044"/>
      </w:r>
      <w:r w:rsidRPr="00590847">
        <w:rPr>
          <w:i/>
          <w:szCs w:val="28"/>
          <w:lang w:val="en-US"/>
        </w:rPr>
        <w:t>L</w:t>
      </w:r>
      <w:r w:rsidRPr="00590847">
        <w:rPr>
          <w:szCs w:val="28"/>
        </w:rPr>
        <w:t xml:space="preserve"> и </w:t>
      </w:r>
      <w:r w:rsidRPr="00590847">
        <w:rPr>
          <w:szCs w:val="28"/>
        </w:rPr>
        <w:sym w:font="SymbolProp BT" w:char="F044"/>
      </w:r>
      <w:r w:rsidRPr="00590847">
        <w:rPr>
          <w:i/>
          <w:szCs w:val="28"/>
        </w:rPr>
        <w:t>С</w:t>
      </w:r>
      <w:r w:rsidRPr="00590847">
        <w:rPr>
          <w:szCs w:val="28"/>
        </w:rPr>
        <w:t>; при термокомпенсации вводится температурный коэффициент частоты</w:t>
      </w:r>
    </w:p>
    <w:p w:rsidR="00590847" w:rsidRDefault="00590847" w:rsidP="00590847">
      <w:pPr>
        <w:pStyle w:val="a3"/>
        <w:tabs>
          <w:tab w:val="clear" w:pos="851"/>
        </w:tabs>
        <w:rPr>
          <w:szCs w:val="28"/>
        </w:rPr>
      </w:pPr>
    </w:p>
    <w:p w:rsidR="009369A6" w:rsidRPr="00590847" w:rsidRDefault="00590847" w:rsidP="00590847">
      <w:pPr>
        <w:pStyle w:val="a3"/>
        <w:tabs>
          <w:tab w:val="clear" w:pos="851"/>
        </w:tabs>
        <w:rPr>
          <w:szCs w:val="28"/>
        </w:rPr>
      </w:pPr>
      <w:r>
        <w:rPr>
          <w:szCs w:val="28"/>
        </w:rPr>
        <w:br w:type="page"/>
      </w:r>
      <w:r w:rsidR="00055AC8">
        <w:rPr>
          <w:position w:val="-26"/>
          <w:szCs w:val="28"/>
        </w:rPr>
        <w:pict>
          <v:shape id="_x0000_i1067" type="#_x0000_t75" style="width:123.75pt;height:35.25pt" fillcolor="window">
            <v:imagedata r:id="rId47" o:title=""/>
          </v:shape>
        </w:pict>
      </w: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9369A6" w:rsidRPr="00590847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 xml:space="preserve">определяемый через температурные коэффициенты индуктивности </w:t>
      </w:r>
      <w:r w:rsidRPr="00590847">
        <w:rPr>
          <w:szCs w:val="28"/>
        </w:rPr>
        <w:sym w:font="SymbolProp BT" w:char="F061"/>
      </w:r>
      <w:r w:rsidRPr="00590847">
        <w:rPr>
          <w:i/>
          <w:szCs w:val="28"/>
          <w:vertAlign w:val="subscript"/>
          <w:lang w:val="en-US"/>
        </w:rPr>
        <w:t>L</w:t>
      </w:r>
      <w:r w:rsidRPr="00590847">
        <w:rPr>
          <w:szCs w:val="28"/>
        </w:rPr>
        <w:t xml:space="preserve"> и емкости </w:t>
      </w:r>
      <w:r w:rsidRPr="00590847">
        <w:rPr>
          <w:szCs w:val="28"/>
        </w:rPr>
        <w:sym w:font="SymbolProp BT" w:char="F061"/>
      </w:r>
      <w:r w:rsidRPr="00590847">
        <w:rPr>
          <w:i/>
          <w:szCs w:val="28"/>
          <w:vertAlign w:val="subscript"/>
        </w:rPr>
        <w:t>С</w:t>
      </w:r>
      <w:r w:rsidRPr="00590847">
        <w:rPr>
          <w:szCs w:val="28"/>
        </w:rPr>
        <w:t xml:space="preserve">. Если элементы контура </w:t>
      </w:r>
      <w:r w:rsidRPr="00590847">
        <w:rPr>
          <w:i/>
          <w:szCs w:val="28"/>
          <w:lang w:val="en-US"/>
        </w:rPr>
        <w:t>L</w:t>
      </w:r>
      <w:r w:rsidRPr="00590847">
        <w:rPr>
          <w:szCs w:val="28"/>
        </w:rPr>
        <w:t xml:space="preserve"> и </w:t>
      </w:r>
      <w:r w:rsidRPr="00590847">
        <w:rPr>
          <w:i/>
          <w:szCs w:val="28"/>
        </w:rPr>
        <w:t>С</w:t>
      </w:r>
      <w:r w:rsidRPr="00590847">
        <w:rPr>
          <w:szCs w:val="28"/>
        </w:rPr>
        <w:t xml:space="preserve"> выбраны так, что у них </w:t>
      </w:r>
      <w:r w:rsidRPr="00590847">
        <w:rPr>
          <w:szCs w:val="28"/>
        </w:rPr>
        <w:sym w:font="SymbolProp BT" w:char="F061"/>
      </w:r>
      <w:r w:rsidRPr="00590847">
        <w:rPr>
          <w:i/>
          <w:szCs w:val="28"/>
          <w:vertAlign w:val="subscript"/>
          <w:lang w:val="en-US"/>
        </w:rPr>
        <w:t>L</w:t>
      </w:r>
      <w:r w:rsidRPr="00590847">
        <w:rPr>
          <w:szCs w:val="28"/>
        </w:rPr>
        <w:t xml:space="preserve"> и </w:t>
      </w:r>
      <w:r w:rsidRPr="00590847">
        <w:rPr>
          <w:szCs w:val="28"/>
        </w:rPr>
        <w:sym w:font="SymbolProp BT" w:char="F061"/>
      </w:r>
      <w:r w:rsidRPr="00590847">
        <w:rPr>
          <w:i/>
          <w:szCs w:val="28"/>
          <w:vertAlign w:val="subscript"/>
        </w:rPr>
        <w:t>С</w:t>
      </w:r>
      <w:r w:rsidR="00590847">
        <w:rPr>
          <w:szCs w:val="28"/>
        </w:rPr>
        <w:t xml:space="preserve"> </w:t>
      </w:r>
      <w:r w:rsidRPr="00590847">
        <w:rPr>
          <w:szCs w:val="28"/>
        </w:rPr>
        <w:t xml:space="preserve">равны по величине и противоположны по знаку, то </w:t>
      </w:r>
      <w:r w:rsidRPr="00590847">
        <w:rPr>
          <w:szCs w:val="28"/>
        </w:rPr>
        <w:sym w:font="SymbolProp BT" w:char="F061"/>
      </w:r>
      <w:r w:rsidRPr="00590847">
        <w:rPr>
          <w:i/>
          <w:szCs w:val="28"/>
          <w:vertAlign w:val="subscript"/>
          <w:lang w:val="en-US"/>
        </w:rPr>
        <w:t>f</w:t>
      </w:r>
      <w:r w:rsidRPr="00590847">
        <w:rPr>
          <w:szCs w:val="28"/>
        </w:rPr>
        <w:t xml:space="preserve"> = 0, т. е. исключается влияние температуры на частоту генерируемых колебаний;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>кварцевая стабилизация частоты, основанная на использовании высокодобротных кварцевых резонаторов, что позволяет обеспечить долговременную стабильность частоты порядка 10</w:t>
      </w:r>
      <w:r w:rsidRPr="00590847">
        <w:rPr>
          <w:szCs w:val="28"/>
          <w:vertAlign w:val="superscript"/>
        </w:rPr>
        <w:t>-6</w:t>
      </w:r>
      <w:r w:rsidRPr="00590847">
        <w:rPr>
          <w:szCs w:val="28"/>
        </w:rPr>
        <w:t>. При этом генераторы, содержащие в своем составе кварцевый резонатор выделяются в отдельную группу кварцевых генераторов;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>стабилизация напряжения источников питания;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>автоматическая стабилизация рабочего режима активных приборов, преследующая цель уменьшить влияние разброса параметров активных приборов на стабильность частоты;</w:t>
      </w:r>
    </w:p>
    <w:p w:rsidR="009369A6" w:rsidRPr="00590847" w:rsidRDefault="009369A6" w:rsidP="00590847">
      <w:pPr>
        <w:pStyle w:val="a3"/>
        <w:numPr>
          <w:ilvl w:val="0"/>
          <w:numId w:val="20"/>
        </w:numPr>
        <w:tabs>
          <w:tab w:val="clear" w:pos="851"/>
          <w:tab w:val="clear" w:pos="1069"/>
        </w:tabs>
        <w:ind w:left="0" w:firstLine="720"/>
        <w:rPr>
          <w:szCs w:val="28"/>
        </w:rPr>
      </w:pPr>
      <w:r w:rsidRPr="00590847">
        <w:rPr>
          <w:szCs w:val="28"/>
        </w:rPr>
        <w:t xml:space="preserve">применение специальных схем автогенераторов, позволяющих уменьшить влияние нестабильности нагрузки на частоту генерируемых колебаний, например, двухконтурные генераторы с электронной связью между контурами. Принцип их работы прост. Задающий частоту генератор собран на внутренней (входной) части электронного прибора, затем эти колебания усиливаются и выделяются внешним (выходным) колебательным контуром, настроенным на частоту внутреннего. Этим обеспечивается электронная связь между контурами и исключается влияние внешнего контура на частоту генерируемых колебаний внутренним контуром. </w:t>
      </w:r>
    </w:p>
    <w:p w:rsidR="009369A6" w:rsidRDefault="009369A6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 xml:space="preserve">Один из вариантов такого автогенератора приведен на рисунке 8.57. </w:t>
      </w:r>
    </w:p>
    <w:p w:rsidR="00590847" w:rsidRDefault="00590847" w:rsidP="00590847">
      <w:pPr>
        <w:spacing w:line="360" w:lineRule="auto"/>
        <w:ind w:firstLine="720"/>
        <w:jc w:val="both"/>
        <w:rPr>
          <w:szCs w:val="28"/>
        </w:rPr>
      </w:pPr>
    </w:p>
    <w:p w:rsidR="009369A6" w:rsidRPr="00590847" w:rsidRDefault="00590847" w:rsidP="00590847">
      <w:pPr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055AC8">
        <w:rPr>
          <w:szCs w:val="28"/>
        </w:rPr>
        <w:pict>
          <v:shape id="_x0000_i1068" type="#_x0000_t75" style="width:208.5pt;height:121.5pt" o:allowoverlap="f">
            <v:imagedata r:id="rId48" o:title=""/>
          </v:shape>
        </w:pict>
      </w:r>
    </w:p>
    <w:p w:rsidR="009369A6" w:rsidRDefault="00674C43" w:rsidP="00590847">
      <w:pPr>
        <w:spacing w:line="360" w:lineRule="auto"/>
        <w:ind w:firstLine="720"/>
        <w:jc w:val="both"/>
        <w:rPr>
          <w:szCs w:val="28"/>
        </w:rPr>
      </w:pPr>
      <w:r w:rsidRPr="00590847">
        <w:rPr>
          <w:szCs w:val="28"/>
        </w:rPr>
        <w:t>Рис. 9</w:t>
      </w:r>
      <w:r w:rsidR="009369A6" w:rsidRPr="00590847">
        <w:rPr>
          <w:szCs w:val="28"/>
        </w:rPr>
        <w:t xml:space="preserve"> Двухконтурный автогенератор с электронной связью</w:t>
      </w:r>
    </w:p>
    <w:p w:rsidR="00590847" w:rsidRPr="00590847" w:rsidRDefault="00590847" w:rsidP="00590847">
      <w:pPr>
        <w:spacing w:line="360" w:lineRule="auto"/>
        <w:ind w:firstLine="720"/>
        <w:jc w:val="both"/>
        <w:rPr>
          <w:szCs w:val="28"/>
        </w:rPr>
      </w:pPr>
    </w:p>
    <w:p w:rsidR="009369A6" w:rsidRDefault="009369A6" w:rsidP="00590847">
      <w:pPr>
        <w:pStyle w:val="a3"/>
        <w:tabs>
          <w:tab w:val="clear" w:pos="851"/>
        </w:tabs>
        <w:ind w:firstLine="720"/>
        <w:rPr>
          <w:szCs w:val="28"/>
        </w:rPr>
      </w:pPr>
      <w:r w:rsidRPr="00590847">
        <w:rPr>
          <w:szCs w:val="28"/>
        </w:rPr>
        <w:t>Современные требования, предъявляемые к стабильности частоты автогенераторов, постоянно растут. В связи с этим необходимо применять комплекс вышеперечисленных мер по стабилизации частоты, чтобы обеспечить заданные требования.</w:t>
      </w:r>
    </w:p>
    <w:p w:rsidR="00590847" w:rsidRDefault="00590847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590847" w:rsidRPr="00590847" w:rsidRDefault="00590847" w:rsidP="00590847">
      <w:pPr>
        <w:pStyle w:val="a3"/>
        <w:tabs>
          <w:tab w:val="clear" w:pos="851"/>
        </w:tabs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Pr="00590847">
        <w:rPr>
          <w:b/>
          <w:szCs w:val="28"/>
        </w:rPr>
        <w:t>Библиографический список</w:t>
      </w:r>
    </w:p>
    <w:p w:rsidR="00590847" w:rsidRPr="00590847" w:rsidRDefault="00590847" w:rsidP="00590847">
      <w:pPr>
        <w:pStyle w:val="a3"/>
        <w:tabs>
          <w:tab w:val="clear" w:pos="851"/>
        </w:tabs>
        <w:ind w:firstLine="720"/>
        <w:rPr>
          <w:szCs w:val="28"/>
        </w:rPr>
      </w:pPr>
    </w:p>
    <w:p w:rsidR="00466A69" w:rsidRPr="00590847" w:rsidRDefault="004510E1" w:rsidP="00C95943">
      <w:pPr>
        <w:widowControl w:val="0"/>
        <w:spacing w:line="360" w:lineRule="auto"/>
        <w:jc w:val="both"/>
        <w:rPr>
          <w:szCs w:val="28"/>
        </w:rPr>
      </w:pPr>
      <w:r w:rsidRPr="00590847">
        <w:rPr>
          <w:szCs w:val="28"/>
        </w:rPr>
        <w:t>1. Богданов Н. Г.,</w:t>
      </w:r>
      <w:r w:rsidR="00590847">
        <w:rPr>
          <w:szCs w:val="28"/>
        </w:rPr>
        <w:t xml:space="preserve"> </w:t>
      </w:r>
      <w:r w:rsidRPr="00590847">
        <w:rPr>
          <w:szCs w:val="28"/>
        </w:rPr>
        <w:t>Лисичкин В. Г. Основы радиотехники и эле</w:t>
      </w:r>
      <w:r w:rsidR="00466A69" w:rsidRPr="00590847">
        <w:rPr>
          <w:szCs w:val="28"/>
        </w:rPr>
        <w:t>ктроники. Часть 8,</w:t>
      </w:r>
      <w:r w:rsidRPr="00590847">
        <w:rPr>
          <w:szCs w:val="28"/>
        </w:rPr>
        <w:t xml:space="preserve"> 2000</w:t>
      </w:r>
      <w:r w:rsidR="00466A69" w:rsidRPr="00590847">
        <w:rPr>
          <w:szCs w:val="28"/>
        </w:rPr>
        <w:t>г.</w:t>
      </w:r>
      <w:r w:rsidRPr="00590847">
        <w:rPr>
          <w:szCs w:val="28"/>
        </w:rPr>
        <w:t>.</w:t>
      </w:r>
    </w:p>
    <w:p w:rsidR="004510E1" w:rsidRPr="00590847" w:rsidRDefault="004510E1" w:rsidP="00C95943">
      <w:pPr>
        <w:widowControl w:val="0"/>
        <w:spacing w:line="360" w:lineRule="auto"/>
        <w:jc w:val="both"/>
        <w:rPr>
          <w:szCs w:val="28"/>
        </w:rPr>
      </w:pPr>
      <w:r w:rsidRPr="00590847">
        <w:rPr>
          <w:szCs w:val="28"/>
        </w:rPr>
        <w:t>2. Никольский И. Н., Хопов В. Б., Варокосин Н. П., Григорьев В. А., Колесников А. А. Нелинейные радиотехнические устройства</w:t>
      </w:r>
      <w:r w:rsidR="00590847">
        <w:rPr>
          <w:szCs w:val="28"/>
        </w:rPr>
        <w:t xml:space="preserve"> </w:t>
      </w:r>
      <w:r w:rsidR="00466A69" w:rsidRPr="00590847">
        <w:rPr>
          <w:szCs w:val="28"/>
        </w:rPr>
        <w:t>связи</w:t>
      </w:r>
      <w:r w:rsidRPr="00590847">
        <w:rPr>
          <w:szCs w:val="28"/>
        </w:rPr>
        <w:t>, 1972.</w:t>
      </w:r>
      <w:bookmarkStart w:id="0" w:name="_GoBack"/>
      <w:bookmarkEnd w:id="0"/>
    </w:p>
    <w:sectPr w:rsidR="004510E1" w:rsidRPr="00590847" w:rsidSect="00590847">
      <w:headerReference w:type="even" r:id="rId49"/>
      <w:headerReference w:type="default" r:id="rId50"/>
      <w:pgSz w:w="11906" w:h="16838" w:code="9"/>
      <w:pgMar w:top="1134" w:right="851" w:bottom="1134" w:left="1701" w:header="73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82" w:rsidRDefault="00C52A82">
      <w:r>
        <w:separator/>
      </w:r>
    </w:p>
  </w:endnote>
  <w:endnote w:type="continuationSeparator" w:id="0">
    <w:p w:rsidR="00C52A82" w:rsidRDefault="00C5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Prop BT">
    <w:altName w:val="Symbol"/>
    <w:panose1 w:val="05050102010607020607"/>
    <w:charset w:val="02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82" w:rsidRDefault="00C52A82">
      <w:r>
        <w:separator/>
      </w:r>
    </w:p>
  </w:footnote>
  <w:footnote w:type="continuationSeparator" w:id="0">
    <w:p w:rsidR="00C52A82" w:rsidRDefault="00C5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9A6" w:rsidRDefault="009369A6" w:rsidP="009717E3">
    <w:pPr>
      <w:pStyle w:val="a8"/>
      <w:framePr w:wrap="around" w:vAnchor="text" w:hAnchor="margin" w:xAlign="center" w:y="1"/>
      <w:rPr>
        <w:rStyle w:val="a7"/>
      </w:rPr>
    </w:pPr>
    <w:del w:id="1" w:author="Николай Богданов" w:date="1999-11-28T09:31:00Z">
      <w:r>
        <w:rPr>
          <w:rStyle w:val="a7"/>
          <w:noProof/>
        </w:rPr>
        <w:delText>1</w:delText>
      </w:r>
    </w:del>
    <w:r w:rsidR="007E6094">
      <w:rPr>
        <w:rStyle w:val="a7"/>
        <w:noProof/>
      </w:rPr>
      <w:t>20</w:t>
    </w:r>
  </w:p>
  <w:p w:rsidR="009369A6" w:rsidRDefault="009369A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9A6" w:rsidRDefault="00877E79" w:rsidP="009717E3">
    <w:pPr>
      <w:pStyle w:val="a8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9369A6" w:rsidRDefault="009369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62DD"/>
    <w:multiLevelType w:val="singleLevel"/>
    <w:tmpl w:val="2842E186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1776E4B"/>
    <w:multiLevelType w:val="singleLevel"/>
    <w:tmpl w:val="F162E17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084861EB"/>
    <w:multiLevelType w:val="singleLevel"/>
    <w:tmpl w:val="674C484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C6064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D797B31"/>
    <w:multiLevelType w:val="singleLevel"/>
    <w:tmpl w:val="96167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1F50E17"/>
    <w:multiLevelType w:val="singleLevel"/>
    <w:tmpl w:val="830E34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>
    <w:nsid w:val="1D236C0A"/>
    <w:multiLevelType w:val="singleLevel"/>
    <w:tmpl w:val="25EC2C3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22235806"/>
    <w:multiLevelType w:val="singleLevel"/>
    <w:tmpl w:val="6CC8B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8">
    <w:nsid w:val="26A8394B"/>
    <w:multiLevelType w:val="singleLevel"/>
    <w:tmpl w:val="4DC0188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28D06523"/>
    <w:multiLevelType w:val="singleLevel"/>
    <w:tmpl w:val="5CEA0CB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0">
    <w:nsid w:val="2BDE14BB"/>
    <w:multiLevelType w:val="singleLevel"/>
    <w:tmpl w:val="DF10F71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1">
    <w:nsid w:val="343C2D36"/>
    <w:multiLevelType w:val="singleLevel"/>
    <w:tmpl w:val="5AE6930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36620D86"/>
    <w:multiLevelType w:val="singleLevel"/>
    <w:tmpl w:val="E708BA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3">
    <w:nsid w:val="38A25DBE"/>
    <w:multiLevelType w:val="singleLevel"/>
    <w:tmpl w:val="05A276D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459233D0"/>
    <w:multiLevelType w:val="singleLevel"/>
    <w:tmpl w:val="008EC40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7A263DE"/>
    <w:multiLevelType w:val="singleLevel"/>
    <w:tmpl w:val="13203316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5130127"/>
    <w:multiLevelType w:val="singleLevel"/>
    <w:tmpl w:val="D73EDE34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7">
    <w:nsid w:val="563E61BD"/>
    <w:multiLevelType w:val="singleLevel"/>
    <w:tmpl w:val="CE006EB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5D5311CB"/>
    <w:multiLevelType w:val="singleLevel"/>
    <w:tmpl w:val="B766411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9">
    <w:nsid w:val="61CF7B59"/>
    <w:multiLevelType w:val="singleLevel"/>
    <w:tmpl w:val="8E3C12D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9"/>
  </w:num>
  <w:num w:numId="5">
    <w:abstractNumId w:val="8"/>
  </w:num>
  <w:num w:numId="6">
    <w:abstractNumId w:val="14"/>
  </w:num>
  <w:num w:numId="7">
    <w:abstractNumId w:val="12"/>
  </w:num>
  <w:num w:numId="8">
    <w:abstractNumId w:val="16"/>
  </w:num>
  <w:num w:numId="9">
    <w:abstractNumId w:val="5"/>
  </w:num>
  <w:num w:numId="10">
    <w:abstractNumId w:val="18"/>
  </w:num>
  <w:num w:numId="11">
    <w:abstractNumId w:val="10"/>
  </w:num>
  <w:num w:numId="12">
    <w:abstractNumId w:val="6"/>
  </w:num>
  <w:num w:numId="13">
    <w:abstractNumId w:val="2"/>
  </w:num>
  <w:num w:numId="14">
    <w:abstractNumId w:val="4"/>
  </w:num>
  <w:num w:numId="15">
    <w:abstractNumId w:val="0"/>
  </w:num>
  <w:num w:numId="16">
    <w:abstractNumId w:val="17"/>
  </w:num>
  <w:num w:numId="17">
    <w:abstractNumId w:val="11"/>
  </w:num>
  <w:num w:numId="18">
    <w:abstractNumId w:val="1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B3E"/>
    <w:rsid w:val="00055AC8"/>
    <w:rsid w:val="000B008F"/>
    <w:rsid w:val="00343256"/>
    <w:rsid w:val="004510E1"/>
    <w:rsid w:val="00466A69"/>
    <w:rsid w:val="004710DD"/>
    <w:rsid w:val="00590847"/>
    <w:rsid w:val="00674C43"/>
    <w:rsid w:val="007E4455"/>
    <w:rsid w:val="007E6094"/>
    <w:rsid w:val="00805C7F"/>
    <w:rsid w:val="00877E79"/>
    <w:rsid w:val="00893D3C"/>
    <w:rsid w:val="009369A6"/>
    <w:rsid w:val="009717E3"/>
    <w:rsid w:val="00B104CB"/>
    <w:rsid w:val="00B44C1F"/>
    <w:rsid w:val="00B650DC"/>
    <w:rsid w:val="00C52A82"/>
    <w:rsid w:val="00C80D80"/>
    <w:rsid w:val="00C95943"/>
    <w:rsid w:val="00CC10E6"/>
    <w:rsid w:val="00F47B3E"/>
    <w:rsid w:val="00F6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38D2F4F7-D89A-4967-9EB5-05289F4F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spacing w:line="360" w:lineRule="auto"/>
      <w:jc w:val="center"/>
      <w:outlineLvl w:val="0"/>
    </w:pPr>
    <w:rPr>
      <w:b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tabs>
        <w:tab w:val="left" w:pos="851"/>
      </w:tabs>
      <w:spacing w:line="360" w:lineRule="auto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spacing w:line="360" w:lineRule="auto"/>
      <w:ind w:firstLine="709"/>
      <w:jc w:val="both"/>
      <w:outlineLvl w:val="2"/>
    </w:pPr>
    <w:rPr>
      <w:i/>
      <w:u w:val="single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spacing w:line="360" w:lineRule="auto"/>
      <w:jc w:val="center"/>
      <w:outlineLvl w:val="3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590847"/>
    <w:rPr>
      <w:rFonts w:cs="Times New Roman"/>
      <w:i/>
      <w:sz w:val="28"/>
      <w:u w:val="single"/>
    </w:rPr>
  </w:style>
  <w:style w:type="paragraph" w:styleId="a3">
    <w:name w:val="Body Text Indent"/>
    <w:basedOn w:val="a"/>
    <w:link w:val="a4"/>
    <w:uiPriority w:val="99"/>
    <w:pPr>
      <w:widowControl w:val="0"/>
      <w:tabs>
        <w:tab w:val="left" w:pos="851"/>
      </w:tabs>
      <w:spacing w:line="36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8"/>
    </w:rPr>
  </w:style>
  <w:style w:type="paragraph" w:styleId="a5">
    <w:name w:val="Body Text"/>
    <w:basedOn w:val="a"/>
    <w:link w:val="a6"/>
    <w:uiPriority w:val="99"/>
    <w:pPr>
      <w:widowControl w:val="0"/>
      <w:spacing w:line="360" w:lineRule="auto"/>
      <w:jc w:val="center"/>
    </w:pPr>
    <w:rPr>
      <w:i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widowControl w:val="0"/>
      <w:spacing w:line="360" w:lineRule="auto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8"/>
    </w:rPr>
  </w:style>
  <w:style w:type="paragraph" w:styleId="31">
    <w:name w:val="Body Text Indent 3"/>
    <w:basedOn w:val="a"/>
    <w:link w:val="32"/>
    <w:uiPriority w:val="99"/>
    <w:pPr>
      <w:widowControl w:val="0"/>
      <w:spacing w:line="360" w:lineRule="auto"/>
      <w:ind w:firstLine="709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FR2">
    <w:name w:val="FR2"/>
    <w:pPr>
      <w:widowControl w:val="0"/>
    </w:pPr>
    <w:rPr>
      <w:rFonts w:ascii="Arial" w:hAnsi="Arial"/>
      <w:sz w:val="28"/>
    </w:rPr>
  </w:style>
  <w:style w:type="paragraph" w:styleId="aa">
    <w:name w:val="Title"/>
    <w:basedOn w:val="a"/>
    <w:link w:val="ab"/>
    <w:uiPriority w:val="10"/>
    <w:qFormat/>
    <w:pPr>
      <w:spacing w:line="360" w:lineRule="auto"/>
      <w:jc w:val="center"/>
    </w:pPr>
    <w:rPr>
      <w:b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"/>
    <w:link w:val="24"/>
    <w:uiPriority w:val="99"/>
    <w:pPr>
      <w:spacing w:line="360" w:lineRule="auto"/>
      <w:jc w:val="center"/>
    </w:pPr>
    <w:rPr>
      <w:b/>
      <w:sz w:val="32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</w:rPr>
  </w:style>
  <w:style w:type="paragraph" w:styleId="ac">
    <w:name w:val="Subtitle"/>
    <w:basedOn w:val="a"/>
    <w:link w:val="ad"/>
    <w:uiPriority w:val="11"/>
    <w:qFormat/>
    <w:rsid w:val="00CC10E6"/>
    <w:pPr>
      <w:widowControl w:val="0"/>
      <w:jc w:val="center"/>
    </w:pPr>
  </w:style>
  <w:style w:type="character" w:customStyle="1" w:styleId="ad">
    <w:name w:val="Подзаголовок Знак"/>
    <w:link w:val="ac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710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5908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590847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Учебные и воспитательные цели:</vt:lpstr>
    </vt:vector>
  </TitlesOfParts>
  <Company>ВИПС</Company>
  <LinksUpToDate>false</LinksUpToDate>
  <CharactersWithSpaces>17164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Учебные и воспитательные цели:</dc:title>
  <dc:subject/>
  <dc:creator>Николай Богданов</dc:creator>
  <cp:keywords/>
  <dc:description/>
  <cp:lastModifiedBy>admin</cp:lastModifiedBy>
  <cp:revision>2</cp:revision>
  <cp:lastPrinted>2006-07-10T09:29:00Z</cp:lastPrinted>
  <dcterms:created xsi:type="dcterms:W3CDTF">2014-03-09T19:58:00Z</dcterms:created>
  <dcterms:modified xsi:type="dcterms:W3CDTF">2014-03-09T19:58:00Z</dcterms:modified>
</cp:coreProperties>
</file>